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684A5" w14:textId="77777777" w:rsidR="0044410D" w:rsidRPr="0044410D" w:rsidRDefault="0044410D" w:rsidP="000F753F">
      <w:bookmarkStart w:id="0" w:name="_Ref307995685"/>
    </w:p>
    <w:p w14:paraId="673B8B4D" w14:textId="77777777" w:rsidR="0044410D" w:rsidRPr="0044410D" w:rsidRDefault="0044410D" w:rsidP="000F753F"/>
    <w:p w14:paraId="725BEF3F" w14:textId="77777777" w:rsidR="0044410D" w:rsidRPr="0044410D" w:rsidRDefault="0044410D" w:rsidP="000F753F"/>
    <w:p w14:paraId="4BF641C4" w14:textId="77777777" w:rsidR="0044410D" w:rsidRPr="0044410D" w:rsidRDefault="0044410D" w:rsidP="000F753F"/>
    <w:p w14:paraId="4145DC09" w14:textId="77777777" w:rsidR="0044410D" w:rsidRPr="0044410D" w:rsidRDefault="0044410D" w:rsidP="000F753F"/>
    <w:p w14:paraId="30172B53" w14:textId="77777777" w:rsidR="0044410D" w:rsidRPr="0044410D" w:rsidRDefault="0044410D" w:rsidP="000F753F"/>
    <w:p w14:paraId="03E5D1C5" w14:textId="77777777" w:rsidR="0044410D" w:rsidRPr="0044410D" w:rsidRDefault="009738B2" w:rsidP="009A7854">
      <w:pPr>
        <w:pStyle w:val="TitlePage"/>
      </w:pPr>
      <w:r w:rsidRPr="00202AE2">
        <w:rPr>
          <w:color w:val="4F81BD" w:themeColor="accent1"/>
          <w:spacing w:val="-80"/>
          <w:kern w:val="144"/>
          <w:sz w:val="144"/>
          <w:szCs w:val="144"/>
        </w:rPr>
        <w:t>TypeScript</w:t>
      </w:r>
    </w:p>
    <w:p w14:paraId="22AD120A" w14:textId="77777777" w:rsidR="0044410D" w:rsidRPr="0044410D" w:rsidRDefault="0044410D" w:rsidP="009A7854">
      <w:pPr>
        <w:pStyle w:val="TitlePage"/>
      </w:pPr>
    </w:p>
    <w:p w14:paraId="6499C832" w14:textId="77777777" w:rsidR="0044410D" w:rsidRPr="0044410D" w:rsidRDefault="00202AE2" w:rsidP="009A7854">
      <w:pPr>
        <w:pStyle w:val="TitlePage"/>
      </w:pPr>
      <w:r w:rsidRPr="00202AE2">
        <w:rPr>
          <w:rFonts w:ascii="Segoe UI Light" w:hAnsi="Segoe UI Light" w:cs="Segoe UI Light"/>
          <w:sz w:val="32"/>
          <w:szCs w:val="32"/>
        </w:rPr>
        <w:t>Language Specification</w:t>
      </w:r>
    </w:p>
    <w:p w14:paraId="7AA219B3" w14:textId="77777777" w:rsidR="0044410D" w:rsidRPr="0044410D" w:rsidRDefault="00627A84" w:rsidP="00A11774">
      <w:r w:rsidRPr="00A11774">
        <w:rPr>
          <w:rFonts w:asciiTheme="majorHAnsi" w:hAnsiTheme="majorHAnsi" w:cstheme="majorHAnsi"/>
          <w:sz w:val="32"/>
          <w:szCs w:val="32"/>
        </w:rPr>
        <w:t xml:space="preserve">Version </w:t>
      </w:r>
      <w:r w:rsidR="00E94D80">
        <w:rPr>
          <w:rFonts w:asciiTheme="majorHAnsi" w:hAnsiTheme="majorHAnsi" w:cstheme="majorHAnsi"/>
          <w:sz w:val="32"/>
          <w:szCs w:val="32"/>
        </w:rPr>
        <w:t>1.4</w:t>
      </w:r>
    </w:p>
    <w:p w14:paraId="37C0EBAD" w14:textId="77777777" w:rsidR="0044410D" w:rsidRPr="0044410D" w:rsidRDefault="00C3198C" w:rsidP="00A11774">
      <w:r>
        <w:rPr>
          <w:rFonts w:asciiTheme="majorHAnsi" w:hAnsiTheme="majorHAnsi" w:cstheme="majorHAnsi"/>
          <w:sz w:val="32"/>
          <w:szCs w:val="32"/>
        </w:rPr>
        <w:t>October</w:t>
      </w:r>
      <w:r w:rsidR="00CB6AAD" w:rsidRPr="00A11774">
        <w:rPr>
          <w:rFonts w:asciiTheme="majorHAnsi" w:hAnsiTheme="majorHAnsi" w:cstheme="majorHAnsi"/>
          <w:sz w:val="32"/>
          <w:szCs w:val="32"/>
        </w:rPr>
        <w:t xml:space="preserve">, </w:t>
      </w:r>
      <w:r w:rsidR="006B2DE7" w:rsidRPr="00A11774">
        <w:rPr>
          <w:rFonts w:asciiTheme="majorHAnsi" w:hAnsiTheme="majorHAnsi" w:cstheme="majorHAnsi"/>
          <w:sz w:val="32"/>
          <w:szCs w:val="32"/>
        </w:rPr>
        <w:t>2014</w:t>
      </w:r>
    </w:p>
    <w:p w14:paraId="7F1E2B3A" w14:textId="77777777" w:rsidR="0044410D" w:rsidRPr="0044410D" w:rsidRDefault="00410102" w:rsidP="000F753F">
      <w:r>
        <w:br w:type="page"/>
      </w:r>
    </w:p>
    <w:p w14:paraId="436D590A" w14:textId="77777777" w:rsidR="0044410D" w:rsidRPr="0044410D" w:rsidRDefault="0044410D" w:rsidP="000F753F"/>
    <w:p w14:paraId="54FDAFF8" w14:textId="77777777" w:rsidR="0044410D" w:rsidRPr="0044410D" w:rsidRDefault="0044410D" w:rsidP="000F753F"/>
    <w:p w14:paraId="2354A70B" w14:textId="77777777" w:rsidR="0044410D" w:rsidRPr="0044410D" w:rsidRDefault="0044410D" w:rsidP="000F753F"/>
    <w:p w14:paraId="019924B2" w14:textId="77777777" w:rsidR="0044410D" w:rsidRPr="0044410D" w:rsidRDefault="0044410D" w:rsidP="000F753F"/>
    <w:p w14:paraId="6B217004" w14:textId="77777777" w:rsidR="0044410D" w:rsidRPr="0044410D" w:rsidRDefault="0044410D" w:rsidP="000F753F"/>
    <w:p w14:paraId="7CD341DC" w14:textId="77777777" w:rsidR="0044410D" w:rsidRPr="0044410D" w:rsidRDefault="0044410D" w:rsidP="000F753F"/>
    <w:p w14:paraId="4F929C9E" w14:textId="77777777" w:rsidR="0044410D" w:rsidRPr="0044410D" w:rsidRDefault="0044410D" w:rsidP="000F753F"/>
    <w:p w14:paraId="468F3170" w14:textId="77777777" w:rsidR="0044410D" w:rsidRPr="0044410D" w:rsidRDefault="00410102" w:rsidP="000F753F">
      <w:r>
        <w:t xml:space="preserve">Microsoft is making this Specification available under the Open Web Foundation Final Specification </w:t>
      </w:r>
      <w:r w:rsidR="00C659AB">
        <w:t>Agreement</w:t>
      </w:r>
      <w:r>
        <w:t xml:space="preserve"> Version 1.0 (</w:t>
      </w:r>
      <w:r w:rsidR="008F4735">
        <w:t>"</w:t>
      </w:r>
      <w:r>
        <w:t>OWF 1.0</w:t>
      </w:r>
      <w:r w:rsidR="008F4735">
        <w:t>"</w:t>
      </w:r>
      <w:r>
        <w:t>) as of October 1, 20</w:t>
      </w:r>
      <w:r w:rsidR="00C659AB">
        <w:t>12. The OWF 1.0 is available at</w:t>
      </w:r>
      <w:r>
        <w:t xml:space="preserve"> </w:t>
      </w:r>
      <w:hyperlink r:id="rId9" w:history="1">
        <w:r w:rsidRPr="00747495">
          <w:rPr>
            <w:rStyle w:val="Hyperlink"/>
          </w:rPr>
          <w:t>http://www.openwebfoundation.org/legal/the-owf-1-0-agreements/owfa-1-0</w:t>
        </w:r>
      </w:hyperlink>
      <w:r>
        <w:t>.</w:t>
      </w:r>
    </w:p>
    <w:p w14:paraId="7E687FEF" w14:textId="77777777" w:rsidR="0044410D" w:rsidRPr="0044410D" w:rsidRDefault="0044410D" w:rsidP="000F753F"/>
    <w:p w14:paraId="0A00E365" w14:textId="77777777" w:rsidR="0044410D" w:rsidRPr="0044410D" w:rsidRDefault="00410102" w:rsidP="000F753F">
      <w:r>
        <w:t>TypeScript is a trademark of Microsoft Corporation.</w:t>
      </w:r>
    </w:p>
    <w:p w14:paraId="5F205F00" w14:textId="77777777" w:rsidR="0044410D" w:rsidRPr="0044410D" w:rsidRDefault="0044410D" w:rsidP="000F753F"/>
    <w:p w14:paraId="77E95D83" w14:textId="77777777" w:rsidR="00821B01" w:rsidRPr="00DE357C" w:rsidRDefault="00821B01" w:rsidP="00A11774">
      <w:pPr>
        <w:sectPr w:rsidR="00821B01" w:rsidRPr="00DE357C" w:rsidSect="00117E4D">
          <w:headerReference w:type="default" r:id="rId10"/>
          <w:footerReference w:type="default" r:id="rId11"/>
          <w:type w:val="oddPage"/>
          <w:pgSz w:w="12240" w:h="15840"/>
          <w:pgMar w:top="1440" w:right="1440" w:bottom="1440" w:left="1440" w:header="720" w:footer="720" w:gutter="0"/>
          <w:pgNumType w:fmt="lowerRoman"/>
          <w:cols w:space="720"/>
          <w:docGrid w:linePitch="360"/>
        </w:sectPr>
      </w:pPr>
    </w:p>
    <w:sdt>
      <w:sdtPr>
        <w:rPr>
          <w:rFonts w:asciiTheme="minorHAnsi" w:eastAsiaTheme="minorHAnsi" w:hAnsiTheme="minorHAnsi" w:cstheme="minorBidi"/>
          <w:b w:val="0"/>
          <w:bCs w:val="0"/>
          <w:color w:val="auto"/>
          <w:sz w:val="20"/>
          <w:szCs w:val="22"/>
          <w:lang w:eastAsia="en-US"/>
        </w:rPr>
        <w:id w:val="1578236118"/>
        <w:docPartObj>
          <w:docPartGallery w:val="Table of Contents"/>
          <w:docPartUnique/>
        </w:docPartObj>
      </w:sdtPr>
      <w:sdtEndPr>
        <w:rPr>
          <w:noProof/>
        </w:rPr>
      </w:sdtEndPr>
      <w:sdtContent>
        <w:p w14:paraId="4EB5549D" w14:textId="77777777" w:rsidR="0044410D" w:rsidRPr="0044410D" w:rsidRDefault="00DE357C" w:rsidP="001B78C6">
          <w:pPr>
            <w:pStyle w:val="TOCHeading"/>
          </w:pPr>
          <w:r>
            <w:t>Table of Contents</w:t>
          </w:r>
        </w:p>
        <w:p w14:paraId="420283EE" w14:textId="77777777" w:rsidR="00633278" w:rsidRDefault="00DE357C">
          <w:pPr>
            <w:pStyle w:val="TOC1"/>
            <w:rPr>
              <w:del w:id="1" w:author="Anders Hejlsberg" w:date="2014-11-01T15:43:00Z"/>
              <w:rFonts w:eastAsiaTheme="minorEastAsia"/>
              <w:noProof/>
              <w:sz w:val="22"/>
            </w:rPr>
          </w:pPr>
          <w:r>
            <w:fldChar w:fldCharType="begin"/>
          </w:r>
          <w:r>
            <w:instrText xml:space="preserve"> TOC \o "1-3" \h \z \u </w:instrText>
          </w:r>
          <w:r>
            <w:fldChar w:fldCharType="separate"/>
          </w:r>
          <w:del w:id="2" w:author="Anders Hejlsberg" w:date="2014-11-01T15:43:00Z">
            <w:r w:rsidR="00397205">
              <w:fldChar w:fldCharType="begin"/>
            </w:r>
            <w:r w:rsidR="00397205">
              <w:delInstrText xml:space="preserve"> HYPERLINK \l "_Toc401413987" </w:delInstrText>
            </w:r>
            <w:r w:rsidR="00397205">
              <w:fldChar w:fldCharType="separate"/>
            </w:r>
            <w:r w:rsidR="00633278" w:rsidRPr="00346D30">
              <w:rPr>
                <w:rStyle w:val="Hyperlink"/>
                <w:noProof/>
              </w:rPr>
              <w:delText>1</w:delText>
            </w:r>
            <w:r w:rsidR="00633278">
              <w:rPr>
                <w:rFonts w:eastAsiaTheme="minorEastAsia"/>
                <w:noProof/>
                <w:sz w:val="22"/>
              </w:rPr>
              <w:tab/>
            </w:r>
            <w:r w:rsidR="00633278" w:rsidRPr="00346D30">
              <w:rPr>
                <w:rStyle w:val="Hyperlink"/>
                <w:noProof/>
              </w:rPr>
              <w:delText>Introduction</w:delText>
            </w:r>
            <w:r w:rsidR="00633278">
              <w:rPr>
                <w:noProof/>
                <w:webHidden/>
              </w:rPr>
              <w:tab/>
            </w:r>
            <w:r w:rsidR="00633278">
              <w:rPr>
                <w:noProof/>
                <w:webHidden/>
              </w:rPr>
              <w:fldChar w:fldCharType="begin"/>
            </w:r>
            <w:r w:rsidR="00633278">
              <w:rPr>
                <w:noProof/>
                <w:webHidden/>
              </w:rPr>
              <w:delInstrText xml:space="preserve"> PAGEREF _Toc401413987 \h </w:delInstrText>
            </w:r>
            <w:r w:rsidR="00633278">
              <w:rPr>
                <w:noProof/>
                <w:webHidden/>
              </w:rPr>
            </w:r>
            <w:r w:rsidR="00633278">
              <w:rPr>
                <w:noProof/>
                <w:webHidden/>
              </w:rPr>
              <w:fldChar w:fldCharType="separate"/>
            </w:r>
            <w:r w:rsidR="00633278">
              <w:rPr>
                <w:noProof/>
                <w:webHidden/>
              </w:rPr>
              <w:delText>1</w:delText>
            </w:r>
            <w:r w:rsidR="00633278">
              <w:rPr>
                <w:noProof/>
                <w:webHidden/>
              </w:rPr>
              <w:fldChar w:fldCharType="end"/>
            </w:r>
            <w:r w:rsidR="00397205">
              <w:rPr>
                <w:noProof/>
              </w:rPr>
              <w:fldChar w:fldCharType="end"/>
            </w:r>
          </w:del>
        </w:p>
        <w:p w14:paraId="758C202B" w14:textId="77777777" w:rsidR="00633278" w:rsidRDefault="00397205">
          <w:pPr>
            <w:pStyle w:val="TOC2"/>
            <w:tabs>
              <w:tab w:val="left" w:pos="880"/>
              <w:tab w:val="right" w:leader="dot" w:pos="9350"/>
            </w:tabs>
            <w:rPr>
              <w:del w:id="3" w:author="Anders Hejlsberg" w:date="2014-11-01T15:43:00Z"/>
              <w:rFonts w:eastAsiaTheme="minorEastAsia"/>
              <w:noProof/>
              <w:sz w:val="22"/>
            </w:rPr>
          </w:pPr>
          <w:del w:id="4" w:author="Anders Hejlsberg" w:date="2014-11-01T15:43:00Z">
            <w:r>
              <w:fldChar w:fldCharType="begin"/>
            </w:r>
            <w:r>
              <w:delInstrText xml:space="preserve"> HYPERLINK \l "_Toc401413988" </w:delInstrText>
            </w:r>
            <w:r>
              <w:fldChar w:fldCharType="separate"/>
            </w:r>
            <w:r w:rsidR="00633278" w:rsidRPr="00346D30">
              <w:rPr>
                <w:rStyle w:val="Hyperlink"/>
                <w:noProof/>
              </w:rPr>
              <w:delText>1.1</w:delText>
            </w:r>
            <w:r w:rsidR="00633278">
              <w:rPr>
                <w:rFonts w:eastAsiaTheme="minorEastAsia"/>
                <w:noProof/>
                <w:sz w:val="22"/>
              </w:rPr>
              <w:tab/>
            </w:r>
            <w:r w:rsidR="00633278" w:rsidRPr="00346D30">
              <w:rPr>
                <w:rStyle w:val="Hyperlink"/>
                <w:noProof/>
              </w:rPr>
              <w:delText>Ambient Declarations</w:delText>
            </w:r>
            <w:r w:rsidR="00633278">
              <w:rPr>
                <w:noProof/>
                <w:webHidden/>
              </w:rPr>
              <w:tab/>
            </w:r>
            <w:r w:rsidR="00633278">
              <w:rPr>
                <w:noProof/>
                <w:webHidden/>
              </w:rPr>
              <w:fldChar w:fldCharType="begin"/>
            </w:r>
            <w:r w:rsidR="00633278">
              <w:rPr>
                <w:noProof/>
                <w:webHidden/>
              </w:rPr>
              <w:delInstrText xml:space="preserve"> PAGEREF _Toc401413988 \h </w:delInstrText>
            </w:r>
            <w:r w:rsidR="00633278">
              <w:rPr>
                <w:noProof/>
                <w:webHidden/>
              </w:rPr>
            </w:r>
            <w:r w:rsidR="00633278">
              <w:rPr>
                <w:noProof/>
                <w:webHidden/>
              </w:rPr>
              <w:fldChar w:fldCharType="separate"/>
            </w:r>
            <w:r w:rsidR="00633278">
              <w:rPr>
                <w:noProof/>
                <w:webHidden/>
              </w:rPr>
              <w:delText>3</w:delText>
            </w:r>
            <w:r w:rsidR="00633278">
              <w:rPr>
                <w:noProof/>
                <w:webHidden/>
              </w:rPr>
              <w:fldChar w:fldCharType="end"/>
            </w:r>
            <w:r>
              <w:rPr>
                <w:noProof/>
              </w:rPr>
              <w:fldChar w:fldCharType="end"/>
            </w:r>
          </w:del>
        </w:p>
        <w:p w14:paraId="1BBB023E" w14:textId="77777777" w:rsidR="00633278" w:rsidRDefault="00397205">
          <w:pPr>
            <w:pStyle w:val="TOC2"/>
            <w:tabs>
              <w:tab w:val="left" w:pos="880"/>
              <w:tab w:val="right" w:leader="dot" w:pos="9350"/>
            </w:tabs>
            <w:rPr>
              <w:del w:id="5" w:author="Anders Hejlsberg" w:date="2014-11-01T15:43:00Z"/>
              <w:rFonts w:eastAsiaTheme="minorEastAsia"/>
              <w:noProof/>
              <w:sz w:val="22"/>
            </w:rPr>
          </w:pPr>
          <w:del w:id="6" w:author="Anders Hejlsberg" w:date="2014-11-01T15:43:00Z">
            <w:r>
              <w:fldChar w:fldCharType="begin"/>
            </w:r>
            <w:r>
              <w:delInstrText xml:space="preserve"> HYPERLINK \l "_Toc401413989" </w:delInstrText>
            </w:r>
            <w:r>
              <w:fldChar w:fldCharType="separate"/>
            </w:r>
            <w:r w:rsidR="00633278" w:rsidRPr="00346D30">
              <w:rPr>
                <w:rStyle w:val="Hyperlink"/>
                <w:noProof/>
              </w:rPr>
              <w:delText>1.2</w:delText>
            </w:r>
            <w:r w:rsidR="00633278">
              <w:rPr>
                <w:rFonts w:eastAsiaTheme="minorEastAsia"/>
                <w:noProof/>
                <w:sz w:val="22"/>
              </w:rPr>
              <w:tab/>
            </w:r>
            <w:r w:rsidR="00633278" w:rsidRPr="00346D30">
              <w:rPr>
                <w:rStyle w:val="Hyperlink"/>
                <w:noProof/>
              </w:rPr>
              <w:delText>Function Types</w:delText>
            </w:r>
            <w:r w:rsidR="00633278">
              <w:rPr>
                <w:noProof/>
                <w:webHidden/>
              </w:rPr>
              <w:tab/>
            </w:r>
            <w:r w:rsidR="00633278">
              <w:rPr>
                <w:noProof/>
                <w:webHidden/>
              </w:rPr>
              <w:fldChar w:fldCharType="begin"/>
            </w:r>
            <w:r w:rsidR="00633278">
              <w:rPr>
                <w:noProof/>
                <w:webHidden/>
              </w:rPr>
              <w:delInstrText xml:space="preserve"> PAGEREF _Toc401413989 \h </w:delInstrText>
            </w:r>
            <w:r w:rsidR="00633278">
              <w:rPr>
                <w:noProof/>
                <w:webHidden/>
              </w:rPr>
            </w:r>
            <w:r w:rsidR="00633278">
              <w:rPr>
                <w:noProof/>
                <w:webHidden/>
              </w:rPr>
              <w:fldChar w:fldCharType="separate"/>
            </w:r>
            <w:r w:rsidR="00633278">
              <w:rPr>
                <w:noProof/>
                <w:webHidden/>
              </w:rPr>
              <w:delText>3</w:delText>
            </w:r>
            <w:r w:rsidR="00633278">
              <w:rPr>
                <w:noProof/>
                <w:webHidden/>
              </w:rPr>
              <w:fldChar w:fldCharType="end"/>
            </w:r>
            <w:r>
              <w:rPr>
                <w:noProof/>
              </w:rPr>
              <w:fldChar w:fldCharType="end"/>
            </w:r>
          </w:del>
        </w:p>
        <w:p w14:paraId="7051B84C" w14:textId="77777777" w:rsidR="00633278" w:rsidRDefault="00397205">
          <w:pPr>
            <w:pStyle w:val="TOC2"/>
            <w:tabs>
              <w:tab w:val="left" w:pos="880"/>
              <w:tab w:val="right" w:leader="dot" w:pos="9350"/>
            </w:tabs>
            <w:rPr>
              <w:del w:id="7" w:author="Anders Hejlsberg" w:date="2014-11-01T15:43:00Z"/>
              <w:rFonts w:eastAsiaTheme="minorEastAsia"/>
              <w:noProof/>
              <w:sz w:val="22"/>
            </w:rPr>
          </w:pPr>
          <w:del w:id="8" w:author="Anders Hejlsberg" w:date="2014-11-01T15:43:00Z">
            <w:r>
              <w:fldChar w:fldCharType="begin"/>
            </w:r>
            <w:r>
              <w:delInstrText xml:space="preserve"> HYPERLINK \l "_Toc401413990" </w:delInstrText>
            </w:r>
            <w:r>
              <w:fldChar w:fldCharType="separate"/>
            </w:r>
            <w:r w:rsidR="00633278" w:rsidRPr="00346D30">
              <w:rPr>
                <w:rStyle w:val="Hyperlink"/>
                <w:noProof/>
              </w:rPr>
              <w:delText>1.3</w:delText>
            </w:r>
            <w:r w:rsidR="00633278">
              <w:rPr>
                <w:rFonts w:eastAsiaTheme="minorEastAsia"/>
                <w:noProof/>
                <w:sz w:val="22"/>
              </w:rPr>
              <w:tab/>
            </w:r>
            <w:r w:rsidR="00633278" w:rsidRPr="00346D30">
              <w:rPr>
                <w:rStyle w:val="Hyperlink"/>
                <w:noProof/>
              </w:rPr>
              <w:delText>Object Types</w:delText>
            </w:r>
            <w:r w:rsidR="00633278">
              <w:rPr>
                <w:noProof/>
                <w:webHidden/>
              </w:rPr>
              <w:tab/>
            </w:r>
            <w:r w:rsidR="00633278">
              <w:rPr>
                <w:noProof/>
                <w:webHidden/>
              </w:rPr>
              <w:fldChar w:fldCharType="begin"/>
            </w:r>
            <w:r w:rsidR="00633278">
              <w:rPr>
                <w:noProof/>
                <w:webHidden/>
              </w:rPr>
              <w:delInstrText xml:space="preserve"> PAGEREF _Toc401413990 \h </w:delInstrText>
            </w:r>
            <w:r w:rsidR="00633278">
              <w:rPr>
                <w:noProof/>
                <w:webHidden/>
              </w:rPr>
            </w:r>
            <w:r w:rsidR="00633278">
              <w:rPr>
                <w:noProof/>
                <w:webHidden/>
              </w:rPr>
              <w:fldChar w:fldCharType="separate"/>
            </w:r>
            <w:r w:rsidR="00633278">
              <w:rPr>
                <w:noProof/>
                <w:webHidden/>
              </w:rPr>
              <w:delText>4</w:delText>
            </w:r>
            <w:r w:rsidR="00633278">
              <w:rPr>
                <w:noProof/>
                <w:webHidden/>
              </w:rPr>
              <w:fldChar w:fldCharType="end"/>
            </w:r>
            <w:r>
              <w:rPr>
                <w:noProof/>
              </w:rPr>
              <w:fldChar w:fldCharType="end"/>
            </w:r>
          </w:del>
        </w:p>
        <w:p w14:paraId="0A182928" w14:textId="77777777" w:rsidR="00633278" w:rsidRDefault="00397205">
          <w:pPr>
            <w:pStyle w:val="TOC2"/>
            <w:tabs>
              <w:tab w:val="left" w:pos="880"/>
              <w:tab w:val="right" w:leader="dot" w:pos="9350"/>
            </w:tabs>
            <w:rPr>
              <w:del w:id="9" w:author="Anders Hejlsberg" w:date="2014-11-01T15:43:00Z"/>
              <w:rFonts w:eastAsiaTheme="minorEastAsia"/>
              <w:noProof/>
              <w:sz w:val="22"/>
            </w:rPr>
          </w:pPr>
          <w:del w:id="10" w:author="Anders Hejlsberg" w:date="2014-11-01T15:43:00Z">
            <w:r>
              <w:fldChar w:fldCharType="begin"/>
            </w:r>
            <w:r>
              <w:delInstrText xml:space="preserve"> HYPERLINK \l "_Toc401413991" </w:delInstrText>
            </w:r>
            <w:r>
              <w:fldChar w:fldCharType="separate"/>
            </w:r>
            <w:r w:rsidR="00633278" w:rsidRPr="00346D30">
              <w:rPr>
                <w:rStyle w:val="Hyperlink"/>
                <w:noProof/>
              </w:rPr>
              <w:delText>1.4</w:delText>
            </w:r>
            <w:r w:rsidR="00633278">
              <w:rPr>
                <w:rFonts w:eastAsiaTheme="minorEastAsia"/>
                <w:noProof/>
                <w:sz w:val="22"/>
              </w:rPr>
              <w:tab/>
            </w:r>
            <w:r w:rsidR="00633278" w:rsidRPr="00346D30">
              <w:rPr>
                <w:rStyle w:val="Hyperlink"/>
                <w:noProof/>
              </w:rPr>
              <w:delText>Structural Subtyping</w:delText>
            </w:r>
            <w:r w:rsidR="00633278">
              <w:rPr>
                <w:noProof/>
                <w:webHidden/>
              </w:rPr>
              <w:tab/>
            </w:r>
            <w:r w:rsidR="00633278">
              <w:rPr>
                <w:noProof/>
                <w:webHidden/>
              </w:rPr>
              <w:fldChar w:fldCharType="begin"/>
            </w:r>
            <w:r w:rsidR="00633278">
              <w:rPr>
                <w:noProof/>
                <w:webHidden/>
              </w:rPr>
              <w:delInstrText xml:space="preserve"> PAGEREF _Toc401413991 \h </w:delInstrText>
            </w:r>
            <w:r w:rsidR="00633278">
              <w:rPr>
                <w:noProof/>
                <w:webHidden/>
              </w:rPr>
            </w:r>
            <w:r w:rsidR="00633278">
              <w:rPr>
                <w:noProof/>
                <w:webHidden/>
              </w:rPr>
              <w:fldChar w:fldCharType="separate"/>
            </w:r>
            <w:r w:rsidR="00633278">
              <w:rPr>
                <w:noProof/>
                <w:webHidden/>
              </w:rPr>
              <w:delText>6</w:delText>
            </w:r>
            <w:r w:rsidR="00633278">
              <w:rPr>
                <w:noProof/>
                <w:webHidden/>
              </w:rPr>
              <w:fldChar w:fldCharType="end"/>
            </w:r>
            <w:r>
              <w:rPr>
                <w:noProof/>
              </w:rPr>
              <w:fldChar w:fldCharType="end"/>
            </w:r>
          </w:del>
        </w:p>
        <w:p w14:paraId="5BEFAC6F" w14:textId="77777777" w:rsidR="00633278" w:rsidRDefault="00397205">
          <w:pPr>
            <w:pStyle w:val="TOC2"/>
            <w:tabs>
              <w:tab w:val="left" w:pos="880"/>
              <w:tab w:val="right" w:leader="dot" w:pos="9350"/>
            </w:tabs>
            <w:rPr>
              <w:del w:id="11" w:author="Anders Hejlsberg" w:date="2014-11-01T15:43:00Z"/>
              <w:rFonts w:eastAsiaTheme="minorEastAsia"/>
              <w:noProof/>
              <w:sz w:val="22"/>
            </w:rPr>
          </w:pPr>
          <w:del w:id="12" w:author="Anders Hejlsberg" w:date="2014-11-01T15:43:00Z">
            <w:r>
              <w:fldChar w:fldCharType="begin"/>
            </w:r>
            <w:r>
              <w:delInstrText xml:space="preserve"> HYPERLINK \l "_Toc401413992" </w:delInstrText>
            </w:r>
            <w:r>
              <w:fldChar w:fldCharType="separate"/>
            </w:r>
            <w:r w:rsidR="00633278" w:rsidRPr="00346D30">
              <w:rPr>
                <w:rStyle w:val="Hyperlink"/>
                <w:noProof/>
              </w:rPr>
              <w:delText>1.5</w:delText>
            </w:r>
            <w:r w:rsidR="00633278">
              <w:rPr>
                <w:rFonts w:eastAsiaTheme="minorEastAsia"/>
                <w:noProof/>
                <w:sz w:val="22"/>
              </w:rPr>
              <w:tab/>
            </w:r>
            <w:r w:rsidR="00633278" w:rsidRPr="00346D30">
              <w:rPr>
                <w:rStyle w:val="Hyperlink"/>
                <w:noProof/>
              </w:rPr>
              <w:delText>Contextual Typing</w:delText>
            </w:r>
            <w:r w:rsidR="00633278">
              <w:rPr>
                <w:noProof/>
                <w:webHidden/>
              </w:rPr>
              <w:tab/>
            </w:r>
            <w:r w:rsidR="00633278">
              <w:rPr>
                <w:noProof/>
                <w:webHidden/>
              </w:rPr>
              <w:fldChar w:fldCharType="begin"/>
            </w:r>
            <w:r w:rsidR="00633278">
              <w:rPr>
                <w:noProof/>
                <w:webHidden/>
              </w:rPr>
              <w:delInstrText xml:space="preserve"> PAGEREF _Toc401413992 \h </w:delInstrText>
            </w:r>
            <w:r w:rsidR="00633278">
              <w:rPr>
                <w:noProof/>
                <w:webHidden/>
              </w:rPr>
            </w:r>
            <w:r w:rsidR="00633278">
              <w:rPr>
                <w:noProof/>
                <w:webHidden/>
              </w:rPr>
              <w:fldChar w:fldCharType="separate"/>
            </w:r>
            <w:r w:rsidR="00633278">
              <w:rPr>
                <w:noProof/>
                <w:webHidden/>
              </w:rPr>
              <w:delText>7</w:delText>
            </w:r>
            <w:r w:rsidR="00633278">
              <w:rPr>
                <w:noProof/>
                <w:webHidden/>
              </w:rPr>
              <w:fldChar w:fldCharType="end"/>
            </w:r>
            <w:r>
              <w:rPr>
                <w:noProof/>
              </w:rPr>
              <w:fldChar w:fldCharType="end"/>
            </w:r>
          </w:del>
        </w:p>
        <w:p w14:paraId="14B7146A" w14:textId="77777777" w:rsidR="00633278" w:rsidRDefault="00397205">
          <w:pPr>
            <w:pStyle w:val="TOC2"/>
            <w:tabs>
              <w:tab w:val="left" w:pos="880"/>
              <w:tab w:val="right" w:leader="dot" w:pos="9350"/>
            </w:tabs>
            <w:rPr>
              <w:del w:id="13" w:author="Anders Hejlsberg" w:date="2014-11-01T15:43:00Z"/>
              <w:rFonts w:eastAsiaTheme="minorEastAsia"/>
              <w:noProof/>
              <w:sz w:val="22"/>
            </w:rPr>
          </w:pPr>
          <w:del w:id="14" w:author="Anders Hejlsberg" w:date="2014-11-01T15:43:00Z">
            <w:r>
              <w:fldChar w:fldCharType="begin"/>
            </w:r>
            <w:r>
              <w:delInstrText xml:space="preserve"> HYPERLINK \l "_Toc401413993" </w:delInstrText>
            </w:r>
            <w:r>
              <w:fldChar w:fldCharType="separate"/>
            </w:r>
            <w:r w:rsidR="00633278" w:rsidRPr="00346D30">
              <w:rPr>
                <w:rStyle w:val="Hyperlink"/>
                <w:noProof/>
              </w:rPr>
              <w:delText>1.6</w:delText>
            </w:r>
            <w:r w:rsidR="00633278">
              <w:rPr>
                <w:rFonts w:eastAsiaTheme="minorEastAsia"/>
                <w:noProof/>
                <w:sz w:val="22"/>
              </w:rPr>
              <w:tab/>
            </w:r>
            <w:r w:rsidR="00633278" w:rsidRPr="00346D30">
              <w:rPr>
                <w:rStyle w:val="Hyperlink"/>
                <w:noProof/>
              </w:rPr>
              <w:delText>Classes</w:delText>
            </w:r>
            <w:r w:rsidR="00633278">
              <w:rPr>
                <w:noProof/>
                <w:webHidden/>
              </w:rPr>
              <w:tab/>
            </w:r>
            <w:r w:rsidR="00633278">
              <w:rPr>
                <w:noProof/>
                <w:webHidden/>
              </w:rPr>
              <w:fldChar w:fldCharType="begin"/>
            </w:r>
            <w:r w:rsidR="00633278">
              <w:rPr>
                <w:noProof/>
                <w:webHidden/>
              </w:rPr>
              <w:delInstrText xml:space="preserve"> PAGEREF _Toc401413993 \h </w:delInstrText>
            </w:r>
            <w:r w:rsidR="00633278">
              <w:rPr>
                <w:noProof/>
                <w:webHidden/>
              </w:rPr>
            </w:r>
            <w:r w:rsidR="00633278">
              <w:rPr>
                <w:noProof/>
                <w:webHidden/>
              </w:rPr>
              <w:fldChar w:fldCharType="separate"/>
            </w:r>
            <w:r w:rsidR="00633278">
              <w:rPr>
                <w:noProof/>
                <w:webHidden/>
              </w:rPr>
              <w:delText>8</w:delText>
            </w:r>
            <w:r w:rsidR="00633278">
              <w:rPr>
                <w:noProof/>
                <w:webHidden/>
              </w:rPr>
              <w:fldChar w:fldCharType="end"/>
            </w:r>
            <w:r>
              <w:rPr>
                <w:noProof/>
              </w:rPr>
              <w:fldChar w:fldCharType="end"/>
            </w:r>
          </w:del>
        </w:p>
        <w:p w14:paraId="4E96E42C" w14:textId="77777777" w:rsidR="00633278" w:rsidRDefault="00397205">
          <w:pPr>
            <w:pStyle w:val="TOC2"/>
            <w:tabs>
              <w:tab w:val="left" w:pos="880"/>
              <w:tab w:val="right" w:leader="dot" w:pos="9350"/>
            </w:tabs>
            <w:rPr>
              <w:del w:id="15" w:author="Anders Hejlsberg" w:date="2014-11-01T15:43:00Z"/>
              <w:rFonts w:eastAsiaTheme="minorEastAsia"/>
              <w:noProof/>
              <w:sz w:val="22"/>
            </w:rPr>
          </w:pPr>
          <w:del w:id="16" w:author="Anders Hejlsberg" w:date="2014-11-01T15:43:00Z">
            <w:r>
              <w:fldChar w:fldCharType="begin"/>
            </w:r>
            <w:r>
              <w:delInstrText xml:space="preserve"> HYPERLINK \l "_Toc401413994" </w:delInstrText>
            </w:r>
            <w:r>
              <w:fldChar w:fldCharType="separate"/>
            </w:r>
            <w:r w:rsidR="00633278" w:rsidRPr="00346D30">
              <w:rPr>
                <w:rStyle w:val="Hyperlink"/>
                <w:noProof/>
              </w:rPr>
              <w:delText>1.7</w:delText>
            </w:r>
            <w:r w:rsidR="00633278">
              <w:rPr>
                <w:rFonts w:eastAsiaTheme="minorEastAsia"/>
                <w:noProof/>
                <w:sz w:val="22"/>
              </w:rPr>
              <w:tab/>
            </w:r>
            <w:r w:rsidR="00633278" w:rsidRPr="00346D30">
              <w:rPr>
                <w:rStyle w:val="Hyperlink"/>
                <w:noProof/>
              </w:rPr>
              <w:delText>Enum Types</w:delText>
            </w:r>
            <w:r w:rsidR="00633278">
              <w:rPr>
                <w:noProof/>
                <w:webHidden/>
              </w:rPr>
              <w:tab/>
            </w:r>
            <w:r w:rsidR="00633278">
              <w:rPr>
                <w:noProof/>
                <w:webHidden/>
              </w:rPr>
              <w:fldChar w:fldCharType="begin"/>
            </w:r>
            <w:r w:rsidR="00633278">
              <w:rPr>
                <w:noProof/>
                <w:webHidden/>
              </w:rPr>
              <w:delInstrText xml:space="preserve"> PAGEREF _Toc401413994 \h </w:delInstrText>
            </w:r>
            <w:r w:rsidR="00633278">
              <w:rPr>
                <w:noProof/>
                <w:webHidden/>
              </w:rPr>
            </w:r>
            <w:r w:rsidR="00633278">
              <w:rPr>
                <w:noProof/>
                <w:webHidden/>
              </w:rPr>
              <w:fldChar w:fldCharType="separate"/>
            </w:r>
            <w:r w:rsidR="00633278">
              <w:rPr>
                <w:noProof/>
                <w:webHidden/>
              </w:rPr>
              <w:delText>10</w:delText>
            </w:r>
            <w:r w:rsidR="00633278">
              <w:rPr>
                <w:noProof/>
                <w:webHidden/>
              </w:rPr>
              <w:fldChar w:fldCharType="end"/>
            </w:r>
            <w:r>
              <w:rPr>
                <w:noProof/>
              </w:rPr>
              <w:fldChar w:fldCharType="end"/>
            </w:r>
          </w:del>
        </w:p>
        <w:p w14:paraId="0DBC58A2" w14:textId="77777777" w:rsidR="00633278" w:rsidRDefault="00397205">
          <w:pPr>
            <w:pStyle w:val="TOC2"/>
            <w:tabs>
              <w:tab w:val="left" w:pos="880"/>
              <w:tab w:val="right" w:leader="dot" w:pos="9350"/>
            </w:tabs>
            <w:rPr>
              <w:del w:id="17" w:author="Anders Hejlsberg" w:date="2014-11-01T15:43:00Z"/>
              <w:rFonts w:eastAsiaTheme="minorEastAsia"/>
              <w:noProof/>
              <w:sz w:val="22"/>
            </w:rPr>
          </w:pPr>
          <w:del w:id="18" w:author="Anders Hejlsberg" w:date="2014-11-01T15:43:00Z">
            <w:r>
              <w:fldChar w:fldCharType="begin"/>
            </w:r>
            <w:r>
              <w:delInstrText xml:space="preserve"> HYPERLINK </w:delInstrText>
            </w:r>
            <w:r>
              <w:delInstrText xml:space="preserve">\l "_Toc401413995" </w:delInstrText>
            </w:r>
            <w:r>
              <w:fldChar w:fldCharType="separate"/>
            </w:r>
            <w:r w:rsidR="00633278" w:rsidRPr="00346D30">
              <w:rPr>
                <w:rStyle w:val="Hyperlink"/>
                <w:noProof/>
                <w:highlight w:val="white"/>
              </w:rPr>
              <w:delText>1.8</w:delText>
            </w:r>
            <w:r w:rsidR="00633278">
              <w:rPr>
                <w:rFonts w:eastAsiaTheme="minorEastAsia"/>
                <w:noProof/>
                <w:sz w:val="22"/>
              </w:rPr>
              <w:tab/>
            </w:r>
            <w:r w:rsidR="00633278" w:rsidRPr="00346D30">
              <w:rPr>
                <w:rStyle w:val="Hyperlink"/>
                <w:noProof/>
                <w:highlight w:val="white"/>
              </w:rPr>
              <w:delText>Overloading on String Parameters</w:delText>
            </w:r>
            <w:r w:rsidR="00633278">
              <w:rPr>
                <w:noProof/>
                <w:webHidden/>
              </w:rPr>
              <w:tab/>
            </w:r>
            <w:r w:rsidR="00633278">
              <w:rPr>
                <w:noProof/>
                <w:webHidden/>
              </w:rPr>
              <w:fldChar w:fldCharType="begin"/>
            </w:r>
            <w:r w:rsidR="00633278">
              <w:rPr>
                <w:noProof/>
                <w:webHidden/>
              </w:rPr>
              <w:delInstrText xml:space="preserve"> PAGEREF _Toc401413995 \h </w:delInstrText>
            </w:r>
            <w:r w:rsidR="00633278">
              <w:rPr>
                <w:noProof/>
                <w:webHidden/>
              </w:rPr>
            </w:r>
            <w:r w:rsidR="00633278">
              <w:rPr>
                <w:noProof/>
                <w:webHidden/>
              </w:rPr>
              <w:fldChar w:fldCharType="separate"/>
            </w:r>
            <w:r w:rsidR="00633278">
              <w:rPr>
                <w:noProof/>
                <w:webHidden/>
              </w:rPr>
              <w:delText>11</w:delText>
            </w:r>
            <w:r w:rsidR="00633278">
              <w:rPr>
                <w:noProof/>
                <w:webHidden/>
              </w:rPr>
              <w:fldChar w:fldCharType="end"/>
            </w:r>
            <w:r>
              <w:rPr>
                <w:noProof/>
              </w:rPr>
              <w:fldChar w:fldCharType="end"/>
            </w:r>
          </w:del>
        </w:p>
        <w:p w14:paraId="0DA100DE" w14:textId="77777777" w:rsidR="00633278" w:rsidRDefault="00397205">
          <w:pPr>
            <w:pStyle w:val="TOC2"/>
            <w:tabs>
              <w:tab w:val="left" w:pos="880"/>
              <w:tab w:val="right" w:leader="dot" w:pos="9350"/>
            </w:tabs>
            <w:rPr>
              <w:del w:id="19" w:author="Anders Hejlsberg" w:date="2014-11-01T15:43:00Z"/>
              <w:rFonts w:eastAsiaTheme="minorEastAsia"/>
              <w:noProof/>
              <w:sz w:val="22"/>
            </w:rPr>
          </w:pPr>
          <w:del w:id="20" w:author="Anders Hejlsberg" w:date="2014-11-01T15:43:00Z">
            <w:r>
              <w:fldChar w:fldCharType="begin"/>
            </w:r>
            <w:r>
              <w:delInstrText xml:space="preserve"> HYPERLINK \l "_Toc401413996" </w:delInstrText>
            </w:r>
            <w:r>
              <w:fldChar w:fldCharType="separate"/>
            </w:r>
            <w:r w:rsidR="00633278" w:rsidRPr="00346D30">
              <w:rPr>
                <w:rStyle w:val="Hyperlink"/>
                <w:noProof/>
                <w:highlight w:val="white"/>
              </w:rPr>
              <w:delText>1.9</w:delText>
            </w:r>
            <w:r w:rsidR="00633278">
              <w:rPr>
                <w:rFonts w:eastAsiaTheme="minorEastAsia"/>
                <w:noProof/>
                <w:sz w:val="22"/>
              </w:rPr>
              <w:tab/>
            </w:r>
            <w:r w:rsidR="00633278" w:rsidRPr="00346D30">
              <w:rPr>
                <w:rStyle w:val="Hyperlink"/>
                <w:noProof/>
                <w:highlight w:val="white"/>
              </w:rPr>
              <w:delText>Generic Types and Functions</w:delText>
            </w:r>
            <w:r w:rsidR="00633278">
              <w:rPr>
                <w:noProof/>
                <w:webHidden/>
              </w:rPr>
              <w:tab/>
            </w:r>
            <w:r w:rsidR="00633278">
              <w:rPr>
                <w:noProof/>
                <w:webHidden/>
              </w:rPr>
              <w:fldChar w:fldCharType="begin"/>
            </w:r>
            <w:r w:rsidR="00633278">
              <w:rPr>
                <w:noProof/>
                <w:webHidden/>
              </w:rPr>
              <w:delInstrText xml:space="preserve"> PAGEREF _Toc401413996 \h </w:delInstrText>
            </w:r>
            <w:r w:rsidR="00633278">
              <w:rPr>
                <w:noProof/>
                <w:webHidden/>
              </w:rPr>
            </w:r>
            <w:r w:rsidR="00633278">
              <w:rPr>
                <w:noProof/>
                <w:webHidden/>
              </w:rPr>
              <w:fldChar w:fldCharType="separate"/>
            </w:r>
            <w:r w:rsidR="00633278">
              <w:rPr>
                <w:noProof/>
                <w:webHidden/>
              </w:rPr>
              <w:delText>12</w:delText>
            </w:r>
            <w:r w:rsidR="00633278">
              <w:rPr>
                <w:noProof/>
                <w:webHidden/>
              </w:rPr>
              <w:fldChar w:fldCharType="end"/>
            </w:r>
            <w:r>
              <w:rPr>
                <w:noProof/>
              </w:rPr>
              <w:fldChar w:fldCharType="end"/>
            </w:r>
          </w:del>
        </w:p>
        <w:p w14:paraId="74AAF918" w14:textId="77777777" w:rsidR="00633278" w:rsidRDefault="00397205">
          <w:pPr>
            <w:pStyle w:val="TOC2"/>
            <w:tabs>
              <w:tab w:val="left" w:pos="880"/>
              <w:tab w:val="right" w:leader="dot" w:pos="9350"/>
            </w:tabs>
            <w:rPr>
              <w:del w:id="21" w:author="Anders Hejlsberg" w:date="2014-11-01T15:43:00Z"/>
              <w:rFonts w:eastAsiaTheme="minorEastAsia"/>
              <w:noProof/>
              <w:sz w:val="22"/>
            </w:rPr>
          </w:pPr>
          <w:del w:id="22" w:author="Anders Hejlsberg" w:date="2014-11-01T15:43:00Z">
            <w:r>
              <w:fldChar w:fldCharType="begin"/>
            </w:r>
            <w:r>
              <w:delInstrText xml:space="preserve"> HYPERLINK \l "_Toc401413997" </w:delInstrText>
            </w:r>
            <w:r>
              <w:fldChar w:fldCharType="separate"/>
            </w:r>
            <w:r w:rsidR="00633278" w:rsidRPr="00346D30">
              <w:rPr>
                <w:rStyle w:val="Hyperlink"/>
                <w:noProof/>
              </w:rPr>
              <w:delText>1.10</w:delText>
            </w:r>
            <w:r w:rsidR="00633278">
              <w:rPr>
                <w:rFonts w:eastAsiaTheme="minorEastAsia"/>
                <w:noProof/>
                <w:sz w:val="22"/>
              </w:rPr>
              <w:tab/>
            </w:r>
            <w:r w:rsidR="00633278" w:rsidRPr="00346D30">
              <w:rPr>
                <w:rStyle w:val="Hyperlink"/>
                <w:noProof/>
              </w:rPr>
              <w:delText>Modules</w:delText>
            </w:r>
            <w:r w:rsidR="00633278">
              <w:rPr>
                <w:noProof/>
                <w:webHidden/>
              </w:rPr>
              <w:tab/>
            </w:r>
            <w:r w:rsidR="00633278">
              <w:rPr>
                <w:noProof/>
                <w:webHidden/>
              </w:rPr>
              <w:fldChar w:fldCharType="begin"/>
            </w:r>
            <w:r w:rsidR="00633278">
              <w:rPr>
                <w:noProof/>
                <w:webHidden/>
              </w:rPr>
              <w:delInstrText xml:space="preserve"> PAGEREF _Toc401413997 \h </w:delInstrText>
            </w:r>
            <w:r w:rsidR="00633278">
              <w:rPr>
                <w:noProof/>
                <w:webHidden/>
              </w:rPr>
            </w:r>
            <w:r w:rsidR="00633278">
              <w:rPr>
                <w:noProof/>
                <w:webHidden/>
              </w:rPr>
              <w:fldChar w:fldCharType="separate"/>
            </w:r>
            <w:r w:rsidR="00633278">
              <w:rPr>
                <w:noProof/>
                <w:webHidden/>
              </w:rPr>
              <w:delText>13</w:delText>
            </w:r>
            <w:r w:rsidR="00633278">
              <w:rPr>
                <w:noProof/>
                <w:webHidden/>
              </w:rPr>
              <w:fldChar w:fldCharType="end"/>
            </w:r>
            <w:r>
              <w:rPr>
                <w:noProof/>
              </w:rPr>
              <w:fldChar w:fldCharType="end"/>
            </w:r>
          </w:del>
        </w:p>
        <w:p w14:paraId="5E23139D" w14:textId="77777777" w:rsidR="00633278" w:rsidRDefault="00397205">
          <w:pPr>
            <w:pStyle w:val="TOC1"/>
            <w:rPr>
              <w:del w:id="23" w:author="Anders Hejlsberg" w:date="2014-11-01T15:43:00Z"/>
              <w:rFonts w:eastAsiaTheme="minorEastAsia"/>
              <w:noProof/>
              <w:sz w:val="22"/>
            </w:rPr>
          </w:pPr>
          <w:del w:id="24" w:author="Anders Hejlsberg" w:date="2014-11-01T15:43:00Z">
            <w:r>
              <w:fldChar w:fldCharType="begin"/>
            </w:r>
            <w:r>
              <w:delInstrText xml:space="preserve"> HYPERLINK \l "_Toc401413998" </w:delInstrText>
            </w:r>
            <w:r>
              <w:fldChar w:fldCharType="separate"/>
            </w:r>
            <w:r w:rsidR="00633278" w:rsidRPr="00346D30">
              <w:rPr>
                <w:rStyle w:val="Hyperlink"/>
                <w:noProof/>
              </w:rPr>
              <w:delText>2</w:delText>
            </w:r>
            <w:r w:rsidR="00633278">
              <w:rPr>
                <w:rFonts w:eastAsiaTheme="minorEastAsia"/>
                <w:noProof/>
                <w:sz w:val="22"/>
              </w:rPr>
              <w:tab/>
            </w:r>
            <w:r w:rsidR="00633278" w:rsidRPr="00346D30">
              <w:rPr>
                <w:rStyle w:val="Hyperlink"/>
                <w:noProof/>
              </w:rPr>
              <w:delText>Basic Concepts</w:delText>
            </w:r>
            <w:r w:rsidR="00633278">
              <w:rPr>
                <w:noProof/>
                <w:webHidden/>
              </w:rPr>
              <w:tab/>
            </w:r>
            <w:r w:rsidR="00633278">
              <w:rPr>
                <w:noProof/>
                <w:webHidden/>
              </w:rPr>
              <w:fldChar w:fldCharType="begin"/>
            </w:r>
            <w:r w:rsidR="00633278">
              <w:rPr>
                <w:noProof/>
                <w:webHidden/>
              </w:rPr>
              <w:delInstrText xml:space="preserve"> PAGEREF _Toc401413998 \h </w:delInstrText>
            </w:r>
            <w:r w:rsidR="00633278">
              <w:rPr>
                <w:noProof/>
                <w:webHidden/>
              </w:rPr>
            </w:r>
            <w:r w:rsidR="00633278">
              <w:rPr>
                <w:noProof/>
                <w:webHidden/>
              </w:rPr>
              <w:fldChar w:fldCharType="separate"/>
            </w:r>
            <w:r w:rsidR="00633278">
              <w:rPr>
                <w:noProof/>
                <w:webHidden/>
              </w:rPr>
              <w:delText>17</w:delText>
            </w:r>
            <w:r w:rsidR="00633278">
              <w:rPr>
                <w:noProof/>
                <w:webHidden/>
              </w:rPr>
              <w:fldChar w:fldCharType="end"/>
            </w:r>
            <w:r>
              <w:rPr>
                <w:noProof/>
              </w:rPr>
              <w:fldChar w:fldCharType="end"/>
            </w:r>
          </w:del>
        </w:p>
        <w:p w14:paraId="02B45EA8" w14:textId="77777777" w:rsidR="00633278" w:rsidRDefault="00397205">
          <w:pPr>
            <w:pStyle w:val="TOC2"/>
            <w:tabs>
              <w:tab w:val="left" w:pos="880"/>
              <w:tab w:val="right" w:leader="dot" w:pos="9350"/>
            </w:tabs>
            <w:rPr>
              <w:del w:id="25" w:author="Anders Hejlsberg" w:date="2014-11-01T15:43:00Z"/>
              <w:rFonts w:eastAsiaTheme="minorEastAsia"/>
              <w:noProof/>
              <w:sz w:val="22"/>
            </w:rPr>
          </w:pPr>
          <w:del w:id="26" w:author="Anders Hejlsberg" w:date="2014-11-01T15:43:00Z">
            <w:r>
              <w:fldChar w:fldCharType="begin"/>
            </w:r>
            <w:r>
              <w:delInstrText xml:space="preserve"> HYPERLINK \l "_Toc401413999" </w:delInstrText>
            </w:r>
            <w:r>
              <w:fldChar w:fldCharType="separate"/>
            </w:r>
            <w:r w:rsidR="00633278" w:rsidRPr="00346D30">
              <w:rPr>
                <w:rStyle w:val="Hyperlink"/>
                <w:noProof/>
              </w:rPr>
              <w:delText>2.1</w:delText>
            </w:r>
            <w:r w:rsidR="00633278">
              <w:rPr>
                <w:rFonts w:eastAsiaTheme="minorEastAsia"/>
                <w:noProof/>
                <w:sz w:val="22"/>
              </w:rPr>
              <w:tab/>
            </w:r>
            <w:r w:rsidR="00633278" w:rsidRPr="00346D30">
              <w:rPr>
                <w:rStyle w:val="Hyperlink"/>
                <w:noProof/>
              </w:rPr>
              <w:delText>Grammar Conventions</w:delText>
            </w:r>
            <w:r w:rsidR="00633278">
              <w:rPr>
                <w:noProof/>
                <w:webHidden/>
              </w:rPr>
              <w:tab/>
            </w:r>
            <w:r w:rsidR="00633278">
              <w:rPr>
                <w:noProof/>
                <w:webHidden/>
              </w:rPr>
              <w:fldChar w:fldCharType="begin"/>
            </w:r>
            <w:r w:rsidR="00633278">
              <w:rPr>
                <w:noProof/>
                <w:webHidden/>
              </w:rPr>
              <w:delInstrText xml:space="preserve"> PAGEREF _Toc401413999 \h </w:delInstrText>
            </w:r>
            <w:r w:rsidR="00633278">
              <w:rPr>
                <w:noProof/>
                <w:webHidden/>
              </w:rPr>
            </w:r>
            <w:r w:rsidR="00633278">
              <w:rPr>
                <w:noProof/>
                <w:webHidden/>
              </w:rPr>
              <w:fldChar w:fldCharType="separate"/>
            </w:r>
            <w:r w:rsidR="00633278">
              <w:rPr>
                <w:noProof/>
                <w:webHidden/>
              </w:rPr>
              <w:delText>17</w:delText>
            </w:r>
            <w:r w:rsidR="00633278">
              <w:rPr>
                <w:noProof/>
                <w:webHidden/>
              </w:rPr>
              <w:fldChar w:fldCharType="end"/>
            </w:r>
            <w:r>
              <w:rPr>
                <w:noProof/>
              </w:rPr>
              <w:fldChar w:fldCharType="end"/>
            </w:r>
          </w:del>
        </w:p>
        <w:p w14:paraId="5CA006BB" w14:textId="77777777" w:rsidR="00633278" w:rsidRDefault="00397205">
          <w:pPr>
            <w:pStyle w:val="TOC2"/>
            <w:tabs>
              <w:tab w:val="left" w:pos="880"/>
              <w:tab w:val="right" w:leader="dot" w:pos="9350"/>
            </w:tabs>
            <w:rPr>
              <w:del w:id="27" w:author="Anders Hejlsberg" w:date="2014-11-01T15:43:00Z"/>
              <w:rFonts w:eastAsiaTheme="minorEastAsia"/>
              <w:noProof/>
              <w:sz w:val="22"/>
            </w:rPr>
          </w:pPr>
          <w:del w:id="28" w:author="Anders Hejlsberg" w:date="2014-11-01T15:43:00Z">
            <w:r>
              <w:fldChar w:fldCharType="begin"/>
            </w:r>
            <w:r>
              <w:delInstrText xml:space="preserve"> HYPERLINK \l "_Toc401414000" </w:delInstrText>
            </w:r>
            <w:r>
              <w:fldChar w:fldCharType="separate"/>
            </w:r>
            <w:r w:rsidR="00633278" w:rsidRPr="00346D30">
              <w:rPr>
                <w:rStyle w:val="Hyperlink"/>
                <w:noProof/>
              </w:rPr>
              <w:delText>2.2</w:delText>
            </w:r>
            <w:r w:rsidR="00633278">
              <w:rPr>
                <w:rFonts w:eastAsiaTheme="minorEastAsia"/>
                <w:noProof/>
                <w:sz w:val="22"/>
              </w:rPr>
              <w:tab/>
            </w:r>
            <w:r w:rsidR="00633278" w:rsidRPr="00346D30">
              <w:rPr>
                <w:rStyle w:val="Hyperlink"/>
                <w:noProof/>
              </w:rPr>
              <w:delText>Namespaces and Named Types</w:delText>
            </w:r>
            <w:r w:rsidR="00633278">
              <w:rPr>
                <w:noProof/>
                <w:webHidden/>
              </w:rPr>
              <w:tab/>
            </w:r>
            <w:r w:rsidR="00633278">
              <w:rPr>
                <w:noProof/>
                <w:webHidden/>
              </w:rPr>
              <w:fldChar w:fldCharType="begin"/>
            </w:r>
            <w:r w:rsidR="00633278">
              <w:rPr>
                <w:noProof/>
                <w:webHidden/>
              </w:rPr>
              <w:delInstrText xml:space="preserve"> PAGEREF _Toc401414000 \h </w:delInstrText>
            </w:r>
            <w:r w:rsidR="00633278">
              <w:rPr>
                <w:noProof/>
                <w:webHidden/>
              </w:rPr>
            </w:r>
            <w:r w:rsidR="00633278">
              <w:rPr>
                <w:noProof/>
                <w:webHidden/>
              </w:rPr>
              <w:fldChar w:fldCharType="separate"/>
            </w:r>
            <w:r w:rsidR="00633278">
              <w:rPr>
                <w:noProof/>
                <w:webHidden/>
              </w:rPr>
              <w:delText>17</w:delText>
            </w:r>
            <w:r w:rsidR="00633278">
              <w:rPr>
                <w:noProof/>
                <w:webHidden/>
              </w:rPr>
              <w:fldChar w:fldCharType="end"/>
            </w:r>
            <w:r>
              <w:rPr>
                <w:noProof/>
              </w:rPr>
              <w:fldChar w:fldCharType="end"/>
            </w:r>
          </w:del>
        </w:p>
        <w:p w14:paraId="022F1A84" w14:textId="77777777" w:rsidR="00633278" w:rsidRDefault="00397205">
          <w:pPr>
            <w:pStyle w:val="TOC2"/>
            <w:tabs>
              <w:tab w:val="left" w:pos="880"/>
              <w:tab w:val="right" w:leader="dot" w:pos="9350"/>
            </w:tabs>
            <w:rPr>
              <w:del w:id="29" w:author="Anders Hejlsberg" w:date="2014-11-01T15:43:00Z"/>
              <w:rFonts w:eastAsiaTheme="minorEastAsia"/>
              <w:noProof/>
              <w:sz w:val="22"/>
            </w:rPr>
          </w:pPr>
          <w:del w:id="30" w:author="Anders Hejlsberg" w:date="2014-11-01T15:43:00Z">
            <w:r>
              <w:fldChar w:fldCharType="begin"/>
            </w:r>
            <w:r>
              <w:delInstrText xml:space="preserve"> HYPERLINK \l "_Toc401414001" </w:delInstrText>
            </w:r>
            <w:r>
              <w:fldChar w:fldCharType="separate"/>
            </w:r>
            <w:r w:rsidR="00633278" w:rsidRPr="00346D30">
              <w:rPr>
                <w:rStyle w:val="Hyperlink"/>
                <w:noProof/>
              </w:rPr>
              <w:delText>2.3</w:delText>
            </w:r>
            <w:r w:rsidR="00633278">
              <w:rPr>
                <w:rFonts w:eastAsiaTheme="minorEastAsia"/>
                <w:noProof/>
                <w:sz w:val="22"/>
              </w:rPr>
              <w:tab/>
            </w:r>
            <w:r w:rsidR="00633278" w:rsidRPr="00346D30">
              <w:rPr>
                <w:rStyle w:val="Hyperlink"/>
                <w:noProof/>
              </w:rPr>
              <w:delText>Declarations</w:delText>
            </w:r>
            <w:r w:rsidR="00633278">
              <w:rPr>
                <w:noProof/>
                <w:webHidden/>
              </w:rPr>
              <w:tab/>
            </w:r>
            <w:r w:rsidR="00633278">
              <w:rPr>
                <w:noProof/>
                <w:webHidden/>
              </w:rPr>
              <w:fldChar w:fldCharType="begin"/>
            </w:r>
            <w:r w:rsidR="00633278">
              <w:rPr>
                <w:noProof/>
                <w:webHidden/>
              </w:rPr>
              <w:delInstrText xml:space="preserve"> PAGEREF _Toc401414001 \h </w:delInstrText>
            </w:r>
            <w:r w:rsidR="00633278">
              <w:rPr>
                <w:noProof/>
                <w:webHidden/>
              </w:rPr>
            </w:r>
            <w:r w:rsidR="00633278">
              <w:rPr>
                <w:noProof/>
                <w:webHidden/>
              </w:rPr>
              <w:fldChar w:fldCharType="separate"/>
            </w:r>
            <w:r w:rsidR="00633278">
              <w:rPr>
                <w:noProof/>
                <w:webHidden/>
              </w:rPr>
              <w:delText>18</w:delText>
            </w:r>
            <w:r w:rsidR="00633278">
              <w:rPr>
                <w:noProof/>
                <w:webHidden/>
              </w:rPr>
              <w:fldChar w:fldCharType="end"/>
            </w:r>
            <w:r>
              <w:rPr>
                <w:noProof/>
              </w:rPr>
              <w:fldChar w:fldCharType="end"/>
            </w:r>
          </w:del>
        </w:p>
        <w:p w14:paraId="6418F79E" w14:textId="77777777" w:rsidR="00633278" w:rsidRDefault="00397205">
          <w:pPr>
            <w:pStyle w:val="TOC2"/>
            <w:tabs>
              <w:tab w:val="left" w:pos="880"/>
              <w:tab w:val="right" w:leader="dot" w:pos="9350"/>
            </w:tabs>
            <w:rPr>
              <w:del w:id="31" w:author="Anders Hejlsberg" w:date="2014-11-01T15:43:00Z"/>
              <w:rFonts w:eastAsiaTheme="minorEastAsia"/>
              <w:noProof/>
              <w:sz w:val="22"/>
            </w:rPr>
          </w:pPr>
          <w:del w:id="32" w:author="Anders Hejlsberg" w:date="2014-11-01T15:43:00Z">
            <w:r>
              <w:fldChar w:fldCharType="begin"/>
            </w:r>
            <w:r>
              <w:delInstrText xml:space="preserve"> HYPERLINK \l "_Toc401414002" </w:delInstrText>
            </w:r>
            <w:r>
              <w:fldChar w:fldCharType="separate"/>
            </w:r>
            <w:r w:rsidR="00633278" w:rsidRPr="00346D30">
              <w:rPr>
                <w:rStyle w:val="Hyperlink"/>
                <w:noProof/>
              </w:rPr>
              <w:delText>2.4</w:delText>
            </w:r>
            <w:r w:rsidR="00633278">
              <w:rPr>
                <w:rFonts w:eastAsiaTheme="minorEastAsia"/>
                <w:noProof/>
                <w:sz w:val="22"/>
              </w:rPr>
              <w:tab/>
            </w:r>
            <w:r w:rsidR="00633278" w:rsidRPr="00346D30">
              <w:rPr>
                <w:rStyle w:val="Hyperlink"/>
                <w:noProof/>
              </w:rPr>
              <w:delText>Scopes</w:delText>
            </w:r>
            <w:r w:rsidR="00633278">
              <w:rPr>
                <w:noProof/>
                <w:webHidden/>
              </w:rPr>
              <w:tab/>
            </w:r>
            <w:r w:rsidR="00633278">
              <w:rPr>
                <w:noProof/>
                <w:webHidden/>
              </w:rPr>
              <w:fldChar w:fldCharType="begin"/>
            </w:r>
            <w:r w:rsidR="00633278">
              <w:rPr>
                <w:noProof/>
                <w:webHidden/>
              </w:rPr>
              <w:delInstrText xml:space="preserve"> PAGEREF _Toc401414002 \h </w:delInstrText>
            </w:r>
            <w:r w:rsidR="00633278">
              <w:rPr>
                <w:noProof/>
                <w:webHidden/>
              </w:rPr>
            </w:r>
            <w:r w:rsidR="00633278">
              <w:rPr>
                <w:noProof/>
                <w:webHidden/>
              </w:rPr>
              <w:fldChar w:fldCharType="separate"/>
            </w:r>
            <w:r w:rsidR="00633278">
              <w:rPr>
                <w:noProof/>
                <w:webHidden/>
              </w:rPr>
              <w:delText>20</w:delText>
            </w:r>
            <w:r w:rsidR="00633278">
              <w:rPr>
                <w:noProof/>
                <w:webHidden/>
              </w:rPr>
              <w:fldChar w:fldCharType="end"/>
            </w:r>
            <w:r>
              <w:rPr>
                <w:noProof/>
              </w:rPr>
              <w:fldChar w:fldCharType="end"/>
            </w:r>
          </w:del>
        </w:p>
        <w:p w14:paraId="2CE0550C" w14:textId="77777777" w:rsidR="00633278" w:rsidRDefault="00397205">
          <w:pPr>
            <w:pStyle w:val="TOC1"/>
            <w:rPr>
              <w:del w:id="33" w:author="Anders Hejlsberg" w:date="2014-11-01T15:43:00Z"/>
              <w:rFonts w:eastAsiaTheme="minorEastAsia"/>
              <w:noProof/>
              <w:sz w:val="22"/>
            </w:rPr>
          </w:pPr>
          <w:del w:id="34" w:author="Anders Hejlsberg" w:date="2014-11-01T15:43:00Z">
            <w:r>
              <w:fldChar w:fldCharType="begin"/>
            </w:r>
            <w:r>
              <w:delInstrText xml:space="preserve"> HYPERLINK \l "_Toc401414003" </w:delInstrText>
            </w:r>
            <w:r>
              <w:fldChar w:fldCharType="separate"/>
            </w:r>
            <w:r w:rsidR="00633278" w:rsidRPr="00346D30">
              <w:rPr>
                <w:rStyle w:val="Hyperlink"/>
                <w:noProof/>
              </w:rPr>
              <w:delText>3</w:delText>
            </w:r>
            <w:r w:rsidR="00633278">
              <w:rPr>
                <w:rFonts w:eastAsiaTheme="minorEastAsia"/>
                <w:noProof/>
                <w:sz w:val="22"/>
              </w:rPr>
              <w:tab/>
            </w:r>
            <w:r w:rsidR="00633278" w:rsidRPr="00346D30">
              <w:rPr>
                <w:rStyle w:val="Hyperlink"/>
                <w:noProof/>
              </w:rPr>
              <w:delText>Types</w:delText>
            </w:r>
            <w:r w:rsidR="00633278">
              <w:rPr>
                <w:noProof/>
                <w:webHidden/>
              </w:rPr>
              <w:tab/>
            </w:r>
            <w:r w:rsidR="00633278">
              <w:rPr>
                <w:noProof/>
                <w:webHidden/>
              </w:rPr>
              <w:fldChar w:fldCharType="begin"/>
            </w:r>
            <w:r w:rsidR="00633278">
              <w:rPr>
                <w:noProof/>
                <w:webHidden/>
              </w:rPr>
              <w:delInstrText xml:space="preserve"> PAGEREF _Toc401414003 \h </w:delInstrText>
            </w:r>
            <w:r w:rsidR="00633278">
              <w:rPr>
                <w:noProof/>
                <w:webHidden/>
              </w:rPr>
            </w:r>
            <w:r w:rsidR="00633278">
              <w:rPr>
                <w:noProof/>
                <w:webHidden/>
              </w:rPr>
              <w:fldChar w:fldCharType="separate"/>
            </w:r>
            <w:r w:rsidR="00633278">
              <w:rPr>
                <w:noProof/>
                <w:webHidden/>
              </w:rPr>
              <w:delText>23</w:delText>
            </w:r>
            <w:r w:rsidR="00633278">
              <w:rPr>
                <w:noProof/>
                <w:webHidden/>
              </w:rPr>
              <w:fldChar w:fldCharType="end"/>
            </w:r>
            <w:r>
              <w:rPr>
                <w:noProof/>
              </w:rPr>
              <w:fldChar w:fldCharType="end"/>
            </w:r>
          </w:del>
        </w:p>
        <w:p w14:paraId="352B8660" w14:textId="77777777" w:rsidR="00633278" w:rsidRDefault="00397205">
          <w:pPr>
            <w:pStyle w:val="TOC2"/>
            <w:tabs>
              <w:tab w:val="left" w:pos="880"/>
              <w:tab w:val="right" w:leader="dot" w:pos="9350"/>
            </w:tabs>
            <w:rPr>
              <w:del w:id="35" w:author="Anders Hejlsberg" w:date="2014-11-01T15:43:00Z"/>
              <w:rFonts w:eastAsiaTheme="minorEastAsia"/>
              <w:noProof/>
              <w:sz w:val="22"/>
            </w:rPr>
          </w:pPr>
          <w:del w:id="36" w:author="Anders Hejlsberg" w:date="2014-11-01T15:43:00Z">
            <w:r>
              <w:fldChar w:fldCharType="begin"/>
            </w:r>
            <w:r>
              <w:delInstrText xml:space="preserve"> HYPERLINK \l "_Toc401414004" </w:delInstrText>
            </w:r>
            <w:r>
              <w:fldChar w:fldCharType="separate"/>
            </w:r>
            <w:r w:rsidR="00633278" w:rsidRPr="00346D30">
              <w:rPr>
                <w:rStyle w:val="Hyperlink"/>
                <w:noProof/>
              </w:rPr>
              <w:delText>3.1</w:delText>
            </w:r>
            <w:r w:rsidR="00633278">
              <w:rPr>
                <w:rFonts w:eastAsiaTheme="minorEastAsia"/>
                <w:noProof/>
                <w:sz w:val="22"/>
              </w:rPr>
              <w:tab/>
            </w:r>
            <w:r w:rsidR="00633278" w:rsidRPr="00346D30">
              <w:rPr>
                <w:rStyle w:val="Hyperlink"/>
                <w:noProof/>
              </w:rPr>
              <w:delText>The Any Type</w:delText>
            </w:r>
            <w:r w:rsidR="00633278">
              <w:rPr>
                <w:noProof/>
                <w:webHidden/>
              </w:rPr>
              <w:tab/>
            </w:r>
            <w:r w:rsidR="00633278">
              <w:rPr>
                <w:noProof/>
                <w:webHidden/>
              </w:rPr>
              <w:fldChar w:fldCharType="begin"/>
            </w:r>
            <w:r w:rsidR="00633278">
              <w:rPr>
                <w:noProof/>
                <w:webHidden/>
              </w:rPr>
              <w:delInstrText xml:space="preserve"> PAGEREF _Toc401414004 \h </w:delInstrText>
            </w:r>
            <w:r w:rsidR="00633278">
              <w:rPr>
                <w:noProof/>
                <w:webHidden/>
              </w:rPr>
            </w:r>
            <w:r w:rsidR="00633278">
              <w:rPr>
                <w:noProof/>
                <w:webHidden/>
              </w:rPr>
              <w:fldChar w:fldCharType="separate"/>
            </w:r>
            <w:r w:rsidR="00633278">
              <w:rPr>
                <w:noProof/>
                <w:webHidden/>
              </w:rPr>
              <w:delText>24</w:delText>
            </w:r>
            <w:r w:rsidR="00633278">
              <w:rPr>
                <w:noProof/>
                <w:webHidden/>
              </w:rPr>
              <w:fldChar w:fldCharType="end"/>
            </w:r>
            <w:r>
              <w:rPr>
                <w:noProof/>
              </w:rPr>
              <w:fldChar w:fldCharType="end"/>
            </w:r>
          </w:del>
        </w:p>
        <w:p w14:paraId="61CEE29F" w14:textId="77777777" w:rsidR="00633278" w:rsidRDefault="00397205">
          <w:pPr>
            <w:pStyle w:val="TOC2"/>
            <w:tabs>
              <w:tab w:val="left" w:pos="880"/>
              <w:tab w:val="right" w:leader="dot" w:pos="9350"/>
            </w:tabs>
            <w:rPr>
              <w:del w:id="37" w:author="Anders Hejlsberg" w:date="2014-11-01T15:43:00Z"/>
              <w:rFonts w:eastAsiaTheme="minorEastAsia"/>
              <w:noProof/>
              <w:sz w:val="22"/>
            </w:rPr>
          </w:pPr>
          <w:del w:id="38" w:author="Anders Hejlsberg" w:date="2014-11-01T15:43:00Z">
            <w:r>
              <w:fldChar w:fldCharType="begin"/>
            </w:r>
            <w:r>
              <w:delInstrText xml:space="preserve"> HYPERLINK \l "_Toc401414005" </w:delInstrText>
            </w:r>
            <w:r>
              <w:fldChar w:fldCharType="separate"/>
            </w:r>
            <w:r w:rsidR="00633278" w:rsidRPr="00346D30">
              <w:rPr>
                <w:rStyle w:val="Hyperlink"/>
                <w:noProof/>
              </w:rPr>
              <w:delText>3.2</w:delText>
            </w:r>
            <w:r w:rsidR="00633278">
              <w:rPr>
                <w:rFonts w:eastAsiaTheme="minorEastAsia"/>
                <w:noProof/>
                <w:sz w:val="22"/>
              </w:rPr>
              <w:tab/>
            </w:r>
            <w:r w:rsidR="00633278" w:rsidRPr="00346D30">
              <w:rPr>
                <w:rStyle w:val="Hyperlink"/>
                <w:noProof/>
              </w:rPr>
              <w:delText>Primitive Types</w:delText>
            </w:r>
            <w:r w:rsidR="00633278">
              <w:rPr>
                <w:noProof/>
                <w:webHidden/>
              </w:rPr>
              <w:tab/>
            </w:r>
            <w:r w:rsidR="00633278">
              <w:rPr>
                <w:noProof/>
                <w:webHidden/>
              </w:rPr>
              <w:fldChar w:fldCharType="begin"/>
            </w:r>
            <w:r w:rsidR="00633278">
              <w:rPr>
                <w:noProof/>
                <w:webHidden/>
              </w:rPr>
              <w:delInstrText xml:space="preserve"> PAGEREF _Toc401414005 \h </w:delInstrText>
            </w:r>
            <w:r w:rsidR="00633278">
              <w:rPr>
                <w:noProof/>
                <w:webHidden/>
              </w:rPr>
            </w:r>
            <w:r w:rsidR="00633278">
              <w:rPr>
                <w:noProof/>
                <w:webHidden/>
              </w:rPr>
              <w:fldChar w:fldCharType="separate"/>
            </w:r>
            <w:r w:rsidR="00633278">
              <w:rPr>
                <w:noProof/>
                <w:webHidden/>
              </w:rPr>
              <w:delText>24</w:delText>
            </w:r>
            <w:r w:rsidR="00633278">
              <w:rPr>
                <w:noProof/>
                <w:webHidden/>
              </w:rPr>
              <w:fldChar w:fldCharType="end"/>
            </w:r>
            <w:r>
              <w:rPr>
                <w:noProof/>
              </w:rPr>
              <w:fldChar w:fldCharType="end"/>
            </w:r>
          </w:del>
        </w:p>
        <w:p w14:paraId="58D8CE1E" w14:textId="77777777" w:rsidR="00633278" w:rsidRDefault="00397205">
          <w:pPr>
            <w:pStyle w:val="TOC3"/>
            <w:rPr>
              <w:del w:id="39" w:author="Anders Hejlsberg" w:date="2014-11-01T15:43:00Z"/>
              <w:rFonts w:eastAsiaTheme="minorEastAsia"/>
              <w:noProof/>
              <w:sz w:val="22"/>
            </w:rPr>
          </w:pPr>
          <w:del w:id="40" w:author="Anders Hejlsberg" w:date="2014-11-01T15:43:00Z">
            <w:r>
              <w:fldChar w:fldCharType="begin"/>
            </w:r>
            <w:r>
              <w:delInstrText xml:space="preserve"> HYPERLINK \l "_Toc401414006" </w:delInstrText>
            </w:r>
            <w:r>
              <w:fldChar w:fldCharType="separate"/>
            </w:r>
            <w:r w:rsidR="00633278" w:rsidRPr="00346D30">
              <w:rPr>
                <w:rStyle w:val="Hyperlink"/>
                <w:noProof/>
              </w:rPr>
              <w:delText>3.2.1</w:delText>
            </w:r>
            <w:r w:rsidR="00633278">
              <w:rPr>
                <w:rFonts w:eastAsiaTheme="minorEastAsia"/>
                <w:noProof/>
                <w:sz w:val="22"/>
              </w:rPr>
              <w:tab/>
            </w:r>
            <w:r w:rsidR="00633278" w:rsidRPr="00346D30">
              <w:rPr>
                <w:rStyle w:val="Hyperlink"/>
                <w:noProof/>
              </w:rPr>
              <w:delText>The Number Type</w:delText>
            </w:r>
            <w:r w:rsidR="00633278">
              <w:rPr>
                <w:noProof/>
                <w:webHidden/>
              </w:rPr>
              <w:tab/>
            </w:r>
            <w:r w:rsidR="00633278">
              <w:rPr>
                <w:noProof/>
                <w:webHidden/>
              </w:rPr>
              <w:fldChar w:fldCharType="begin"/>
            </w:r>
            <w:r w:rsidR="00633278">
              <w:rPr>
                <w:noProof/>
                <w:webHidden/>
              </w:rPr>
              <w:delInstrText xml:space="preserve"> PAGEREF _Toc401414006 \h </w:delInstrText>
            </w:r>
            <w:r w:rsidR="00633278">
              <w:rPr>
                <w:noProof/>
                <w:webHidden/>
              </w:rPr>
            </w:r>
            <w:r w:rsidR="00633278">
              <w:rPr>
                <w:noProof/>
                <w:webHidden/>
              </w:rPr>
              <w:fldChar w:fldCharType="separate"/>
            </w:r>
            <w:r w:rsidR="00633278">
              <w:rPr>
                <w:noProof/>
                <w:webHidden/>
              </w:rPr>
              <w:delText>24</w:delText>
            </w:r>
            <w:r w:rsidR="00633278">
              <w:rPr>
                <w:noProof/>
                <w:webHidden/>
              </w:rPr>
              <w:fldChar w:fldCharType="end"/>
            </w:r>
            <w:r>
              <w:rPr>
                <w:noProof/>
              </w:rPr>
              <w:fldChar w:fldCharType="end"/>
            </w:r>
          </w:del>
        </w:p>
        <w:p w14:paraId="1068455E" w14:textId="77777777" w:rsidR="00633278" w:rsidRDefault="00397205">
          <w:pPr>
            <w:pStyle w:val="TOC3"/>
            <w:rPr>
              <w:del w:id="41" w:author="Anders Hejlsberg" w:date="2014-11-01T15:43:00Z"/>
              <w:rFonts w:eastAsiaTheme="minorEastAsia"/>
              <w:noProof/>
              <w:sz w:val="22"/>
            </w:rPr>
          </w:pPr>
          <w:del w:id="42" w:author="Anders Hejlsberg" w:date="2014-11-01T15:43:00Z">
            <w:r>
              <w:fldChar w:fldCharType="begin"/>
            </w:r>
            <w:r>
              <w:delInstrText xml:space="preserve"> HYPERLINK \l "_Toc401414007" </w:delInstrText>
            </w:r>
            <w:r>
              <w:fldChar w:fldCharType="separate"/>
            </w:r>
            <w:r w:rsidR="00633278" w:rsidRPr="00346D30">
              <w:rPr>
                <w:rStyle w:val="Hyperlink"/>
                <w:noProof/>
              </w:rPr>
              <w:delText>3.2.2</w:delText>
            </w:r>
            <w:r w:rsidR="00633278">
              <w:rPr>
                <w:rFonts w:eastAsiaTheme="minorEastAsia"/>
                <w:noProof/>
                <w:sz w:val="22"/>
              </w:rPr>
              <w:tab/>
            </w:r>
            <w:r w:rsidR="00633278" w:rsidRPr="00346D30">
              <w:rPr>
                <w:rStyle w:val="Hyperlink"/>
                <w:noProof/>
              </w:rPr>
              <w:delText>The Boolean Type</w:delText>
            </w:r>
            <w:r w:rsidR="00633278">
              <w:rPr>
                <w:noProof/>
                <w:webHidden/>
              </w:rPr>
              <w:tab/>
            </w:r>
            <w:r w:rsidR="00633278">
              <w:rPr>
                <w:noProof/>
                <w:webHidden/>
              </w:rPr>
              <w:fldChar w:fldCharType="begin"/>
            </w:r>
            <w:r w:rsidR="00633278">
              <w:rPr>
                <w:noProof/>
                <w:webHidden/>
              </w:rPr>
              <w:delInstrText xml:space="preserve"> PAGEREF _Toc401414007 \h </w:delInstrText>
            </w:r>
            <w:r w:rsidR="00633278">
              <w:rPr>
                <w:noProof/>
                <w:webHidden/>
              </w:rPr>
            </w:r>
            <w:r w:rsidR="00633278">
              <w:rPr>
                <w:noProof/>
                <w:webHidden/>
              </w:rPr>
              <w:fldChar w:fldCharType="separate"/>
            </w:r>
            <w:r w:rsidR="00633278">
              <w:rPr>
                <w:noProof/>
                <w:webHidden/>
              </w:rPr>
              <w:delText>25</w:delText>
            </w:r>
            <w:r w:rsidR="00633278">
              <w:rPr>
                <w:noProof/>
                <w:webHidden/>
              </w:rPr>
              <w:fldChar w:fldCharType="end"/>
            </w:r>
            <w:r>
              <w:rPr>
                <w:noProof/>
              </w:rPr>
              <w:fldChar w:fldCharType="end"/>
            </w:r>
          </w:del>
        </w:p>
        <w:p w14:paraId="0B39F347" w14:textId="77777777" w:rsidR="00633278" w:rsidRDefault="00397205">
          <w:pPr>
            <w:pStyle w:val="TOC3"/>
            <w:rPr>
              <w:del w:id="43" w:author="Anders Hejlsberg" w:date="2014-11-01T15:43:00Z"/>
              <w:rFonts w:eastAsiaTheme="minorEastAsia"/>
              <w:noProof/>
              <w:sz w:val="22"/>
            </w:rPr>
          </w:pPr>
          <w:del w:id="44" w:author="Anders Hejlsberg" w:date="2014-11-01T15:43:00Z">
            <w:r>
              <w:fldChar w:fldCharType="begin"/>
            </w:r>
            <w:r>
              <w:delInstrText xml:space="preserve"> HYPERLINK \l "_Toc401414008" </w:delInstrText>
            </w:r>
            <w:r>
              <w:fldChar w:fldCharType="separate"/>
            </w:r>
            <w:r w:rsidR="00633278" w:rsidRPr="00346D30">
              <w:rPr>
                <w:rStyle w:val="Hyperlink"/>
                <w:noProof/>
              </w:rPr>
              <w:delText>3.2.3</w:delText>
            </w:r>
            <w:r w:rsidR="00633278">
              <w:rPr>
                <w:rFonts w:eastAsiaTheme="minorEastAsia"/>
                <w:noProof/>
                <w:sz w:val="22"/>
              </w:rPr>
              <w:tab/>
            </w:r>
            <w:r w:rsidR="00633278" w:rsidRPr="00346D30">
              <w:rPr>
                <w:rStyle w:val="Hyperlink"/>
                <w:noProof/>
              </w:rPr>
              <w:delText>The String Type</w:delText>
            </w:r>
            <w:r w:rsidR="00633278">
              <w:rPr>
                <w:noProof/>
                <w:webHidden/>
              </w:rPr>
              <w:tab/>
            </w:r>
            <w:r w:rsidR="00633278">
              <w:rPr>
                <w:noProof/>
                <w:webHidden/>
              </w:rPr>
              <w:fldChar w:fldCharType="begin"/>
            </w:r>
            <w:r w:rsidR="00633278">
              <w:rPr>
                <w:noProof/>
                <w:webHidden/>
              </w:rPr>
              <w:delInstrText xml:space="preserve"> PAGEREF _Toc401414008 \h </w:delInstrText>
            </w:r>
            <w:r w:rsidR="00633278">
              <w:rPr>
                <w:noProof/>
                <w:webHidden/>
              </w:rPr>
            </w:r>
            <w:r w:rsidR="00633278">
              <w:rPr>
                <w:noProof/>
                <w:webHidden/>
              </w:rPr>
              <w:fldChar w:fldCharType="separate"/>
            </w:r>
            <w:r w:rsidR="00633278">
              <w:rPr>
                <w:noProof/>
                <w:webHidden/>
              </w:rPr>
              <w:delText>25</w:delText>
            </w:r>
            <w:r w:rsidR="00633278">
              <w:rPr>
                <w:noProof/>
                <w:webHidden/>
              </w:rPr>
              <w:fldChar w:fldCharType="end"/>
            </w:r>
            <w:r>
              <w:rPr>
                <w:noProof/>
              </w:rPr>
              <w:fldChar w:fldCharType="end"/>
            </w:r>
          </w:del>
        </w:p>
        <w:p w14:paraId="4936B340" w14:textId="77777777" w:rsidR="00633278" w:rsidRDefault="00397205">
          <w:pPr>
            <w:pStyle w:val="TOC3"/>
            <w:rPr>
              <w:del w:id="45" w:author="Anders Hejlsberg" w:date="2014-11-01T15:43:00Z"/>
              <w:rFonts w:eastAsiaTheme="minorEastAsia"/>
              <w:noProof/>
              <w:sz w:val="22"/>
            </w:rPr>
          </w:pPr>
          <w:del w:id="46" w:author="Anders Hejlsberg" w:date="2014-11-01T15:43:00Z">
            <w:r>
              <w:fldChar w:fldCharType="begin"/>
            </w:r>
            <w:r>
              <w:delInstrText xml:space="preserve"> HYPERLINK \l "_Toc401414009" </w:delInstrText>
            </w:r>
            <w:r>
              <w:fldChar w:fldCharType="separate"/>
            </w:r>
            <w:r w:rsidR="00633278" w:rsidRPr="00346D30">
              <w:rPr>
                <w:rStyle w:val="Hyperlink"/>
                <w:noProof/>
              </w:rPr>
              <w:delText>3.2.4</w:delText>
            </w:r>
            <w:r w:rsidR="00633278">
              <w:rPr>
                <w:rFonts w:eastAsiaTheme="minorEastAsia"/>
                <w:noProof/>
                <w:sz w:val="22"/>
              </w:rPr>
              <w:tab/>
            </w:r>
            <w:r w:rsidR="00633278" w:rsidRPr="00346D30">
              <w:rPr>
                <w:rStyle w:val="Hyperlink"/>
                <w:noProof/>
              </w:rPr>
              <w:delText>The Void Type</w:delText>
            </w:r>
            <w:r w:rsidR="00633278">
              <w:rPr>
                <w:noProof/>
                <w:webHidden/>
              </w:rPr>
              <w:tab/>
            </w:r>
            <w:r w:rsidR="00633278">
              <w:rPr>
                <w:noProof/>
                <w:webHidden/>
              </w:rPr>
              <w:fldChar w:fldCharType="begin"/>
            </w:r>
            <w:r w:rsidR="00633278">
              <w:rPr>
                <w:noProof/>
                <w:webHidden/>
              </w:rPr>
              <w:delInstrText xml:space="preserve"> PAGEREF _Toc401414009 \h </w:delInstrText>
            </w:r>
            <w:r w:rsidR="00633278">
              <w:rPr>
                <w:noProof/>
                <w:webHidden/>
              </w:rPr>
            </w:r>
            <w:r w:rsidR="00633278">
              <w:rPr>
                <w:noProof/>
                <w:webHidden/>
              </w:rPr>
              <w:fldChar w:fldCharType="separate"/>
            </w:r>
            <w:r w:rsidR="00633278">
              <w:rPr>
                <w:noProof/>
                <w:webHidden/>
              </w:rPr>
              <w:delText>25</w:delText>
            </w:r>
            <w:r w:rsidR="00633278">
              <w:rPr>
                <w:noProof/>
                <w:webHidden/>
              </w:rPr>
              <w:fldChar w:fldCharType="end"/>
            </w:r>
            <w:r>
              <w:rPr>
                <w:noProof/>
              </w:rPr>
              <w:fldChar w:fldCharType="end"/>
            </w:r>
          </w:del>
        </w:p>
        <w:p w14:paraId="52876A87" w14:textId="77777777" w:rsidR="00633278" w:rsidRDefault="00397205">
          <w:pPr>
            <w:pStyle w:val="TOC3"/>
            <w:rPr>
              <w:del w:id="47" w:author="Anders Hejlsberg" w:date="2014-11-01T15:43:00Z"/>
              <w:rFonts w:eastAsiaTheme="minorEastAsia"/>
              <w:noProof/>
              <w:sz w:val="22"/>
            </w:rPr>
          </w:pPr>
          <w:del w:id="48" w:author="Anders Hejlsberg" w:date="2014-11-01T15:43:00Z">
            <w:r>
              <w:fldChar w:fldCharType="begin"/>
            </w:r>
            <w:r>
              <w:delInstrText xml:space="preserve"> HYPERLINK \l "_Toc401414010" </w:delInstrText>
            </w:r>
            <w:r>
              <w:fldChar w:fldCharType="separate"/>
            </w:r>
            <w:r w:rsidR="00633278" w:rsidRPr="00346D30">
              <w:rPr>
                <w:rStyle w:val="Hyperlink"/>
                <w:noProof/>
              </w:rPr>
              <w:delText>3.2.5</w:delText>
            </w:r>
            <w:r w:rsidR="00633278">
              <w:rPr>
                <w:rFonts w:eastAsiaTheme="minorEastAsia"/>
                <w:noProof/>
                <w:sz w:val="22"/>
              </w:rPr>
              <w:tab/>
            </w:r>
            <w:r w:rsidR="00633278" w:rsidRPr="00346D30">
              <w:rPr>
                <w:rStyle w:val="Hyperlink"/>
                <w:noProof/>
              </w:rPr>
              <w:delText>The Null Type</w:delText>
            </w:r>
            <w:r w:rsidR="00633278">
              <w:rPr>
                <w:noProof/>
                <w:webHidden/>
              </w:rPr>
              <w:tab/>
            </w:r>
            <w:r w:rsidR="00633278">
              <w:rPr>
                <w:noProof/>
                <w:webHidden/>
              </w:rPr>
              <w:fldChar w:fldCharType="begin"/>
            </w:r>
            <w:r w:rsidR="00633278">
              <w:rPr>
                <w:noProof/>
                <w:webHidden/>
              </w:rPr>
              <w:delInstrText xml:space="preserve"> PAGEREF _Toc401414010 \h </w:delInstrText>
            </w:r>
            <w:r w:rsidR="00633278">
              <w:rPr>
                <w:noProof/>
                <w:webHidden/>
              </w:rPr>
            </w:r>
            <w:r w:rsidR="00633278">
              <w:rPr>
                <w:noProof/>
                <w:webHidden/>
              </w:rPr>
              <w:fldChar w:fldCharType="separate"/>
            </w:r>
            <w:r w:rsidR="00633278">
              <w:rPr>
                <w:noProof/>
                <w:webHidden/>
              </w:rPr>
              <w:delText>26</w:delText>
            </w:r>
            <w:r w:rsidR="00633278">
              <w:rPr>
                <w:noProof/>
                <w:webHidden/>
              </w:rPr>
              <w:fldChar w:fldCharType="end"/>
            </w:r>
            <w:r>
              <w:rPr>
                <w:noProof/>
              </w:rPr>
              <w:fldChar w:fldCharType="end"/>
            </w:r>
          </w:del>
        </w:p>
        <w:p w14:paraId="300E9370" w14:textId="77777777" w:rsidR="00633278" w:rsidRDefault="00397205">
          <w:pPr>
            <w:pStyle w:val="TOC3"/>
            <w:rPr>
              <w:del w:id="49" w:author="Anders Hejlsberg" w:date="2014-11-01T15:43:00Z"/>
              <w:rFonts w:eastAsiaTheme="minorEastAsia"/>
              <w:noProof/>
              <w:sz w:val="22"/>
            </w:rPr>
          </w:pPr>
          <w:del w:id="50" w:author="Anders Hejlsberg" w:date="2014-11-01T15:43:00Z">
            <w:r>
              <w:fldChar w:fldCharType="begin"/>
            </w:r>
            <w:r>
              <w:delInstrText xml:space="preserve"> HYPERLINK \l "_Toc401414011" </w:delInstrText>
            </w:r>
            <w:r>
              <w:fldChar w:fldCharType="separate"/>
            </w:r>
            <w:r w:rsidR="00633278" w:rsidRPr="00346D30">
              <w:rPr>
                <w:rStyle w:val="Hyperlink"/>
                <w:noProof/>
              </w:rPr>
              <w:delText>3.2.6</w:delText>
            </w:r>
            <w:r w:rsidR="00633278">
              <w:rPr>
                <w:rFonts w:eastAsiaTheme="minorEastAsia"/>
                <w:noProof/>
                <w:sz w:val="22"/>
              </w:rPr>
              <w:tab/>
            </w:r>
            <w:r w:rsidR="00633278" w:rsidRPr="00346D30">
              <w:rPr>
                <w:rStyle w:val="Hyperlink"/>
                <w:noProof/>
              </w:rPr>
              <w:delText>The Undefined Type</w:delText>
            </w:r>
            <w:r w:rsidR="00633278">
              <w:rPr>
                <w:noProof/>
                <w:webHidden/>
              </w:rPr>
              <w:tab/>
            </w:r>
            <w:r w:rsidR="00633278">
              <w:rPr>
                <w:noProof/>
                <w:webHidden/>
              </w:rPr>
              <w:fldChar w:fldCharType="begin"/>
            </w:r>
            <w:r w:rsidR="00633278">
              <w:rPr>
                <w:noProof/>
                <w:webHidden/>
              </w:rPr>
              <w:delInstrText xml:space="preserve"> PAGEREF _Toc401414011 \h </w:delInstrText>
            </w:r>
            <w:r w:rsidR="00633278">
              <w:rPr>
                <w:noProof/>
                <w:webHidden/>
              </w:rPr>
            </w:r>
            <w:r w:rsidR="00633278">
              <w:rPr>
                <w:noProof/>
                <w:webHidden/>
              </w:rPr>
              <w:fldChar w:fldCharType="separate"/>
            </w:r>
            <w:r w:rsidR="00633278">
              <w:rPr>
                <w:noProof/>
                <w:webHidden/>
              </w:rPr>
              <w:delText>26</w:delText>
            </w:r>
            <w:r w:rsidR="00633278">
              <w:rPr>
                <w:noProof/>
                <w:webHidden/>
              </w:rPr>
              <w:fldChar w:fldCharType="end"/>
            </w:r>
            <w:r>
              <w:rPr>
                <w:noProof/>
              </w:rPr>
              <w:fldChar w:fldCharType="end"/>
            </w:r>
          </w:del>
        </w:p>
        <w:p w14:paraId="3A3AF3B9" w14:textId="77777777" w:rsidR="00633278" w:rsidRDefault="00397205">
          <w:pPr>
            <w:pStyle w:val="TOC3"/>
            <w:rPr>
              <w:del w:id="51" w:author="Anders Hejlsberg" w:date="2014-11-01T15:43:00Z"/>
              <w:rFonts w:eastAsiaTheme="minorEastAsia"/>
              <w:noProof/>
              <w:sz w:val="22"/>
            </w:rPr>
          </w:pPr>
          <w:del w:id="52" w:author="Anders Hejlsberg" w:date="2014-11-01T15:43:00Z">
            <w:r>
              <w:fldChar w:fldCharType="begin"/>
            </w:r>
            <w:r>
              <w:delInstrText xml:space="preserve"> HYPERLINK \l "_Toc401414012" </w:delInstrText>
            </w:r>
            <w:r>
              <w:fldChar w:fldCharType="separate"/>
            </w:r>
            <w:r w:rsidR="00633278" w:rsidRPr="00346D30">
              <w:rPr>
                <w:rStyle w:val="Hyperlink"/>
                <w:noProof/>
              </w:rPr>
              <w:delText>3.2.7</w:delText>
            </w:r>
            <w:r w:rsidR="00633278">
              <w:rPr>
                <w:rFonts w:eastAsiaTheme="minorEastAsia"/>
                <w:noProof/>
                <w:sz w:val="22"/>
              </w:rPr>
              <w:tab/>
            </w:r>
            <w:r w:rsidR="00633278" w:rsidRPr="00346D30">
              <w:rPr>
                <w:rStyle w:val="Hyperlink"/>
                <w:noProof/>
              </w:rPr>
              <w:delText>Enum Types</w:delText>
            </w:r>
            <w:r w:rsidR="00633278">
              <w:rPr>
                <w:noProof/>
                <w:webHidden/>
              </w:rPr>
              <w:tab/>
            </w:r>
            <w:r w:rsidR="00633278">
              <w:rPr>
                <w:noProof/>
                <w:webHidden/>
              </w:rPr>
              <w:fldChar w:fldCharType="begin"/>
            </w:r>
            <w:r w:rsidR="00633278">
              <w:rPr>
                <w:noProof/>
                <w:webHidden/>
              </w:rPr>
              <w:delInstrText xml:space="preserve"> PAGEREF _Toc401414012 \h </w:delInstrText>
            </w:r>
            <w:r w:rsidR="00633278">
              <w:rPr>
                <w:noProof/>
                <w:webHidden/>
              </w:rPr>
            </w:r>
            <w:r w:rsidR="00633278">
              <w:rPr>
                <w:noProof/>
                <w:webHidden/>
              </w:rPr>
              <w:fldChar w:fldCharType="separate"/>
            </w:r>
            <w:r w:rsidR="00633278">
              <w:rPr>
                <w:noProof/>
                <w:webHidden/>
              </w:rPr>
              <w:delText>26</w:delText>
            </w:r>
            <w:r w:rsidR="00633278">
              <w:rPr>
                <w:noProof/>
                <w:webHidden/>
              </w:rPr>
              <w:fldChar w:fldCharType="end"/>
            </w:r>
            <w:r>
              <w:rPr>
                <w:noProof/>
              </w:rPr>
              <w:fldChar w:fldCharType="end"/>
            </w:r>
          </w:del>
        </w:p>
        <w:p w14:paraId="02A4D75A" w14:textId="77777777" w:rsidR="00633278" w:rsidRDefault="00397205">
          <w:pPr>
            <w:pStyle w:val="TOC3"/>
            <w:rPr>
              <w:del w:id="53" w:author="Anders Hejlsberg" w:date="2014-11-01T15:43:00Z"/>
              <w:rFonts w:eastAsiaTheme="minorEastAsia"/>
              <w:noProof/>
              <w:sz w:val="22"/>
            </w:rPr>
          </w:pPr>
          <w:del w:id="54" w:author="Anders Hejlsberg" w:date="2014-11-01T15:43:00Z">
            <w:r>
              <w:fldChar w:fldCharType="begin"/>
            </w:r>
            <w:r>
              <w:delInstrText xml:space="preserve"> HYPERLINK \l "_Toc401414013" </w:delInstrText>
            </w:r>
            <w:r>
              <w:fldChar w:fldCharType="separate"/>
            </w:r>
            <w:r w:rsidR="00633278" w:rsidRPr="00346D30">
              <w:rPr>
                <w:rStyle w:val="Hyperlink"/>
                <w:noProof/>
              </w:rPr>
              <w:delText>3.2.8</w:delText>
            </w:r>
            <w:r w:rsidR="00633278">
              <w:rPr>
                <w:rFonts w:eastAsiaTheme="minorEastAsia"/>
                <w:noProof/>
                <w:sz w:val="22"/>
              </w:rPr>
              <w:tab/>
            </w:r>
            <w:r w:rsidR="00633278" w:rsidRPr="00346D30">
              <w:rPr>
                <w:rStyle w:val="Hyperlink"/>
                <w:noProof/>
              </w:rPr>
              <w:delText>String Literal Types</w:delText>
            </w:r>
            <w:r w:rsidR="00633278">
              <w:rPr>
                <w:noProof/>
                <w:webHidden/>
              </w:rPr>
              <w:tab/>
            </w:r>
            <w:r w:rsidR="00633278">
              <w:rPr>
                <w:noProof/>
                <w:webHidden/>
              </w:rPr>
              <w:fldChar w:fldCharType="begin"/>
            </w:r>
            <w:r w:rsidR="00633278">
              <w:rPr>
                <w:noProof/>
                <w:webHidden/>
              </w:rPr>
              <w:delInstrText xml:space="preserve"> PAGEREF _Toc401414013 \h </w:delInstrText>
            </w:r>
            <w:r w:rsidR="00633278">
              <w:rPr>
                <w:noProof/>
                <w:webHidden/>
              </w:rPr>
            </w:r>
            <w:r w:rsidR="00633278">
              <w:rPr>
                <w:noProof/>
                <w:webHidden/>
              </w:rPr>
              <w:fldChar w:fldCharType="separate"/>
            </w:r>
            <w:r w:rsidR="00633278">
              <w:rPr>
                <w:noProof/>
                <w:webHidden/>
              </w:rPr>
              <w:delText>26</w:delText>
            </w:r>
            <w:r w:rsidR="00633278">
              <w:rPr>
                <w:noProof/>
                <w:webHidden/>
              </w:rPr>
              <w:fldChar w:fldCharType="end"/>
            </w:r>
            <w:r>
              <w:rPr>
                <w:noProof/>
              </w:rPr>
              <w:fldChar w:fldCharType="end"/>
            </w:r>
          </w:del>
        </w:p>
        <w:p w14:paraId="08E654B1" w14:textId="77777777" w:rsidR="00633278" w:rsidRDefault="00397205">
          <w:pPr>
            <w:pStyle w:val="TOC2"/>
            <w:tabs>
              <w:tab w:val="left" w:pos="880"/>
              <w:tab w:val="right" w:leader="dot" w:pos="9350"/>
            </w:tabs>
            <w:rPr>
              <w:del w:id="55" w:author="Anders Hejlsberg" w:date="2014-11-01T15:43:00Z"/>
              <w:rFonts w:eastAsiaTheme="minorEastAsia"/>
              <w:noProof/>
              <w:sz w:val="22"/>
            </w:rPr>
          </w:pPr>
          <w:del w:id="56" w:author="Anders Hejlsberg" w:date="2014-11-01T15:43:00Z">
            <w:r>
              <w:fldChar w:fldCharType="begin"/>
            </w:r>
            <w:r>
              <w:delInstrText xml:space="preserve"> HYPERLINK \l "_Toc401414014" </w:delInstrText>
            </w:r>
            <w:r>
              <w:fldChar w:fldCharType="separate"/>
            </w:r>
            <w:r w:rsidR="00633278" w:rsidRPr="00346D30">
              <w:rPr>
                <w:rStyle w:val="Hyperlink"/>
                <w:noProof/>
              </w:rPr>
              <w:delText>3.3</w:delText>
            </w:r>
            <w:r w:rsidR="00633278">
              <w:rPr>
                <w:rFonts w:eastAsiaTheme="minorEastAsia"/>
                <w:noProof/>
                <w:sz w:val="22"/>
              </w:rPr>
              <w:tab/>
            </w:r>
            <w:r w:rsidR="00633278" w:rsidRPr="00346D30">
              <w:rPr>
                <w:rStyle w:val="Hyperlink"/>
                <w:noProof/>
              </w:rPr>
              <w:delText>Object Types</w:delText>
            </w:r>
            <w:r w:rsidR="00633278">
              <w:rPr>
                <w:noProof/>
                <w:webHidden/>
              </w:rPr>
              <w:tab/>
            </w:r>
            <w:r w:rsidR="00633278">
              <w:rPr>
                <w:noProof/>
                <w:webHidden/>
              </w:rPr>
              <w:fldChar w:fldCharType="begin"/>
            </w:r>
            <w:r w:rsidR="00633278">
              <w:rPr>
                <w:noProof/>
                <w:webHidden/>
              </w:rPr>
              <w:delInstrText xml:space="preserve"> PAGEREF _Toc401414014 \h </w:delInstrText>
            </w:r>
            <w:r w:rsidR="00633278">
              <w:rPr>
                <w:noProof/>
                <w:webHidden/>
              </w:rPr>
            </w:r>
            <w:r w:rsidR="00633278">
              <w:rPr>
                <w:noProof/>
                <w:webHidden/>
              </w:rPr>
              <w:fldChar w:fldCharType="separate"/>
            </w:r>
            <w:r w:rsidR="00633278">
              <w:rPr>
                <w:noProof/>
                <w:webHidden/>
              </w:rPr>
              <w:delText>27</w:delText>
            </w:r>
            <w:r w:rsidR="00633278">
              <w:rPr>
                <w:noProof/>
                <w:webHidden/>
              </w:rPr>
              <w:fldChar w:fldCharType="end"/>
            </w:r>
            <w:r>
              <w:rPr>
                <w:noProof/>
              </w:rPr>
              <w:fldChar w:fldCharType="end"/>
            </w:r>
          </w:del>
        </w:p>
        <w:p w14:paraId="074BB83D" w14:textId="77777777" w:rsidR="00633278" w:rsidRDefault="00397205">
          <w:pPr>
            <w:pStyle w:val="TOC3"/>
            <w:rPr>
              <w:del w:id="57" w:author="Anders Hejlsberg" w:date="2014-11-01T15:43:00Z"/>
              <w:rFonts w:eastAsiaTheme="minorEastAsia"/>
              <w:noProof/>
              <w:sz w:val="22"/>
            </w:rPr>
          </w:pPr>
          <w:del w:id="58" w:author="Anders Hejlsberg" w:date="2014-11-01T15:43:00Z">
            <w:r>
              <w:fldChar w:fldCharType="begin"/>
            </w:r>
            <w:r>
              <w:delInstrText xml:space="preserve"> HYPERLINK \l "_Toc401414015" </w:delInstrText>
            </w:r>
            <w:r>
              <w:fldChar w:fldCharType="separate"/>
            </w:r>
            <w:r w:rsidR="00633278" w:rsidRPr="00346D30">
              <w:rPr>
                <w:rStyle w:val="Hyperlink"/>
                <w:noProof/>
              </w:rPr>
              <w:delText>3.3.1</w:delText>
            </w:r>
            <w:r w:rsidR="00633278">
              <w:rPr>
                <w:rFonts w:eastAsiaTheme="minorEastAsia"/>
                <w:noProof/>
                <w:sz w:val="22"/>
              </w:rPr>
              <w:tab/>
            </w:r>
            <w:r w:rsidR="00633278" w:rsidRPr="00346D30">
              <w:rPr>
                <w:rStyle w:val="Hyperlink"/>
                <w:noProof/>
              </w:rPr>
              <w:delText>Named Type References</w:delText>
            </w:r>
            <w:r w:rsidR="00633278">
              <w:rPr>
                <w:noProof/>
                <w:webHidden/>
              </w:rPr>
              <w:tab/>
            </w:r>
            <w:r w:rsidR="00633278">
              <w:rPr>
                <w:noProof/>
                <w:webHidden/>
              </w:rPr>
              <w:fldChar w:fldCharType="begin"/>
            </w:r>
            <w:r w:rsidR="00633278">
              <w:rPr>
                <w:noProof/>
                <w:webHidden/>
              </w:rPr>
              <w:delInstrText xml:space="preserve"> PAGEREF _Toc401414015 \h </w:delInstrText>
            </w:r>
            <w:r w:rsidR="00633278">
              <w:rPr>
                <w:noProof/>
                <w:webHidden/>
              </w:rPr>
            </w:r>
            <w:r w:rsidR="00633278">
              <w:rPr>
                <w:noProof/>
                <w:webHidden/>
              </w:rPr>
              <w:fldChar w:fldCharType="separate"/>
            </w:r>
            <w:r w:rsidR="00633278">
              <w:rPr>
                <w:noProof/>
                <w:webHidden/>
              </w:rPr>
              <w:delText>27</w:delText>
            </w:r>
            <w:r w:rsidR="00633278">
              <w:rPr>
                <w:noProof/>
                <w:webHidden/>
              </w:rPr>
              <w:fldChar w:fldCharType="end"/>
            </w:r>
            <w:r>
              <w:rPr>
                <w:noProof/>
              </w:rPr>
              <w:fldChar w:fldCharType="end"/>
            </w:r>
          </w:del>
        </w:p>
        <w:p w14:paraId="7EE7AD86" w14:textId="77777777" w:rsidR="00633278" w:rsidRDefault="00397205">
          <w:pPr>
            <w:pStyle w:val="TOC3"/>
            <w:rPr>
              <w:del w:id="59" w:author="Anders Hejlsberg" w:date="2014-11-01T15:43:00Z"/>
              <w:rFonts w:eastAsiaTheme="minorEastAsia"/>
              <w:noProof/>
              <w:sz w:val="22"/>
            </w:rPr>
          </w:pPr>
          <w:del w:id="60" w:author="Anders Hejlsberg" w:date="2014-11-01T15:43:00Z">
            <w:r>
              <w:fldChar w:fldCharType="begin"/>
            </w:r>
            <w:r>
              <w:delInstrText xml:space="preserve"> HYPERLINK \l "_Toc401414016" </w:delInstrText>
            </w:r>
            <w:r>
              <w:fldChar w:fldCharType="separate"/>
            </w:r>
            <w:r w:rsidR="00633278" w:rsidRPr="00346D30">
              <w:rPr>
                <w:rStyle w:val="Hyperlink"/>
                <w:noProof/>
              </w:rPr>
              <w:delText>3.3.2</w:delText>
            </w:r>
            <w:r w:rsidR="00633278">
              <w:rPr>
                <w:rFonts w:eastAsiaTheme="minorEastAsia"/>
                <w:noProof/>
                <w:sz w:val="22"/>
              </w:rPr>
              <w:tab/>
            </w:r>
            <w:r w:rsidR="00633278" w:rsidRPr="00346D30">
              <w:rPr>
                <w:rStyle w:val="Hyperlink"/>
                <w:noProof/>
              </w:rPr>
              <w:delText>Array Types</w:delText>
            </w:r>
            <w:r w:rsidR="00633278">
              <w:rPr>
                <w:noProof/>
                <w:webHidden/>
              </w:rPr>
              <w:tab/>
            </w:r>
            <w:r w:rsidR="00633278">
              <w:rPr>
                <w:noProof/>
                <w:webHidden/>
              </w:rPr>
              <w:fldChar w:fldCharType="begin"/>
            </w:r>
            <w:r w:rsidR="00633278">
              <w:rPr>
                <w:noProof/>
                <w:webHidden/>
              </w:rPr>
              <w:delInstrText xml:space="preserve"> PAGEREF _Toc401414016 \h </w:delInstrText>
            </w:r>
            <w:r w:rsidR="00633278">
              <w:rPr>
                <w:noProof/>
                <w:webHidden/>
              </w:rPr>
            </w:r>
            <w:r w:rsidR="00633278">
              <w:rPr>
                <w:noProof/>
                <w:webHidden/>
              </w:rPr>
              <w:fldChar w:fldCharType="separate"/>
            </w:r>
            <w:r w:rsidR="00633278">
              <w:rPr>
                <w:noProof/>
                <w:webHidden/>
              </w:rPr>
              <w:delText>27</w:delText>
            </w:r>
            <w:r w:rsidR="00633278">
              <w:rPr>
                <w:noProof/>
                <w:webHidden/>
              </w:rPr>
              <w:fldChar w:fldCharType="end"/>
            </w:r>
            <w:r>
              <w:rPr>
                <w:noProof/>
              </w:rPr>
              <w:fldChar w:fldCharType="end"/>
            </w:r>
          </w:del>
        </w:p>
        <w:p w14:paraId="18F8F987" w14:textId="77777777" w:rsidR="00633278" w:rsidRDefault="00397205">
          <w:pPr>
            <w:pStyle w:val="TOC3"/>
            <w:rPr>
              <w:del w:id="61" w:author="Anders Hejlsberg" w:date="2014-11-01T15:43:00Z"/>
              <w:rFonts w:eastAsiaTheme="minorEastAsia"/>
              <w:noProof/>
              <w:sz w:val="22"/>
            </w:rPr>
          </w:pPr>
          <w:del w:id="62" w:author="Anders Hejlsberg" w:date="2014-11-01T15:43:00Z">
            <w:r>
              <w:fldChar w:fldCharType="begin"/>
            </w:r>
            <w:r>
              <w:delInstrText xml:space="preserve"> HYPERLINK \l "_Toc401414017" </w:delInstrText>
            </w:r>
            <w:r>
              <w:fldChar w:fldCharType="separate"/>
            </w:r>
            <w:r w:rsidR="00633278" w:rsidRPr="00346D30">
              <w:rPr>
                <w:rStyle w:val="Hyperlink"/>
                <w:noProof/>
              </w:rPr>
              <w:delText>3.3.3</w:delText>
            </w:r>
            <w:r w:rsidR="00633278">
              <w:rPr>
                <w:rFonts w:eastAsiaTheme="minorEastAsia"/>
                <w:noProof/>
                <w:sz w:val="22"/>
              </w:rPr>
              <w:tab/>
            </w:r>
            <w:r w:rsidR="00633278" w:rsidRPr="00346D30">
              <w:rPr>
                <w:rStyle w:val="Hyperlink"/>
                <w:noProof/>
              </w:rPr>
              <w:delText>Tuple Types</w:delText>
            </w:r>
            <w:r w:rsidR="00633278">
              <w:rPr>
                <w:noProof/>
                <w:webHidden/>
              </w:rPr>
              <w:tab/>
            </w:r>
            <w:r w:rsidR="00633278">
              <w:rPr>
                <w:noProof/>
                <w:webHidden/>
              </w:rPr>
              <w:fldChar w:fldCharType="begin"/>
            </w:r>
            <w:r w:rsidR="00633278">
              <w:rPr>
                <w:noProof/>
                <w:webHidden/>
              </w:rPr>
              <w:delInstrText xml:space="preserve"> PAGEREF _Toc401414017 \h </w:delInstrText>
            </w:r>
            <w:r w:rsidR="00633278">
              <w:rPr>
                <w:noProof/>
                <w:webHidden/>
              </w:rPr>
            </w:r>
            <w:r w:rsidR="00633278">
              <w:rPr>
                <w:noProof/>
                <w:webHidden/>
              </w:rPr>
              <w:fldChar w:fldCharType="separate"/>
            </w:r>
            <w:r w:rsidR="00633278">
              <w:rPr>
                <w:noProof/>
                <w:webHidden/>
              </w:rPr>
              <w:delText>28</w:delText>
            </w:r>
            <w:r w:rsidR="00633278">
              <w:rPr>
                <w:noProof/>
                <w:webHidden/>
              </w:rPr>
              <w:fldChar w:fldCharType="end"/>
            </w:r>
            <w:r>
              <w:rPr>
                <w:noProof/>
              </w:rPr>
              <w:fldChar w:fldCharType="end"/>
            </w:r>
          </w:del>
        </w:p>
        <w:p w14:paraId="2289689E" w14:textId="77777777" w:rsidR="00633278" w:rsidRDefault="00397205">
          <w:pPr>
            <w:pStyle w:val="TOC3"/>
            <w:rPr>
              <w:del w:id="63" w:author="Anders Hejlsberg" w:date="2014-11-01T15:43:00Z"/>
              <w:rFonts w:eastAsiaTheme="minorEastAsia"/>
              <w:noProof/>
              <w:sz w:val="22"/>
            </w:rPr>
          </w:pPr>
          <w:del w:id="64" w:author="Anders Hejlsberg" w:date="2014-11-01T15:43:00Z">
            <w:r>
              <w:fldChar w:fldCharType="begin"/>
            </w:r>
            <w:r>
              <w:delInstrText xml:space="preserve"> HYPERLINK \l "_Toc401414018" </w:delInstrText>
            </w:r>
            <w:r>
              <w:fldChar w:fldCharType="separate"/>
            </w:r>
            <w:r w:rsidR="00633278" w:rsidRPr="00346D30">
              <w:rPr>
                <w:rStyle w:val="Hyperlink"/>
                <w:noProof/>
              </w:rPr>
              <w:delText>3.3.4</w:delText>
            </w:r>
            <w:r w:rsidR="00633278">
              <w:rPr>
                <w:rFonts w:eastAsiaTheme="minorEastAsia"/>
                <w:noProof/>
                <w:sz w:val="22"/>
              </w:rPr>
              <w:tab/>
            </w:r>
            <w:r w:rsidR="00633278" w:rsidRPr="00346D30">
              <w:rPr>
                <w:rStyle w:val="Hyperlink"/>
                <w:noProof/>
              </w:rPr>
              <w:delText>Union Types</w:delText>
            </w:r>
            <w:r w:rsidR="00633278">
              <w:rPr>
                <w:noProof/>
                <w:webHidden/>
              </w:rPr>
              <w:tab/>
            </w:r>
            <w:r w:rsidR="00633278">
              <w:rPr>
                <w:noProof/>
                <w:webHidden/>
              </w:rPr>
              <w:fldChar w:fldCharType="begin"/>
            </w:r>
            <w:r w:rsidR="00633278">
              <w:rPr>
                <w:noProof/>
                <w:webHidden/>
              </w:rPr>
              <w:delInstrText xml:space="preserve"> PAGEREF _Toc401414018 \h </w:delInstrText>
            </w:r>
            <w:r w:rsidR="00633278">
              <w:rPr>
                <w:noProof/>
                <w:webHidden/>
              </w:rPr>
            </w:r>
            <w:r w:rsidR="00633278">
              <w:rPr>
                <w:noProof/>
                <w:webHidden/>
              </w:rPr>
              <w:fldChar w:fldCharType="separate"/>
            </w:r>
            <w:r w:rsidR="00633278">
              <w:rPr>
                <w:noProof/>
                <w:webHidden/>
              </w:rPr>
              <w:delText>28</w:delText>
            </w:r>
            <w:r w:rsidR="00633278">
              <w:rPr>
                <w:noProof/>
                <w:webHidden/>
              </w:rPr>
              <w:fldChar w:fldCharType="end"/>
            </w:r>
            <w:r>
              <w:rPr>
                <w:noProof/>
              </w:rPr>
              <w:fldChar w:fldCharType="end"/>
            </w:r>
          </w:del>
        </w:p>
        <w:p w14:paraId="0C7F2E33" w14:textId="77777777" w:rsidR="00633278" w:rsidRDefault="00397205">
          <w:pPr>
            <w:pStyle w:val="TOC3"/>
            <w:rPr>
              <w:del w:id="65" w:author="Anders Hejlsberg" w:date="2014-11-01T15:43:00Z"/>
              <w:rFonts w:eastAsiaTheme="minorEastAsia"/>
              <w:noProof/>
              <w:sz w:val="22"/>
            </w:rPr>
          </w:pPr>
          <w:del w:id="66" w:author="Anders Hejlsberg" w:date="2014-11-01T15:43:00Z">
            <w:r>
              <w:fldChar w:fldCharType="begin"/>
            </w:r>
            <w:r>
              <w:delInstrText xml:space="preserve"> HYPERLINK \l "_Toc401414019" </w:delInstrText>
            </w:r>
            <w:r>
              <w:fldChar w:fldCharType="separate"/>
            </w:r>
            <w:r w:rsidR="00633278" w:rsidRPr="00346D30">
              <w:rPr>
                <w:rStyle w:val="Hyperlink"/>
                <w:noProof/>
              </w:rPr>
              <w:delText>3.3.5</w:delText>
            </w:r>
            <w:r w:rsidR="00633278">
              <w:rPr>
                <w:rFonts w:eastAsiaTheme="minorEastAsia"/>
                <w:noProof/>
                <w:sz w:val="22"/>
              </w:rPr>
              <w:tab/>
            </w:r>
            <w:r w:rsidR="00633278" w:rsidRPr="00346D30">
              <w:rPr>
                <w:rStyle w:val="Hyperlink"/>
                <w:noProof/>
              </w:rPr>
              <w:delText>Function Types</w:delText>
            </w:r>
            <w:r w:rsidR="00633278">
              <w:rPr>
                <w:noProof/>
                <w:webHidden/>
              </w:rPr>
              <w:tab/>
            </w:r>
            <w:r w:rsidR="00633278">
              <w:rPr>
                <w:noProof/>
                <w:webHidden/>
              </w:rPr>
              <w:fldChar w:fldCharType="begin"/>
            </w:r>
            <w:r w:rsidR="00633278">
              <w:rPr>
                <w:noProof/>
                <w:webHidden/>
              </w:rPr>
              <w:delInstrText xml:space="preserve"> PAGEREF _Toc401414019 \h </w:delInstrText>
            </w:r>
            <w:r w:rsidR="00633278">
              <w:rPr>
                <w:noProof/>
                <w:webHidden/>
              </w:rPr>
            </w:r>
            <w:r w:rsidR="00633278">
              <w:rPr>
                <w:noProof/>
                <w:webHidden/>
              </w:rPr>
              <w:fldChar w:fldCharType="separate"/>
            </w:r>
            <w:r w:rsidR="00633278">
              <w:rPr>
                <w:noProof/>
                <w:webHidden/>
              </w:rPr>
              <w:delText>30</w:delText>
            </w:r>
            <w:r w:rsidR="00633278">
              <w:rPr>
                <w:noProof/>
                <w:webHidden/>
              </w:rPr>
              <w:fldChar w:fldCharType="end"/>
            </w:r>
            <w:r>
              <w:rPr>
                <w:noProof/>
              </w:rPr>
              <w:fldChar w:fldCharType="end"/>
            </w:r>
          </w:del>
        </w:p>
        <w:p w14:paraId="061C01DE" w14:textId="77777777" w:rsidR="00633278" w:rsidRDefault="00397205">
          <w:pPr>
            <w:pStyle w:val="TOC3"/>
            <w:rPr>
              <w:del w:id="67" w:author="Anders Hejlsberg" w:date="2014-11-01T15:43:00Z"/>
              <w:rFonts w:eastAsiaTheme="minorEastAsia"/>
              <w:noProof/>
              <w:sz w:val="22"/>
            </w:rPr>
          </w:pPr>
          <w:del w:id="68" w:author="Anders Hejlsberg" w:date="2014-11-01T15:43:00Z">
            <w:r>
              <w:fldChar w:fldCharType="begin"/>
            </w:r>
            <w:r>
              <w:delInstrText xml:space="preserve"> HYPERLINK \l "_Toc401414020" </w:delInstrText>
            </w:r>
            <w:r>
              <w:fldChar w:fldCharType="separate"/>
            </w:r>
            <w:r w:rsidR="00633278" w:rsidRPr="00346D30">
              <w:rPr>
                <w:rStyle w:val="Hyperlink"/>
                <w:noProof/>
              </w:rPr>
              <w:delText>3.3.6</w:delText>
            </w:r>
            <w:r w:rsidR="00633278">
              <w:rPr>
                <w:rFonts w:eastAsiaTheme="minorEastAsia"/>
                <w:noProof/>
                <w:sz w:val="22"/>
              </w:rPr>
              <w:tab/>
            </w:r>
            <w:r w:rsidR="00633278" w:rsidRPr="00346D30">
              <w:rPr>
                <w:rStyle w:val="Hyperlink"/>
                <w:noProof/>
              </w:rPr>
              <w:delText>Constructor Types</w:delText>
            </w:r>
            <w:r w:rsidR="00633278">
              <w:rPr>
                <w:noProof/>
                <w:webHidden/>
              </w:rPr>
              <w:tab/>
            </w:r>
            <w:r w:rsidR="00633278">
              <w:rPr>
                <w:noProof/>
                <w:webHidden/>
              </w:rPr>
              <w:fldChar w:fldCharType="begin"/>
            </w:r>
            <w:r w:rsidR="00633278">
              <w:rPr>
                <w:noProof/>
                <w:webHidden/>
              </w:rPr>
              <w:delInstrText xml:space="preserve"> PAGEREF _Toc401414020 \h </w:delInstrText>
            </w:r>
            <w:r w:rsidR="00633278">
              <w:rPr>
                <w:noProof/>
                <w:webHidden/>
              </w:rPr>
            </w:r>
            <w:r w:rsidR="00633278">
              <w:rPr>
                <w:noProof/>
                <w:webHidden/>
              </w:rPr>
              <w:fldChar w:fldCharType="separate"/>
            </w:r>
            <w:r w:rsidR="00633278">
              <w:rPr>
                <w:noProof/>
                <w:webHidden/>
              </w:rPr>
              <w:delText>31</w:delText>
            </w:r>
            <w:r w:rsidR="00633278">
              <w:rPr>
                <w:noProof/>
                <w:webHidden/>
              </w:rPr>
              <w:fldChar w:fldCharType="end"/>
            </w:r>
            <w:r>
              <w:rPr>
                <w:noProof/>
              </w:rPr>
              <w:fldChar w:fldCharType="end"/>
            </w:r>
          </w:del>
        </w:p>
        <w:p w14:paraId="7B8062FC" w14:textId="77777777" w:rsidR="00633278" w:rsidRDefault="00397205">
          <w:pPr>
            <w:pStyle w:val="TOC3"/>
            <w:rPr>
              <w:del w:id="69" w:author="Anders Hejlsberg" w:date="2014-11-01T15:43:00Z"/>
              <w:rFonts w:eastAsiaTheme="minorEastAsia"/>
              <w:noProof/>
              <w:sz w:val="22"/>
            </w:rPr>
          </w:pPr>
          <w:del w:id="70" w:author="Anders Hejlsberg" w:date="2014-11-01T15:43:00Z">
            <w:r>
              <w:fldChar w:fldCharType="begin"/>
            </w:r>
            <w:r>
              <w:delInstrText xml:space="preserve"> HYPERLINK \l "_Toc401414021" </w:delInstrText>
            </w:r>
            <w:r>
              <w:fldChar w:fldCharType="separate"/>
            </w:r>
            <w:r w:rsidR="00633278" w:rsidRPr="00346D30">
              <w:rPr>
                <w:rStyle w:val="Hyperlink"/>
                <w:noProof/>
              </w:rPr>
              <w:delText>3.3.7</w:delText>
            </w:r>
            <w:r w:rsidR="00633278">
              <w:rPr>
                <w:rFonts w:eastAsiaTheme="minorEastAsia"/>
                <w:noProof/>
                <w:sz w:val="22"/>
              </w:rPr>
              <w:tab/>
            </w:r>
            <w:r w:rsidR="00633278" w:rsidRPr="00346D30">
              <w:rPr>
                <w:rStyle w:val="Hyperlink"/>
                <w:noProof/>
              </w:rPr>
              <w:delText>Members</w:delText>
            </w:r>
            <w:r w:rsidR="00633278">
              <w:rPr>
                <w:noProof/>
                <w:webHidden/>
              </w:rPr>
              <w:tab/>
            </w:r>
            <w:r w:rsidR="00633278">
              <w:rPr>
                <w:noProof/>
                <w:webHidden/>
              </w:rPr>
              <w:fldChar w:fldCharType="begin"/>
            </w:r>
            <w:r w:rsidR="00633278">
              <w:rPr>
                <w:noProof/>
                <w:webHidden/>
              </w:rPr>
              <w:delInstrText xml:space="preserve"> PAGEREF _Toc401414021 \h </w:delInstrText>
            </w:r>
            <w:r w:rsidR="00633278">
              <w:rPr>
                <w:noProof/>
                <w:webHidden/>
              </w:rPr>
            </w:r>
            <w:r w:rsidR="00633278">
              <w:rPr>
                <w:noProof/>
                <w:webHidden/>
              </w:rPr>
              <w:fldChar w:fldCharType="separate"/>
            </w:r>
            <w:r w:rsidR="00633278">
              <w:rPr>
                <w:noProof/>
                <w:webHidden/>
              </w:rPr>
              <w:delText>31</w:delText>
            </w:r>
            <w:r w:rsidR="00633278">
              <w:rPr>
                <w:noProof/>
                <w:webHidden/>
              </w:rPr>
              <w:fldChar w:fldCharType="end"/>
            </w:r>
            <w:r>
              <w:rPr>
                <w:noProof/>
              </w:rPr>
              <w:fldChar w:fldCharType="end"/>
            </w:r>
          </w:del>
        </w:p>
        <w:p w14:paraId="07624660" w14:textId="77777777" w:rsidR="00633278" w:rsidRDefault="00397205">
          <w:pPr>
            <w:pStyle w:val="TOC2"/>
            <w:tabs>
              <w:tab w:val="left" w:pos="880"/>
              <w:tab w:val="right" w:leader="dot" w:pos="9350"/>
            </w:tabs>
            <w:rPr>
              <w:del w:id="71" w:author="Anders Hejlsberg" w:date="2014-11-01T15:43:00Z"/>
              <w:rFonts w:eastAsiaTheme="minorEastAsia"/>
              <w:noProof/>
              <w:sz w:val="22"/>
            </w:rPr>
          </w:pPr>
          <w:del w:id="72" w:author="Anders Hejlsberg" w:date="2014-11-01T15:43:00Z">
            <w:r>
              <w:fldChar w:fldCharType="begin"/>
            </w:r>
            <w:r>
              <w:delInstrText xml:space="preserve"> HYPERLINK \l "_Toc401414022" </w:delInstrText>
            </w:r>
            <w:r>
              <w:fldChar w:fldCharType="separate"/>
            </w:r>
            <w:r w:rsidR="00633278" w:rsidRPr="00346D30">
              <w:rPr>
                <w:rStyle w:val="Hyperlink"/>
                <w:noProof/>
              </w:rPr>
              <w:delText>3.4</w:delText>
            </w:r>
            <w:r w:rsidR="00633278">
              <w:rPr>
                <w:rFonts w:eastAsiaTheme="minorEastAsia"/>
                <w:noProof/>
                <w:sz w:val="22"/>
              </w:rPr>
              <w:tab/>
            </w:r>
            <w:r w:rsidR="00633278" w:rsidRPr="00346D30">
              <w:rPr>
                <w:rStyle w:val="Hyperlink"/>
                <w:noProof/>
              </w:rPr>
              <w:delText>Type Parameters</w:delText>
            </w:r>
            <w:r w:rsidR="00633278">
              <w:rPr>
                <w:noProof/>
                <w:webHidden/>
              </w:rPr>
              <w:tab/>
            </w:r>
            <w:r w:rsidR="00633278">
              <w:rPr>
                <w:noProof/>
                <w:webHidden/>
              </w:rPr>
              <w:fldChar w:fldCharType="begin"/>
            </w:r>
            <w:r w:rsidR="00633278">
              <w:rPr>
                <w:noProof/>
                <w:webHidden/>
              </w:rPr>
              <w:delInstrText xml:space="preserve"> PAGEREF _Toc401414022 \h </w:delInstrText>
            </w:r>
            <w:r w:rsidR="00633278">
              <w:rPr>
                <w:noProof/>
                <w:webHidden/>
              </w:rPr>
            </w:r>
            <w:r w:rsidR="00633278">
              <w:rPr>
                <w:noProof/>
                <w:webHidden/>
              </w:rPr>
              <w:fldChar w:fldCharType="separate"/>
            </w:r>
            <w:r w:rsidR="00633278">
              <w:rPr>
                <w:noProof/>
                <w:webHidden/>
              </w:rPr>
              <w:delText>31</w:delText>
            </w:r>
            <w:r w:rsidR="00633278">
              <w:rPr>
                <w:noProof/>
                <w:webHidden/>
              </w:rPr>
              <w:fldChar w:fldCharType="end"/>
            </w:r>
            <w:r>
              <w:rPr>
                <w:noProof/>
              </w:rPr>
              <w:fldChar w:fldCharType="end"/>
            </w:r>
          </w:del>
        </w:p>
        <w:p w14:paraId="603288D8" w14:textId="77777777" w:rsidR="00633278" w:rsidRDefault="00397205">
          <w:pPr>
            <w:pStyle w:val="TOC3"/>
            <w:rPr>
              <w:del w:id="73" w:author="Anders Hejlsberg" w:date="2014-11-01T15:43:00Z"/>
              <w:rFonts w:eastAsiaTheme="minorEastAsia"/>
              <w:noProof/>
              <w:sz w:val="22"/>
            </w:rPr>
          </w:pPr>
          <w:del w:id="74" w:author="Anders Hejlsberg" w:date="2014-11-01T15:43:00Z">
            <w:r>
              <w:fldChar w:fldCharType="begin"/>
            </w:r>
            <w:r>
              <w:delInstrText xml:space="preserve"> HYPERLINK \l "_Toc401414023" </w:delInstrText>
            </w:r>
            <w:r>
              <w:fldChar w:fldCharType="separate"/>
            </w:r>
            <w:r w:rsidR="00633278" w:rsidRPr="00346D30">
              <w:rPr>
                <w:rStyle w:val="Hyperlink"/>
                <w:noProof/>
              </w:rPr>
              <w:delText>3.4.1</w:delText>
            </w:r>
            <w:r w:rsidR="00633278">
              <w:rPr>
                <w:rFonts w:eastAsiaTheme="minorEastAsia"/>
                <w:noProof/>
                <w:sz w:val="22"/>
              </w:rPr>
              <w:tab/>
            </w:r>
            <w:r w:rsidR="00633278" w:rsidRPr="00346D30">
              <w:rPr>
                <w:rStyle w:val="Hyperlink"/>
                <w:noProof/>
              </w:rPr>
              <w:delText>Type Parameter Lists</w:delText>
            </w:r>
            <w:r w:rsidR="00633278">
              <w:rPr>
                <w:noProof/>
                <w:webHidden/>
              </w:rPr>
              <w:tab/>
            </w:r>
            <w:r w:rsidR="00633278">
              <w:rPr>
                <w:noProof/>
                <w:webHidden/>
              </w:rPr>
              <w:fldChar w:fldCharType="begin"/>
            </w:r>
            <w:r w:rsidR="00633278">
              <w:rPr>
                <w:noProof/>
                <w:webHidden/>
              </w:rPr>
              <w:delInstrText xml:space="preserve"> PAGEREF _Toc401414023 \h </w:delInstrText>
            </w:r>
            <w:r w:rsidR="00633278">
              <w:rPr>
                <w:noProof/>
                <w:webHidden/>
              </w:rPr>
            </w:r>
            <w:r w:rsidR="00633278">
              <w:rPr>
                <w:noProof/>
                <w:webHidden/>
              </w:rPr>
              <w:fldChar w:fldCharType="separate"/>
            </w:r>
            <w:r w:rsidR="00633278">
              <w:rPr>
                <w:noProof/>
                <w:webHidden/>
              </w:rPr>
              <w:delText>32</w:delText>
            </w:r>
            <w:r w:rsidR="00633278">
              <w:rPr>
                <w:noProof/>
                <w:webHidden/>
              </w:rPr>
              <w:fldChar w:fldCharType="end"/>
            </w:r>
            <w:r>
              <w:rPr>
                <w:noProof/>
              </w:rPr>
              <w:fldChar w:fldCharType="end"/>
            </w:r>
          </w:del>
        </w:p>
        <w:p w14:paraId="0DB8BA9C" w14:textId="77777777" w:rsidR="00633278" w:rsidRDefault="00397205">
          <w:pPr>
            <w:pStyle w:val="TOC3"/>
            <w:rPr>
              <w:del w:id="75" w:author="Anders Hejlsberg" w:date="2014-11-01T15:43:00Z"/>
              <w:rFonts w:eastAsiaTheme="minorEastAsia"/>
              <w:noProof/>
              <w:sz w:val="22"/>
            </w:rPr>
          </w:pPr>
          <w:del w:id="76" w:author="Anders Hejlsberg" w:date="2014-11-01T15:43:00Z">
            <w:r>
              <w:fldChar w:fldCharType="begin"/>
            </w:r>
            <w:r>
              <w:delInstrText xml:space="preserve"> HYPERLINK \l "_Toc401414024" </w:delInstrText>
            </w:r>
            <w:r>
              <w:fldChar w:fldCharType="separate"/>
            </w:r>
            <w:r w:rsidR="00633278" w:rsidRPr="00346D30">
              <w:rPr>
                <w:rStyle w:val="Hyperlink"/>
                <w:noProof/>
              </w:rPr>
              <w:delText>3.4.2</w:delText>
            </w:r>
            <w:r w:rsidR="00633278">
              <w:rPr>
                <w:rFonts w:eastAsiaTheme="minorEastAsia"/>
                <w:noProof/>
                <w:sz w:val="22"/>
              </w:rPr>
              <w:tab/>
            </w:r>
            <w:r w:rsidR="00633278" w:rsidRPr="00346D30">
              <w:rPr>
                <w:rStyle w:val="Hyperlink"/>
                <w:noProof/>
              </w:rPr>
              <w:delText>Type Argument Lists</w:delText>
            </w:r>
            <w:r w:rsidR="00633278">
              <w:rPr>
                <w:noProof/>
                <w:webHidden/>
              </w:rPr>
              <w:tab/>
            </w:r>
            <w:r w:rsidR="00633278">
              <w:rPr>
                <w:noProof/>
                <w:webHidden/>
              </w:rPr>
              <w:fldChar w:fldCharType="begin"/>
            </w:r>
            <w:r w:rsidR="00633278">
              <w:rPr>
                <w:noProof/>
                <w:webHidden/>
              </w:rPr>
              <w:delInstrText xml:space="preserve"> PAGEREF _Toc401414024 \h </w:delInstrText>
            </w:r>
            <w:r w:rsidR="00633278">
              <w:rPr>
                <w:noProof/>
                <w:webHidden/>
              </w:rPr>
            </w:r>
            <w:r w:rsidR="00633278">
              <w:rPr>
                <w:noProof/>
                <w:webHidden/>
              </w:rPr>
              <w:fldChar w:fldCharType="separate"/>
            </w:r>
            <w:r w:rsidR="00633278">
              <w:rPr>
                <w:noProof/>
                <w:webHidden/>
              </w:rPr>
              <w:delText>33</w:delText>
            </w:r>
            <w:r w:rsidR="00633278">
              <w:rPr>
                <w:noProof/>
                <w:webHidden/>
              </w:rPr>
              <w:fldChar w:fldCharType="end"/>
            </w:r>
            <w:r>
              <w:rPr>
                <w:noProof/>
              </w:rPr>
              <w:fldChar w:fldCharType="end"/>
            </w:r>
          </w:del>
        </w:p>
        <w:p w14:paraId="02DBBAFB" w14:textId="77777777" w:rsidR="00633278" w:rsidRDefault="00397205">
          <w:pPr>
            <w:pStyle w:val="TOC2"/>
            <w:tabs>
              <w:tab w:val="left" w:pos="880"/>
              <w:tab w:val="right" w:leader="dot" w:pos="9350"/>
            </w:tabs>
            <w:rPr>
              <w:del w:id="77" w:author="Anders Hejlsberg" w:date="2014-11-01T15:43:00Z"/>
              <w:rFonts w:eastAsiaTheme="minorEastAsia"/>
              <w:noProof/>
              <w:sz w:val="22"/>
            </w:rPr>
          </w:pPr>
          <w:del w:id="78" w:author="Anders Hejlsberg" w:date="2014-11-01T15:43:00Z">
            <w:r>
              <w:lastRenderedPageBreak/>
              <w:fldChar w:fldCharType="begin"/>
            </w:r>
            <w:r>
              <w:delInstrText xml:space="preserve"> HYPERLINK \l "_Toc401414025" </w:delInstrText>
            </w:r>
            <w:r>
              <w:fldChar w:fldCharType="separate"/>
            </w:r>
            <w:r w:rsidR="00633278" w:rsidRPr="00346D30">
              <w:rPr>
                <w:rStyle w:val="Hyperlink"/>
                <w:noProof/>
              </w:rPr>
              <w:delText>3.5</w:delText>
            </w:r>
            <w:r w:rsidR="00633278">
              <w:rPr>
                <w:rFonts w:eastAsiaTheme="minorEastAsia"/>
                <w:noProof/>
                <w:sz w:val="22"/>
              </w:rPr>
              <w:tab/>
            </w:r>
            <w:r w:rsidR="00633278" w:rsidRPr="00346D30">
              <w:rPr>
                <w:rStyle w:val="Hyperlink"/>
                <w:noProof/>
              </w:rPr>
              <w:delText>Named Types</w:delText>
            </w:r>
            <w:r w:rsidR="00633278">
              <w:rPr>
                <w:noProof/>
                <w:webHidden/>
              </w:rPr>
              <w:tab/>
            </w:r>
            <w:r w:rsidR="00633278">
              <w:rPr>
                <w:noProof/>
                <w:webHidden/>
              </w:rPr>
              <w:fldChar w:fldCharType="begin"/>
            </w:r>
            <w:r w:rsidR="00633278">
              <w:rPr>
                <w:noProof/>
                <w:webHidden/>
              </w:rPr>
              <w:delInstrText xml:space="preserve"> PAGEREF _Toc401414025 \h </w:delInstrText>
            </w:r>
            <w:r w:rsidR="00633278">
              <w:rPr>
                <w:noProof/>
                <w:webHidden/>
              </w:rPr>
            </w:r>
            <w:r w:rsidR="00633278">
              <w:rPr>
                <w:noProof/>
                <w:webHidden/>
              </w:rPr>
              <w:fldChar w:fldCharType="separate"/>
            </w:r>
            <w:r w:rsidR="00633278">
              <w:rPr>
                <w:noProof/>
                <w:webHidden/>
              </w:rPr>
              <w:delText>33</w:delText>
            </w:r>
            <w:r w:rsidR="00633278">
              <w:rPr>
                <w:noProof/>
                <w:webHidden/>
              </w:rPr>
              <w:fldChar w:fldCharType="end"/>
            </w:r>
            <w:r>
              <w:rPr>
                <w:noProof/>
              </w:rPr>
              <w:fldChar w:fldCharType="end"/>
            </w:r>
          </w:del>
        </w:p>
        <w:p w14:paraId="42A0ED86" w14:textId="77777777" w:rsidR="00633278" w:rsidRDefault="00397205">
          <w:pPr>
            <w:pStyle w:val="TOC3"/>
            <w:rPr>
              <w:del w:id="79" w:author="Anders Hejlsberg" w:date="2014-11-01T15:43:00Z"/>
              <w:rFonts w:eastAsiaTheme="minorEastAsia"/>
              <w:noProof/>
              <w:sz w:val="22"/>
            </w:rPr>
          </w:pPr>
          <w:del w:id="80" w:author="Anders Hejlsberg" w:date="2014-11-01T15:43:00Z">
            <w:r>
              <w:fldChar w:fldCharType="begin"/>
            </w:r>
            <w:r>
              <w:delInstrText xml:space="preserve"> HYPERLINK \l "_Toc401414026" </w:delInstrText>
            </w:r>
            <w:r>
              <w:fldChar w:fldCharType="separate"/>
            </w:r>
            <w:r w:rsidR="00633278" w:rsidRPr="00346D30">
              <w:rPr>
                <w:rStyle w:val="Hyperlink"/>
                <w:noProof/>
              </w:rPr>
              <w:delText>3.5.1</w:delText>
            </w:r>
            <w:r w:rsidR="00633278">
              <w:rPr>
                <w:rFonts w:eastAsiaTheme="minorEastAsia"/>
                <w:noProof/>
                <w:sz w:val="22"/>
              </w:rPr>
              <w:tab/>
            </w:r>
            <w:r w:rsidR="00633278" w:rsidRPr="00346D30">
              <w:rPr>
                <w:rStyle w:val="Hyperlink"/>
                <w:noProof/>
              </w:rPr>
              <w:delText>Instance Types</w:delText>
            </w:r>
            <w:r w:rsidR="00633278">
              <w:rPr>
                <w:noProof/>
                <w:webHidden/>
              </w:rPr>
              <w:tab/>
            </w:r>
            <w:r w:rsidR="00633278">
              <w:rPr>
                <w:noProof/>
                <w:webHidden/>
              </w:rPr>
              <w:fldChar w:fldCharType="begin"/>
            </w:r>
            <w:r w:rsidR="00633278">
              <w:rPr>
                <w:noProof/>
                <w:webHidden/>
              </w:rPr>
              <w:delInstrText xml:space="preserve"> PAGEREF _Toc401414026 \h </w:delInstrText>
            </w:r>
            <w:r w:rsidR="00633278">
              <w:rPr>
                <w:noProof/>
                <w:webHidden/>
              </w:rPr>
            </w:r>
            <w:r w:rsidR="00633278">
              <w:rPr>
                <w:noProof/>
                <w:webHidden/>
              </w:rPr>
              <w:fldChar w:fldCharType="separate"/>
            </w:r>
            <w:r w:rsidR="00633278">
              <w:rPr>
                <w:noProof/>
                <w:webHidden/>
              </w:rPr>
              <w:delText>34</w:delText>
            </w:r>
            <w:r w:rsidR="00633278">
              <w:rPr>
                <w:noProof/>
                <w:webHidden/>
              </w:rPr>
              <w:fldChar w:fldCharType="end"/>
            </w:r>
            <w:r>
              <w:rPr>
                <w:noProof/>
              </w:rPr>
              <w:fldChar w:fldCharType="end"/>
            </w:r>
          </w:del>
        </w:p>
        <w:p w14:paraId="32C50C51" w14:textId="77777777" w:rsidR="00633278" w:rsidRDefault="00397205">
          <w:pPr>
            <w:pStyle w:val="TOC2"/>
            <w:tabs>
              <w:tab w:val="left" w:pos="880"/>
              <w:tab w:val="right" w:leader="dot" w:pos="9350"/>
            </w:tabs>
            <w:rPr>
              <w:del w:id="81" w:author="Anders Hejlsberg" w:date="2014-11-01T15:43:00Z"/>
              <w:rFonts w:eastAsiaTheme="minorEastAsia"/>
              <w:noProof/>
              <w:sz w:val="22"/>
            </w:rPr>
          </w:pPr>
          <w:del w:id="82" w:author="Anders Hejlsberg" w:date="2014-11-01T15:43:00Z">
            <w:r>
              <w:fldChar w:fldCharType="begin"/>
            </w:r>
            <w:r>
              <w:delInstrText xml:space="preserve"> HYPERLINK \l "_Toc401414027" </w:delInstrText>
            </w:r>
            <w:r>
              <w:fldChar w:fldCharType="separate"/>
            </w:r>
            <w:r w:rsidR="00633278" w:rsidRPr="00346D30">
              <w:rPr>
                <w:rStyle w:val="Hyperlink"/>
                <w:noProof/>
              </w:rPr>
              <w:delText>3.6</w:delText>
            </w:r>
            <w:r w:rsidR="00633278">
              <w:rPr>
                <w:rFonts w:eastAsiaTheme="minorEastAsia"/>
                <w:noProof/>
                <w:sz w:val="22"/>
              </w:rPr>
              <w:tab/>
            </w:r>
            <w:r w:rsidR="00633278" w:rsidRPr="00346D30">
              <w:rPr>
                <w:rStyle w:val="Hyperlink"/>
                <w:noProof/>
              </w:rPr>
              <w:delText>Specifying Types</w:delText>
            </w:r>
            <w:r w:rsidR="00633278">
              <w:rPr>
                <w:noProof/>
                <w:webHidden/>
              </w:rPr>
              <w:tab/>
            </w:r>
            <w:r w:rsidR="00633278">
              <w:rPr>
                <w:noProof/>
                <w:webHidden/>
              </w:rPr>
              <w:fldChar w:fldCharType="begin"/>
            </w:r>
            <w:r w:rsidR="00633278">
              <w:rPr>
                <w:noProof/>
                <w:webHidden/>
              </w:rPr>
              <w:delInstrText xml:space="preserve"> PAGEREF _Toc401414027 \h </w:delInstrText>
            </w:r>
            <w:r w:rsidR="00633278">
              <w:rPr>
                <w:noProof/>
                <w:webHidden/>
              </w:rPr>
            </w:r>
            <w:r w:rsidR="00633278">
              <w:rPr>
                <w:noProof/>
                <w:webHidden/>
              </w:rPr>
              <w:fldChar w:fldCharType="separate"/>
            </w:r>
            <w:r w:rsidR="00633278">
              <w:rPr>
                <w:noProof/>
                <w:webHidden/>
              </w:rPr>
              <w:delText>35</w:delText>
            </w:r>
            <w:r w:rsidR="00633278">
              <w:rPr>
                <w:noProof/>
                <w:webHidden/>
              </w:rPr>
              <w:fldChar w:fldCharType="end"/>
            </w:r>
            <w:r>
              <w:rPr>
                <w:noProof/>
              </w:rPr>
              <w:fldChar w:fldCharType="end"/>
            </w:r>
          </w:del>
        </w:p>
        <w:p w14:paraId="4C7659B7" w14:textId="77777777" w:rsidR="00633278" w:rsidRDefault="00397205">
          <w:pPr>
            <w:pStyle w:val="TOC3"/>
            <w:rPr>
              <w:del w:id="83" w:author="Anders Hejlsberg" w:date="2014-11-01T15:43:00Z"/>
              <w:rFonts w:eastAsiaTheme="minorEastAsia"/>
              <w:noProof/>
              <w:sz w:val="22"/>
            </w:rPr>
          </w:pPr>
          <w:del w:id="84" w:author="Anders Hejlsberg" w:date="2014-11-01T15:43:00Z">
            <w:r>
              <w:fldChar w:fldCharType="begin"/>
            </w:r>
            <w:r>
              <w:delInstrText xml:space="preserve"> HYPERLINK \l "_Toc401414028" </w:delInstrText>
            </w:r>
            <w:r>
              <w:fldChar w:fldCharType="separate"/>
            </w:r>
            <w:r w:rsidR="00633278" w:rsidRPr="00346D30">
              <w:rPr>
                <w:rStyle w:val="Hyperlink"/>
                <w:noProof/>
              </w:rPr>
              <w:delText>3.6.1</w:delText>
            </w:r>
            <w:r w:rsidR="00633278">
              <w:rPr>
                <w:rFonts w:eastAsiaTheme="minorEastAsia"/>
                <w:noProof/>
                <w:sz w:val="22"/>
              </w:rPr>
              <w:tab/>
            </w:r>
            <w:r w:rsidR="00633278" w:rsidRPr="00346D30">
              <w:rPr>
                <w:rStyle w:val="Hyperlink"/>
                <w:noProof/>
              </w:rPr>
              <w:delText>Predefined Types</w:delText>
            </w:r>
            <w:r w:rsidR="00633278">
              <w:rPr>
                <w:noProof/>
                <w:webHidden/>
              </w:rPr>
              <w:tab/>
            </w:r>
            <w:r w:rsidR="00633278">
              <w:rPr>
                <w:noProof/>
                <w:webHidden/>
              </w:rPr>
              <w:fldChar w:fldCharType="begin"/>
            </w:r>
            <w:r w:rsidR="00633278">
              <w:rPr>
                <w:noProof/>
                <w:webHidden/>
              </w:rPr>
              <w:delInstrText xml:space="preserve"> PAGEREF _Toc401414028 \h </w:delInstrText>
            </w:r>
            <w:r w:rsidR="00633278">
              <w:rPr>
                <w:noProof/>
                <w:webHidden/>
              </w:rPr>
            </w:r>
            <w:r w:rsidR="00633278">
              <w:rPr>
                <w:noProof/>
                <w:webHidden/>
              </w:rPr>
              <w:fldChar w:fldCharType="separate"/>
            </w:r>
            <w:r w:rsidR="00633278">
              <w:rPr>
                <w:noProof/>
                <w:webHidden/>
              </w:rPr>
              <w:delText>35</w:delText>
            </w:r>
            <w:r w:rsidR="00633278">
              <w:rPr>
                <w:noProof/>
                <w:webHidden/>
              </w:rPr>
              <w:fldChar w:fldCharType="end"/>
            </w:r>
            <w:r>
              <w:rPr>
                <w:noProof/>
              </w:rPr>
              <w:fldChar w:fldCharType="end"/>
            </w:r>
          </w:del>
        </w:p>
        <w:p w14:paraId="735C9699" w14:textId="77777777" w:rsidR="00633278" w:rsidRDefault="00397205">
          <w:pPr>
            <w:pStyle w:val="TOC3"/>
            <w:rPr>
              <w:del w:id="85" w:author="Anders Hejlsberg" w:date="2014-11-01T15:43:00Z"/>
              <w:rFonts w:eastAsiaTheme="minorEastAsia"/>
              <w:noProof/>
              <w:sz w:val="22"/>
            </w:rPr>
          </w:pPr>
          <w:del w:id="86" w:author="Anders Hejlsberg" w:date="2014-11-01T15:43:00Z">
            <w:r>
              <w:fldChar w:fldCharType="begin"/>
            </w:r>
            <w:r>
              <w:delInstrText xml:space="preserve"> HYPERLINK \l "_Toc401414029" </w:delInstrText>
            </w:r>
            <w:r>
              <w:fldChar w:fldCharType="separate"/>
            </w:r>
            <w:r w:rsidR="00633278" w:rsidRPr="00346D30">
              <w:rPr>
                <w:rStyle w:val="Hyperlink"/>
                <w:noProof/>
              </w:rPr>
              <w:delText>3.6.2</w:delText>
            </w:r>
            <w:r w:rsidR="00633278">
              <w:rPr>
                <w:rFonts w:eastAsiaTheme="minorEastAsia"/>
                <w:noProof/>
                <w:sz w:val="22"/>
              </w:rPr>
              <w:tab/>
            </w:r>
            <w:r w:rsidR="00633278" w:rsidRPr="00346D30">
              <w:rPr>
                <w:rStyle w:val="Hyperlink"/>
                <w:noProof/>
              </w:rPr>
              <w:delText>Type References</w:delText>
            </w:r>
            <w:r w:rsidR="00633278">
              <w:rPr>
                <w:noProof/>
                <w:webHidden/>
              </w:rPr>
              <w:tab/>
            </w:r>
            <w:r w:rsidR="00633278">
              <w:rPr>
                <w:noProof/>
                <w:webHidden/>
              </w:rPr>
              <w:fldChar w:fldCharType="begin"/>
            </w:r>
            <w:r w:rsidR="00633278">
              <w:rPr>
                <w:noProof/>
                <w:webHidden/>
              </w:rPr>
              <w:delInstrText xml:space="preserve"> PAGEREF _Toc401414029 \h </w:delInstrText>
            </w:r>
            <w:r w:rsidR="00633278">
              <w:rPr>
                <w:noProof/>
                <w:webHidden/>
              </w:rPr>
            </w:r>
            <w:r w:rsidR="00633278">
              <w:rPr>
                <w:noProof/>
                <w:webHidden/>
              </w:rPr>
              <w:fldChar w:fldCharType="separate"/>
            </w:r>
            <w:r w:rsidR="00633278">
              <w:rPr>
                <w:noProof/>
                <w:webHidden/>
              </w:rPr>
              <w:delText>36</w:delText>
            </w:r>
            <w:r w:rsidR="00633278">
              <w:rPr>
                <w:noProof/>
                <w:webHidden/>
              </w:rPr>
              <w:fldChar w:fldCharType="end"/>
            </w:r>
            <w:r>
              <w:rPr>
                <w:noProof/>
              </w:rPr>
              <w:fldChar w:fldCharType="end"/>
            </w:r>
          </w:del>
        </w:p>
        <w:p w14:paraId="420A529C" w14:textId="77777777" w:rsidR="00633278" w:rsidRDefault="00397205">
          <w:pPr>
            <w:pStyle w:val="TOC3"/>
            <w:rPr>
              <w:del w:id="87" w:author="Anders Hejlsberg" w:date="2014-11-01T15:43:00Z"/>
              <w:rFonts w:eastAsiaTheme="minorEastAsia"/>
              <w:noProof/>
              <w:sz w:val="22"/>
            </w:rPr>
          </w:pPr>
          <w:del w:id="88" w:author="Anders Hejlsberg" w:date="2014-11-01T15:43:00Z">
            <w:r>
              <w:fldChar w:fldCharType="begin"/>
            </w:r>
            <w:r>
              <w:delInstrText xml:space="preserve"> HYPERLINK \l "_Toc401414030" </w:delInstrText>
            </w:r>
            <w:r>
              <w:fldChar w:fldCharType="separate"/>
            </w:r>
            <w:r w:rsidR="00633278" w:rsidRPr="00346D30">
              <w:rPr>
                <w:rStyle w:val="Hyperlink"/>
                <w:noProof/>
              </w:rPr>
              <w:delText>3.6.3</w:delText>
            </w:r>
            <w:r w:rsidR="00633278">
              <w:rPr>
                <w:rFonts w:eastAsiaTheme="minorEastAsia"/>
                <w:noProof/>
                <w:sz w:val="22"/>
              </w:rPr>
              <w:tab/>
            </w:r>
            <w:r w:rsidR="00633278" w:rsidRPr="00346D30">
              <w:rPr>
                <w:rStyle w:val="Hyperlink"/>
                <w:noProof/>
              </w:rPr>
              <w:delText>Object Type Literals</w:delText>
            </w:r>
            <w:r w:rsidR="00633278">
              <w:rPr>
                <w:noProof/>
                <w:webHidden/>
              </w:rPr>
              <w:tab/>
            </w:r>
            <w:r w:rsidR="00633278">
              <w:rPr>
                <w:noProof/>
                <w:webHidden/>
              </w:rPr>
              <w:fldChar w:fldCharType="begin"/>
            </w:r>
            <w:r w:rsidR="00633278">
              <w:rPr>
                <w:noProof/>
                <w:webHidden/>
              </w:rPr>
              <w:delInstrText xml:space="preserve"> PAGEREF _Toc401414030 \h </w:delInstrText>
            </w:r>
            <w:r w:rsidR="00633278">
              <w:rPr>
                <w:noProof/>
                <w:webHidden/>
              </w:rPr>
            </w:r>
            <w:r w:rsidR="00633278">
              <w:rPr>
                <w:noProof/>
                <w:webHidden/>
              </w:rPr>
              <w:fldChar w:fldCharType="separate"/>
            </w:r>
            <w:r w:rsidR="00633278">
              <w:rPr>
                <w:noProof/>
                <w:webHidden/>
              </w:rPr>
              <w:delText>37</w:delText>
            </w:r>
            <w:r w:rsidR="00633278">
              <w:rPr>
                <w:noProof/>
                <w:webHidden/>
              </w:rPr>
              <w:fldChar w:fldCharType="end"/>
            </w:r>
            <w:r>
              <w:rPr>
                <w:noProof/>
              </w:rPr>
              <w:fldChar w:fldCharType="end"/>
            </w:r>
          </w:del>
        </w:p>
        <w:p w14:paraId="210FFB39" w14:textId="77777777" w:rsidR="00633278" w:rsidRDefault="00397205">
          <w:pPr>
            <w:pStyle w:val="TOC3"/>
            <w:rPr>
              <w:del w:id="89" w:author="Anders Hejlsberg" w:date="2014-11-01T15:43:00Z"/>
              <w:rFonts w:eastAsiaTheme="minorEastAsia"/>
              <w:noProof/>
              <w:sz w:val="22"/>
            </w:rPr>
          </w:pPr>
          <w:del w:id="90" w:author="Anders Hejlsberg" w:date="2014-11-01T15:43:00Z">
            <w:r>
              <w:fldChar w:fldCharType="begin"/>
            </w:r>
            <w:r>
              <w:delInstrText xml:space="preserve"> HYPERLINK \l "_Toc401414031" </w:delInstrText>
            </w:r>
            <w:r>
              <w:fldChar w:fldCharType="separate"/>
            </w:r>
            <w:r w:rsidR="00633278" w:rsidRPr="00346D30">
              <w:rPr>
                <w:rStyle w:val="Hyperlink"/>
                <w:noProof/>
              </w:rPr>
              <w:delText>3.6.4</w:delText>
            </w:r>
            <w:r w:rsidR="00633278">
              <w:rPr>
                <w:rFonts w:eastAsiaTheme="minorEastAsia"/>
                <w:noProof/>
                <w:sz w:val="22"/>
              </w:rPr>
              <w:tab/>
            </w:r>
            <w:r w:rsidR="00633278" w:rsidRPr="00346D30">
              <w:rPr>
                <w:rStyle w:val="Hyperlink"/>
                <w:noProof/>
              </w:rPr>
              <w:delText>Array Type Literals</w:delText>
            </w:r>
            <w:r w:rsidR="00633278">
              <w:rPr>
                <w:noProof/>
                <w:webHidden/>
              </w:rPr>
              <w:tab/>
            </w:r>
            <w:r w:rsidR="00633278">
              <w:rPr>
                <w:noProof/>
                <w:webHidden/>
              </w:rPr>
              <w:fldChar w:fldCharType="begin"/>
            </w:r>
            <w:r w:rsidR="00633278">
              <w:rPr>
                <w:noProof/>
                <w:webHidden/>
              </w:rPr>
              <w:delInstrText xml:space="preserve"> PAGEREF _Toc401414031 \h </w:delInstrText>
            </w:r>
            <w:r w:rsidR="00633278">
              <w:rPr>
                <w:noProof/>
                <w:webHidden/>
              </w:rPr>
            </w:r>
            <w:r w:rsidR="00633278">
              <w:rPr>
                <w:noProof/>
                <w:webHidden/>
              </w:rPr>
              <w:fldChar w:fldCharType="separate"/>
            </w:r>
            <w:r w:rsidR="00633278">
              <w:rPr>
                <w:noProof/>
                <w:webHidden/>
              </w:rPr>
              <w:delText>38</w:delText>
            </w:r>
            <w:r w:rsidR="00633278">
              <w:rPr>
                <w:noProof/>
                <w:webHidden/>
              </w:rPr>
              <w:fldChar w:fldCharType="end"/>
            </w:r>
            <w:r>
              <w:rPr>
                <w:noProof/>
              </w:rPr>
              <w:fldChar w:fldCharType="end"/>
            </w:r>
          </w:del>
        </w:p>
        <w:p w14:paraId="7D25774B" w14:textId="77777777" w:rsidR="00633278" w:rsidRDefault="00397205">
          <w:pPr>
            <w:pStyle w:val="TOC3"/>
            <w:rPr>
              <w:del w:id="91" w:author="Anders Hejlsberg" w:date="2014-11-01T15:43:00Z"/>
              <w:rFonts w:eastAsiaTheme="minorEastAsia"/>
              <w:noProof/>
              <w:sz w:val="22"/>
            </w:rPr>
          </w:pPr>
          <w:del w:id="92" w:author="Anders Hejlsberg" w:date="2014-11-01T15:43:00Z">
            <w:r>
              <w:fldChar w:fldCharType="begin"/>
            </w:r>
            <w:r>
              <w:delInstrText xml:space="preserve"> HYPERLINK \l "_Toc401414032" </w:delInstrText>
            </w:r>
            <w:r>
              <w:fldChar w:fldCharType="separate"/>
            </w:r>
            <w:r w:rsidR="00633278" w:rsidRPr="00346D30">
              <w:rPr>
                <w:rStyle w:val="Hyperlink"/>
                <w:noProof/>
              </w:rPr>
              <w:delText>3.6.5</w:delText>
            </w:r>
            <w:r w:rsidR="00633278">
              <w:rPr>
                <w:rFonts w:eastAsiaTheme="minorEastAsia"/>
                <w:noProof/>
                <w:sz w:val="22"/>
              </w:rPr>
              <w:tab/>
            </w:r>
            <w:r w:rsidR="00633278" w:rsidRPr="00346D30">
              <w:rPr>
                <w:rStyle w:val="Hyperlink"/>
                <w:noProof/>
              </w:rPr>
              <w:delText>Tuple Type Literals</w:delText>
            </w:r>
            <w:r w:rsidR="00633278">
              <w:rPr>
                <w:noProof/>
                <w:webHidden/>
              </w:rPr>
              <w:tab/>
            </w:r>
            <w:r w:rsidR="00633278">
              <w:rPr>
                <w:noProof/>
                <w:webHidden/>
              </w:rPr>
              <w:fldChar w:fldCharType="begin"/>
            </w:r>
            <w:r w:rsidR="00633278">
              <w:rPr>
                <w:noProof/>
                <w:webHidden/>
              </w:rPr>
              <w:delInstrText xml:space="preserve"> PAGEREF _Toc401414032 \h </w:delInstrText>
            </w:r>
            <w:r w:rsidR="00633278">
              <w:rPr>
                <w:noProof/>
                <w:webHidden/>
              </w:rPr>
            </w:r>
            <w:r w:rsidR="00633278">
              <w:rPr>
                <w:noProof/>
                <w:webHidden/>
              </w:rPr>
              <w:fldChar w:fldCharType="separate"/>
            </w:r>
            <w:r w:rsidR="00633278">
              <w:rPr>
                <w:noProof/>
                <w:webHidden/>
              </w:rPr>
              <w:delText>38</w:delText>
            </w:r>
            <w:r w:rsidR="00633278">
              <w:rPr>
                <w:noProof/>
                <w:webHidden/>
              </w:rPr>
              <w:fldChar w:fldCharType="end"/>
            </w:r>
            <w:r>
              <w:rPr>
                <w:noProof/>
              </w:rPr>
              <w:fldChar w:fldCharType="end"/>
            </w:r>
          </w:del>
        </w:p>
        <w:p w14:paraId="215E844A" w14:textId="77777777" w:rsidR="00633278" w:rsidRDefault="00397205">
          <w:pPr>
            <w:pStyle w:val="TOC3"/>
            <w:rPr>
              <w:del w:id="93" w:author="Anders Hejlsberg" w:date="2014-11-01T15:43:00Z"/>
              <w:rFonts w:eastAsiaTheme="minorEastAsia"/>
              <w:noProof/>
              <w:sz w:val="22"/>
            </w:rPr>
          </w:pPr>
          <w:del w:id="94" w:author="Anders Hejlsberg" w:date="2014-11-01T15:43:00Z">
            <w:r>
              <w:fldChar w:fldCharType="begin"/>
            </w:r>
            <w:r>
              <w:delInstrText xml:space="preserve"> HYPERLINK \l "_Toc401414033" </w:delInstrText>
            </w:r>
            <w:r>
              <w:fldChar w:fldCharType="separate"/>
            </w:r>
            <w:r w:rsidR="00633278" w:rsidRPr="00346D30">
              <w:rPr>
                <w:rStyle w:val="Hyperlink"/>
                <w:noProof/>
              </w:rPr>
              <w:delText>3.6.6</w:delText>
            </w:r>
            <w:r w:rsidR="00633278">
              <w:rPr>
                <w:rFonts w:eastAsiaTheme="minorEastAsia"/>
                <w:noProof/>
                <w:sz w:val="22"/>
              </w:rPr>
              <w:tab/>
            </w:r>
            <w:r w:rsidR="00633278" w:rsidRPr="00346D30">
              <w:rPr>
                <w:rStyle w:val="Hyperlink"/>
                <w:noProof/>
              </w:rPr>
              <w:delText>Union Type Literals</w:delText>
            </w:r>
            <w:r w:rsidR="00633278">
              <w:rPr>
                <w:noProof/>
                <w:webHidden/>
              </w:rPr>
              <w:tab/>
            </w:r>
            <w:r w:rsidR="00633278">
              <w:rPr>
                <w:noProof/>
                <w:webHidden/>
              </w:rPr>
              <w:fldChar w:fldCharType="begin"/>
            </w:r>
            <w:r w:rsidR="00633278">
              <w:rPr>
                <w:noProof/>
                <w:webHidden/>
              </w:rPr>
              <w:delInstrText xml:space="preserve"> PAGEREF _Toc401414033 \h </w:delInstrText>
            </w:r>
            <w:r w:rsidR="00633278">
              <w:rPr>
                <w:noProof/>
                <w:webHidden/>
              </w:rPr>
            </w:r>
            <w:r w:rsidR="00633278">
              <w:rPr>
                <w:noProof/>
                <w:webHidden/>
              </w:rPr>
              <w:fldChar w:fldCharType="separate"/>
            </w:r>
            <w:r w:rsidR="00633278">
              <w:rPr>
                <w:noProof/>
                <w:webHidden/>
              </w:rPr>
              <w:delText>38</w:delText>
            </w:r>
            <w:r w:rsidR="00633278">
              <w:rPr>
                <w:noProof/>
                <w:webHidden/>
              </w:rPr>
              <w:fldChar w:fldCharType="end"/>
            </w:r>
            <w:r>
              <w:rPr>
                <w:noProof/>
              </w:rPr>
              <w:fldChar w:fldCharType="end"/>
            </w:r>
          </w:del>
        </w:p>
        <w:p w14:paraId="4205D117" w14:textId="77777777" w:rsidR="00633278" w:rsidRDefault="00397205">
          <w:pPr>
            <w:pStyle w:val="TOC3"/>
            <w:rPr>
              <w:del w:id="95" w:author="Anders Hejlsberg" w:date="2014-11-01T15:43:00Z"/>
              <w:rFonts w:eastAsiaTheme="minorEastAsia"/>
              <w:noProof/>
              <w:sz w:val="22"/>
            </w:rPr>
          </w:pPr>
          <w:del w:id="96" w:author="Anders Hejlsberg" w:date="2014-11-01T15:43:00Z">
            <w:r>
              <w:fldChar w:fldCharType="begin"/>
            </w:r>
            <w:r>
              <w:delInstrText xml:space="preserve"> HYPERLINK \l "_Toc401414034" </w:delInstrText>
            </w:r>
            <w:r>
              <w:fldChar w:fldCharType="separate"/>
            </w:r>
            <w:r w:rsidR="00633278" w:rsidRPr="00346D30">
              <w:rPr>
                <w:rStyle w:val="Hyperlink"/>
                <w:noProof/>
              </w:rPr>
              <w:delText>3.6.7</w:delText>
            </w:r>
            <w:r w:rsidR="00633278">
              <w:rPr>
                <w:rFonts w:eastAsiaTheme="minorEastAsia"/>
                <w:noProof/>
                <w:sz w:val="22"/>
              </w:rPr>
              <w:tab/>
            </w:r>
            <w:r w:rsidR="00633278" w:rsidRPr="00346D30">
              <w:rPr>
                <w:rStyle w:val="Hyperlink"/>
                <w:noProof/>
              </w:rPr>
              <w:delText>Function Type Literals</w:delText>
            </w:r>
            <w:r w:rsidR="00633278">
              <w:rPr>
                <w:noProof/>
                <w:webHidden/>
              </w:rPr>
              <w:tab/>
            </w:r>
            <w:r w:rsidR="00633278">
              <w:rPr>
                <w:noProof/>
                <w:webHidden/>
              </w:rPr>
              <w:fldChar w:fldCharType="begin"/>
            </w:r>
            <w:r w:rsidR="00633278">
              <w:rPr>
                <w:noProof/>
                <w:webHidden/>
              </w:rPr>
              <w:delInstrText xml:space="preserve"> PAGEREF _Toc401414034 \h </w:delInstrText>
            </w:r>
            <w:r w:rsidR="00633278">
              <w:rPr>
                <w:noProof/>
                <w:webHidden/>
              </w:rPr>
            </w:r>
            <w:r w:rsidR="00633278">
              <w:rPr>
                <w:noProof/>
                <w:webHidden/>
              </w:rPr>
              <w:fldChar w:fldCharType="separate"/>
            </w:r>
            <w:r w:rsidR="00633278">
              <w:rPr>
                <w:noProof/>
                <w:webHidden/>
              </w:rPr>
              <w:delText>39</w:delText>
            </w:r>
            <w:r w:rsidR="00633278">
              <w:rPr>
                <w:noProof/>
                <w:webHidden/>
              </w:rPr>
              <w:fldChar w:fldCharType="end"/>
            </w:r>
            <w:r>
              <w:rPr>
                <w:noProof/>
              </w:rPr>
              <w:fldChar w:fldCharType="end"/>
            </w:r>
          </w:del>
        </w:p>
        <w:p w14:paraId="743340C2" w14:textId="77777777" w:rsidR="00633278" w:rsidRDefault="00397205">
          <w:pPr>
            <w:pStyle w:val="TOC3"/>
            <w:rPr>
              <w:del w:id="97" w:author="Anders Hejlsberg" w:date="2014-11-01T15:43:00Z"/>
              <w:rFonts w:eastAsiaTheme="minorEastAsia"/>
              <w:noProof/>
              <w:sz w:val="22"/>
            </w:rPr>
          </w:pPr>
          <w:del w:id="98" w:author="Anders Hejlsberg" w:date="2014-11-01T15:43:00Z">
            <w:r>
              <w:fldChar w:fldCharType="begin"/>
            </w:r>
            <w:r>
              <w:delInstrText xml:space="preserve"> HYPERLINK \l "_Toc401414035" </w:delInstrText>
            </w:r>
            <w:r>
              <w:fldChar w:fldCharType="separate"/>
            </w:r>
            <w:r w:rsidR="00633278" w:rsidRPr="00346D30">
              <w:rPr>
                <w:rStyle w:val="Hyperlink"/>
                <w:noProof/>
              </w:rPr>
              <w:delText>3.6.8</w:delText>
            </w:r>
            <w:r w:rsidR="00633278">
              <w:rPr>
                <w:rFonts w:eastAsiaTheme="minorEastAsia"/>
                <w:noProof/>
                <w:sz w:val="22"/>
              </w:rPr>
              <w:tab/>
            </w:r>
            <w:r w:rsidR="00633278" w:rsidRPr="00346D30">
              <w:rPr>
                <w:rStyle w:val="Hyperlink"/>
                <w:noProof/>
              </w:rPr>
              <w:delText>Constructor Type Literals</w:delText>
            </w:r>
            <w:r w:rsidR="00633278">
              <w:rPr>
                <w:noProof/>
                <w:webHidden/>
              </w:rPr>
              <w:tab/>
            </w:r>
            <w:r w:rsidR="00633278">
              <w:rPr>
                <w:noProof/>
                <w:webHidden/>
              </w:rPr>
              <w:fldChar w:fldCharType="begin"/>
            </w:r>
            <w:r w:rsidR="00633278">
              <w:rPr>
                <w:noProof/>
                <w:webHidden/>
              </w:rPr>
              <w:delInstrText xml:space="preserve"> PAGEREF _Toc401414035 \h </w:delInstrText>
            </w:r>
            <w:r w:rsidR="00633278">
              <w:rPr>
                <w:noProof/>
                <w:webHidden/>
              </w:rPr>
            </w:r>
            <w:r w:rsidR="00633278">
              <w:rPr>
                <w:noProof/>
                <w:webHidden/>
              </w:rPr>
              <w:fldChar w:fldCharType="separate"/>
            </w:r>
            <w:r w:rsidR="00633278">
              <w:rPr>
                <w:noProof/>
                <w:webHidden/>
              </w:rPr>
              <w:delText>39</w:delText>
            </w:r>
            <w:r w:rsidR="00633278">
              <w:rPr>
                <w:noProof/>
                <w:webHidden/>
              </w:rPr>
              <w:fldChar w:fldCharType="end"/>
            </w:r>
            <w:r>
              <w:rPr>
                <w:noProof/>
              </w:rPr>
              <w:fldChar w:fldCharType="end"/>
            </w:r>
          </w:del>
        </w:p>
        <w:p w14:paraId="6D4857C6" w14:textId="77777777" w:rsidR="00633278" w:rsidRDefault="00397205">
          <w:pPr>
            <w:pStyle w:val="TOC3"/>
            <w:rPr>
              <w:del w:id="99" w:author="Anders Hejlsberg" w:date="2014-11-01T15:43:00Z"/>
              <w:rFonts w:eastAsiaTheme="minorEastAsia"/>
              <w:noProof/>
              <w:sz w:val="22"/>
            </w:rPr>
          </w:pPr>
          <w:del w:id="100" w:author="Anders Hejlsberg" w:date="2014-11-01T15:43:00Z">
            <w:r>
              <w:fldChar w:fldCharType="begin"/>
            </w:r>
            <w:r>
              <w:delInstrText xml:space="preserve"> HYPERLINK \l "_Toc401414036" </w:delInstrText>
            </w:r>
            <w:r>
              <w:fldChar w:fldCharType="separate"/>
            </w:r>
            <w:r w:rsidR="00633278" w:rsidRPr="00346D30">
              <w:rPr>
                <w:rStyle w:val="Hyperlink"/>
                <w:noProof/>
              </w:rPr>
              <w:delText>3.6.9</w:delText>
            </w:r>
            <w:r w:rsidR="00633278">
              <w:rPr>
                <w:rFonts w:eastAsiaTheme="minorEastAsia"/>
                <w:noProof/>
                <w:sz w:val="22"/>
              </w:rPr>
              <w:tab/>
            </w:r>
            <w:r w:rsidR="00633278" w:rsidRPr="00346D30">
              <w:rPr>
                <w:rStyle w:val="Hyperlink"/>
                <w:noProof/>
              </w:rPr>
              <w:delText>Type Queries</w:delText>
            </w:r>
            <w:r w:rsidR="00633278">
              <w:rPr>
                <w:noProof/>
                <w:webHidden/>
              </w:rPr>
              <w:tab/>
            </w:r>
            <w:r w:rsidR="00633278">
              <w:rPr>
                <w:noProof/>
                <w:webHidden/>
              </w:rPr>
              <w:fldChar w:fldCharType="begin"/>
            </w:r>
            <w:r w:rsidR="00633278">
              <w:rPr>
                <w:noProof/>
                <w:webHidden/>
              </w:rPr>
              <w:delInstrText xml:space="preserve"> PAGEREF _Toc401414036 \h </w:delInstrText>
            </w:r>
            <w:r w:rsidR="00633278">
              <w:rPr>
                <w:noProof/>
                <w:webHidden/>
              </w:rPr>
            </w:r>
            <w:r w:rsidR="00633278">
              <w:rPr>
                <w:noProof/>
                <w:webHidden/>
              </w:rPr>
              <w:fldChar w:fldCharType="separate"/>
            </w:r>
            <w:r w:rsidR="00633278">
              <w:rPr>
                <w:noProof/>
                <w:webHidden/>
              </w:rPr>
              <w:delText>40</w:delText>
            </w:r>
            <w:r w:rsidR="00633278">
              <w:rPr>
                <w:noProof/>
                <w:webHidden/>
              </w:rPr>
              <w:fldChar w:fldCharType="end"/>
            </w:r>
            <w:r>
              <w:rPr>
                <w:noProof/>
              </w:rPr>
              <w:fldChar w:fldCharType="end"/>
            </w:r>
          </w:del>
        </w:p>
        <w:p w14:paraId="0B5C262B" w14:textId="77777777" w:rsidR="00633278" w:rsidRDefault="00397205">
          <w:pPr>
            <w:pStyle w:val="TOC2"/>
            <w:tabs>
              <w:tab w:val="left" w:pos="880"/>
              <w:tab w:val="right" w:leader="dot" w:pos="9350"/>
            </w:tabs>
            <w:rPr>
              <w:del w:id="101" w:author="Anders Hejlsberg" w:date="2014-11-01T15:43:00Z"/>
              <w:rFonts w:eastAsiaTheme="minorEastAsia"/>
              <w:noProof/>
              <w:sz w:val="22"/>
            </w:rPr>
          </w:pPr>
          <w:del w:id="102" w:author="Anders Hejlsberg" w:date="2014-11-01T15:43:00Z">
            <w:r>
              <w:fldChar w:fldCharType="begin"/>
            </w:r>
            <w:r>
              <w:delInstrText xml:space="preserve"> HYPERLINK \l "_Toc401414037" </w:delInstrText>
            </w:r>
            <w:r>
              <w:fldChar w:fldCharType="separate"/>
            </w:r>
            <w:r w:rsidR="00633278" w:rsidRPr="00346D30">
              <w:rPr>
                <w:rStyle w:val="Hyperlink"/>
                <w:noProof/>
              </w:rPr>
              <w:delText>3.7</w:delText>
            </w:r>
            <w:r w:rsidR="00633278">
              <w:rPr>
                <w:rFonts w:eastAsiaTheme="minorEastAsia"/>
                <w:noProof/>
                <w:sz w:val="22"/>
              </w:rPr>
              <w:tab/>
            </w:r>
            <w:r w:rsidR="00633278" w:rsidRPr="00346D30">
              <w:rPr>
                <w:rStyle w:val="Hyperlink"/>
                <w:noProof/>
              </w:rPr>
              <w:delText>Specifying Members</w:delText>
            </w:r>
            <w:r w:rsidR="00633278">
              <w:rPr>
                <w:noProof/>
                <w:webHidden/>
              </w:rPr>
              <w:tab/>
            </w:r>
            <w:r w:rsidR="00633278">
              <w:rPr>
                <w:noProof/>
                <w:webHidden/>
              </w:rPr>
              <w:fldChar w:fldCharType="begin"/>
            </w:r>
            <w:r w:rsidR="00633278">
              <w:rPr>
                <w:noProof/>
                <w:webHidden/>
              </w:rPr>
              <w:delInstrText xml:space="preserve"> PAGEREF _Toc401414037 \h </w:delInstrText>
            </w:r>
            <w:r w:rsidR="00633278">
              <w:rPr>
                <w:noProof/>
                <w:webHidden/>
              </w:rPr>
            </w:r>
            <w:r w:rsidR="00633278">
              <w:rPr>
                <w:noProof/>
                <w:webHidden/>
              </w:rPr>
              <w:fldChar w:fldCharType="separate"/>
            </w:r>
            <w:r w:rsidR="00633278">
              <w:rPr>
                <w:noProof/>
                <w:webHidden/>
              </w:rPr>
              <w:delText>40</w:delText>
            </w:r>
            <w:r w:rsidR="00633278">
              <w:rPr>
                <w:noProof/>
                <w:webHidden/>
              </w:rPr>
              <w:fldChar w:fldCharType="end"/>
            </w:r>
            <w:r>
              <w:rPr>
                <w:noProof/>
              </w:rPr>
              <w:fldChar w:fldCharType="end"/>
            </w:r>
          </w:del>
        </w:p>
        <w:p w14:paraId="6930EE00" w14:textId="77777777" w:rsidR="00633278" w:rsidRDefault="00397205">
          <w:pPr>
            <w:pStyle w:val="TOC3"/>
            <w:rPr>
              <w:del w:id="103" w:author="Anders Hejlsberg" w:date="2014-11-01T15:43:00Z"/>
              <w:rFonts w:eastAsiaTheme="minorEastAsia"/>
              <w:noProof/>
              <w:sz w:val="22"/>
            </w:rPr>
          </w:pPr>
          <w:del w:id="104" w:author="Anders Hejlsberg" w:date="2014-11-01T15:43:00Z">
            <w:r>
              <w:fldChar w:fldCharType="begin"/>
            </w:r>
            <w:r>
              <w:delInstrText xml:space="preserve"> HYPERLINK \l "_Toc401414038" </w:delInstrText>
            </w:r>
            <w:r>
              <w:fldChar w:fldCharType="separate"/>
            </w:r>
            <w:r w:rsidR="00633278" w:rsidRPr="00346D30">
              <w:rPr>
                <w:rStyle w:val="Hyperlink"/>
                <w:noProof/>
              </w:rPr>
              <w:delText>3.7.1</w:delText>
            </w:r>
            <w:r w:rsidR="00633278">
              <w:rPr>
                <w:rFonts w:eastAsiaTheme="minorEastAsia"/>
                <w:noProof/>
                <w:sz w:val="22"/>
              </w:rPr>
              <w:tab/>
            </w:r>
            <w:r w:rsidR="00633278" w:rsidRPr="00346D30">
              <w:rPr>
                <w:rStyle w:val="Hyperlink"/>
                <w:noProof/>
              </w:rPr>
              <w:delText>Property Signatures</w:delText>
            </w:r>
            <w:r w:rsidR="00633278">
              <w:rPr>
                <w:noProof/>
                <w:webHidden/>
              </w:rPr>
              <w:tab/>
            </w:r>
            <w:r w:rsidR="00633278">
              <w:rPr>
                <w:noProof/>
                <w:webHidden/>
              </w:rPr>
              <w:fldChar w:fldCharType="begin"/>
            </w:r>
            <w:r w:rsidR="00633278">
              <w:rPr>
                <w:noProof/>
                <w:webHidden/>
              </w:rPr>
              <w:delInstrText xml:space="preserve"> PAGEREF _Toc401414038 \h </w:delInstrText>
            </w:r>
            <w:r w:rsidR="00633278">
              <w:rPr>
                <w:noProof/>
                <w:webHidden/>
              </w:rPr>
            </w:r>
            <w:r w:rsidR="00633278">
              <w:rPr>
                <w:noProof/>
                <w:webHidden/>
              </w:rPr>
              <w:fldChar w:fldCharType="separate"/>
            </w:r>
            <w:r w:rsidR="00633278">
              <w:rPr>
                <w:noProof/>
                <w:webHidden/>
              </w:rPr>
              <w:delText>41</w:delText>
            </w:r>
            <w:r w:rsidR="00633278">
              <w:rPr>
                <w:noProof/>
                <w:webHidden/>
              </w:rPr>
              <w:fldChar w:fldCharType="end"/>
            </w:r>
            <w:r>
              <w:rPr>
                <w:noProof/>
              </w:rPr>
              <w:fldChar w:fldCharType="end"/>
            </w:r>
          </w:del>
        </w:p>
        <w:p w14:paraId="1527608D" w14:textId="77777777" w:rsidR="00633278" w:rsidRDefault="00397205">
          <w:pPr>
            <w:pStyle w:val="TOC3"/>
            <w:rPr>
              <w:del w:id="105" w:author="Anders Hejlsberg" w:date="2014-11-01T15:43:00Z"/>
              <w:rFonts w:eastAsiaTheme="minorEastAsia"/>
              <w:noProof/>
              <w:sz w:val="22"/>
            </w:rPr>
          </w:pPr>
          <w:del w:id="106" w:author="Anders Hejlsberg" w:date="2014-11-01T15:43:00Z">
            <w:r>
              <w:fldChar w:fldCharType="begin"/>
            </w:r>
            <w:r>
              <w:delInstrText xml:space="preserve"> HYPERLINK \l "_Toc401414039" </w:delInstrText>
            </w:r>
            <w:r>
              <w:fldChar w:fldCharType="separate"/>
            </w:r>
            <w:r w:rsidR="00633278" w:rsidRPr="00346D30">
              <w:rPr>
                <w:rStyle w:val="Hyperlink"/>
                <w:noProof/>
              </w:rPr>
              <w:delText>3.7.2</w:delText>
            </w:r>
            <w:r w:rsidR="00633278">
              <w:rPr>
                <w:rFonts w:eastAsiaTheme="minorEastAsia"/>
                <w:noProof/>
                <w:sz w:val="22"/>
              </w:rPr>
              <w:tab/>
            </w:r>
            <w:r w:rsidR="00633278" w:rsidRPr="00346D30">
              <w:rPr>
                <w:rStyle w:val="Hyperlink"/>
                <w:noProof/>
              </w:rPr>
              <w:delText>Call Signatures</w:delText>
            </w:r>
            <w:r w:rsidR="00633278">
              <w:rPr>
                <w:noProof/>
                <w:webHidden/>
              </w:rPr>
              <w:tab/>
            </w:r>
            <w:r w:rsidR="00633278">
              <w:rPr>
                <w:noProof/>
                <w:webHidden/>
              </w:rPr>
              <w:fldChar w:fldCharType="begin"/>
            </w:r>
            <w:r w:rsidR="00633278">
              <w:rPr>
                <w:noProof/>
                <w:webHidden/>
              </w:rPr>
              <w:delInstrText xml:space="preserve"> PAGEREF _Toc401414039 \h </w:delInstrText>
            </w:r>
            <w:r w:rsidR="00633278">
              <w:rPr>
                <w:noProof/>
                <w:webHidden/>
              </w:rPr>
            </w:r>
            <w:r w:rsidR="00633278">
              <w:rPr>
                <w:noProof/>
                <w:webHidden/>
              </w:rPr>
              <w:fldChar w:fldCharType="separate"/>
            </w:r>
            <w:r w:rsidR="00633278">
              <w:rPr>
                <w:noProof/>
                <w:webHidden/>
              </w:rPr>
              <w:delText>41</w:delText>
            </w:r>
            <w:r w:rsidR="00633278">
              <w:rPr>
                <w:noProof/>
                <w:webHidden/>
              </w:rPr>
              <w:fldChar w:fldCharType="end"/>
            </w:r>
            <w:r>
              <w:rPr>
                <w:noProof/>
              </w:rPr>
              <w:fldChar w:fldCharType="end"/>
            </w:r>
          </w:del>
        </w:p>
        <w:p w14:paraId="22AFBFF1" w14:textId="77777777" w:rsidR="00633278" w:rsidRDefault="00397205">
          <w:pPr>
            <w:pStyle w:val="TOC3"/>
            <w:rPr>
              <w:del w:id="107" w:author="Anders Hejlsberg" w:date="2014-11-01T15:43:00Z"/>
              <w:rFonts w:eastAsiaTheme="minorEastAsia"/>
              <w:noProof/>
              <w:sz w:val="22"/>
            </w:rPr>
          </w:pPr>
          <w:del w:id="108" w:author="Anders Hejlsberg" w:date="2014-11-01T15:43:00Z">
            <w:r>
              <w:fldChar w:fldCharType="begin"/>
            </w:r>
            <w:r>
              <w:delInstrText xml:space="preserve"> HYPERLINK \l "_Toc401414040" </w:delInstrText>
            </w:r>
            <w:r>
              <w:fldChar w:fldCharType="separate"/>
            </w:r>
            <w:r w:rsidR="00633278" w:rsidRPr="00346D30">
              <w:rPr>
                <w:rStyle w:val="Hyperlink"/>
                <w:noProof/>
              </w:rPr>
              <w:delText>3.7.3</w:delText>
            </w:r>
            <w:r w:rsidR="00633278">
              <w:rPr>
                <w:rFonts w:eastAsiaTheme="minorEastAsia"/>
                <w:noProof/>
                <w:sz w:val="22"/>
              </w:rPr>
              <w:tab/>
            </w:r>
            <w:r w:rsidR="00633278" w:rsidRPr="00346D30">
              <w:rPr>
                <w:rStyle w:val="Hyperlink"/>
                <w:noProof/>
              </w:rPr>
              <w:delText>Construct Signatures</w:delText>
            </w:r>
            <w:r w:rsidR="00633278">
              <w:rPr>
                <w:noProof/>
                <w:webHidden/>
              </w:rPr>
              <w:tab/>
            </w:r>
            <w:r w:rsidR="00633278">
              <w:rPr>
                <w:noProof/>
                <w:webHidden/>
              </w:rPr>
              <w:fldChar w:fldCharType="begin"/>
            </w:r>
            <w:r w:rsidR="00633278">
              <w:rPr>
                <w:noProof/>
                <w:webHidden/>
              </w:rPr>
              <w:delInstrText xml:space="preserve"> PAGEREF _Toc401414040 \h </w:delInstrText>
            </w:r>
            <w:r w:rsidR="00633278">
              <w:rPr>
                <w:noProof/>
                <w:webHidden/>
              </w:rPr>
            </w:r>
            <w:r w:rsidR="00633278">
              <w:rPr>
                <w:noProof/>
                <w:webHidden/>
              </w:rPr>
              <w:fldChar w:fldCharType="separate"/>
            </w:r>
            <w:r w:rsidR="00633278">
              <w:rPr>
                <w:noProof/>
                <w:webHidden/>
              </w:rPr>
              <w:delText>44</w:delText>
            </w:r>
            <w:r w:rsidR="00633278">
              <w:rPr>
                <w:noProof/>
                <w:webHidden/>
              </w:rPr>
              <w:fldChar w:fldCharType="end"/>
            </w:r>
            <w:r>
              <w:rPr>
                <w:noProof/>
              </w:rPr>
              <w:fldChar w:fldCharType="end"/>
            </w:r>
          </w:del>
        </w:p>
        <w:p w14:paraId="4B63354D" w14:textId="77777777" w:rsidR="00633278" w:rsidRDefault="00397205">
          <w:pPr>
            <w:pStyle w:val="TOC3"/>
            <w:rPr>
              <w:del w:id="109" w:author="Anders Hejlsberg" w:date="2014-11-01T15:43:00Z"/>
              <w:rFonts w:eastAsiaTheme="minorEastAsia"/>
              <w:noProof/>
              <w:sz w:val="22"/>
            </w:rPr>
          </w:pPr>
          <w:del w:id="110" w:author="Anders Hejlsberg" w:date="2014-11-01T15:43:00Z">
            <w:r>
              <w:fldChar w:fldCharType="begin"/>
            </w:r>
            <w:r>
              <w:delInstrText xml:space="preserve"> HYPERLINK \l "_Toc401414041" </w:delInstrText>
            </w:r>
            <w:r>
              <w:fldChar w:fldCharType="separate"/>
            </w:r>
            <w:r w:rsidR="00633278" w:rsidRPr="00346D30">
              <w:rPr>
                <w:rStyle w:val="Hyperlink"/>
                <w:noProof/>
              </w:rPr>
              <w:delText>3.7.4</w:delText>
            </w:r>
            <w:r w:rsidR="00633278">
              <w:rPr>
                <w:rFonts w:eastAsiaTheme="minorEastAsia"/>
                <w:noProof/>
                <w:sz w:val="22"/>
              </w:rPr>
              <w:tab/>
            </w:r>
            <w:r w:rsidR="00633278" w:rsidRPr="00346D30">
              <w:rPr>
                <w:rStyle w:val="Hyperlink"/>
                <w:noProof/>
              </w:rPr>
              <w:delText>Index Signatures</w:delText>
            </w:r>
            <w:r w:rsidR="00633278">
              <w:rPr>
                <w:noProof/>
                <w:webHidden/>
              </w:rPr>
              <w:tab/>
            </w:r>
            <w:r w:rsidR="00633278">
              <w:rPr>
                <w:noProof/>
                <w:webHidden/>
              </w:rPr>
              <w:fldChar w:fldCharType="begin"/>
            </w:r>
            <w:r w:rsidR="00633278">
              <w:rPr>
                <w:noProof/>
                <w:webHidden/>
              </w:rPr>
              <w:delInstrText xml:space="preserve"> PAGEREF _Toc401414041 \h </w:delInstrText>
            </w:r>
            <w:r w:rsidR="00633278">
              <w:rPr>
                <w:noProof/>
                <w:webHidden/>
              </w:rPr>
            </w:r>
            <w:r w:rsidR="00633278">
              <w:rPr>
                <w:noProof/>
                <w:webHidden/>
              </w:rPr>
              <w:fldChar w:fldCharType="separate"/>
            </w:r>
            <w:r w:rsidR="00633278">
              <w:rPr>
                <w:noProof/>
                <w:webHidden/>
              </w:rPr>
              <w:delText>45</w:delText>
            </w:r>
            <w:r w:rsidR="00633278">
              <w:rPr>
                <w:noProof/>
                <w:webHidden/>
              </w:rPr>
              <w:fldChar w:fldCharType="end"/>
            </w:r>
            <w:r>
              <w:rPr>
                <w:noProof/>
              </w:rPr>
              <w:fldChar w:fldCharType="end"/>
            </w:r>
          </w:del>
        </w:p>
        <w:p w14:paraId="3800A004" w14:textId="77777777" w:rsidR="00633278" w:rsidRDefault="00397205">
          <w:pPr>
            <w:pStyle w:val="TOC3"/>
            <w:rPr>
              <w:del w:id="111" w:author="Anders Hejlsberg" w:date="2014-11-01T15:43:00Z"/>
              <w:rFonts w:eastAsiaTheme="minorEastAsia"/>
              <w:noProof/>
              <w:sz w:val="22"/>
            </w:rPr>
          </w:pPr>
          <w:del w:id="112" w:author="Anders Hejlsberg" w:date="2014-11-01T15:43:00Z">
            <w:r>
              <w:fldChar w:fldCharType="begin"/>
            </w:r>
            <w:r>
              <w:delInstrText xml:space="preserve"> HYPERLINK \l "_Toc401414042" </w:delInstrText>
            </w:r>
            <w:r>
              <w:fldChar w:fldCharType="separate"/>
            </w:r>
            <w:r w:rsidR="00633278" w:rsidRPr="00346D30">
              <w:rPr>
                <w:rStyle w:val="Hyperlink"/>
                <w:noProof/>
              </w:rPr>
              <w:delText>3.7.5</w:delText>
            </w:r>
            <w:r w:rsidR="00633278">
              <w:rPr>
                <w:rFonts w:eastAsiaTheme="minorEastAsia"/>
                <w:noProof/>
                <w:sz w:val="22"/>
              </w:rPr>
              <w:tab/>
            </w:r>
            <w:r w:rsidR="00633278" w:rsidRPr="00346D30">
              <w:rPr>
                <w:rStyle w:val="Hyperlink"/>
                <w:noProof/>
              </w:rPr>
              <w:delText>Method Signatures</w:delText>
            </w:r>
            <w:r w:rsidR="00633278">
              <w:rPr>
                <w:noProof/>
                <w:webHidden/>
              </w:rPr>
              <w:tab/>
            </w:r>
            <w:r w:rsidR="00633278">
              <w:rPr>
                <w:noProof/>
                <w:webHidden/>
              </w:rPr>
              <w:fldChar w:fldCharType="begin"/>
            </w:r>
            <w:r w:rsidR="00633278">
              <w:rPr>
                <w:noProof/>
                <w:webHidden/>
              </w:rPr>
              <w:delInstrText xml:space="preserve"> PAGEREF _Toc401414042 \h </w:delInstrText>
            </w:r>
            <w:r w:rsidR="00633278">
              <w:rPr>
                <w:noProof/>
                <w:webHidden/>
              </w:rPr>
            </w:r>
            <w:r w:rsidR="00633278">
              <w:rPr>
                <w:noProof/>
                <w:webHidden/>
              </w:rPr>
              <w:fldChar w:fldCharType="separate"/>
            </w:r>
            <w:r w:rsidR="00633278">
              <w:rPr>
                <w:noProof/>
                <w:webHidden/>
              </w:rPr>
              <w:delText>45</w:delText>
            </w:r>
            <w:r w:rsidR="00633278">
              <w:rPr>
                <w:noProof/>
                <w:webHidden/>
              </w:rPr>
              <w:fldChar w:fldCharType="end"/>
            </w:r>
            <w:r>
              <w:rPr>
                <w:noProof/>
              </w:rPr>
              <w:fldChar w:fldCharType="end"/>
            </w:r>
          </w:del>
        </w:p>
        <w:p w14:paraId="0B079984" w14:textId="77777777" w:rsidR="00633278" w:rsidRDefault="00397205">
          <w:pPr>
            <w:pStyle w:val="TOC2"/>
            <w:tabs>
              <w:tab w:val="left" w:pos="880"/>
              <w:tab w:val="right" w:leader="dot" w:pos="9350"/>
            </w:tabs>
            <w:rPr>
              <w:del w:id="113" w:author="Anders Hejlsberg" w:date="2014-11-01T15:43:00Z"/>
              <w:rFonts w:eastAsiaTheme="minorEastAsia"/>
              <w:noProof/>
              <w:sz w:val="22"/>
            </w:rPr>
          </w:pPr>
          <w:del w:id="114" w:author="Anders Hejlsberg" w:date="2014-11-01T15:43:00Z">
            <w:r>
              <w:fldChar w:fldCharType="begin"/>
            </w:r>
            <w:r>
              <w:delInstrText xml:space="preserve"> HYPERLINK \l "_Toc401414043" </w:delInstrText>
            </w:r>
            <w:r>
              <w:fldChar w:fldCharType="separate"/>
            </w:r>
            <w:r w:rsidR="00633278" w:rsidRPr="00346D30">
              <w:rPr>
                <w:rStyle w:val="Hyperlink"/>
                <w:noProof/>
              </w:rPr>
              <w:delText>3.8</w:delText>
            </w:r>
            <w:r w:rsidR="00633278">
              <w:rPr>
                <w:rFonts w:eastAsiaTheme="minorEastAsia"/>
                <w:noProof/>
                <w:sz w:val="22"/>
              </w:rPr>
              <w:tab/>
            </w:r>
            <w:r w:rsidR="00633278" w:rsidRPr="00346D30">
              <w:rPr>
                <w:rStyle w:val="Hyperlink"/>
                <w:noProof/>
              </w:rPr>
              <w:delText>Type Relationships</w:delText>
            </w:r>
            <w:r w:rsidR="00633278">
              <w:rPr>
                <w:noProof/>
                <w:webHidden/>
              </w:rPr>
              <w:tab/>
            </w:r>
            <w:r w:rsidR="00633278">
              <w:rPr>
                <w:noProof/>
                <w:webHidden/>
              </w:rPr>
              <w:fldChar w:fldCharType="begin"/>
            </w:r>
            <w:r w:rsidR="00633278">
              <w:rPr>
                <w:noProof/>
                <w:webHidden/>
              </w:rPr>
              <w:delInstrText xml:space="preserve"> PAGEREF _Toc401414043 \h </w:delInstrText>
            </w:r>
            <w:r w:rsidR="00633278">
              <w:rPr>
                <w:noProof/>
                <w:webHidden/>
              </w:rPr>
            </w:r>
            <w:r w:rsidR="00633278">
              <w:rPr>
                <w:noProof/>
                <w:webHidden/>
              </w:rPr>
              <w:fldChar w:fldCharType="separate"/>
            </w:r>
            <w:r w:rsidR="00633278">
              <w:rPr>
                <w:noProof/>
                <w:webHidden/>
              </w:rPr>
              <w:delText>46</w:delText>
            </w:r>
            <w:r w:rsidR="00633278">
              <w:rPr>
                <w:noProof/>
                <w:webHidden/>
              </w:rPr>
              <w:fldChar w:fldCharType="end"/>
            </w:r>
            <w:r>
              <w:rPr>
                <w:noProof/>
              </w:rPr>
              <w:fldChar w:fldCharType="end"/>
            </w:r>
          </w:del>
        </w:p>
        <w:p w14:paraId="3D990B2F" w14:textId="77777777" w:rsidR="00633278" w:rsidRDefault="00397205">
          <w:pPr>
            <w:pStyle w:val="TOC3"/>
            <w:rPr>
              <w:del w:id="115" w:author="Anders Hejlsberg" w:date="2014-11-01T15:43:00Z"/>
              <w:rFonts w:eastAsiaTheme="minorEastAsia"/>
              <w:noProof/>
              <w:sz w:val="22"/>
            </w:rPr>
          </w:pPr>
          <w:del w:id="116" w:author="Anders Hejlsberg" w:date="2014-11-01T15:43:00Z">
            <w:r>
              <w:fldChar w:fldCharType="begin"/>
            </w:r>
            <w:r>
              <w:delInstrText xml:space="preserve"> HYPERLINK \l "_Toc401414044" </w:delInstrText>
            </w:r>
            <w:r>
              <w:fldChar w:fldCharType="separate"/>
            </w:r>
            <w:r w:rsidR="00633278" w:rsidRPr="00346D30">
              <w:rPr>
                <w:rStyle w:val="Hyperlink"/>
                <w:noProof/>
                <w:highlight w:val="white"/>
              </w:rPr>
              <w:delText>3.8.1</w:delText>
            </w:r>
            <w:r w:rsidR="00633278">
              <w:rPr>
                <w:rFonts w:eastAsiaTheme="minorEastAsia"/>
                <w:noProof/>
                <w:sz w:val="22"/>
              </w:rPr>
              <w:tab/>
            </w:r>
            <w:r w:rsidR="00633278" w:rsidRPr="00346D30">
              <w:rPr>
                <w:rStyle w:val="Hyperlink"/>
                <w:noProof/>
                <w:highlight w:val="white"/>
              </w:rPr>
              <w:delText>Apparent Type</w:delText>
            </w:r>
            <w:r w:rsidR="00633278">
              <w:rPr>
                <w:noProof/>
                <w:webHidden/>
              </w:rPr>
              <w:tab/>
            </w:r>
            <w:r w:rsidR="00633278">
              <w:rPr>
                <w:noProof/>
                <w:webHidden/>
              </w:rPr>
              <w:fldChar w:fldCharType="begin"/>
            </w:r>
            <w:r w:rsidR="00633278">
              <w:rPr>
                <w:noProof/>
                <w:webHidden/>
              </w:rPr>
              <w:delInstrText xml:space="preserve"> PAGEREF _Toc401414044 \h </w:delInstrText>
            </w:r>
            <w:r w:rsidR="00633278">
              <w:rPr>
                <w:noProof/>
                <w:webHidden/>
              </w:rPr>
            </w:r>
            <w:r w:rsidR="00633278">
              <w:rPr>
                <w:noProof/>
                <w:webHidden/>
              </w:rPr>
              <w:fldChar w:fldCharType="separate"/>
            </w:r>
            <w:r w:rsidR="00633278">
              <w:rPr>
                <w:noProof/>
                <w:webHidden/>
              </w:rPr>
              <w:delText>47</w:delText>
            </w:r>
            <w:r w:rsidR="00633278">
              <w:rPr>
                <w:noProof/>
                <w:webHidden/>
              </w:rPr>
              <w:fldChar w:fldCharType="end"/>
            </w:r>
            <w:r>
              <w:rPr>
                <w:noProof/>
              </w:rPr>
              <w:fldChar w:fldCharType="end"/>
            </w:r>
          </w:del>
        </w:p>
        <w:p w14:paraId="334EE6B0" w14:textId="77777777" w:rsidR="00633278" w:rsidRDefault="00397205">
          <w:pPr>
            <w:pStyle w:val="TOC3"/>
            <w:rPr>
              <w:del w:id="117" w:author="Anders Hejlsberg" w:date="2014-11-01T15:43:00Z"/>
              <w:rFonts w:eastAsiaTheme="minorEastAsia"/>
              <w:noProof/>
              <w:sz w:val="22"/>
            </w:rPr>
          </w:pPr>
          <w:del w:id="118" w:author="Anders Hejlsberg" w:date="2014-11-01T15:43:00Z">
            <w:r>
              <w:fldChar w:fldCharType="begin"/>
            </w:r>
            <w:r>
              <w:delInstrText xml:space="preserve"> HYPERLINK \l "_Toc401414045" </w:delInstrText>
            </w:r>
            <w:r>
              <w:fldChar w:fldCharType="separate"/>
            </w:r>
            <w:r w:rsidR="00633278" w:rsidRPr="00346D30">
              <w:rPr>
                <w:rStyle w:val="Hyperlink"/>
                <w:noProof/>
              </w:rPr>
              <w:delText>3.8.2</w:delText>
            </w:r>
            <w:r w:rsidR="00633278">
              <w:rPr>
                <w:rFonts w:eastAsiaTheme="minorEastAsia"/>
                <w:noProof/>
                <w:sz w:val="22"/>
              </w:rPr>
              <w:tab/>
            </w:r>
            <w:r w:rsidR="00633278" w:rsidRPr="00346D30">
              <w:rPr>
                <w:rStyle w:val="Hyperlink"/>
                <w:noProof/>
              </w:rPr>
              <w:delText>Type and Member Identity</w:delText>
            </w:r>
            <w:r w:rsidR="00633278">
              <w:rPr>
                <w:noProof/>
                <w:webHidden/>
              </w:rPr>
              <w:tab/>
            </w:r>
            <w:r w:rsidR="00633278">
              <w:rPr>
                <w:noProof/>
                <w:webHidden/>
              </w:rPr>
              <w:fldChar w:fldCharType="begin"/>
            </w:r>
            <w:r w:rsidR="00633278">
              <w:rPr>
                <w:noProof/>
                <w:webHidden/>
              </w:rPr>
              <w:delInstrText xml:space="preserve"> PAGEREF _Toc401414045 \h </w:delInstrText>
            </w:r>
            <w:r w:rsidR="00633278">
              <w:rPr>
                <w:noProof/>
                <w:webHidden/>
              </w:rPr>
            </w:r>
            <w:r w:rsidR="00633278">
              <w:rPr>
                <w:noProof/>
                <w:webHidden/>
              </w:rPr>
              <w:fldChar w:fldCharType="separate"/>
            </w:r>
            <w:r w:rsidR="00633278">
              <w:rPr>
                <w:noProof/>
                <w:webHidden/>
              </w:rPr>
              <w:delText>47</w:delText>
            </w:r>
            <w:r w:rsidR="00633278">
              <w:rPr>
                <w:noProof/>
                <w:webHidden/>
              </w:rPr>
              <w:fldChar w:fldCharType="end"/>
            </w:r>
            <w:r>
              <w:rPr>
                <w:noProof/>
              </w:rPr>
              <w:fldChar w:fldCharType="end"/>
            </w:r>
          </w:del>
        </w:p>
        <w:p w14:paraId="74F4B4E4" w14:textId="77777777" w:rsidR="00633278" w:rsidRDefault="00397205">
          <w:pPr>
            <w:pStyle w:val="TOC3"/>
            <w:rPr>
              <w:del w:id="119" w:author="Anders Hejlsberg" w:date="2014-11-01T15:43:00Z"/>
              <w:rFonts w:eastAsiaTheme="minorEastAsia"/>
              <w:noProof/>
              <w:sz w:val="22"/>
            </w:rPr>
          </w:pPr>
          <w:del w:id="120" w:author="Anders Hejlsberg" w:date="2014-11-01T15:43:00Z">
            <w:r>
              <w:fldChar w:fldCharType="begin"/>
            </w:r>
            <w:r>
              <w:delInstrText xml:space="preserve"> HYPERLINK \l "_Toc401414046" </w:delInstrText>
            </w:r>
            <w:r>
              <w:fldChar w:fldCharType="separate"/>
            </w:r>
            <w:r w:rsidR="00633278" w:rsidRPr="00346D30">
              <w:rPr>
                <w:rStyle w:val="Hyperlink"/>
                <w:noProof/>
              </w:rPr>
              <w:delText>3.8.3</w:delText>
            </w:r>
            <w:r w:rsidR="00633278">
              <w:rPr>
                <w:rFonts w:eastAsiaTheme="minorEastAsia"/>
                <w:noProof/>
                <w:sz w:val="22"/>
              </w:rPr>
              <w:tab/>
            </w:r>
            <w:r w:rsidR="00633278" w:rsidRPr="00346D30">
              <w:rPr>
                <w:rStyle w:val="Hyperlink"/>
                <w:noProof/>
              </w:rPr>
              <w:delText>Subtypes and Supertypes</w:delText>
            </w:r>
            <w:r w:rsidR="00633278">
              <w:rPr>
                <w:noProof/>
                <w:webHidden/>
              </w:rPr>
              <w:tab/>
            </w:r>
            <w:r w:rsidR="00633278">
              <w:rPr>
                <w:noProof/>
                <w:webHidden/>
              </w:rPr>
              <w:fldChar w:fldCharType="begin"/>
            </w:r>
            <w:r w:rsidR="00633278">
              <w:rPr>
                <w:noProof/>
                <w:webHidden/>
              </w:rPr>
              <w:delInstrText xml:space="preserve"> PAGEREF _Toc401414046 \h </w:delInstrText>
            </w:r>
            <w:r w:rsidR="00633278">
              <w:rPr>
                <w:noProof/>
                <w:webHidden/>
              </w:rPr>
            </w:r>
            <w:r w:rsidR="00633278">
              <w:rPr>
                <w:noProof/>
                <w:webHidden/>
              </w:rPr>
              <w:fldChar w:fldCharType="separate"/>
            </w:r>
            <w:r w:rsidR="00633278">
              <w:rPr>
                <w:noProof/>
                <w:webHidden/>
              </w:rPr>
              <w:delText>48</w:delText>
            </w:r>
            <w:r w:rsidR="00633278">
              <w:rPr>
                <w:noProof/>
                <w:webHidden/>
              </w:rPr>
              <w:fldChar w:fldCharType="end"/>
            </w:r>
            <w:r>
              <w:rPr>
                <w:noProof/>
              </w:rPr>
              <w:fldChar w:fldCharType="end"/>
            </w:r>
          </w:del>
        </w:p>
        <w:p w14:paraId="6ACC8F8D" w14:textId="77777777" w:rsidR="00633278" w:rsidRDefault="00397205">
          <w:pPr>
            <w:pStyle w:val="TOC3"/>
            <w:rPr>
              <w:del w:id="121" w:author="Anders Hejlsberg" w:date="2014-11-01T15:43:00Z"/>
              <w:rFonts w:eastAsiaTheme="minorEastAsia"/>
              <w:noProof/>
              <w:sz w:val="22"/>
            </w:rPr>
          </w:pPr>
          <w:del w:id="122" w:author="Anders Hejlsberg" w:date="2014-11-01T15:43:00Z">
            <w:r>
              <w:fldChar w:fldCharType="begin"/>
            </w:r>
            <w:r>
              <w:delInstrText xml:space="preserve"> HYPERLINK \l "_Toc401414047" </w:delInstrText>
            </w:r>
            <w:r>
              <w:fldChar w:fldCharType="separate"/>
            </w:r>
            <w:r w:rsidR="00633278" w:rsidRPr="00346D30">
              <w:rPr>
                <w:rStyle w:val="Hyperlink"/>
                <w:noProof/>
              </w:rPr>
              <w:delText>3.8.4</w:delText>
            </w:r>
            <w:r w:rsidR="00633278">
              <w:rPr>
                <w:rFonts w:eastAsiaTheme="minorEastAsia"/>
                <w:noProof/>
                <w:sz w:val="22"/>
              </w:rPr>
              <w:tab/>
            </w:r>
            <w:r w:rsidR="00633278" w:rsidRPr="00346D30">
              <w:rPr>
                <w:rStyle w:val="Hyperlink"/>
                <w:noProof/>
              </w:rPr>
              <w:delText>Assignment Compatibility</w:delText>
            </w:r>
            <w:r w:rsidR="00633278">
              <w:rPr>
                <w:noProof/>
                <w:webHidden/>
              </w:rPr>
              <w:tab/>
            </w:r>
            <w:r w:rsidR="00633278">
              <w:rPr>
                <w:noProof/>
                <w:webHidden/>
              </w:rPr>
              <w:fldChar w:fldCharType="begin"/>
            </w:r>
            <w:r w:rsidR="00633278">
              <w:rPr>
                <w:noProof/>
                <w:webHidden/>
              </w:rPr>
              <w:delInstrText xml:space="preserve"> PAGEREF _Toc401414047 \h </w:delInstrText>
            </w:r>
            <w:r w:rsidR="00633278">
              <w:rPr>
                <w:noProof/>
                <w:webHidden/>
              </w:rPr>
            </w:r>
            <w:r w:rsidR="00633278">
              <w:rPr>
                <w:noProof/>
                <w:webHidden/>
              </w:rPr>
              <w:fldChar w:fldCharType="separate"/>
            </w:r>
            <w:r w:rsidR="00633278">
              <w:rPr>
                <w:noProof/>
                <w:webHidden/>
              </w:rPr>
              <w:delText>50</w:delText>
            </w:r>
            <w:r w:rsidR="00633278">
              <w:rPr>
                <w:noProof/>
                <w:webHidden/>
              </w:rPr>
              <w:fldChar w:fldCharType="end"/>
            </w:r>
            <w:r>
              <w:rPr>
                <w:noProof/>
              </w:rPr>
              <w:fldChar w:fldCharType="end"/>
            </w:r>
          </w:del>
        </w:p>
        <w:p w14:paraId="44AC16AC" w14:textId="77777777" w:rsidR="00633278" w:rsidRDefault="00397205">
          <w:pPr>
            <w:pStyle w:val="TOC3"/>
            <w:rPr>
              <w:del w:id="123" w:author="Anders Hejlsberg" w:date="2014-11-01T15:43:00Z"/>
              <w:rFonts w:eastAsiaTheme="minorEastAsia"/>
              <w:noProof/>
              <w:sz w:val="22"/>
            </w:rPr>
          </w:pPr>
          <w:del w:id="124" w:author="Anders Hejlsberg" w:date="2014-11-01T15:43:00Z">
            <w:r>
              <w:fldChar w:fldCharType="begin"/>
            </w:r>
            <w:r>
              <w:delInstrText xml:space="preserve"> HYPERLINK \l "_Toc401414048" </w:delInstrText>
            </w:r>
            <w:r>
              <w:fldChar w:fldCharType="separate"/>
            </w:r>
            <w:r w:rsidR="00633278" w:rsidRPr="00346D30">
              <w:rPr>
                <w:rStyle w:val="Hyperlink"/>
                <w:noProof/>
              </w:rPr>
              <w:delText>3.8.5</w:delText>
            </w:r>
            <w:r w:rsidR="00633278">
              <w:rPr>
                <w:rFonts w:eastAsiaTheme="minorEastAsia"/>
                <w:noProof/>
                <w:sz w:val="22"/>
              </w:rPr>
              <w:tab/>
            </w:r>
            <w:r w:rsidR="00633278" w:rsidRPr="00346D30">
              <w:rPr>
                <w:rStyle w:val="Hyperlink"/>
                <w:noProof/>
              </w:rPr>
              <w:delText>Contextual Signature Instantiation</w:delText>
            </w:r>
            <w:r w:rsidR="00633278">
              <w:rPr>
                <w:noProof/>
                <w:webHidden/>
              </w:rPr>
              <w:tab/>
            </w:r>
            <w:r w:rsidR="00633278">
              <w:rPr>
                <w:noProof/>
                <w:webHidden/>
              </w:rPr>
              <w:fldChar w:fldCharType="begin"/>
            </w:r>
            <w:r w:rsidR="00633278">
              <w:rPr>
                <w:noProof/>
                <w:webHidden/>
              </w:rPr>
              <w:delInstrText xml:space="preserve"> PAGEREF _Toc401414048 \h </w:delInstrText>
            </w:r>
            <w:r w:rsidR="00633278">
              <w:rPr>
                <w:noProof/>
                <w:webHidden/>
              </w:rPr>
            </w:r>
            <w:r w:rsidR="00633278">
              <w:rPr>
                <w:noProof/>
                <w:webHidden/>
              </w:rPr>
              <w:fldChar w:fldCharType="separate"/>
            </w:r>
            <w:r w:rsidR="00633278">
              <w:rPr>
                <w:noProof/>
                <w:webHidden/>
              </w:rPr>
              <w:delText>51</w:delText>
            </w:r>
            <w:r w:rsidR="00633278">
              <w:rPr>
                <w:noProof/>
                <w:webHidden/>
              </w:rPr>
              <w:fldChar w:fldCharType="end"/>
            </w:r>
            <w:r>
              <w:rPr>
                <w:noProof/>
              </w:rPr>
              <w:fldChar w:fldCharType="end"/>
            </w:r>
          </w:del>
        </w:p>
        <w:p w14:paraId="18EEA778" w14:textId="77777777" w:rsidR="00633278" w:rsidRDefault="00397205">
          <w:pPr>
            <w:pStyle w:val="TOC3"/>
            <w:rPr>
              <w:del w:id="125" w:author="Anders Hejlsberg" w:date="2014-11-01T15:43:00Z"/>
              <w:rFonts w:eastAsiaTheme="minorEastAsia"/>
              <w:noProof/>
              <w:sz w:val="22"/>
            </w:rPr>
          </w:pPr>
          <w:del w:id="126" w:author="Anders Hejlsberg" w:date="2014-11-01T15:43:00Z">
            <w:r>
              <w:fldChar w:fldCharType="begin"/>
            </w:r>
            <w:r>
              <w:delInstrText xml:space="preserve"> HYPERLINK \l "_Toc</w:delInstrText>
            </w:r>
            <w:r>
              <w:delInstrText xml:space="preserve">401414049" </w:delInstrText>
            </w:r>
            <w:r>
              <w:fldChar w:fldCharType="separate"/>
            </w:r>
            <w:r w:rsidR="00633278" w:rsidRPr="00346D30">
              <w:rPr>
                <w:rStyle w:val="Hyperlink"/>
                <w:noProof/>
              </w:rPr>
              <w:delText>3.8.6</w:delText>
            </w:r>
            <w:r w:rsidR="00633278">
              <w:rPr>
                <w:rFonts w:eastAsiaTheme="minorEastAsia"/>
                <w:noProof/>
                <w:sz w:val="22"/>
              </w:rPr>
              <w:tab/>
            </w:r>
            <w:r w:rsidR="00633278" w:rsidRPr="00346D30">
              <w:rPr>
                <w:rStyle w:val="Hyperlink"/>
                <w:noProof/>
              </w:rPr>
              <w:delText>Type Inference</w:delText>
            </w:r>
            <w:r w:rsidR="00633278">
              <w:rPr>
                <w:noProof/>
                <w:webHidden/>
              </w:rPr>
              <w:tab/>
            </w:r>
            <w:r w:rsidR="00633278">
              <w:rPr>
                <w:noProof/>
                <w:webHidden/>
              </w:rPr>
              <w:fldChar w:fldCharType="begin"/>
            </w:r>
            <w:r w:rsidR="00633278">
              <w:rPr>
                <w:noProof/>
                <w:webHidden/>
              </w:rPr>
              <w:delInstrText xml:space="preserve"> PAGEREF _Toc401414049 \h </w:delInstrText>
            </w:r>
            <w:r w:rsidR="00633278">
              <w:rPr>
                <w:noProof/>
                <w:webHidden/>
              </w:rPr>
            </w:r>
            <w:r w:rsidR="00633278">
              <w:rPr>
                <w:noProof/>
                <w:webHidden/>
              </w:rPr>
              <w:fldChar w:fldCharType="separate"/>
            </w:r>
            <w:r w:rsidR="00633278">
              <w:rPr>
                <w:noProof/>
                <w:webHidden/>
              </w:rPr>
              <w:delText>51</w:delText>
            </w:r>
            <w:r w:rsidR="00633278">
              <w:rPr>
                <w:noProof/>
                <w:webHidden/>
              </w:rPr>
              <w:fldChar w:fldCharType="end"/>
            </w:r>
            <w:r>
              <w:rPr>
                <w:noProof/>
              </w:rPr>
              <w:fldChar w:fldCharType="end"/>
            </w:r>
          </w:del>
        </w:p>
        <w:p w14:paraId="169B580D" w14:textId="77777777" w:rsidR="00633278" w:rsidRDefault="00397205">
          <w:pPr>
            <w:pStyle w:val="TOC3"/>
            <w:rPr>
              <w:del w:id="127" w:author="Anders Hejlsberg" w:date="2014-11-01T15:43:00Z"/>
              <w:rFonts w:eastAsiaTheme="minorEastAsia"/>
              <w:noProof/>
              <w:sz w:val="22"/>
            </w:rPr>
          </w:pPr>
          <w:del w:id="128" w:author="Anders Hejlsberg" w:date="2014-11-01T15:43:00Z">
            <w:r>
              <w:fldChar w:fldCharType="begin"/>
            </w:r>
            <w:r>
              <w:delInstrText xml:space="preserve"> HYPERLINK \l "_Toc401414050" </w:delInstrText>
            </w:r>
            <w:r>
              <w:fldChar w:fldCharType="separate"/>
            </w:r>
            <w:r w:rsidR="00633278" w:rsidRPr="00346D30">
              <w:rPr>
                <w:rStyle w:val="Hyperlink"/>
                <w:noProof/>
              </w:rPr>
              <w:delText>3.8.7</w:delText>
            </w:r>
            <w:r w:rsidR="00633278">
              <w:rPr>
                <w:rFonts w:eastAsiaTheme="minorEastAsia"/>
                <w:noProof/>
                <w:sz w:val="22"/>
              </w:rPr>
              <w:tab/>
            </w:r>
            <w:r w:rsidR="00633278" w:rsidRPr="00346D30">
              <w:rPr>
                <w:rStyle w:val="Hyperlink"/>
                <w:noProof/>
              </w:rPr>
              <w:delText>Recursive Types</w:delText>
            </w:r>
            <w:r w:rsidR="00633278">
              <w:rPr>
                <w:noProof/>
                <w:webHidden/>
              </w:rPr>
              <w:tab/>
            </w:r>
            <w:r w:rsidR="00633278">
              <w:rPr>
                <w:noProof/>
                <w:webHidden/>
              </w:rPr>
              <w:fldChar w:fldCharType="begin"/>
            </w:r>
            <w:r w:rsidR="00633278">
              <w:rPr>
                <w:noProof/>
                <w:webHidden/>
              </w:rPr>
              <w:delInstrText xml:space="preserve"> PAGEREF _Toc401414050 \h </w:delInstrText>
            </w:r>
            <w:r w:rsidR="00633278">
              <w:rPr>
                <w:noProof/>
                <w:webHidden/>
              </w:rPr>
            </w:r>
            <w:r w:rsidR="00633278">
              <w:rPr>
                <w:noProof/>
                <w:webHidden/>
              </w:rPr>
              <w:fldChar w:fldCharType="separate"/>
            </w:r>
            <w:r w:rsidR="00633278">
              <w:rPr>
                <w:noProof/>
                <w:webHidden/>
              </w:rPr>
              <w:delText>52</w:delText>
            </w:r>
            <w:r w:rsidR="00633278">
              <w:rPr>
                <w:noProof/>
                <w:webHidden/>
              </w:rPr>
              <w:fldChar w:fldCharType="end"/>
            </w:r>
            <w:r>
              <w:rPr>
                <w:noProof/>
              </w:rPr>
              <w:fldChar w:fldCharType="end"/>
            </w:r>
          </w:del>
        </w:p>
        <w:p w14:paraId="608D99B3" w14:textId="77777777" w:rsidR="00633278" w:rsidRDefault="00397205">
          <w:pPr>
            <w:pStyle w:val="TOC2"/>
            <w:tabs>
              <w:tab w:val="left" w:pos="880"/>
              <w:tab w:val="right" w:leader="dot" w:pos="9350"/>
            </w:tabs>
            <w:rPr>
              <w:del w:id="129" w:author="Anders Hejlsberg" w:date="2014-11-01T15:43:00Z"/>
              <w:rFonts w:eastAsiaTheme="minorEastAsia"/>
              <w:noProof/>
              <w:sz w:val="22"/>
            </w:rPr>
          </w:pPr>
          <w:del w:id="130" w:author="Anders Hejlsberg" w:date="2014-11-01T15:43:00Z">
            <w:r>
              <w:fldChar w:fldCharType="begin"/>
            </w:r>
            <w:r>
              <w:delInstrText xml:space="preserve"> HYPERLINK \l "_Toc401414051" </w:delInstrText>
            </w:r>
            <w:r>
              <w:fldChar w:fldCharType="separate"/>
            </w:r>
            <w:r w:rsidR="00633278" w:rsidRPr="00346D30">
              <w:rPr>
                <w:rStyle w:val="Hyperlink"/>
                <w:noProof/>
              </w:rPr>
              <w:delText>3.9</w:delText>
            </w:r>
            <w:r w:rsidR="00633278">
              <w:rPr>
                <w:rFonts w:eastAsiaTheme="minorEastAsia"/>
                <w:noProof/>
                <w:sz w:val="22"/>
              </w:rPr>
              <w:tab/>
            </w:r>
            <w:r w:rsidR="00633278" w:rsidRPr="00346D30">
              <w:rPr>
                <w:rStyle w:val="Hyperlink"/>
                <w:noProof/>
              </w:rPr>
              <w:delText>Widened Types</w:delText>
            </w:r>
            <w:r w:rsidR="00633278">
              <w:rPr>
                <w:noProof/>
                <w:webHidden/>
              </w:rPr>
              <w:tab/>
            </w:r>
            <w:r w:rsidR="00633278">
              <w:rPr>
                <w:noProof/>
                <w:webHidden/>
              </w:rPr>
              <w:fldChar w:fldCharType="begin"/>
            </w:r>
            <w:r w:rsidR="00633278">
              <w:rPr>
                <w:noProof/>
                <w:webHidden/>
              </w:rPr>
              <w:delInstrText xml:space="preserve"> PAGEREF _Toc401414051 \h </w:delInstrText>
            </w:r>
            <w:r w:rsidR="00633278">
              <w:rPr>
                <w:noProof/>
                <w:webHidden/>
              </w:rPr>
            </w:r>
            <w:r w:rsidR="00633278">
              <w:rPr>
                <w:noProof/>
                <w:webHidden/>
              </w:rPr>
              <w:fldChar w:fldCharType="separate"/>
            </w:r>
            <w:r w:rsidR="00633278">
              <w:rPr>
                <w:noProof/>
                <w:webHidden/>
              </w:rPr>
              <w:delText>53</w:delText>
            </w:r>
            <w:r w:rsidR="00633278">
              <w:rPr>
                <w:noProof/>
                <w:webHidden/>
              </w:rPr>
              <w:fldChar w:fldCharType="end"/>
            </w:r>
            <w:r>
              <w:rPr>
                <w:noProof/>
              </w:rPr>
              <w:fldChar w:fldCharType="end"/>
            </w:r>
          </w:del>
        </w:p>
        <w:p w14:paraId="334E63F6" w14:textId="77777777" w:rsidR="00633278" w:rsidRDefault="00397205">
          <w:pPr>
            <w:pStyle w:val="TOC1"/>
            <w:rPr>
              <w:del w:id="131" w:author="Anders Hejlsberg" w:date="2014-11-01T15:43:00Z"/>
              <w:rFonts w:eastAsiaTheme="minorEastAsia"/>
              <w:noProof/>
              <w:sz w:val="22"/>
            </w:rPr>
          </w:pPr>
          <w:del w:id="132" w:author="Anders Hejlsberg" w:date="2014-11-01T15:43:00Z">
            <w:r>
              <w:fldChar w:fldCharType="begin"/>
            </w:r>
            <w:r>
              <w:delInstrText xml:space="preserve"> HYPERLINK \l "_Toc401414052" </w:delInstrText>
            </w:r>
            <w:r>
              <w:fldChar w:fldCharType="separate"/>
            </w:r>
            <w:r w:rsidR="00633278" w:rsidRPr="00346D30">
              <w:rPr>
                <w:rStyle w:val="Hyperlink"/>
                <w:noProof/>
              </w:rPr>
              <w:delText>4</w:delText>
            </w:r>
            <w:r w:rsidR="00633278">
              <w:rPr>
                <w:rFonts w:eastAsiaTheme="minorEastAsia"/>
                <w:noProof/>
                <w:sz w:val="22"/>
              </w:rPr>
              <w:tab/>
            </w:r>
            <w:r w:rsidR="00633278" w:rsidRPr="00346D30">
              <w:rPr>
                <w:rStyle w:val="Hyperlink"/>
                <w:noProof/>
              </w:rPr>
              <w:delText>Expressions</w:delText>
            </w:r>
            <w:r w:rsidR="00633278">
              <w:rPr>
                <w:noProof/>
                <w:webHidden/>
              </w:rPr>
              <w:tab/>
            </w:r>
            <w:r w:rsidR="00633278">
              <w:rPr>
                <w:noProof/>
                <w:webHidden/>
              </w:rPr>
              <w:fldChar w:fldCharType="begin"/>
            </w:r>
            <w:r w:rsidR="00633278">
              <w:rPr>
                <w:noProof/>
                <w:webHidden/>
              </w:rPr>
              <w:delInstrText xml:space="preserve"> PAGEREF _Toc401414052 \h </w:delInstrText>
            </w:r>
            <w:r w:rsidR="00633278">
              <w:rPr>
                <w:noProof/>
                <w:webHidden/>
              </w:rPr>
            </w:r>
            <w:r w:rsidR="00633278">
              <w:rPr>
                <w:noProof/>
                <w:webHidden/>
              </w:rPr>
              <w:fldChar w:fldCharType="separate"/>
            </w:r>
            <w:r w:rsidR="00633278">
              <w:rPr>
                <w:noProof/>
                <w:webHidden/>
              </w:rPr>
              <w:delText>55</w:delText>
            </w:r>
            <w:r w:rsidR="00633278">
              <w:rPr>
                <w:noProof/>
                <w:webHidden/>
              </w:rPr>
              <w:fldChar w:fldCharType="end"/>
            </w:r>
            <w:r>
              <w:rPr>
                <w:noProof/>
              </w:rPr>
              <w:fldChar w:fldCharType="end"/>
            </w:r>
          </w:del>
        </w:p>
        <w:p w14:paraId="615D987A" w14:textId="77777777" w:rsidR="00633278" w:rsidRDefault="00397205">
          <w:pPr>
            <w:pStyle w:val="TOC2"/>
            <w:tabs>
              <w:tab w:val="left" w:pos="880"/>
              <w:tab w:val="right" w:leader="dot" w:pos="9350"/>
            </w:tabs>
            <w:rPr>
              <w:del w:id="133" w:author="Anders Hejlsberg" w:date="2014-11-01T15:43:00Z"/>
              <w:rFonts w:eastAsiaTheme="minorEastAsia"/>
              <w:noProof/>
              <w:sz w:val="22"/>
            </w:rPr>
          </w:pPr>
          <w:del w:id="134" w:author="Anders Hejlsberg" w:date="2014-11-01T15:43:00Z">
            <w:r>
              <w:fldChar w:fldCharType="begin"/>
            </w:r>
            <w:r>
              <w:delInstrText xml:space="preserve"> HYPERLINK \l "_Toc401414053" </w:delInstrText>
            </w:r>
            <w:r>
              <w:fldChar w:fldCharType="separate"/>
            </w:r>
            <w:r w:rsidR="00633278" w:rsidRPr="00346D30">
              <w:rPr>
                <w:rStyle w:val="Hyperlink"/>
                <w:noProof/>
              </w:rPr>
              <w:delText>4.1</w:delText>
            </w:r>
            <w:r w:rsidR="00633278">
              <w:rPr>
                <w:rFonts w:eastAsiaTheme="minorEastAsia"/>
                <w:noProof/>
                <w:sz w:val="22"/>
              </w:rPr>
              <w:tab/>
            </w:r>
            <w:r w:rsidR="00633278" w:rsidRPr="00346D30">
              <w:rPr>
                <w:rStyle w:val="Hyperlink"/>
                <w:noProof/>
              </w:rPr>
              <w:delText>Values and References</w:delText>
            </w:r>
            <w:r w:rsidR="00633278">
              <w:rPr>
                <w:noProof/>
                <w:webHidden/>
              </w:rPr>
              <w:tab/>
            </w:r>
            <w:r w:rsidR="00633278">
              <w:rPr>
                <w:noProof/>
                <w:webHidden/>
              </w:rPr>
              <w:fldChar w:fldCharType="begin"/>
            </w:r>
            <w:r w:rsidR="00633278">
              <w:rPr>
                <w:noProof/>
                <w:webHidden/>
              </w:rPr>
              <w:delInstrText xml:space="preserve"> PAGEREF _Toc401414053 \h </w:delInstrText>
            </w:r>
            <w:r w:rsidR="00633278">
              <w:rPr>
                <w:noProof/>
                <w:webHidden/>
              </w:rPr>
            </w:r>
            <w:r w:rsidR="00633278">
              <w:rPr>
                <w:noProof/>
                <w:webHidden/>
              </w:rPr>
              <w:fldChar w:fldCharType="separate"/>
            </w:r>
            <w:r w:rsidR="00633278">
              <w:rPr>
                <w:noProof/>
                <w:webHidden/>
              </w:rPr>
              <w:delText>55</w:delText>
            </w:r>
            <w:r w:rsidR="00633278">
              <w:rPr>
                <w:noProof/>
                <w:webHidden/>
              </w:rPr>
              <w:fldChar w:fldCharType="end"/>
            </w:r>
            <w:r>
              <w:rPr>
                <w:noProof/>
              </w:rPr>
              <w:fldChar w:fldCharType="end"/>
            </w:r>
          </w:del>
        </w:p>
        <w:p w14:paraId="5EAF5E6E" w14:textId="77777777" w:rsidR="00633278" w:rsidRDefault="00397205">
          <w:pPr>
            <w:pStyle w:val="TOC2"/>
            <w:tabs>
              <w:tab w:val="left" w:pos="880"/>
              <w:tab w:val="right" w:leader="dot" w:pos="9350"/>
            </w:tabs>
            <w:rPr>
              <w:del w:id="135" w:author="Anders Hejlsberg" w:date="2014-11-01T15:43:00Z"/>
              <w:rFonts w:eastAsiaTheme="minorEastAsia"/>
              <w:noProof/>
              <w:sz w:val="22"/>
            </w:rPr>
          </w:pPr>
          <w:del w:id="136" w:author="Anders Hejlsberg" w:date="2014-11-01T15:43:00Z">
            <w:r>
              <w:fldChar w:fldCharType="begin"/>
            </w:r>
            <w:r>
              <w:delInstrText xml:space="preserve"> HYPERLINK \l "_Toc401414054" </w:delInstrText>
            </w:r>
            <w:r>
              <w:fldChar w:fldCharType="separate"/>
            </w:r>
            <w:r w:rsidR="00633278" w:rsidRPr="00346D30">
              <w:rPr>
                <w:rStyle w:val="Hyperlink"/>
                <w:noProof/>
              </w:rPr>
              <w:delText>4.2</w:delText>
            </w:r>
            <w:r w:rsidR="00633278">
              <w:rPr>
                <w:rFonts w:eastAsiaTheme="minorEastAsia"/>
                <w:noProof/>
                <w:sz w:val="22"/>
              </w:rPr>
              <w:tab/>
            </w:r>
            <w:r w:rsidR="00633278" w:rsidRPr="00346D30">
              <w:rPr>
                <w:rStyle w:val="Hyperlink"/>
                <w:noProof/>
              </w:rPr>
              <w:delText>The this Keyword</w:delText>
            </w:r>
            <w:r w:rsidR="00633278">
              <w:rPr>
                <w:noProof/>
                <w:webHidden/>
              </w:rPr>
              <w:tab/>
            </w:r>
            <w:r w:rsidR="00633278">
              <w:rPr>
                <w:noProof/>
                <w:webHidden/>
              </w:rPr>
              <w:fldChar w:fldCharType="begin"/>
            </w:r>
            <w:r w:rsidR="00633278">
              <w:rPr>
                <w:noProof/>
                <w:webHidden/>
              </w:rPr>
              <w:delInstrText xml:space="preserve"> PAGEREF _Toc401414054 \h </w:delInstrText>
            </w:r>
            <w:r w:rsidR="00633278">
              <w:rPr>
                <w:noProof/>
                <w:webHidden/>
              </w:rPr>
            </w:r>
            <w:r w:rsidR="00633278">
              <w:rPr>
                <w:noProof/>
                <w:webHidden/>
              </w:rPr>
              <w:fldChar w:fldCharType="separate"/>
            </w:r>
            <w:r w:rsidR="00633278">
              <w:rPr>
                <w:noProof/>
                <w:webHidden/>
              </w:rPr>
              <w:delText>55</w:delText>
            </w:r>
            <w:r w:rsidR="00633278">
              <w:rPr>
                <w:noProof/>
                <w:webHidden/>
              </w:rPr>
              <w:fldChar w:fldCharType="end"/>
            </w:r>
            <w:r>
              <w:rPr>
                <w:noProof/>
              </w:rPr>
              <w:fldChar w:fldCharType="end"/>
            </w:r>
          </w:del>
        </w:p>
        <w:p w14:paraId="08C68133" w14:textId="77777777" w:rsidR="00633278" w:rsidRDefault="00397205">
          <w:pPr>
            <w:pStyle w:val="TOC2"/>
            <w:tabs>
              <w:tab w:val="left" w:pos="880"/>
              <w:tab w:val="right" w:leader="dot" w:pos="9350"/>
            </w:tabs>
            <w:rPr>
              <w:del w:id="137" w:author="Anders Hejlsberg" w:date="2014-11-01T15:43:00Z"/>
              <w:rFonts w:eastAsiaTheme="minorEastAsia"/>
              <w:noProof/>
              <w:sz w:val="22"/>
            </w:rPr>
          </w:pPr>
          <w:del w:id="138" w:author="Anders Hejlsberg" w:date="2014-11-01T15:43:00Z">
            <w:r>
              <w:fldChar w:fldCharType="begin"/>
            </w:r>
            <w:r>
              <w:delInstrText xml:space="preserve"> HYPERLINK \l "_Toc401414055" </w:delInstrText>
            </w:r>
            <w:r>
              <w:fldChar w:fldCharType="separate"/>
            </w:r>
            <w:r w:rsidR="00633278" w:rsidRPr="00346D30">
              <w:rPr>
                <w:rStyle w:val="Hyperlink"/>
                <w:noProof/>
              </w:rPr>
              <w:delText>4.3</w:delText>
            </w:r>
            <w:r w:rsidR="00633278">
              <w:rPr>
                <w:rFonts w:eastAsiaTheme="minorEastAsia"/>
                <w:noProof/>
                <w:sz w:val="22"/>
              </w:rPr>
              <w:tab/>
            </w:r>
            <w:r w:rsidR="00633278" w:rsidRPr="00346D30">
              <w:rPr>
                <w:rStyle w:val="Hyperlink"/>
                <w:noProof/>
              </w:rPr>
              <w:delText>Identifiers</w:delText>
            </w:r>
            <w:r w:rsidR="00633278">
              <w:rPr>
                <w:noProof/>
                <w:webHidden/>
              </w:rPr>
              <w:tab/>
            </w:r>
            <w:r w:rsidR="00633278">
              <w:rPr>
                <w:noProof/>
                <w:webHidden/>
              </w:rPr>
              <w:fldChar w:fldCharType="begin"/>
            </w:r>
            <w:r w:rsidR="00633278">
              <w:rPr>
                <w:noProof/>
                <w:webHidden/>
              </w:rPr>
              <w:delInstrText xml:space="preserve"> PAGEREF _Toc401414055 \h </w:delInstrText>
            </w:r>
            <w:r w:rsidR="00633278">
              <w:rPr>
                <w:noProof/>
                <w:webHidden/>
              </w:rPr>
            </w:r>
            <w:r w:rsidR="00633278">
              <w:rPr>
                <w:noProof/>
                <w:webHidden/>
              </w:rPr>
              <w:fldChar w:fldCharType="separate"/>
            </w:r>
            <w:r w:rsidR="00633278">
              <w:rPr>
                <w:noProof/>
                <w:webHidden/>
              </w:rPr>
              <w:delText>56</w:delText>
            </w:r>
            <w:r w:rsidR="00633278">
              <w:rPr>
                <w:noProof/>
                <w:webHidden/>
              </w:rPr>
              <w:fldChar w:fldCharType="end"/>
            </w:r>
            <w:r>
              <w:rPr>
                <w:noProof/>
              </w:rPr>
              <w:fldChar w:fldCharType="end"/>
            </w:r>
          </w:del>
        </w:p>
        <w:p w14:paraId="42572FD5" w14:textId="77777777" w:rsidR="00633278" w:rsidRDefault="00397205">
          <w:pPr>
            <w:pStyle w:val="TOC2"/>
            <w:tabs>
              <w:tab w:val="left" w:pos="880"/>
              <w:tab w:val="right" w:leader="dot" w:pos="9350"/>
            </w:tabs>
            <w:rPr>
              <w:del w:id="139" w:author="Anders Hejlsberg" w:date="2014-11-01T15:43:00Z"/>
              <w:rFonts w:eastAsiaTheme="minorEastAsia"/>
              <w:noProof/>
              <w:sz w:val="22"/>
            </w:rPr>
          </w:pPr>
          <w:del w:id="140" w:author="Anders Hejlsberg" w:date="2014-11-01T15:43:00Z">
            <w:r>
              <w:fldChar w:fldCharType="begin"/>
            </w:r>
            <w:r>
              <w:delInstrText xml:space="preserve"> HYPERLINK \l "_Toc401414056" </w:delInstrText>
            </w:r>
            <w:r>
              <w:fldChar w:fldCharType="separate"/>
            </w:r>
            <w:r w:rsidR="00633278" w:rsidRPr="00346D30">
              <w:rPr>
                <w:rStyle w:val="Hyperlink"/>
                <w:noProof/>
              </w:rPr>
              <w:delText>4.4</w:delText>
            </w:r>
            <w:r w:rsidR="00633278">
              <w:rPr>
                <w:rFonts w:eastAsiaTheme="minorEastAsia"/>
                <w:noProof/>
                <w:sz w:val="22"/>
              </w:rPr>
              <w:tab/>
            </w:r>
            <w:r w:rsidR="00633278" w:rsidRPr="00346D30">
              <w:rPr>
                <w:rStyle w:val="Hyperlink"/>
                <w:noProof/>
              </w:rPr>
              <w:delText>Literals</w:delText>
            </w:r>
            <w:r w:rsidR="00633278">
              <w:rPr>
                <w:noProof/>
                <w:webHidden/>
              </w:rPr>
              <w:tab/>
            </w:r>
            <w:r w:rsidR="00633278">
              <w:rPr>
                <w:noProof/>
                <w:webHidden/>
              </w:rPr>
              <w:fldChar w:fldCharType="begin"/>
            </w:r>
            <w:r w:rsidR="00633278">
              <w:rPr>
                <w:noProof/>
                <w:webHidden/>
              </w:rPr>
              <w:delInstrText xml:space="preserve"> PAGEREF _Toc401414056 \h </w:delInstrText>
            </w:r>
            <w:r w:rsidR="00633278">
              <w:rPr>
                <w:noProof/>
                <w:webHidden/>
              </w:rPr>
            </w:r>
            <w:r w:rsidR="00633278">
              <w:rPr>
                <w:noProof/>
                <w:webHidden/>
              </w:rPr>
              <w:fldChar w:fldCharType="separate"/>
            </w:r>
            <w:r w:rsidR="00633278">
              <w:rPr>
                <w:noProof/>
                <w:webHidden/>
              </w:rPr>
              <w:delText>56</w:delText>
            </w:r>
            <w:r w:rsidR="00633278">
              <w:rPr>
                <w:noProof/>
                <w:webHidden/>
              </w:rPr>
              <w:fldChar w:fldCharType="end"/>
            </w:r>
            <w:r>
              <w:rPr>
                <w:noProof/>
              </w:rPr>
              <w:fldChar w:fldCharType="end"/>
            </w:r>
          </w:del>
        </w:p>
        <w:p w14:paraId="25D2E1F6" w14:textId="77777777" w:rsidR="00633278" w:rsidRDefault="00397205">
          <w:pPr>
            <w:pStyle w:val="TOC2"/>
            <w:tabs>
              <w:tab w:val="left" w:pos="880"/>
              <w:tab w:val="right" w:leader="dot" w:pos="9350"/>
            </w:tabs>
            <w:rPr>
              <w:del w:id="141" w:author="Anders Hejlsberg" w:date="2014-11-01T15:43:00Z"/>
              <w:rFonts w:eastAsiaTheme="minorEastAsia"/>
              <w:noProof/>
              <w:sz w:val="22"/>
            </w:rPr>
          </w:pPr>
          <w:del w:id="142" w:author="Anders Hejlsberg" w:date="2014-11-01T15:43:00Z">
            <w:r>
              <w:fldChar w:fldCharType="begin"/>
            </w:r>
            <w:r>
              <w:delInstrText xml:space="preserve"> HYPERLINK \l "_Toc401414057" </w:delInstrText>
            </w:r>
            <w:r>
              <w:fldChar w:fldCharType="separate"/>
            </w:r>
            <w:r w:rsidR="00633278" w:rsidRPr="00346D30">
              <w:rPr>
                <w:rStyle w:val="Hyperlink"/>
                <w:noProof/>
              </w:rPr>
              <w:delText>4.5</w:delText>
            </w:r>
            <w:r w:rsidR="00633278">
              <w:rPr>
                <w:rFonts w:eastAsiaTheme="minorEastAsia"/>
                <w:noProof/>
                <w:sz w:val="22"/>
              </w:rPr>
              <w:tab/>
            </w:r>
            <w:r w:rsidR="00633278" w:rsidRPr="00346D30">
              <w:rPr>
                <w:rStyle w:val="Hyperlink"/>
                <w:noProof/>
              </w:rPr>
              <w:delText>Object Literals</w:delText>
            </w:r>
            <w:r w:rsidR="00633278">
              <w:rPr>
                <w:noProof/>
                <w:webHidden/>
              </w:rPr>
              <w:tab/>
            </w:r>
            <w:r w:rsidR="00633278">
              <w:rPr>
                <w:noProof/>
                <w:webHidden/>
              </w:rPr>
              <w:fldChar w:fldCharType="begin"/>
            </w:r>
            <w:r w:rsidR="00633278">
              <w:rPr>
                <w:noProof/>
                <w:webHidden/>
              </w:rPr>
              <w:delInstrText xml:space="preserve"> PAGEREF _Toc401414057 \h </w:delInstrText>
            </w:r>
            <w:r w:rsidR="00633278">
              <w:rPr>
                <w:noProof/>
                <w:webHidden/>
              </w:rPr>
            </w:r>
            <w:r w:rsidR="00633278">
              <w:rPr>
                <w:noProof/>
                <w:webHidden/>
              </w:rPr>
              <w:fldChar w:fldCharType="separate"/>
            </w:r>
            <w:r w:rsidR="00633278">
              <w:rPr>
                <w:noProof/>
                <w:webHidden/>
              </w:rPr>
              <w:delText>56</w:delText>
            </w:r>
            <w:r w:rsidR="00633278">
              <w:rPr>
                <w:noProof/>
                <w:webHidden/>
              </w:rPr>
              <w:fldChar w:fldCharType="end"/>
            </w:r>
            <w:r>
              <w:rPr>
                <w:noProof/>
              </w:rPr>
              <w:fldChar w:fldCharType="end"/>
            </w:r>
          </w:del>
        </w:p>
        <w:p w14:paraId="26335D35" w14:textId="77777777" w:rsidR="00633278" w:rsidRDefault="00397205">
          <w:pPr>
            <w:pStyle w:val="TOC2"/>
            <w:tabs>
              <w:tab w:val="left" w:pos="880"/>
              <w:tab w:val="right" w:leader="dot" w:pos="9350"/>
            </w:tabs>
            <w:rPr>
              <w:del w:id="143" w:author="Anders Hejlsberg" w:date="2014-11-01T15:43:00Z"/>
              <w:rFonts w:eastAsiaTheme="minorEastAsia"/>
              <w:noProof/>
              <w:sz w:val="22"/>
            </w:rPr>
          </w:pPr>
          <w:del w:id="144" w:author="Anders Hejlsberg" w:date="2014-11-01T15:43:00Z">
            <w:r>
              <w:fldChar w:fldCharType="begin"/>
            </w:r>
            <w:r>
              <w:delInstrText xml:space="preserve"> HYPERLINK \l "_Toc401414058" </w:delInstrText>
            </w:r>
            <w:r>
              <w:fldChar w:fldCharType="separate"/>
            </w:r>
            <w:r w:rsidR="00633278" w:rsidRPr="00346D30">
              <w:rPr>
                <w:rStyle w:val="Hyperlink"/>
                <w:noProof/>
              </w:rPr>
              <w:delText>4.6</w:delText>
            </w:r>
            <w:r w:rsidR="00633278">
              <w:rPr>
                <w:rFonts w:eastAsiaTheme="minorEastAsia"/>
                <w:noProof/>
                <w:sz w:val="22"/>
              </w:rPr>
              <w:tab/>
            </w:r>
            <w:r w:rsidR="00633278" w:rsidRPr="00346D30">
              <w:rPr>
                <w:rStyle w:val="Hyperlink"/>
                <w:noProof/>
              </w:rPr>
              <w:delText>Array Literals</w:delText>
            </w:r>
            <w:r w:rsidR="00633278">
              <w:rPr>
                <w:noProof/>
                <w:webHidden/>
              </w:rPr>
              <w:tab/>
            </w:r>
            <w:r w:rsidR="00633278">
              <w:rPr>
                <w:noProof/>
                <w:webHidden/>
              </w:rPr>
              <w:fldChar w:fldCharType="begin"/>
            </w:r>
            <w:r w:rsidR="00633278">
              <w:rPr>
                <w:noProof/>
                <w:webHidden/>
              </w:rPr>
              <w:delInstrText xml:space="preserve"> PAGEREF _Toc401414058 \h </w:delInstrText>
            </w:r>
            <w:r w:rsidR="00633278">
              <w:rPr>
                <w:noProof/>
                <w:webHidden/>
              </w:rPr>
            </w:r>
            <w:r w:rsidR="00633278">
              <w:rPr>
                <w:noProof/>
                <w:webHidden/>
              </w:rPr>
              <w:fldChar w:fldCharType="separate"/>
            </w:r>
            <w:r w:rsidR="00633278">
              <w:rPr>
                <w:noProof/>
                <w:webHidden/>
              </w:rPr>
              <w:delText>58</w:delText>
            </w:r>
            <w:r w:rsidR="00633278">
              <w:rPr>
                <w:noProof/>
                <w:webHidden/>
              </w:rPr>
              <w:fldChar w:fldCharType="end"/>
            </w:r>
            <w:r>
              <w:rPr>
                <w:noProof/>
              </w:rPr>
              <w:fldChar w:fldCharType="end"/>
            </w:r>
          </w:del>
        </w:p>
        <w:p w14:paraId="1B8B6EA2" w14:textId="77777777" w:rsidR="00633278" w:rsidRDefault="00397205">
          <w:pPr>
            <w:pStyle w:val="TOC2"/>
            <w:tabs>
              <w:tab w:val="left" w:pos="880"/>
              <w:tab w:val="right" w:leader="dot" w:pos="9350"/>
            </w:tabs>
            <w:rPr>
              <w:del w:id="145" w:author="Anders Hejlsberg" w:date="2014-11-01T15:43:00Z"/>
              <w:rFonts w:eastAsiaTheme="minorEastAsia"/>
              <w:noProof/>
              <w:sz w:val="22"/>
            </w:rPr>
          </w:pPr>
          <w:del w:id="146" w:author="Anders Hejlsberg" w:date="2014-11-01T15:43:00Z">
            <w:r>
              <w:fldChar w:fldCharType="begin"/>
            </w:r>
            <w:r>
              <w:delInstrText xml:space="preserve"> HYPERLINK \l "_Toc401414059" </w:delInstrText>
            </w:r>
            <w:r>
              <w:fldChar w:fldCharType="separate"/>
            </w:r>
            <w:r w:rsidR="00633278" w:rsidRPr="00346D30">
              <w:rPr>
                <w:rStyle w:val="Hyperlink"/>
                <w:noProof/>
              </w:rPr>
              <w:delText>4.7</w:delText>
            </w:r>
            <w:r w:rsidR="00633278">
              <w:rPr>
                <w:rFonts w:eastAsiaTheme="minorEastAsia"/>
                <w:noProof/>
                <w:sz w:val="22"/>
              </w:rPr>
              <w:tab/>
            </w:r>
            <w:r w:rsidR="00633278" w:rsidRPr="00346D30">
              <w:rPr>
                <w:rStyle w:val="Hyperlink"/>
                <w:noProof/>
              </w:rPr>
              <w:delText>Parentheses</w:delText>
            </w:r>
            <w:r w:rsidR="00633278">
              <w:rPr>
                <w:noProof/>
                <w:webHidden/>
              </w:rPr>
              <w:tab/>
            </w:r>
            <w:r w:rsidR="00633278">
              <w:rPr>
                <w:noProof/>
                <w:webHidden/>
              </w:rPr>
              <w:fldChar w:fldCharType="begin"/>
            </w:r>
            <w:r w:rsidR="00633278">
              <w:rPr>
                <w:noProof/>
                <w:webHidden/>
              </w:rPr>
              <w:delInstrText xml:space="preserve"> PAGEREF _Toc401414059 \h </w:delInstrText>
            </w:r>
            <w:r w:rsidR="00633278">
              <w:rPr>
                <w:noProof/>
                <w:webHidden/>
              </w:rPr>
            </w:r>
            <w:r w:rsidR="00633278">
              <w:rPr>
                <w:noProof/>
                <w:webHidden/>
              </w:rPr>
              <w:fldChar w:fldCharType="separate"/>
            </w:r>
            <w:r w:rsidR="00633278">
              <w:rPr>
                <w:noProof/>
                <w:webHidden/>
              </w:rPr>
              <w:delText>58</w:delText>
            </w:r>
            <w:r w:rsidR="00633278">
              <w:rPr>
                <w:noProof/>
                <w:webHidden/>
              </w:rPr>
              <w:fldChar w:fldCharType="end"/>
            </w:r>
            <w:r>
              <w:rPr>
                <w:noProof/>
              </w:rPr>
              <w:fldChar w:fldCharType="end"/>
            </w:r>
          </w:del>
        </w:p>
        <w:p w14:paraId="4F1FEF0E" w14:textId="77777777" w:rsidR="00633278" w:rsidRDefault="00397205">
          <w:pPr>
            <w:pStyle w:val="TOC2"/>
            <w:tabs>
              <w:tab w:val="left" w:pos="880"/>
              <w:tab w:val="right" w:leader="dot" w:pos="9350"/>
            </w:tabs>
            <w:rPr>
              <w:del w:id="147" w:author="Anders Hejlsberg" w:date="2014-11-01T15:43:00Z"/>
              <w:rFonts w:eastAsiaTheme="minorEastAsia"/>
              <w:noProof/>
              <w:sz w:val="22"/>
            </w:rPr>
          </w:pPr>
          <w:del w:id="148" w:author="Anders Hejlsberg" w:date="2014-11-01T15:43:00Z">
            <w:r>
              <w:fldChar w:fldCharType="begin"/>
            </w:r>
            <w:r>
              <w:delInstrText xml:space="preserve"> </w:delInstrText>
            </w:r>
            <w:r>
              <w:delInstrText xml:space="preserve">HYPERLINK \l "_Toc401414060" </w:delInstrText>
            </w:r>
            <w:r>
              <w:fldChar w:fldCharType="separate"/>
            </w:r>
            <w:r w:rsidR="00633278" w:rsidRPr="00346D30">
              <w:rPr>
                <w:rStyle w:val="Hyperlink"/>
                <w:noProof/>
              </w:rPr>
              <w:delText>4.8</w:delText>
            </w:r>
            <w:r w:rsidR="00633278">
              <w:rPr>
                <w:rFonts w:eastAsiaTheme="minorEastAsia"/>
                <w:noProof/>
                <w:sz w:val="22"/>
              </w:rPr>
              <w:tab/>
            </w:r>
            <w:r w:rsidR="00633278" w:rsidRPr="00346D30">
              <w:rPr>
                <w:rStyle w:val="Hyperlink"/>
                <w:noProof/>
              </w:rPr>
              <w:delText>The super Keyword</w:delText>
            </w:r>
            <w:r w:rsidR="00633278">
              <w:rPr>
                <w:noProof/>
                <w:webHidden/>
              </w:rPr>
              <w:tab/>
            </w:r>
            <w:r w:rsidR="00633278">
              <w:rPr>
                <w:noProof/>
                <w:webHidden/>
              </w:rPr>
              <w:fldChar w:fldCharType="begin"/>
            </w:r>
            <w:r w:rsidR="00633278">
              <w:rPr>
                <w:noProof/>
                <w:webHidden/>
              </w:rPr>
              <w:delInstrText xml:space="preserve"> PAGEREF _Toc401414060 \h </w:delInstrText>
            </w:r>
            <w:r w:rsidR="00633278">
              <w:rPr>
                <w:noProof/>
                <w:webHidden/>
              </w:rPr>
            </w:r>
            <w:r w:rsidR="00633278">
              <w:rPr>
                <w:noProof/>
                <w:webHidden/>
              </w:rPr>
              <w:fldChar w:fldCharType="separate"/>
            </w:r>
            <w:r w:rsidR="00633278">
              <w:rPr>
                <w:noProof/>
                <w:webHidden/>
              </w:rPr>
              <w:delText>59</w:delText>
            </w:r>
            <w:r w:rsidR="00633278">
              <w:rPr>
                <w:noProof/>
                <w:webHidden/>
              </w:rPr>
              <w:fldChar w:fldCharType="end"/>
            </w:r>
            <w:r>
              <w:rPr>
                <w:noProof/>
              </w:rPr>
              <w:fldChar w:fldCharType="end"/>
            </w:r>
          </w:del>
        </w:p>
        <w:p w14:paraId="1722BA64" w14:textId="77777777" w:rsidR="00633278" w:rsidRDefault="00397205">
          <w:pPr>
            <w:pStyle w:val="TOC3"/>
            <w:rPr>
              <w:del w:id="149" w:author="Anders Hejlsberg" w:date="2014-11-01T15:43:00Z"/>
              <w:rFonts w:eastAsiaTheme="minorEastAsia"/>
              <w:noProof/>
              <w:sz w:val="22"/>
            </w:rPr>
          </w:pPr>
          <w:del w:id="150" w:author="Anders Hejlsberg" w:date="2014-11-01T15:43:00Z">
            <w:r>
              <w:fldChar w:fldCharType="begin"/>
            </w:r>
            <w:r>
              <w:delInstrText xml:space="preserve"> HYPERLINK \l "_Toc401414061" </w:delInstrText>
            </w:r>
            <w:r>
              <w:fldChar w:fldCharType="separate"/>
            </w:r>
            <w:r w:rsidR="00633278" w:rsidRPr="00346D30">
              <w:rPr>
                <w:rStyle w:val="Hyperlink"/>
                <w:noProof/>
              </w:rPr>
              <w:delText>4.8.1</w:delText>
            </w:r>
            <w:r w:rsidR="00633278">
              <w:rPr>
                <w:rFonts w:eastAsiaTheme="minorEastAsia"/>
                <w:noProof/>
                <w:sz w:val="22"/>
              </w:rPr>
              <w:tab/>
            </w:r>
            <w:r w:rsidR="00633278" w:rsidRPr="00346D30">
              <w:rPr>
                <w:rStyle w:val="Hyperlink"/>
                <w:noProof/>
              </w:rPr>
              <w:delText>Super Calls</w:delText>
            </w:r>
            <w:r w:rsidR="00633278">
              <w:rPr>
                <w:noProof/>
                <w:webHidden/>
              </w:rPr>
              <w:tab/>
            </w:r>
            <w:r w:rsidR="00633278">
              <w:rPr>
                <w:noProof/>
                <w:webHidden/>
              </w:rPr>
              <w:fldChar w:fldCharType="begin"/>
            </w:r>
            <w:r w:rsidR="00633278">
              <w:rPr>
                <w:noProof/>
                <w:webHidden/>
              </w:rPr>
              <w:delInstrText xml:space="preserve"> PAGEREF _Toc401414061 \h </w:delInstrText>
            </w:r>
            <w:r w:rsidR="00633278">
              <w:rPr>
                <w:noProof/>
                <w:webHidden/>
              </w:rPr>
            </w:r>
            <w:r w:rsidR="00633278">
              <w:rPr>
                <w:noProof/>
                <w:webHidden/>
              </w:rPr>
              <w:fldChar w:fldCharType="separate"/>
            </w:r>
            <w:r w:rsidR="00633278">
              <w:rPr>
                <w:noProof/>
                <w:webHidden/>
              </w:rPr>
              <w:delText>59</w:delText>
            </w:r>
            <w:r w:rsidR="00633278">
              <w:rPr>
                <w:noProof/>
                <w:webHidden/>
              </w:rPr>
              <w:fldChar w:fldCharType="end"/>
            </w:r>
            <w:r>
              <w:rPr>
                <w:noProof/>
              </w:rPr>
              <w:fldChar w:fldCharType="end"/>
            </w:r>
          </w:del>
        </w:p>
        <w:p w14:paraId="2A553AB0" w14:textId="77777777" w:rsidR="00633278" w:rsidRDefault="00397205">
          <w:pPr>
            <w:pStyle w:val="TOC3"/>
            <w:rPr>
              <w:del w:id="151" w:author="Anders Hejlsberg" w:date="2014-11-01T15:43:00Z"/>
              <w:rFonts w:eastAsiaTheme="minorEastAsia"/>
              <w:noProof/>
              <w:sz w:val="22"/>
            </w:rPr>
          </w:pPr>
          <w:del w:id="152" w:author="Anders Hejlsberg" w:date="2014-11-01T15:43:00Z">
            <w:r>
              <w:fldChar w:fldCharType="begin"/>
            </w:r>
            <w:r>
              <w:delInstrText xml:space="preserve"> HYPERLINK \l "_Toc401414062" </w:delInstrText>
            </w:r>
            <w:r>
              <w:fldChar w:fldCharType="separate"/>
            </w:r>
            <w:r w:rsidR="00633278" w:rsidRPr="00346D30">
              <w:rPr>
                <w:rStyle w:val="Hyperlink"/>
                <w:noProof/>
              </w:rPr>
              <w:delText>4.8.2</w:delText>
            </w:r>
            <w:r w:rsidR="00633278">
              <w:rPr>
                <w:rFonts w:eastAsiaTheme="minorEastAsia"/>
                <w:noProof/>
                <w:sz w:val="22"/>
              </w:rPr>
              <w:tab/>
            </w:r>
            <w:r w:rsidR="00633278" w:rsidRPr="00346D30">
              <w:rPr>
                <w:rStyle w:val="Hyperlink"/>
                <w:noProof/>
              </w:rPr>
              <w:delText>Super Property Access</w:delText>
            </w:r>
            <w:r w:rsidR="00633278">
              <w:rPr>
                <w:noProof/>
                <w:webHidden/>
              </w:rPr>
              <w:tab/>
            </w:r>
            <w:r w:rsidR="00633278">
              <w:rPr>
                <w:noProof/>
                <w:webHidden/>
              </w:rPr>
              <w:fldChar w:fldCharType="begin"/>
            </w:r>
            <w:r w:rsidR="00633278">
              <w:rPr>
                <w:noProof/>
                <w:webHidden/>
              </w:rPr>
              <w:delInstrText xml:space="preserve"> PAGEREF _Toc401414062 \h </w:delInstrText>
            </w:r>
            <w:r w:rsidR="00633278">
              <w:rPr>
                <w:noProof/>
                <w:webHidden/>
              </w:rPr>
            </w:r>
            <w:r w:rsidR="00633278">
              <w:rPr>
                <w:noProof/>
                <w:webHidden/>
              </w:rPr>
              <w:fldChar w:fldCharType="separate"/>
            </w:r>
            <w:r w:rsidR="00633278">
              <w:rPr>
                <w:noProof/>
                <w:webHidden/>
              </w:rPr>
              <w:delText>59</w:delText>
            </w:r>
            <w:r w:rsidR="00633278">
              <w:rPr>
                <w:noProof/>
                <w:webHidden/>
              </w:rPr>
              <w:fldChar w:fldCharType="end"/>
            </w:r>
            <w:r>
              <w:rPr>
                <w:noProof/>
              </w:rPr>
              <w:fldChar w:fldCharType="end"/>
            </w:r>
          </w:del>
        </w:p>
        <w:p w14:paraId="22B939CC" w14:textId="77777777" w:rsidR="00633278" w:rsidRDefault="00397205">
          <w:pPr>
            <w:pStyle w:val="TOC2"/>
            <w:tabs>
              <w:tab w:val="left" w:pos="880"/>
              <w:tab w:val="right" w:leader="dot" w:pos="9350"/>
            </w:tabs>
            <w:rPr>
              <w:del w:id="153" w:author="Anders Hejlsberg" w:date="2014-11-01T15:43:00Z"/>
              <w:rFonts w:eastAsiaTheme="minorEastAsia"/>
              <w:noProof/>
              <w:sz w:val="22"/>
            </w:rPr>
          </w:pPr>
          <w:del w:id="154" w:author="Anders Hejlsberg" w:date="2014-11-01T15:43:00Z">
            <w:r>
              <w:fldChar w:fldCharType="begin"/>
            </w:r>
            <w:r>
              <w:delInstrText xml:space="preserve"> HYPERLINK \l "_Toc401414063" </w:delInstrText>
            </w:r>
            <w:r>
              <w:fldChar w:fldCharType="separate"/>
            </w:r>
            <w:r w:rsidR="00633278" w:rsidRPr="00346D30">
              <w:rPr>
                <w:rStyle w:val="Hyperlink"/>
                <w:noProof/>
              </w:rPr>
              <w:delText>4.9</w:delText>
            </w:r>
            <w:r w:rsidR="00633278">
              <w:rPr>
                <w:rFonts w:eastAsiaTheme="minorEastAsia"/>
                <w:noProof/>
                <w:sz w:val="22"/>
              </w:rPr>
              <w:tab/>
            </w:r>
            <w:r w:rsidR="00633278" w:rsidRPr="00346D30">
              <w:rPr>
                <w:rStyle w:val="Hyperlink"/>
                <w:noProof/>
              </w:rPr>
              <w:delText>Function Expressions</w:delText>
            </w:r>
            <w:r w:rsidR="00633278">
              <w:rPr>
                <w:noProof/>
                <w:webHidden/>
              </w:rPr>
              <w:tab/>
            </w:r>
            <w:r w:rsidR="00633278">
              <w:rPr>
                <w:noProof/>
                <w:webHidden/>
              </w:rPr>
              <w:fldChar w:fldCharType="begin"/>
            </w:r>
            <w:r w:rsidR="00633278">
              <w:rPr>
                <w:noProof/>
                <w:webHidden/>
              </w:rPr>
              <w:delInstrText xml:space="preserve"> PAGEREF _Toc401414063 \h </w:delInstrText>
            </w:r>
            <w:r w:rsidR="00633278">
              <w:rPr>
                <w:noProof/>
                <w:webHidden/>
              </w:rPr>
            </w:r>
            <w:r w:rsidR="00633278">
              <w:rPr>
                <w:noProof/>
                <w:webHidden/>
              </w:rPr>
              <w:fldChar w:fldCharType="separate"/>
            </w:r>
            <w:r w:rsidR="00633278">
              <w:rPr>
                <w:noProof/>
                <w:webHidden/>
              </w:rPr>
              <w:delText>60</w:delText>
            </w:r>
            <w:r w:rsidR="00633278">
              <w:rPr>
                <w:noProof/>
                <w:webHidden/>
              </w:rPr>
              <w:fldChar w:fldCharType="end"/>
            </w:r>
            <w:r>
              <w:rPr>
                <w:noProof/>
              </w:rPr>
              <w:fldChar w:fldCharType="end"/>
            </w:r>
          </w:del>
        </w:p>
        <w:p w14:paraId="36EB0201" w14:textId="77777777" w:rsidR="00633278" w:rsidRDefault="00397205">
          <w:pPr>
            <w:pStyle w:val="TOC3"/>
            <w:rPr>
              <w:del w:id="155" w:author="Anders Hejlsberg" w:date="2014-11-01T15:43:00Z"/>
              <w:rFonts w:eastAsiaTheme="minorEastAsia"/>
              <w:noProof/>
              <w:sz w:val="22"/>
            </w:rPr>
          </w:pPr>
          <w:del w:id="156" w:author="Anders Hejlsberg" w:date="2014-11-01T15:43:00Z">
            <w:r>
              <w:fldChar w:fldCharType="begin"/>
            </w:r>
            <w:r>
              <w:delInstrText xml:space="preserve"> HYPERLINK \l "_Toc401414064" </w:delInstrText>
            </w:r>
            <w:r>
              <w:fldChar w:fldCharType="separate"/>
            </w:r>
            <w:r w:rsidR="00633278" w:rsidRPr="00346D30">
              <w:rPr>
                <w:rStyle w:val="Hyperlink"/>
                <w:noProof/>
              </w:rPr>
              <w:delText>4.9.1</w:delText>
            </w:r>
            <w:r w:rsidR="00633278">
              <w:rPr>
                <w:rFonts w:eastAsiaTheme="minorEastAsia"/>
                <w:noProof/>
                <w:sz w:val="22"/>
              </w:rPr>
              <w:tab/>
            </w:r>
            <w:r w:rsidR="00633278" w:rsidRPr="00346D30">
              <w:rPr>
                <w:rStyle w:val="Hyperlink"/>
                <w:noProof/>
              </w:rPr>
              <w:delText>Standard Function Expressions</w:delText>
            </w:r>
            <w:r w:rsidR="00633278">
              <w:rPr>
                <w:noProof/>
                <w:webHidden/>
              </w:rPr>
              <w:tab/>
            </w:r>
            <w:r w:rsidR="00633278">
              <w:rPr>
                <w:noProof/>
                <w:webHidden/>
              </w:rPr>
              <w:fldChar w:fldCharType="begin"/>
            </w:r>
            <w:r w:rsidR="00633278">
              <w:rPr>
                <w:noProof/>
                <w:webHidden/>
              </w:rPr>
              <w:delInstrText xml:space="preserve"> PAGEREF _Toc401414064 \h </w:delInstrText>
            </w:r>
            <w:r w:rsidR="00633278">
              <w:rPr>
                <w:noProof/>
                <w:webHidden/>
              </w:rPr>
            </w:r>
            <w:r w:rsidR="00633278">
              <w:rPr>
                <w:noProof/>
                <w:webHidden/>
              </w:rPr>
              <w:fldChar w:fldCharType="separate"/>
            </w:r>
            <w:r w:rsidR="00633278">
              <w:rPr>
                <w:noProof/>
                <w:webHidden/>
              </w:rPr>
              <w:delText>60</w:delText>
            </w:r>
            <w:r w:rsidR="00633278">
              <w:rPr>
                <w:noProof/>
                <w:webHidden/>
              </w:rPr>
              <w:fldChar w:fldCharType="end"/>
            </w:r>
            <w:r>
              <w:rPr>
                <w:noProof/>
              </w:rPr>
              <w:fldChar w:fldCharType="end"/>
            </w:r>
          </w:del>
        </w:p>
        <w:p w14:paraId="70B8B15C" w14:textId="77777777" w:rsidR="00633278" w:rsidRDefault="00397205">
          <w:pPr>
            <w:pStyle w:val="TOC3"/>
            <w:rPr>
              <w:del w:id="157" w:author="Anders Hejlsberg" w:date="2014-11-01T15:43:00Z"/>
              <w:rFonts w:eastAsiaTheme="minorEastAsia"/>
              <w:noProof/>
              <w:sz w:val="22"/>
            </w:rPr>
          </w:pPr>
          <w:del w:id="158" w:author="Anders Hejlsberg" w:date="2014-11-01T15:43:00Z">
            <w:r>
              <w:fldChar w:fldCharType="begin"/>
            </w:r>
            <w:r>
              <w:delInstrText xml:space="preserve"> HYPERLINK \l "_Toc401414065" </w:delInstrText>
            </w:r>
            <w:r>
              <w:fldChar w:fldCharType="separate"/>
            </w:r>
            <w:r w:rsidR="00633278" w:rsidRPr="00346D30">
              <w:rPr>
                <w:rStyle w:val="Hyperlink"/>
                <w:noProof/>
              </w:rPr>
              <w:delText>4.9.2</w:delText>
            </w:r>
            <w:r w:rsidR="00633278">
              <w:rPr>
                <w:rFonts w:eastAsiaTheme="minorEastAsia"/>
                <w:noProof/>
                <w:sz w:val="22"/>
              </w:rPr>
              <w:tab/>
            </w:r>
            <w:r w:rsidR="00633278" w:rsidRPr="00346D30">
              <w:rPr>
                <w:rStyle w:val="Hyperlink"/>
                <w:noProof/>
              </w:rPr>
              <w:delText>Arrow Function Expressions</w:delText>
            </w:r>
            <w:r w:rsidR="00633278">
              <w:rPr>
                <w:noProof/>
                <w:webHidden/>
              </w:rPr>
              <w:tab/>
            </w:r>
            <w:r w:rsidR="00633278">
              <w:rPr>
                <w:noProof/>
                <w:webHidden/>
              </w:rPr>
              <w:fldChar w:fldCharType="begin"/>
            </w:r>
            <w:r w:rsidR="00633278">
              <w:rPr>
                <w:noProof/>
                <w:webHidden/>
              </w:rPr>
              <w:delInstrText xml:space="preserve"> PAGEREF _Toc401414065 \h </w:delInstrText>
            </w:r>
            <w:r w:rsidR="00633278">
              <w:rPr>
                <w:noProof/>
                <w:webHidden/>
              </w:rPr>
            </w:r>
            <w:r w:rsidR="00633278">
              <w:rPr>
                <w:noProof/>
                <w:webHidden/>
              </w:rPr>
              <w:fldChar w:fldCharType="separate"/>
            </w:r>
            <w:r w:rsidR="00633278">
              <w:rPr>
                <w:noProof/>
                <w:webHidden/>
              </w:rPr>
              <w:delText>60</w:delText>
            </w:r>
            <w:r w:rsidR="00633278">
              <w:rPr>
                <w:noProof/>
                <w:webHidden/>
              </w:rPr>
              <w:fldChar w:fldCharType="end"/>
            </w:r>
            <w:r>
              <w:rPr>
                <w:noProof/>
              </w:rPr>
              <w:fldChar w:fldCharType="end"/>
            </w:r>
          </w:del>
        </w:p>
        <w:p w14:paraId="7878FDD2" w14:textId="77777777" w:rsidR="00633278" w:rsidRDefault="00397205">
          <w:pPr>
            <w:pStyle w:val="TOC3"/>
            <w:rPr>
              <w:del w:id="159" w:author="Anders Hejlsberg" w:date="2014-11-01T15:43:00Z"/>
              <w:rFonts w:eastAsiaTheme="minorEastAsia"/>
              <w:noProof/>
              <w:sz w:val="22"/>
            </w:rPr>
          </w:pPr>
          <w:del w:id="160" w:author="Anders Hejlsberg" w:date="2014-11-01T15:43:00Z">
            <w:r>
              <w:lastRenderedPageBreak/>
              <w:fldChar w:fldCharType="begin"/>
            </w:r>
            <w:r>
              <w:delInstrText xml:space="preserve"> HYPERLINK \l "_Toc401414066" </w:delInstrText>
            </w:r>
            <w:r>
              <w:fldChar w:fldCharType="separate"/>
            </w:r>
            <w:r w:rsidR="00633278" w:rsidRPr="00346D30">
              <w:rPr>
                <w:rStyle w:val="Hyperlink"/>
                <w:noProof/>
              </w:rPr>
              <w:delText>4.9.3</w:delText>
            </w:r>
            <w:r w:rsidR="00633278">
              <w:rPr>
                <w:rFonts w:eastAsiaTheme="minorEastAsia"/>
                <w:noProof/>
                <w:sz w:val="22"/>
              </w:rPr>
              <w:tab/>
            </w:r>
            <w:r w:rsidR="00633278" w:rsidRPr="00346D30">
              <w:rPr>
                <w:rStyle w:val="Hyperlink"/>
                <w:noProof/>
              </w:rPr>
              <w:delText>Contextually Typed Function Expressions</w:delText>
            </w:r>
            <w:r w:rsidR="00633278">
              <w:rPr>
                <w:noProof/>
                <w:webHidden/>
              </w:rPr>
              <w:tab/>
            </w:r>
            <w:r w:rsidR="00633278">
              <w:rPr>
                <w:noProof/>
                <w:webHidden/>
              </w:rPr>
              <w:fldChar w:fldCharType="begin"/>
            </w:r>
            <w:r w:rsidR="00633278">
              <w:rPr>
                <w:noProof/>
                <w:webHidden/>
              </w:rPr>
              <w:delInstrText xml:space="preserve"> PAGEREF _Toc401414066 \h </w:delInstrText>
            </w:r>
            <w:r w:rsidR="00633278">
              <w:rPr>
                <w:noProof/>
                <w:webHidden/>
              </w:rPr>
            </w:r>
            <w:r w:rsidR="00633278">
              <w:rPr>
                <w:noProof/>
                <w:webHidden/>
              </w:rPr>
              <w:fldChar w:fldCharType="separate"/>
            </w:r>
            <w:r w:rsidR="00633278">
              <w:rPr>
                <w:noProof/>
                <w:webHidden/>
              </w:rPr>
              <w:delText>62</w:delText>
            </w:r>
            <w:r w:rsidR="00633278">
              <w:rPr>
                <w:noProof/>
                <w:webHidden/>
              </w:rPr>
              <w:fldChar w:fldCharType="end"/>
            </w:r>
            <w:r>
              <w:rPr>
                <w:noProof/>
              </w:rPr>
              <w:fldChar w:fldCharType="end"/>
            </w:r>
          </w:del>
        </w:p>
        <w:p w14:paraId="54AE549A" w14:textId="77777777" w:rsidR="00633278" w:rsidRDefault="00397205">
          <w:pPr>
            <w:pStyle w:val="TOC2"/>
            <w:tabs>
              <w:tab w:val="left" w:pos="880"/>
              <w:tab w:val="right" w:leader="dot" w:pos="9350"/>
            </w:tabs>
            <w:rPr>
              <w:del w:id="161" w:author="Anders Hejlsberg" w:date="2014-11-01T15:43:00Z"/>
              <w:rFonts w:eastAsiaTheme="minorEastAsia"/>
              <w:noProof/>
              <w:sz w:val="22"/>
            </w:rPr>
          </w:pPr>
          <w:del w:id="162" w:author="Anders Hejlsberg" w:date="2014-11-01T15:43:00Z">
            <w:r>
              <w:fldChar w:fldCharType="begin"/>
            </w:r>
            <w:r>
              <w:delInstrText xml:space="preserve"> HYPERLINK \l</w:delInstrText>
            </w:r>
            <w:r>
              <w:delInstrText xml:space="preserve"> "_Toc401414067" </w:delInstrText>
            </w:r>
            <w:r>
              <w:fldChar w:fldCharType="separate"/>
            </w:r>
            <w:r w:rsidR="00633278" w:rsidRPr="00346D30">
              <w:rPr>
                <w:rStyle w:val="Hyperlink"/>
                <w:noProof/>
              </w:rPr>
              <w:delText>4.10</w:delText>
            </w:r>
            <w:r w:rsidR="00633278">
              <w:rPr>
                <w:rFonts w:eastAsiaTheme="minorEastAsia"/>
                <w:noProof/>
                <w:sz w:val="22"/>
              </w:rPr>
              <w:tab/>
            </w:r>
            <w:r w:rsidR="00633278" w:rsidRPr="00346D30">
              <w:rPr>
                <w:rStyle w:val="Hyperlink"/>
                <w:noProof/>
              </w:rPr>
              <w:delText>Property Access</w:delText>
            </w:r>
            <w:r w:rsidR="00633278">
              <w:rPr>
                <w:noProof/>
                <w:webHidden/>
              </w:rPr>
              <w:tab/>
            </w:r>
            <w:r w:rsidR="00633278">
              <w:rPr>
                <w:noProof/>
                <w:webHidden/>
              </w:rPr>
              <w:fldChar w:fldCharType="begin"/>
            </w:r>
            <w:r w:rsidR="00633278">
              <w:rPr>
                <w:noProof/>
                <w:webHidden/>
              </w:rPr>
              <w:delInstrText xml:space="preserve"> PAGEREF _Toc401414067 \h </w:delInstrText>
            </w:r>
            <w:r w:rsidR="00633278">
              <w:rPr>
                <w:noProof/>
                <w:webHidden/>
              </w:rPr>
            </w:r>
            <w:r w:rsidR="00633278">
              <w:rPr>
                <w:noProof/>
                <w:webHidden/>
              </w:rPr>
              <w:fldChar w:fldCharType="separate"/>
            </w:r>
            <w:r w:rsidR="00633278">
              <w:rPr>
                <w:noProof/>
                <w:webHidden/>
              </w:rPr>
              <w:delText>62</w:delText>
            </w:r>
            <w:r w:rsidR="00633278">
              <w:rPr>
                <w:noProof/>
                <w:webHidden/>
              </w:rPr>
              <w:fldChar w:fldCharType="end"/>
            </w:r>
            <w:r>
              <w:rPr>
                <w:noProof/>
              </w:rPr>
              <w:fldChar w:fldCharType="end"/>
            </w:r>
          </w:del>
        </w:p>
        <w:p w14:paraId="3EF086C4" w14:textId="77777777" w:rsidR="00633278" w:rsidRDefault="00397205">
          <w:pPr>
            <w:pStyle w:val="TOC2"/>
            <w:tabs>
              <w:tab w:val="left" w:pos="880"/>
              <w:tab w:val="right" w:leader="dot" w:pos="9350"/>
            </w:tabs>
            <w:rPr>
              <w:del w:id="163" w:author="Anders Hejlsberg" w:date="2014-11-01T15:43:00Z"/>
              <w:rFonts w:eastAsiaTheme="minorEastAsia"/>
              <w:noProof/>
              <w:sz w:val="22"/>
            </w:rPr>
          </w:pPr>
          <w:del w:id="164" w:author="Anders Hejlsberg" w:date="2014-11-01T15:43:00Z">
            <w:r>
              <w:fldChar w:fldCharType="begin"/>
            </w:r>
            <w:r>
              <w:delInstrText xml:space="preserve"> HYPERLINK \l "_Toc401414068" </w:delInstrText>
            </w:r>
            <w:r>
              <w:fldChar w:fldCharType="separate"/>
            </w:r>
            <w:r w:rsidR="00633278" w:rsidRPr="00346D30">
              <w:rPr>
                <w:rStyle w:val="Hyperlink"/>
                <w:noProof/>
              </w:rPr>
              <w:delText>4.11</w:delText>
            </w:r>
            <w:r w:rsidR="00633278">
              <w:rPr>
                <w:rFonts w:eastAsiaTheme="minorEastAsia"/>
                <w:noProof/>
                <w:sz w:val="22"/>
              </w:rPr>
              <w:tab/>
            </w:r>
            <w:r w:rsidR="00633278" w:rsidRPr="00346D30">
              <w:rPr>
                <w:rStyle w:val="Hyperlink"/>
                <w:noProof/>
              </w:rPr>
              <w:delText>The new Operator</w:delText>
            </w:r>
            <w:r w:rsidR="00633278">
              <w:rPr>
                <w:noProof/>
                <w:webHidden/>
              </w:rPr>
              <w:tab/>
            </w:r>
            <w:r w:rsidR="00633278">
              <w:rPr>
                <w:noProof/>
                <w:webHidden/>
              </w:rPr>
              <w:fldChar w:fldCharType="begin"/>
            </w:r>
            <w:r w:rsidR="00633278">
              <w:rPr>
                <w:noProof/>
                <w:webHidden/>
              </w:rPr>
              <w:delInstrText xml:space="preserve"> PAGEREF _Toc401414068 \h </w:delInstrText>
            </w:r>
            <w:r w:rsidR="00633278">
              <w:rPr>
                <w:noProof/>
                <w:webHidden/>
              </w:rPr>
            </w:r>
            <w:r w:rsidR="00633278">
              <w:rPr>
                <w:noProof/>
                <w:webHidden/>
              </w:rPr>
              <w:fldChar w:fldCharType="separate"/>
            </w:r>
            <w:r w:rsidR="00633278">
              <w:rPr>
                <w:noProof/>
                <w:webHidden/>
              </w:rPr>
              <w:delText>64</w:delText>
            </w:r>
            <w:r w:rsidR="00633278">
              <w:rPr>
                <w:noProof/>
                <w:webHidden/>
              </w:rPr>
              <w:fldChar w:fldCharType="end"/>
            </w:r>
            <w:r>
              <w:rPr>
                <w:noProof/>
              </w:rPr>
              <w:fldChar w:fldCharType="end"/>
            </w:r>
          </w:del>
        </w:p>
        <w:p w14:paraId="2C6ED97B" w14:textId="77777777" w:rsidR="00633278" w:rsidRDefault="00397205">
          <w:pPr>
            <w:pStyle w:val="TOC2"/>
            <w:tabs>
              <w:tab w:val="left" w:pos="880"/>
              <w:tab w:val="right" w:leader="dot" w:pos="9350"/>
            </w:tabs>
            <w:rPr>
              <w:del w:id="165" w:author="Anders Hejlsberg" w:date="2014-11-01T15:43:00Z"/>
              <w:rFonts w:eastAsiaTheme="minorEastAsia"/>
              <w:noProof/>
              <w:sz w:val="22"/>
            </w:rPr>
          </w:pPr>
          <w:del w:id="166" w:author="Anders Hejlsberg" w:date="2014-11-01T15:43:00Z">
            <w:r>
              <w:fldChar w:fldCharType="begin"/>
            </w:r>
            <w:r>
              <w:delInstrText xml:space="preserve"> HYPERLINK \l "_Toc401414069" </w:delInstrText>
            </w:r>
            <w:r>
              <w:fldChar w:fldCharType="separate"/>
            </w:r>
            <w:r w:rsidR="00633278" w:rsidRPr="00346D30">
              <w:rPr>
                <w:rStyle w:val="Hyperlink"/>
                <w:noProof/>
              </w:rPr>
              <w:delText>4.12</w:delText>
            </w:r>
            <w:r w:rsidR="00633278">
              <w:rPr>
                <w:rFonts w:eastAsiaTheme="minorEastAsia"/>
                <w:noProof/>
                <w:sz w:val="22"/>
              </w:rPr>
              <w:tab/>
            </w:r>
            <w:r w:rsidR="00633278" w:rsidRPr="00346D30">
              <w:rPr>
                <w:rStyle w:val="Hyperlink"/>
                <w:noProof/>
              </w:rPr>
              <w:delText>Function Calls</w:delText>
            </w:r>
            <w:r w:rsidR="00633278">
              <w:rPr>
                <w:noProof/>
                <w:webHidden/>
              </w:rPr>
              <w:tab/>
            </w:r>
            <w:r w:rsidR="00633278">
              <w:rPr>
                <w:noProof/>
                <w:webHidden/>
              </w:rPr>
              <w:fldChar w:fldCharType="begin"/>
            </w:r>
            <w:r w:rsidR="00633278">
              <w:rPr>
                <w:noProof/>
                <w:webHidden/>
              </w:rPr>
              <w:delInstrText xml:space="preserve"> PAGEREF _Toc401414069 \h </w:delInstrText>
            </w:r>
            <w:r w:rsidR="00633278">
              <w:rPr>
                <w:noProof/>
                <w:webHidden/>
              </w:rPr>
            </w:r>
            <w:r w:rsidR="00633278">
              <w:rPr>
                <w:noProof/>
                <w:webHidden/>
              </w:rPr>
              <w:fldChar w:fldCharType="separate"/>
            </w:r>
            <w:r w:rsidR="00633278">
              <w:rPr>
                <w:noProof/>
                <w:webHidden/>
              </w:rPr>
              <w:delText>64</w:delText>
            </w:r>
            <w:r w:rsidR="00633278">
              <w:rPr>
                <w:noProof/>
                <w:webHidden/>
              </w:rPr>
              <w:fldChar w:fldCharType="end"/>
            </w:r>
            <w:r>
              <w:rPr>
                <w:noProof/>
              </w:rPr>
              <w:fldChar w:fldCharType="end"/>
            </w:r>
          </w:del>
        </w:p>
        <w:p w14:paraId="339A1A14" w14:textId="77777777" w:rsidR="00633278" w:rsidRDefault="00397205">
          <w:pPr>
            <w:pStyle w:val="TOC3"/>
            <w:rPr>
              <w:del w:id="167" w:author="Anders Hejlsberg" w:date="2014-11-01T15:43:00Z"/>
              <w:rFonts w:eastAsiaTheme="minorEastAsia"/>
              <w:noProof/>
              <w:sz w:val="22"/>
            </w:rPr>
          </w:pPr>
          <w:del w:id="168" w:author="Anders Hejlsberg" w:date="2014-11-01T15:43:00Z">
            <w:r>
              <w:fldChar w:fldCharType="begin"/>
            </w:r>
            <w:r>
              <w:delInstrText xml:space="preserve"> HYPERLINK \l "_Toc401414070" </w:delInstrText>
            </w:r>
            <w:r>
              <w:fldChar w:fldCharType="separate"/>
            </w:r>
            <w:r w:rsidR="00633278" w:rsidRPr="00346D30">
              <w:rPr>
                <w:rStyle w:val="Hyperlink"/>
                <w:noProof/>
              </w:rPr>
              <w:delText>4.12.1</w:delText>
            </w:r>
            <w:r w:rsidR="00633278">
              <w:rPr>
                <w:rFonts w:eastAsiaTheme="minorEastAsia"/>
                <w:noProof/>
                <w:sz w:val="22"/>
              </w:rPr>
              <w:tab/>
            </w:r>
            <w:r w:rsidR="00633278" w:rsidRPr="00346D30">
              <w:rPr>
                <w:rStyle w:val="Hyperlink"/>
                <w:noProof/>
              </w:rPr>
              <w:delText>Overload Resolution</w:delText>
            </w:r>
            <w:r w:rsidR="00633278">
              <w:rPr>
                <w:noProof/>
                <w:webHidden/>
              </w:rPr>
              <w:tab/>
            </w:r>
            <w:r w:rsidR="00633278">
              <w:rPr>
                <w:noProof/>
                <w:webHidden/>
              </w:rPr>
              <w:fldChar w:fldCharType="begin"/>
            </w:r>
            <w:r w:rsidR="00633278">
              <w:rPr>
                <w:noProof/>
                <w:webHidden/>
              </w:rPr>
              <w:delInstrText xml:space="preserve"> PAGEREF _Toc401414070 \h </w:delInstrText>
            </w:r>
            <w:r w:rsidR="00633278">
              <w:rPr>
                <w:noProof/>
                <w:webHidden/>
              </w:rPr>
            </w:r>
            <w:r w:rsidR="00633278">
              <w:rPr>
                <w:noProof/>
                <w:webHidden/>
              </w:rPr>
              <w:fldChar w:fldCharType="separate"/>
            </w:r>
            <w:r w:rsidR="00633278">
              <w:rPr>
                <w:noProof/>
                <w:webHidden/>
              </w:rPr>
              <w:delText>65</w:delText>
            </w:r>
            <w:r w:rsidR="00633278">
              <w:rPr>
                <w:noProof/>
                <w:webHidden/>
              </w:rPr>
              <w:fldChar w:fldCharType="end"/>
            </w:r>
            <w:r>
              <w:rPr>
                <w:noProof/>
              </w:rPr>
              <w:fldChar w:fldCharType="end"/>
            </w:r>
          </w:del>
        </w:p>
        <w:p w14:paraId="39E7354D" w14:textId="77777777" w:rsidR="00633278" w:rsidRDefault="00397205">
          <w:pPr>
            <w:pStyle w:val="TOC3"/>
            <w:rPr>
              <w:del w:id="169" w:author="Anders Hejlsberg" w:date="2014-11-01T15:43:00Z"/>
              <w:rFonts w:eastAsiaTheme="minorEastAsia"/>
              <w:noProof/>
              <w:sz w:val="22"/>
            </w:rPr>
          </w:pPr>
          <w:del w:id="170" w:author="Anders Hejlsberg" w:date="2014-11-01T15:43:00Z">
            <w:r>
              <w:fldChar w:fldCharType="begin"/>
            </w:r>
            <w:r>
              <w:delInstrText xml:space="preserve"> HYPERLINK \l "_Toc401414071" </w:delInstrText>
            </w:r>
            <w:r>
              <w:fldChar w:fldCharType="separate"/>
            </w:r>
            <w:r w:rsidR="00633278" w:rsidRPr="00346D30">
              <w:rPr>
                <w:rStyle w:val="Hyperlink"/>
                <w:noProof/>
              </w:rPr>
              <w:delText>4.12.2</w:delText>
            </w:r>
            <w:r w:rsidR="00633278">
              <w:rPr>
                <w:rFonts w:eastAsiaTheme="minorEastAsia"/>
                <w:noProof/>
                <w:sz w:val="22"/>
              </w:rPr>
              <w:tab/>
            </w:r>
            <w:r w:rsidR="00633278" w:rsidRPr="00346D30">
              <w:rPr>
                <w:rStyle w:val="Hyperlink"/>
                <w:noProof/>
              </w:rPr>
              <w:delText>Type Argument Inference</w:delText>
            </w:r>
            <w:r w:rsidR="00633278">
              <w:rPr>
                <w:noProof/>
                <w:webHidden/>
              </w:rPr>
              <w:tab/>
            </w:r>
            <w:r w:rsidR="00633278">
              <w:rPr>
                <w:noProof/>
                <w:webHidden/>
              </w:rPr>
              <w:fldChar w:fldCharType="begin"/>
            </w:r>
            <w:r w:rsidR="00633278">
              <w:rPr>
                <w:noProof/>
                <w:webHidden/>
              </w:rPr>
              <w:delInstrText xml:space="preserve"> PAGEREF _Toc401414071 \h </w:delInstrText>
            </w:r>
            <w:r w:rsidR="00633278">
              <w:rPr>
                <w:noProof/>
                <w:webHidden/>
              </w:rPr>
            </w:r>
            <w:r w:rsidR="00633278">
              <w:rPr>
                <w:noProof/>
                <w:webHidden/>
              </w:rPr>
              <w:fldChar w:fldCharType="separate"/>
            </w:r>
            <w:r w:rsidR="00633278">
              <w:rPr>
                <w:noProof/>
                <w:webHidden/>
              </w:rPr>
              <w:delText>66</w:delText>
            </w:r>
            <w:r w:rsidR="00633278">
              <w:rPr>
                <w:noProof/>
                <w:webHidden/>
              </w:rPr>
              <w:fldChar w:fldCharType="end"/>
            </w:r>
            <w:r>
              <w:rPr>
                <w:noProof/>
              </w:rPr>
              <w:fldChar w:fldCharType="end"/>
            </w:r>
          </w:del>
        </w:p>
        <w:p w14:paraId="75F4A21C" w14:textId="77777777" w:rsidR="00633278" w:rsidRDefault="00397205">
          <w:pPr>
            <w:pStyle w:val="TOC3"/>
            <w:rPr>
              <w:del w:id="171" w:author="Anders Hejlsberg" w:date="2014-11-01T15:43:00Z"/>
              <w:rFonts w:eastAsiaTheme="minorEastAsia"/>
              <w:noProof/>
              <w:sz w:val="22"/>
            </w:rPr>
          </w:pPr>
          <w:del w:id="172" w:author="Anders Hejlsberg" w:date="2014-11-01T15:43:00Z">
            <w:r>
              <w:fldChar w:fldCharType="begin"/>
            </w:r>
            <w:r>
              <w:delInstrText xml:space="preserve"> HYPERLINK \l "_Toc401414072" </w:delInstrText>
            </w:r>
            <w:r>
              <w:fldChar w:fldCharType="separate"/>
            </w:r>
            <w:r w:rsidR="00633278" w:rsidRPr="00346D30">
              <w:rPr>
                <w:rStyle w:val="Hyperlink"/>
                <w:noProof/>
              </w:rPr>
              <w:delText>4.12.3</w:delText>
            </w:r>
            <w:r w:rsidR="00633278">
              <w:rPr>
                <w:rFonts w:eastAsiaTheme="minorEastAsia"/>
                <w:noProof/>
                <w:sz w:val="22"/>
              </w:rPr>
              <w:tab/>
            </w:r>
            <w:r w:rsidR="00633278" w:rsidRPr="00346D30">
              <w:rPr>
                <w:rStyle w:val="Hyperlink"/>
                <w:noProof/>
              </w:rPr>
              <w:delText>Grammar Ambiguities</w:delText>
            </w:r>
            <w:r w:rsidR="00633278">
              <w:rPr>
                <w:noProof/>
                <w:webHidden/>
              </w:rPr>
              <w:tab/>
            </w:r>
            <w:r w:rsidR="00633278">
              <w:rPr>
                <w:noProof/>
                <w:webHidden/>
              </w:rPr>
              <w:fldChar w:fldCharType="begin"/>
            </w:r>
            <w:r w:rsidR="00633278">
              <w:rPr>
                <w:noProof/>
                <w:webHidden/>
              </w:rPr>
              <w:delInstrText xml:space="preserve"> PAGEREF _Toc401414072 \h </w:delInstrText>
            </w:r>
            <w:r w:rsidR="00633278">
              <w:rPr>
                <w:noProof/>
                <w:webHidden/>
              </w:rPr>
            </w:r>
            <w:r w:rsidR="00633278">
              <w:rPr>
                <w:noProof/>
                <w:webHidden/>
              </w:rPr>
              <w:fldChar w:fldCharType="separate"/>
            </w:r>
            <w:r w:rsidR="00633278">
              <w:rPr>
                <w:noProof/>
                <w:webHidden/>
              </w:rPr>
              <w:delText>68</w:delText>
            </w:r>
            <w:r w:rsidR="00633278">
              <w:rPr>
                <w:noProof/>
                <w:webHidden/>
              </w:rPr>
              <w:fldChar w:fldCharType="end"/>
            </w:r>
            <w:r>
              <w:rPr>
                <w:noProof/>
              </w:rPr>
              <w:fldChar w:fldCharType="end"/>
            </w:r>
          </w:del>
        </w:p>
        <w:p w14:paraId="44FC15E4" w14:textId="77777777" w:rsidR="00633278" w:rsidRDefault="00397205">
          <w:pPr>
            <w:pStyle w:val="TOC2"/>
            <w:tabs>
              <w:tab w:val="left" w:pos="880"/>
              <w:tab w:val="right" w:leader="dot" w:pos="9350"/>
            </w:tabs>
            <w:rPr>
              <w:del w:id="173" w:author="Anders Hejlsberg" w:date="2014-11-01T15:43:00Z"/>
              <w:rFonts w:eastAsiaTheme="minorEastAsia"/>
              <w:noProof/>
              <w:sz w:val="22"/>
            </w:rPr>
          </w:pPr>
          <w:del w:id="174" w:author="Anders Hejlsberg" w:date="2014-11-01T15:43:00Z">
            <w:r>
              <w:fldChar w:fldCharType="begin"/>
            </w:r>
            <w:r>
              <w:delInstrText xml:space="preserve"> HYPERLINK \l "_Toc401414073" </w:delInstrText>
            </w:r>
            <w:r>
              <w:fldChar w:fldCharType="separate"/>
            </w:r>
            <w:r w:rsidR="00633278" w:rsidRPr="00346D30">
              <w:rPr>
                <w:rStyle w:val="Hyperlink"/>
                <w:noProof/>
              </w:rPr>
              <w:delText>4.13</w:delText>
            </w:r>
            <w:r w:rsidR="00633278">
              <w:rPr>
                <w:rFonts w:eastAsiaTheme="minorEastAsia"/>
                <w:noProof/>
                <w:sz w:val="22"/>
              </w:rPr>
              <w:tab/>
            </w:r>
            <w:r w:rsidR="00633278" w:rsidRPr="00346D30">
              <w:rPr>
                <w:rStyle w:val="Hyperlink"/>
                <w:noProof/>
              </w:rPr>
              <w:delText>Type Assertions</w:delText>
            </w:r>
            <w:r w:rsidR="00633278">
              <w:rPr>
                <w:noProof/>
                <w:webHidden/>
              </w:rPr>
              <w:tab/>
            </w:r>
            <w:r w:rsidR="00633278">
              <w:rPr>
                <w:noProof/>
                <w:webHidden/>
              </w:rPr>
              <w:fldChar w:fldCharType="begin"/>
            </w:r>
            <w:r w:rsidR="00633278">
              <w:rPr>
                <w:noProof/>
                <w:webHidden/>
              </w:rPr>
              <w:delInstrText xml:space="preserve"> PAGEREF _Toc401414073 \h </w:delInstrText>
            </w:r>
            <w:r w:rsidR="00633278">
              <w:rPr>
                <w:noProof/>
                <w:webHidden/>
              </w:rPr>
            </w:r>
            <w:r w:rsidR="00633278">
              <w:rPr>
                <w:noProof/>
                <w:webHidden/>
              </w:rPr>
              <w:fldChar w:fldCharType="separate"/>
            </w:r>
            <w:r w:rsidR="00633278">
              <w:rPr>
                <w:noProof/>
                <w:webHidden/>
              </w:rPr>
              <w:delText>68</w:delText>
            </w:r>
            <w:r w:rsidR="00633278">
              <w:rPr>
                <w:noProof/>
                <w:webHidden/>
              </w:rPr>
              <w:fldChar w:fldCharType="end"/>
            </w:r>
            <w:r>
              <w:rPr>
                <w:noProof/>
              </w:rPr>
              <w:fldChar w:fldCharType="end"/>
            </w:r>
          </w:del>
        </w:p>
        <w:p w14:paraId="15E0A020" w14:textId="77777777" w:rsidR="00633278" w:rsidRDefault="00397205">
          <w:pPr>
            <w:pStyle w:val="TOC2"/>
            <w:tabs>
              <w:tab w:val="left" w:pos="880"/>
              <w:tab w:val="right" w:leader="dot" w:pos="9350"/>
            </w:tabs>
            <w:rPr>
              <w:del w:id="175" w:author="Anders Hejlsberg" w:date="2014-11-01T15:43:00Z"/>
              <w:rFonts w:eastAsiaTheme="minorEastAsia"/>
              <w:noProof/>
              <w:sz w:val="22"/>
            </w:rPr>
          </w:pPr>
          <w:del w:id="176" w:author="Anders Hejlsberg" w:date="2014-11-01T15:43:00Z">
            <w:r>
              <w:fldChar w:fldCharType="begin"/>
            </w:r>
            <w:r>
              <w:delInstrText xml:space="preserve"> HYPERLINK \l "_Toc401414074" </w:delInstrText>
            </w:r>
            <w:r>
              <w:fldChar w:fldCharType="separate"/>
            </w:r>
            <w:r w:rsidR="00633278" w:rsidRPr="00346D30">
              <w:rPr>
                <w:rStyle w:val="Hyperlink"/>
                <w:noProof/>
              </w:rPr>
              <w:delText>4.14</w:delText>
            </w:r>
            <w:r w:rsidR="00633278">
              <w:rPr>
                <w:rFonts w:eastAsiaTheme="minorEastAsia"/>
                <w:noProof/>
                <w:sz w:val="22"/>
              </w:rPr>
              <w:tab/>
            </w:r>
            <w:r w:rsidR="00633278" w:rsidRPr="00346D30">
              <w:rPr>
                <w:rStyle w:val="Hyperlink"/>
                <w:noProof/>
              </w:rPr>
              <w:delText>Unary Operators</w:delText>
            </w:r>
            <w:r w:rsidR="00633278">
              <w:rPr>
                <w:noProof/>
                <w:webHidden/>
              </w:rPr>
              <w:tab/>
            </w:r>
            <w:r w:rsidR="00633278">
              <w:rPr>
                <w:noProof/>
                <w:webHidden/>
              </w:rPr>
              <w:fldChar w:fldCharType="begin"/>
            </w:r>
            <w:r w:rsidR="00633278">
              <w:rPr>
                <w:noProof/>
                <w:webHidden/>
              </w:rPr>
              <w:delInstrText xml:space="preserve"> PAGEREF _Toc401414074 \h </w:delInstrText>
            </w:r>
            <w:r w:rsidR="00633278">
              <w:rPr>
                <w:noProof/>
                <w:webHidden/>
              </w:rPr>
            </w:r>
            <w:r w:rsidR="00633278">
              <w:rPr>
                <w:noProof/>
                <w:webHidden/>
              </w:rPr>
              <w:fldChar w:fldCharType="separate"/>
            </w:r>
            <w:r w:rsidR="00633278">
              <w:rPr>
                <w:noProof/>
                <w:webHidden/>
              </w:rPr>
              <w:delText>69</w:delText>
            </w:r>
            <w:r w:rsidR="00633278">
              <w:rPr>
                <w:noProof/>
                <w:webHidden/>
              </w:rPr>
              <w:fldChar w:fldCharType="end"/>
            </w:r>
            <w:r>
              <w:rPr>
                <w:noProof/>
              </w:rPr>
              <w:fldChar w:fldCharType="end"/>
            </w:r>
          </w:del>
        </w:p>
        <w:p w14:paraId="656BAC5C" w14:textId="77777777" w:rsidR="00633278" w:rsidRDefault="00397205">
          <w:pPr>
            <w:pStyle w:val="TOC3"/>
            <w:rPr>
              <w:del w:id="177" w:author="Anders Hejlsberg" w:date="2014-11-01T15:43:00Z"/>
              <w:rFonts w:eastAsiaTheme="minorEastAsia"/>
              <w:noProof/>
              <w:sz w:val="22"/>
            </w:rPr>
          </w:pPr>
          <w:del w:id="178" w:author="Anders Hejlsberg" w:date="2014-11-01T15:43:00Z">
            <w:r>
              <w:fldChar w:fldCharType="begin"/>
            </w:r>
            <w:r>
              <w:delInstrText xml:space="preserve"> HYPERLINK \l "_Toc401414075" </w:delInstrText>
            </w:r>
            <w:r>
              <w:fldChar w:fldCharType="separate"/>
            </w:r>
            <w:r w:rsidR="00633278" w:rsidRPr="00346D30">
              <w:rPr>
                <w:rStyle w:val="Hyperlink"/>
                <w:noProof/>
              </w:rPr>
              <w:delText>4.14.1</w:delText>
            </w:r>
            <w:r w:rsidR="00633278">
              <w:rPr>
                <w:rFonts w:eastAsiaTheme="minorEastAsia"/>
                <w:noProof/>
                <w:sz w:val="22"/>
              </w:rPr>
              <w:tab/>
            </w:r>
            <w:r w:rsidR="00633278" w:rsidRPr="00346D30">
              <w:rPr>
                <w:rStyle w:val="Hyperlink"/>
                <w:noProof/>
              </w:rPr>
              <w:delText>The ++ and -- operators</w:delText>
            </w:r>
            <w:r w:rsidR="00633278">
              <w:rPr>
                <w:noProof/>
                <w:webHidden/>
              </w:rPr>
              <w:tab/>
            </w:r>
            <w:r w:rsidR="00633278">
              <w:rPr>
                <w:noProof/>
                <w:webHidden/>
              </w:rPr>
              <w:fldChar w:fldCharType="begin"/>
            </w:r>
            <w:r w:rsidR="00633278">
              <w:rPr>
                <w:noProof/>
                <w:webHidden/>
              </w:rPr>
              <w:delInstrText xml:space="preserve"> PAGEREF _Toc401414075 \h </w:delInstrText>
            </w:r>
            <w:r w:rsidR="00633278">
              <w:rPr>
                <w:noProof/>
                <w:webHidden/>
              </w:rPr>
            </w:r>
            <w:r w:rsidR="00633278">
              <w:rPr>
                <w:noProof/>
                <w:webHidden/>
              </w:rPr>
              <w:fldChar w:fldCharType="separate"/>
            </w:r>
            <w:r w:rsidR="00633278">
              <w:rPr>
                <w:noProof/>
                <w:webHidden/>
              </w:rPr>
              <w:delText>70</w:delText>
            </w:r>
            <w:r w:rsidR="00633278">
              <w:rPr>
                <w:noProof/>
                <w:webHidden/>
              </w:rPr>
              <w:fldChar w:fldCharType="end"/>
            </w:r>
            <w:r>
              <w:rPr>
                <w:noProof/>
              </w:rPr>
              <w:fldChar w:fldCharType="end"/>
            </w:r>
          </w:del>
        </w:p>
        <w:p w14:paraId="6EC04339" w14:textId="77777777" w:rsidR="00633278" w:rsidRDefault="00397205">
          <w:pPr>
            <w:pStyle w:val="TOC3"/>
            <w:rPr>
              <w:del w:id="179" w:author="Anders Hejlsberg" w:date="2014-11-01T15:43:00Z"/>
              <w:rFonts w:eastAsiaTheme="minorEastAsia"/>
              <w:noProof/>
              <w:sz w:val="22"/>
            </w:rPr>
          </w:pPr>
          <w:del w:id="180" w:author="Anders Hejlsberg" w:date="2014-11-01T15:43:00Z">
            <w:r>
              <w:fldChar w:fldCharType="begin"/>
            </w:r>
            <w:r>
              <w:delInstrText xml:space="preserve"> HYPERLINK \l "_Toc4014</w:delInstrText>
            </w:r>
            <w:r>
              <w:delInstrText xml:space="preserve">14076" </w:delInstrText>
            </w:r>
            <w:r>
              <w:fldChar w:fldCharType="separate"/>
            </w:r>
            <w:r w:rsidR="00633278" w:rsidRPr="00346D30">
              <w:rPr>
                <w:rStyle w:val="Hyperlink"/>
                <w:noProof/>
              </w:rPr>
              <w:delText>4.14.2</w:delText>
            </w:r>
            <w:r w:rsidR="00633278">
              <w:rPr>
                <w:rFonts w:eastAsiaTheme="minorEastAsia"/>
                <w:noProof/>
                <w:sz w:val="22"/>
              </w:rPr>
              <w:tab/>
            </w:r>
            <w:r w:rsidR="00633278" w:rsidRPr="00346D30">
              <w:rPr>
                <w:rStyle w:val="Hyperlink"/>
                <w:noProof/>
              </w:rPr>
              <w:delText>The +, –, and ~ operators</w:delText>
            </w:r>
            <w:r w:rsidR="00633278">
              <w:rPr>
                <w:noProof/>
                <w:webHidden/>
              </w:rPr>
              <w:tab/>
            </w:r>
            <w:r w:rsidR="00633278">
              <w:rPr>
                <w:noProof/>
                <w:webHidden/>
              </w:rPr>
              <w:fldChar w:fldCharType="begin"/>
            </w:r>
            <w:r w:rsidR="00633278">
              <w:rPr>
                <w:noProof/>
                <w:webHidden/>
              </w:rPr>
              <w:delInstrText xml:space="preserve"> PAGEREF _Toc401414076 \h </w:delInstrText>
            </w:r>
            <w:r w:rsidR="00633278">
              <w:rPr>
                <w:noProof/>
                <w:webHidden/>
              </w:rPr>
            </w:r>
            <w:r w:rsidR="00633278">
              <w:rPr>
                <w:noProof/>
                <w:webHidden/>
              </w:rPr>
              <w:fldChar w:fldCharType="separate"/>
            </w:r>
            <w:r w:rsidR="00633278">
              <w:rPr>
                <w:noProof/>
                <w:webHidden/>
              </w:rPr>
              <w:delText>70</w:delText>
            </w:r>
            <w:r w:rsidR="00633278">
              <w:rPr>
                <w:noProof/>
                <w:webHidden/>
              </w:rPr>
              <w:fldChar w:fldCharType="end"/>
            </w:r>
            <w:r>
              <w:rPr>
                <w:noProof/>
              </w:rPr>
              <w:fldChar w:fldCharType="end"/>
            </w:r>
          </w:del>
        </w:p>
        <w:p w14:paraId="60DFE0EF" w14:textId="77777777" w:rsidR="00633278" w:rsidRDefault="00397205">
          <w:pPr>
            <w:pStyle w:val="TOC3"/>
            <w:rPr>
              <w:del w:id="181" w:author="Anders Hejlsberg" w:date="2014-11-01T15:43:00Z"/>
              <w:rFonts w:eastAsiaTheme="minorEastAsia"/>
              <w:noProof/>
              <w:sz w:val="22"/>
            </w:rPr>
          </w:pPr>
          <w:del w:id="182" w:author="Anders Hejlsberg" w:date="2014-11-01T15:43:00Z">
            <w:r>
              <w:fldChar w:fldCharType="begin"/>
            </w:r>
            <w:r>
              <w:delInstrText xml:space="preserve"> HYPERLINK \l "_Toc401414077" </w:delInstrText>
            </w:r>
            <w:r>
              <w:fldChar w:fldCharType="separate"/>
            </w:r>
            <w:r w:rsidR="00633278" w:rsidRPr="00346D30">
              <w:rPr>
                <w:rStyle w:val="Hyperlink"/>
                <w:noProof/>
              </w:rPr>
              <w:delText>4.14.3</w:delText>
            </w:r>
            <w:r w:rsidR="00633278">
              <w:rPr>
                <w:rFonts w:eastAsiaTheme="minorEastAsia"/>
                <w:noProof/>
                <w:sz w:val="22"/>
              </w:rPr>
              <w:tab/>
            </w:r>
            <w:r w:rsidR="00633278" w:rsidRPr="00346D30">
              <w:rPr>
                <w:rStyle w:val="Hyperlink"/>
                <w:noProof/>
              </w:rPr>
              <w:delText>The ! operator</w:delText>
            </w:r>
            <w:r w:rsidR="00633278">
              <w:rPr>
                <w:noProof/>
                <w:webHidden/>
              </w:rPr>
              <w:tab/>
            </w:r>
            <w:r w:rsidR="00633278">
              <w:rPr>
                <w:noProof/>
                <w:webHidden/>
              </w:rPr>
              <w:fldChar w:fldCharType="begin"/>
            </w:r>
            <w:r w:rsidR="00633278">
              <w:rPr>
                <w:noProof/>
                <w:webHidden/>
              </w:rPr>
              <w:delInstrText xml:space="preserve"> PAGEREF _Toc401414077 \h </w:delInstrText>
            </w:r>
            <w:r w:rsidR="00633278">
              <w:rPr>
                <w:noProof/>
                <w:webHidden/>
              </w:rPr>
            </w:r>
            <w:r w:rsidR="00633278">
              <w:rPr>
                <w:noProof/>
                <w:webHidden/>
              </w:rPr>
              <w:fldChar w:fldCharType="separate"/>
            </w:r>
            <w:r w:rsidR="00633278">
              <w:rPr>
                <w:noProof/>
                <w:webHidden/>
              </w:rPr>
              <w:delText>70</w:delText>
            </w:r>
            <w:r w:rsidR="00633278">
              <w:rPr>
                <w:noProof/>
                <w:webHidden/>
              </w:rPr>
              <w:fldChar w:fldCharType="end"/>
            </w:r>
            <w:r>
              <w:rPr>
                <w:noProof/>
              </w:rPr>
              <w:fldChar w:fldCharType="end"/>
            </w:r>
          </w:del>
        </w:p>
        <w:p w14:paraId="07C51B00" w14:textId="77777777" w:rsidR="00633278" w:rsidRDefault="00397205">
          <w:pPr>
            <w:pStyle w:val="TOC3"/>
            <w:rPr>
              <w:del w:id="183" w:author="Anders Hejlsberg" w:date="2014-11-01T15:43:00Z"/>
              <w:rFonts w:eastAsiaTheme="minorEastAsia"/>
              <w:noProof/>
              <w:sz w:val="22"/>
            </w:rPr>
          </w:pPr>
          <w:del w:id="184" w:author="Anders Hejlsberg" w:date="2014-11-01T15:43:00Z">
            <w:r>
              <w:fldChar w:fldCharType="begin"/>
            </w:r>
            <w:r>
              <w:delInstrText xml:space="preserve"> HYPERLINK \l "_Toc401414078" </w:delInstrText>
            </w:r>
            <w:r>
              <w:fldChar w:fldCharType="separate"/>
            </w:r>
            <w:r w:rsidR="00633278" w:rsidRPr="00346D30">
              <w:rPr>
                <w:rStyle w:val="Hyperlink"/>
                <w:noProof/>
              </w:rPr>
              <w:delText>4.14.4</w:delText>
            </w:r>
            <w:r w:rsidR="00633278">
              <w:rPr>
                <w:rFonts w:eastAsiaTheme="minorEastAsia"/>
                <w:noProof/>
                <w:sz w:val="22"/>
              </w:rPr>
              <w:tab/>
            </w:r>
            <w:r w:rsidR="00633278" w:rsidRPr="00346D30">
              <w:rPr>
                <w:rStyle w:val="Hyperlink"/>
                <w:noProof/>
              </w:rPr>
              <w:delText>The delete Operator</w:delText>
            </w:r>
            <w:r w:rsidR="00633278">
              <w:rPr>
                <w:noProof/>
                <w:webHidden/>
              </w:rPr>
              <w:tab/>
            </w:r>
            <w:r w:rsidR="00633278">
              <w:rPr>
                <w:noProof/>
                <w:webHidden/>
              </w:rPr>
              <w:fldChar w:fldCharType="begin"/>
            </w:r>
            <w:r w:rsidR="00633278">
              <w:rPr>
                <w:noProof/>
                <w:webHidden/>
              </w:rPr>
              <w:delInstrText xml:space="preserve"> PAGEREF _Toc401414078 \h </w:delInstrText>
            </w:r>
            <w:r w:rsidR="00633278">
              <w:rPr>
                <w:noProof/>
                <w:webHidden/>
              </w:rPr>
            </w:r>
            <w:r w:rsidR="00633278">
              <w:rPr>
                <w:noProof/>
                <w:webHidden/>
              </w:rPr>
              <w:fldChar w:fldCharType="separate"/>
            </w:r>
            <w:r w:rsidR="00633278">
              <w:rPr>
                <w:noProof/>
                <w:webHidden/>
              </w:rPr>
              <w:delText>70</w:delText>
            </w:r>
            <w:r w:rsidR="00633278">
              <w:rPr>
                <w:noProof/>
                <w:webHidden/>
              </w:rPr>
              <w:fldChar w:fldCharType="end"/>
            </w:r>
            <w:r>
              <w:rPr>
                <w:noProof/>
              </w:rPr>
              <w:fldChar w:fldCharType="end"/>
            </w:r>
          </w:del>
        </w:p>
        <w:p w14:paraId="2FA9913D" w14:textId="77777777" w:rsidR="00633278" w:rsidRDefault="00397205">
          <w:pPr>
            <w:pStyle w:val="TOC3"/>
            <w:rPr>
              <w:del w:id="185" w:author="Anders Hejlsberg" w:date="2014-11-01T15:43:00Z"/>
              <w:rFonts w:eastAsiaTheme="minorEastAsia"/>
              <w:noProof/>
              <w:sz w:val="22"/>
            </w:rPr>
          </w:pPr>
          <w:del w:id="186" w:author="Anders Hejlsberg" w:date="2014-11-01T15:43:00Z">
            <w:r>
              <w:fldChar w:fldCharType="begin"/>
            </w:r>
            <w:r>
              <w:delInstrText xml:space="preserve"> HYPERLINK \l "_Toc401414079" </w:delInstrText>
            </w:r>
            <w:r>
              <w:fldChar w:fldCharType="separate"/>
            </w:r>
            <w:r w:rsidR="00633278" w:rsidRPr="00346D30">
              <w:rPr>
                <w:rStyle w:val="Hyperlink"/>
                <w:noProof/>
              </w:rPr>
              <w:delText>4.14.5</w:delText>
            </w:r>
            <w:r w:rsidR="00633278">
              <w:rPr>
                <w:rFonts w:eastAsiaTheme="minorEastAsia"/>
                <w:noProof/>
                <w:sz w:val="22"/>
              </w:rPr>
              <w:tab/>
            </w:r>
            <w:r w:rsidR="00633278" w:rsidRPr="00346D30">
              <w:rPr>
                <w:rStyle w:val="Hyperlink"/>
                <w:noProof/>
              </w:rPr>
              <w:delText>The void Operator</w:delText>
            </w:r>
            <w:r w:rsidR="00633278">
              <w:rPr>
                <w:noProof/>
                <w:webHidden/>
              </w:rPr>
              <w:tab/>
            </w:r>
            <w:r w:rsidR="00633278">
              <w:rPr>
                <w:noProof/>
                <w:webHidden/>
              </w:rPr>
              <w:fldChar w:fldCharType="begin"/>
            </w:r>
            <w:r w:rsidR="00633278">
              <w:rPr>
                <w:noProof/>
                <w:webHidden/>
              </w:rPr>
              <w:delInstrText xml:space="preserve"> PAGEREF _Toc401414079 \h </w:delInstrText>
            </w:r>
            <w:r w:rsidR="00633278">
              <w:rPr>
                <w:noProof/>
                <w:webHidden/>
              </w:rPr>
            </w:r>
            <w:r w:rsidR="00633278">
              <w:rPr>
                <w:noProof/>
                <w:webHidden/>
              </w:rPr>
              <w:fldChar w:fldCharType="separate"/>
            </w:r>
            <w:r w:rsidR="00633278">
              <w:rPr>
                <w:noProof/>
                <w:webHidden/>
              </w:rPr>
              <w:delText>70</w:delText>
            </w:r>
            <w:r w:rsidR="00633278">
              <w:rPr>
                <w:noProof/>
                <w:webHidden/>
              </w:rPr>
              <w:fldChar w:fldCharType="end"/>
            </w:r>
            <w:r>
              <w:rPr>
                <w:noProof/>
              </w:rPr>
              <w:fldChar w:fldCharType="end"/>
            </w:r>
          </w:del>
        </w:p>
        <w:p w14:paraId="17359A85" w14:textId="77777777" w:rsidR="00633278" w:rsidRDefault="00397205">
          <w:pPr>
            <w:pStyle w:val="TOC3"/>
            <w:rPr>
              <w:del w:id="187" w:author="Anders Hejlsberg" w:date="2014-11-01T15:43:00Z"/>
              <w:rFonts w:eastAsiaTheme="minorEastAsia"/>
              <w:noProof/>
              <w:sz w:val="22"/>
            </w:rPr>
          </w:pPr>
          <w:del w:id="188" w:author="Anders Hejlsberg" w:date="2014-11-01T15:43:00Z">
            <w:r>
              <w:fldChar w:fldCharType="begin"/>
            </w:r>
            <w:r>
              <w:delInstrText xml:space="preserve"> HYPERLINK \l "_Toc401414080" </w:delInstrText>
            </w:r>
            <w:r>
              <w:fldChar w:fldCharType="separate"/>
            </w:r>
            <w:r w:rsidR="00633278" w:rsidRPr="00346D30">
              <w:rPr>
                <w:rStyle w:val="Hyperlink"/>
                <w:noProof/>
              </w:rPr>
              <w:delText>4.14.6</w:delText>
            </w:r>
            <w:r w:rsidR="00633278">
              <w:rPr>
                <w:rFonts w:eastAsiaTheme="minorEastAsia"/>
                <w:noProof/>
                <w:sz w:val="22"/>
              </w:rPr>
              <w:tab/>
            </w:r>
            <w:r w:rsidR="00633278" w:rsidRPr="00346D30">
              <w:rPr>
                <w:rStyle w:val="Hyperlink"/>
                <w:noProof/>
              </w:rPr>
              <w:delText>The typeof Operator</w:delText>
            </w:r>
            <w:r w:rsidR="00633278">
              <w:rPr>
                <w:noProof/>
                <w:webHidden/>
              </w:rPr>
              <w:tab/>
            </w:r>
            <w:r w:rsidR="00633278">
              <w:rPr>
                <w:noProof/>
                <w:webHidden/>
              </w:rPr>
              <w:fldChar w:fldCharType="begin"/>
            </w:r>
            <w:r w:rsidR="00633278">
              <w:rPr>
                <w:noProof/>
                <w:webHidden/>
              </w:rPr>
              <w:delInstrText xml:space="preserve"> PAGEREF _Toc401414080 \h </w:delInstrText>
            </w:r>
            <w:r w:rsidR="00633278">
              <w:rPr>
                <w:noProof/>
                <w:webHidden/>
              </w:rPr>
            </w:r>
            <w:r w:rsidR="00633278">
              <w:rPr>
                <w:noProof/>
                <w:webHidden/>
              </w:rPr>
              <w:fldChar w:fldCharType="separate"/>
            </w:r>
            <w:r w:rsidR="00633278">
              <w:rPr>
                <w:noProof/>
                <w:webHidden/>
              </w:rPr>
              <w:delText>70</w:delText>
            </w:r>
            <w:r w:rsidR="00633278">
              <w:rPr>
                <w:noProof/>
                <w:webHidden/>
              </w:rPr>
              <w:fldChar w:fldCharType="end"/>
            </w:r>
            <w:r>
              <w:rPr>
                <w:noProof/>
              </w:rPr>
              <w:fldChar w:fldCharType="end"/>
            </w:r>
          </w:del>
        </w:p>
        <w:p w14:paraId="7E758D1F" w14:textId="77777777" w:rsidR="00633278" w:rsidRDefault="00397205">
          <w:pPr>
            <w:pStyle w:val="TOC2"/>
            <w:tabs>
              <w:tab w:val="left" w:pos="880"/>
              <w:tab w:val="right" w:leader="dot" w:pos="9350"/>
            </w:tabs>
            <w:rPr>
              <w:del w:id="189" w:author="Anders Hejlsberg" w:date="2014-11-01T15:43:00Z"/>
              <w:rFonts w:eastAsiaTheme="minorEastAsia"/>
              <w:noProof/>
              <w:sz w:val="22"/>
            </w:rPr>
          </w:pPr>
          <w:del w:id="190" w:author="Anders Hejlsberg" w:date="2014-11-01T15:43:00Z">
            <w:r>
              <w:fldChar w:fldCharType="begin"/>
            </w:r>
            <w:r>
              <w:delInstrText xml:space="preserve"> HYPERLINK \l "_Toc401414081" </w:delInstrText>
            </w:r>
            <w:r>
              <w:fldChar w:fldCharType="separate"/>
            </w:r>
            <w:r w:rsidR="00633278" w:rsidRPr="00346D30">
              <w:rPr>
                <w:rStyle w:val="Hyperlink"/>
                <w:noProof/>
              </w:rPr>
              <w:delText>4.15</w:delText>
            </w:r>
            <w:r w:rsidR="00633278">
              <w:rPr>
                <w:rFonts w:eastAsiaTheme="minorEastAsia"/>
                <w:noProof/>
                <w:sz w:val="22"/>
              </w:rPr>
              <w:tab/>
            </w:r>
            <w:r w:rsidR="00633278" w:rsidRPr="00346D30">
              <w:rPr>
                <w:rStyle w:val="Hyperlink"/>
                <w:noProof/>
              </w:rPr>
              <w:delText>Binary Operators</w:delText>
            </w:r>
            <w:r w:rsidR="00633278">
              <w:rPr>
                <w:noProof/>
                <w:webHidden/>
              </w:rPr>
              <w:tab/>
            </w:r>
            <w:r w:rsidR="00633278">
              <w:rPr>
                <w:noProof/>
                <w:webHidden/>
              </w:rPr>
              <w:fldChar w:fldCharType="begin"/>
            </w:r>
            <w:r w:rsidR="00633278">
              <w:rPr>
                <w:noProof/>
                <w:webHidden/>
              </w:rPr>
              <w:delInstrText xml:space="preserve"> PAGEREF _Toc401414081 \h </w:delInstrText>
            </w:r>
            <w:r w:rsidR="00633278">
              <w:rPr>
                <w:noProof/>
                <w:webHidden/>
              </w:rPr>
            </w:r>
            <w:r w:rsidR="00633278">
              <w:rPr>
                <w:noProof/>
                <w:webHidden/>
              </w:rPr>
              <w:fldChar w:fldCharType="separate"/>
            </w:r>
            <w:r w:rsidR="00633278">
              <w:rPr>
                <w:noProof/>
                <w:webHidden/>
              </w:rPr>
              <w:delText>71</w:delText>
            </w:r>
            <w:r w:rsidR="00633278">
              <w:rPr>
                <w:noProof/>
                <w:webHidden/>
              </w:rPr>
              <w:fldChar w:fldCharType="end"/>
            </w:r>
            <w:r>
              <w:rPr>
                <w:noProof/>
              </w:rPr>
              <w:fldChar w:fldCharType="end"/>
            </w:r>
          </w:del>
        </w:p>
        <w:p w14:paraId="7EB3CFED" w14:textId="77777777" w:rsidR="00633278" w:rsidRDefault="00397205">
          <w:pPr>
            <w:pStyle w:val="TOC3"/>
            <w:rPr>
              <w:del w:id="191" w:author="Anders Hejlsberg" w:date="2014-11-01T15:43:00Z"/>
              <w:rFonts w:eastAsiaTheme="minorEastAsia"/>
              <w:noProof/>
              <w:sz w:val="22"/>
            </w:rPr>
          </w:pPr>
          <w:del w:id="192" w:author="Anders Hejlsberg" w:date="2014-11-01T15:43:00Z">
            <w:r>
              <w:fldChar w:fldCharType="begin"/>
            </w:r>
            <w:r>
              <w:delInstrText xml:space="preserve"> HYPERLINK \l "_Toc401414082" </w:delInstrText>
            </w:r>
            <w:r>
              <w:fldChar w:fldCharType="separate"/>
            </w:r>
            <w:r w:rsidR="00633278" w:rsidRPr="00346D30">
              <w:rPr>
                <w:rStyle w:val="Hyperlink"/>
                <w:noProof/>
              </w:rPr>
              <w:delText>4.15.1</w:delText>
            </w:r>
            <w:r w:rsidR="00633278">
              <w:rPr>
                <w:rFonts w:eastAsiaTheme="minorEastAsia"/>
                <w:noProof/>
                <w:sz w:val="22"/>
              </w:rPr>
              <w:tab/>
            </w:r>
            <w:r w:rsidR="00633278" w:rsidRPr="00346D30">
              <w:rPr>
                <w:rStyle w:val="Hyperlink"/>
                <w:noProof/>
              </w:rPr>
              <w:delText>The *, /, %, –, &lt;&lt;, &gt;&gt;, &gt;&gt;&gt;, &amp;, ^, and | operators</w:delText>
            </w:r>
            <w:r w:rsidR="00633278">
              <w:rPr>
                <w:noProof/>
                <w:webHidden/>
              </w:rPr>
              <w:tab/>
            </w:r>
            <w:r w:rsidR="00633278">
              <w:rPr>
                <w:noProof/>
                <w:webHidden/>
              </w:rPr>
              <w:fldChar w:fldCharType="begin"/>
            </w:r>
            <w:r w:rsidR="00633278">
              <w:rPr>
                <w:noProof/>
                <w:webHidden/>
              </w:rPr>
              <w:delInstrText xml:space="preserve"> PAGEREF _Toc401414082 \h </w:delInstrText>
            </w:r>
            <w:r w:rsidR="00633278">
              <w:rPr>
                <w:noProof/>
                <w:webHidden/>
              </w:rPr>
            </w:r>
            <w:r w:rsidR="00633278">
              <w:rPr>
                <w:noProof/>
                <w:webHidden/>
              </w:rPr>
              <w:fldChar w:fldCharType="separate"/>
            </w:r>
            <w:r w:rsidR="00633278">
              <w:rPr>
                <w:noProof/>
                <w:webHidden/>
              </w:rPr>
              <w:delText>71</w:delText>
            </w:r>
            <w:r w:rsidR="00633278">
              <w:rPr>
                <w:noProof/>
                <w:webHidden/>
              </w:rPr>
              <w:fldChar w:fldCharType="end"/>
            </w:r>
            <w:r>
              <w:rPr>
                <w:noProof/>
              </w:rPr>
              <w:fldChar w:fldCharType="end"/>
            </w:r>
          </w:del>
        </w:p>
        <w:p w14:paraId="533CA611" w14:textId="77777777" w:rsidR="00633278" w:rsidRDefault="00397205">
          <w:pPr>
            <w:pStyle w:val="TOC3"/>
            <w:rPr>
              <w:del w:id="193" w:author="Anders Hejlsberg" w:date="2014-11-01T15:43:00Z"/>
              <w:rFonts w:eastAsiaTheme="minorEastAsia"/>
              <w:noProof/>
              <w:sz w:val="22"/>
            </w:rPr>
          </w:pPr>
          <w:del w:id="194" w:author="Anders Hejlsberg" w:date="2014-11-01T15:43:00Z">
            <w:r>
              <w:fldChar w:fldCharType="begin"/>
            </w:r>
            <w:r>
              <w:delInstrText xml:space="preserve"> HYPERLINK \l "_Toc401414083" </w:delInstrText>
            </w:r>
            <w:r>
              <w:fldChar w:fldCharType="separate"/>
            </w:r>
            <w:r w:rsidR="00633278" w:rsidRPr="00346D30">
              <w:rPr>
                <w:rStyle w:val="Hyperlink"/>
                <w:noProof/>
              </w:rPr>
              <w:delText>4.15.2</w:delText>
            </w:r>
            <w:r w:rsidR="00633278">
              <w:rPr>
                <w:rFonts w:eastAsiaTheme="minorEastAsia"/>
                <w:noProof/>
                <w:sz w:val="22"/>
              </w:rPr>
              <w:tab/>
            </w:r>
            <w:r w:rsidR="00633278" w:rsidRPr="00346D30">
              <w:rPr>
                <w:rStyle w:val="Hyperlink"/>
                <w:noProof/>
              </w:rPr>
              <w:delText>The + operator</w:delText>
            </w:r>
            <w:r w:rsidR="00633278">
              <w:rPr>
                <w:noProof/>
                <w:webHidden/>
              </w:rPr>
              <w:tab/>
            </w:r>
            <w:r w:rsidR="00633278">
              <w:rPr>
                <w:noProof/>
                <w:webHidden/>
              </w:rPr>
              <w:fldChar w:fldCharType="begin"/>
            </w:r>
            <w:r w:rsidR="00633278">
              <w:rPr>
                <w:noProof/>
                <w:webHidden/>
              </w:rPr>
              <w:delInstrText xml:space="preserve"> PAGEREF _Toc401414083 \h </w:delInstrText>
            </w:r>
            <w:r w:rsidR="00633278">
              <w:rPr>
                <w:noProof/>
                <w:webHidden/>
              </w:rPr>
            </w:r>
            <w:r w:rsidR="00633278">
              <w:rPr>
                <w:noProof/>
                <w:webHidden/>
              </w:rPr>
              <w:fldChar w:fldCharType="separate"/>
            </w:r>
            <w:r w:rsidR="00633278">
              <w:rPr>
                <w:noProof/>
                <w:webHidden/>
              </w:rPr>
              <w:delText>71</w:delText>
            </w:r>
            <w:r w:rsidR="00633278">
              <w:rPr>
                <w:noProof/>
                <w:webHidden/>
              </w:rPr>
              <w:fldChar w:fldCharType="end"/>
            </w:r>
            <w:r>
              <w:rPr>
                <w:noProof/>
              </w:rPr>
              <w:fldChar w:fldCharType="end"/>
            </w:r>
          </w:del>
        </w:p>
        <w:p w14:paraId="58BBB477" w14:textId="77777777" w:rsidR="00633278" w:rsidRDefault="00397205">
          <w:pPr>
            <w:pStyle w:val="TOC3"/>
            <w:rPr>
              <w:del w:id="195" w:author="Anders Hejlsberg" w:date="2014-11-01T15:43:00Z"/>
              <w:rFonts w:eastAsiaTheme="minorEastAsia"/>
              <w:noProof/>
              <w:sz w:val="22"/>
            </w:rPr>
          </w:pPr>
          <w:del w:id="196" w:author="Anders Hejlsberg" w:date="2014-11-01T15:43:00Z">
            <w:r>
              <w:fldChar w:fldCharType="begin"/>
            </w:r>
            <w:r>
              <w:delInstrText xml:space="preserve"> HYPERLINK \l "_Toc401414084" </w:delInstrText>
            </w:r>
            <w:r>
              <w:fldChar w:fldCharType="separate"/>
            </w:r>
            <w:r w:rsidR="00633278" w:rsidRPr="00346D30">
              <w:rPr>
                <w:rStyle w:val="Hyperlink"/>
                <w:noProof/>
              </w:rPr>
              <w:delText>4.15.3</w:delText>
            </w:r>
            <w:r w:rsidR="00633278">
              <w:rPr>
                <w:rFonts w:eastAsiaTheme="minorEastAsia"/>
                <w:noProof/>
                <w:sz w:val="22"/>
              </w:rPr>
              <w:tab/>
            </w:r>
            <w:r w:rsidR="00633278" w:rsidRPr="00346D30">
              <w:rPr>
                <w:rStyle w:val="Hyperlink"/>
                <w:noProof/>
              </w:rPr>
              <w:delText>The &lt;, &gt;, &lt;=, &gt;=, ==, !=, ===, and !== operators</w:delText>
            </w:r>
            <w:r w:rsidR="00633278">
              <w:rPr>
                <w:noProof/>
                <w:webHidden/>
              </w:rPr>
              <w:tab/>
            </w:r>
            <w:r w:rsidR="00633278">
              <w:rPr>
                <w:noProof/>
                <w:webHidden/>
              </w:rPr>
              <w:fldChar w:fldCharType="begin"/>
            </w:r>
            <w:r w:rsidR="00633278">
              <w:rPr>
                <w:noProof/>
                <w:webHidden/>
              </w:rPr>
              <w:delInstrText xml:space="preserve"> PAGEREF _Toc401414084 \h </w:delInstrText>
            </w:r>
            <w:r w:rsidR="00633278">
              <w:rPr>
                <w:noProof/>
                <w:webHidden/>
              </w:rPr>
            </w:r>
            <w:r w:rsidR="00633278">
              <w:rPr>
                <w:noProof/>
                <w:webHidden/>
              </w:rPr>
              <w:fldChar w:fldCharType="separate"/>
            </w:r>
            <w:r w:rsidR="00633278">
              <w:rPr>
                <w:noProof/>
                <w:webHidden/>
              </w:rPr>
              <w:delText>72</w:delText>
            </w:r>
            <w:r w:rsidR="00633278">
              <w:rPr>
                <w:noProof/>
                <w:webHidden/>
              </w:rPr>
              <w:fldChar w:fldCharType="end"/>
            </w:r>
            <w:r>
              <w:rPr>
                <w:noProof/>
              </w:rPr>
              <w:fldChar w:fldCharType="end"/>
            </w:r>
          </w:del>
        </w:p>
        <w:p w14:paraId="34070E5A" w14:textId="77777777" w:rsidR="00633278" w:rsidRDefault="00397205">
          <w:pPr>
            <w:pStyle w:val="TOC3"/>
            <w:rPr>
              <w:del w:id="197" w:author="Anders Hejlsberg" w:date="2014-11-01T15:43:00Z"/>
              <w:rFonts w:eastAsiaTheme="minorEastAsia"/>
              <w:noProof/>
              <w:sz w:val="22"/>
            </w:rPr>
          </w:pPr>
          <w:del w:id="198" w:author="Anders Hejlsberg" w:date="2014-11-01T15:43:00Z">
            <w:r>
              <w:fldChar w:fldCharType="begin"/>
            </w:r>
            <w:r>
              <w:delInstrText xml:space="preserve"> HYPERLINK \l "_Toc401414085" </w:delInstrText>
            </w:r>
            <w:r>
              <w:fldChar w:fldCharType="separate"/>
            </w:r>
            <w:r w:rsidR="00633278" w:rsidRPr="00346D30">
              <w:rPr>
                <w:rStyle w:val="Hyperlink"/>
                <w:noProof/>
              </w:rPr>
              <w:delText>4.15.4</w:delText>
            </w:r>
            <w:r w:rsidR="00633278">
              <w:rPr>
                <w:rFonts w:eastAsiaTheme="minorEastAsia"/>
                <w:noProof/>
                <w:sz w:val="22"/>
              </w:rPr>
              <w:tab/>
            </w:r>
            <w:r w:rsidR="00633278" w:rsidRPr="00346D30">
              <w:rPr>
                <w:rStyle w:val="Hyperlink"/>
                <w:noProof/>
              </w:rPr>
              <w:delText>The instanceof operator</w:delText>
            </w:r>
            <w:r w:rsidR="00633278">
              <w:rPr>
                <w:noProof/>
                <w:webHidden/>
              </w:rPr>
              <w:tab/>
            </w:r>
            <w:r w:rsidR="00633278">
              <w:rPr>
                <w:noProof/>
                <w:webHidden/>
              </w:rPr>
              <w:fldChar w:fldCharType="begin"/>
            </w:r>
            <w:r w:rsidR="00633278">
              <w:rPr>
                <w:noProof/>
                <w:webHidden/>
              </w:rPr>
              <w:delInstrText xml:space="preserve"> PAGEREF _Toc401414085 \h </w:delInstrText>
            </w:r>
            <w:r w:rsidR="00633278">
              <w:rPr>
                <w:noProof/>
                <w:webHidden/>
              </w:rPr>
            </w:r>
            <w:r w:rsidR="00633278">
              <w:rPr>
                <w:noProof/>
                <w:webHidden/>
              </w:rPr>
              <w:fldChar w:fldCharType="separate"/>
            </w:r>
            <w:r w:rsidR="00633278">
              <w:rPr>
                <w:noProof/>
                <w:webHidden/>
              </w:rPr>
              <w:delText>72</w:delText>
            </w:r>
            <w:r w:rsidR="00633278">
              <w:rPr>
                <w:noProof/>
                <w:webHidden/>
              </w:rPr>
              <w:fldChar w:fldCharType="end"/>
            </w:r>
            <w:r>
              <w:rPr>
                <w:noProof/>
              </w:rPr>
              <w:fldChar w:fldCharType="end"/>
            </w:r>
          </w:del>
        </w:p>
        <w:p w14:paraId="0DBE535D" w14:textId="77777777" w:rsidR="00633278" w:rsidRDefault="00397205">
          <w:pPr>
            <w:pStyle w:val="TOC3"/>
            <w:rPr>
              <w:del w:id="199" w:author="Anders Hejlsberg" w:date="2014-11-01T15:43:00Z"/>
              <w:rFonts w:eastAsiaTheme="minorEastAsia"/>
              <w:noProof/>
              <w:sz w:val="22"/>
            </w:rPr>
          </w:pPr>
          <w:del w:id="200" w:author="Anders Hejlsberg" w:date="2014-11-01T15:43:00Z">
            <w:r>
              <w:fldChar w:fldCharType="begin"/>
            </w:r>
            <w:r>
              <w:delInstrText xml:space="preserve"> HYPERLINK \l "_Toc401414086" </w:delInstrText>
            </w:r>
            <w:r>
              <w:fldChar w:fldCharType="separate"/>
            </w:r>
            <w:r w:rsidR="00633278" w:rsidRPr="00346D30">
              <w:rPr>
                <w:rStyle w:val="Hyperlink"/>
                <w:noProof/>
              </w:rPr>
              <w:delText>4.15.5</w:delText>
            </w:r>
            <w:r w:rsidR="00633278">
              <w:rPr>
                <w:rFonts w:eastAsiaTheme="minorEastAsia"/>
                <w:noProof/>
                <w:sz w:val="22"/>
              </w:rPr>
              <w:tab/>
            </w:r>
            <w:r w:rsidR="00633278" w:rsidRPr="00346D30">
              <w:rPr>
                <w:rStyle w:val="Hyperlink"/>
                <w:noProof/>
              </w:rPr>
              <w:delText>The in operator</w:delText>
            </w:r>
            <w:r w:rsidR="00633278">
              <w:rPr>
                <w:noProof/>
                <w:webHidden/>
              </w:rPr>
              <w:tab/>
            </w:r>
            <w:r w:rsidR="00633278">
              <w:rPr>
                <w:noProof/>
                <w:webHidden/>
              </w:rPr>
              <w:fldChar w:fldCharType="begin"/>
            </w:r>
            <w:r w:rsidR="00633278">
              <w:rPr>
                <w:noProof/>
                <w:webHidden/>
              </w:rPr>
              <w:delInstrText xml:space="preserve"> PAGEREF _Toc401414086 \h </w:delInstrText>
            </w:r>
            <w:r w:rsidR="00633278">
              <w:rPr>
                <w:noProof/>
                <w:webHidden/>
              </w:rPr>
            </w:r>
            <w:r w:rsidR="00633278">
              <w:rPr>
                <w:noProof/>
                <w:webHidden/>
              </w:rPr>
              <w:fldChar w:fldCharType="separate"/>
            </w:r>
            <w:r w:rsidR="00633278">
              <w:rPr>
                <w:noProof/>
                <w:webHidden/>
              </w:rPr>
              <w:delText>73</w:delText>
            </w:r>
            <w:r w:rsidR="00633278">
              <w:rPr>
                <w:noProof/>
                <w:webHidden/>
              </w:rPr>
              <w:fldChar w:fldCharType="end"/>
            </w:r>
            <w:r>
              <w:rPr>
                <w:noProof/>
              </w:rPr>
              <w:fldChar w:fldCharType="end"/>
            </w:r>
          </w:del>
        </w:p>
        <w:p w14:paraId="5990C0E5" w14:textId="77777777" w:rsidR="00633278" w:rsidRDefault="00397205">
          <w:pPr>
            <w:pStyle w:val="TOC3"/>
            <w:rPr>
              <w:del w:id="201" w:author="Anders Hejlsberg" w:date="2014-11-01T15:43:00Z"/>
              <w:rFonts w:eastAsiaTheme="minorEastAsia"/>
              <w:noProof/>
              <w:sz w:val="22"/>
            </w:rPr>
          </w:pPr>
          <w:del w:id="202" w:author="Anders Hejlsberg" w:date="2014-11-01T15:43:00Z">
            <w:r>
              <w:fldChar w:fldCharType="begin"/>
            </w:r>
            <w:r>
              <w:delInstrText xml:space="preserve"> HYPERLINK \l "_Toc401414087" </w:delInstrText>
            </w:r>
            <w:r>
              <w:fldChar w:fldCharType="separate"/>
            </w:r>
            <w:r w:rsidR="00633278" w:rsidRPr="00346D30">
              <w:rPr>
                <w:rStyle w:val="Hyperlink"/>
                <w:noProof/>
              </w:rPr>
              <w:delText>4.15.6</w:delText>
            </w:r>
            <w:r w:rsidR="00633278">
              <w:rPr>
                <w:rFonts w:eastAsiaTheme="minorEastAsia"/>
                <w:noProof/>
                <w:sz w:val="22"/>
              </w:rPr>
              <w:tab/>
            </w:r>
            <w:r w:rsidR="00633278" w:rsidRPr="00346D30">
              <w:rPr>
                <w:rStyle w:val="Hyperlink"/>
                <w:noProof/>
              </w:rPr>
              <w:delText>The &amp;&amp; operator</w:delText>
            </w:r>
            <w:r w:rsidR="00633278">
              <w:rPr>
                <w:noProof/>
                <w:webHidden/>
              </w:rPr>
              <w:tab/>
            </w:r>
            <w:r w:rsidR="00633278">
              <w:rPr>
                <w:noProof/>
                <w:webHidden/>
              </w:rPr>
              <w:fldChar w:fldCharType="begin"/>
            </w:r>
            <w:r w:rsidR="00633278">
              <w:rPr>
                <w:noProof/>
                <w:webHidden/>
              </w:rPr>
              <w:delInstrText xml:space="preserve"> PAGEREF _Toc401414087 \h </w:delInstrText>
            </w:r>
            <w:r w:rsidR="00633278">
              <w:rPr>
                <w:noProof/>
                <w:webHidden/>
              </w:rPr>
            </w:r>
            <w:r w:rsidR="00633278">
              <w:rPr>
                <w:noProof/>
                <w:webHidden/>
              </w:rPr>
              <w:fldChar w:fldCharType="separate"/>
            </w:r>
            <w:r w:rsidR="00633278">
              <w:rPr>
                <w:noProof/>
                <w:webHidden/>
              </w:rPr>
              <w:delText>73</w:delText>
            </w:r>
            <w:r w:rsidR="00633278">
              <w:rPr>
                <w:noProof/>
                <w:webHidden/>
              </w:rPr>
              <w:fldChar w:fldCharType="end"/>
            </w:r>
            <w:r>
              <w:rPr>
                <w:noProof/>
              </w:rPr>
              <w:fldChar w:fldCharType="end"/>
            </w:r>
          </w:del>
        </w:p>
        <w:p w14:paraId="2144EE2E" w14:textId="77777777" w:rsidR="00633278" w:rsidRDefault="00397205">
          <w:pPr>
            <w:pStyle w:val="TOC3"/>
            <w:rPr>
              <w:del w:id="203" w:author="Anders Hejlsberg" w:date="2014-11-01T15:43:00Z"/>
              <w:rFonts w:eastAsiaTheme="minorEastAsia"/>
              <w:noProof/>
              <w:sz w:val="22"/>
            </w:rPr>
          </w:pPr>
          <w:del w:id="204" w:author="Anders Hejlsberg" w:date="2014-11-01T15:43:00Z">
            <w:r>
              <w:fldChar w:fldCharType="begin"/>
            </w:r>
            <w:r>
              <w:delInstrText xml:space="preserve"> HYPERLINK \l "_Toc401414088" </w:delInstrText>
            </w:r>
            <w:r>
              <w:fldChar w:fldCharType="separate"/>
            </w:r>
            <w:r w:rsidR="00633278" w:rsidRPr="00346D30">
              <w:rPr>
                <w:rStyle w:val="Hyperlink"/>
                <w:noProof/>
              </w:rPr>
              <w:delText>4.15.7</w:delText>
            </w:r>
            <w:r w:rsidR="00633278">
              <w:rPr>
                <w:rFonts w:eastAsiaTheme="minorEastAsia"/>
                <w:noProof/>
                <w:sz w:val="22"/>
              </w:rPr>
              <w:tab/>
            </w:r>
            <w:r w:rsidR="00633278" w:rsidRPr="00346D30">
              <w:rPr>
                <w:rStyle w:val="Hyperlink"/>
                <w:noProof/>
              </w:rPr>
              <w:delText>The || operator</w:delText>
            </w:r>
            <w:r w:rsidR="00633278">
              <w:rPr>
                <w:noProof/>
                <w:webHidden/>
              </w:rPr>
              <w:tab/>
            </w:r>
            <w:r w:rsidR="00633278">
              <w:rPr>
                <w:noProof/>
                <w:webHidden/>
              </w:rPr>
              <w:fldChar w:fldCharType="begin"/>
            </w:r>
            <w:r w:rsidR="00633278">
              <w:rPr>
                <w:noProof/>
                <w:webHidden/>
              </w:rPr>
              <w:delInstrText xml:space="preserve"> PAGEREF _Toc401414088 \h </w:delInstrText>
            </w:r>
            <w:r w:rsidR="00633278">
              <w:rPr>
                <w:noProof/>
                <w:webHidden/>
              </w:rPr>
            </w:r>
            <w:r w:rsidR="00633278">
              <w:rPr>
                <w:noProof/>
                <w:webHidden/>
              </w:rPr>
              <w:fldChar w:fldCharType="separate"/>
            </w:r>
            <w:r w:rsidR="00633278">
              <w:rPr>
                <w:noProof/>
                <w:webHidden/>
              </w:rPr>
              <w:delText>73</w:delText>
            </w:r>
            <w:r w:rsidR="00633278">
              <w:rPr>
                <w:noProof/>
                <w:webHidden/>
              </w:rPr>
              <w:fldChar w:fldCharType="end"/>
            </w:r>
            <w:r>
              <w:rPr>
                <w:noProof/>
              </w:rPr>
              <w:fldChar w:fldCharType="end"/>
            </w:r>
          </w:del>
        </w:p>
        <w:p w14:paraId="6C721E25" w14:textId="77777777" w:rsidR="00633278" w:rsidRDefault="00397205">
          <w:pPr>
            <w:pStyle w:val="TOC2"/>
            <w:tabs>
              <w:tab w:val="left" w:pos="880"/>
              <w:tab w:val="right" w:leader="dot" w:pos="9350"/>
            </w:tabs>
            <w:rPr>
              <w:del w:id="205" w:author="Anders Hejlsberg" w:date="2014-11-01T15:43:00Z"/>
              <w:rFonts w:eastAsiaTheme="minorEastAsia"/>
              <w:noProof/>
              <w:sz w:val="22"/>
            </w:rPr>
          </w:pPr>
          <w:del w:id="206" w:author="Anders Hejlsberg" w:date="2014-11-01T15:43:00Z">
            <w:r>
              <w:fldChar w:fldCharType="begin"/>
            </w:r>
            <w:r>
              <w:delInstrText xml:space="preserve"> HYPERLINK \l "_Toc401414089" </w:delInstrText>
            </w:r>
            <w:r>
              <w:fldChar w:fldCharType="separate"/>
            </w:r>
            <w:r w:rsidR="00633278" w:rsidRPr="00346D30">
              <w:rPr>
                <w:rStyle w:val="Hyperlink"/>
                <w:noProof/>
              </w:rPr>
              <w:delText>4.16</w:delText>
            </w:r>
            <w:r w:rsidR="00633278">
              <w:rPr>
                <w:rFonts w:eastAsiaTheme="minorEastAsia"/>
                <w:noProof/>
                <w:sz w:val="22"/>
              </w:rPr>
              <w:tab/>
            </w:r>
            <w:r w:rsidR="00633278" w:rsidRPr="00346D30">
              <w:rPr>
                <w:rStyle w:val="Hyperlink"/>
                <w:noProof/>
              </w:rPr>
              <w:delText>The Conditional Operator</w:delText>
            </w:r>
            <w:r w:rsidR="00633278">
              <w:rPr>
                <w:noProof/>
                <w:webHidden/>
              </w:rPr>
              <w:tab/>
            </w:r>
            <w:r w:rsidR="00633278">
              <w:rPr>
                <w:noProof/>
                <w:webHidden/>
              </w:rPr>
              <w:fldChar w:fldCharType="begin"/>
            </w:r>
            <w:r w:rsidR="00633278">
              <w:rPr>
                <w:noProof/>
                <w:webHidden/>
              </w:rPr>
              <w:delInstrText xml:space="preserve"> PAGEREF _Toc401414089 \h </w:delInstrText>
            </w:r>
            <w:r w:rsidR="00633278">
              <w:rPr>
                <w:noProof/>
                <w:webHidden/>
              </w:rPr>
            </w:r>
            <w:r w:rsidR="00633278">
              <w:rPr>
                <w:noProof/>
                <w:webHidden/>
              </w:rPr>
              <w:fldChar w:fldCharType="separate"/>
            </w:r>
            <w:r w:rsidR="00633278">
              <w:rPr>
                <w:noProof/>
                <w:webHidden/>
              </w:rPr>
              <w:delText>73</w:delText>
            </w:r>
            <w:r w:rsidR="00633278">
              <w:rPr>
                <w:noProof/>
                <w:webHidden/>
              </w:rPr>
              <w:fldChar w:fldCharType="end"/>
            </w:r>
            <w:r>
              <w:rPr>
                <w:noProof/>
              </w:rPr>
              <w:fldChar w:fldCharType="end"/>
            </w:r>
          </w:del>
        </w:p>
        <w:p w14:paraId="70FB5D8F" w14:textId="77777777" w:rsidR="00633278" w:rsidRDefault="00397205">
          <w:pPr>
            <w:pStyle w:val="TOC2"/>
            <w:tabs>
              <w:tab w:val="left" w:pos="880"/>
              <w:tab w:val="right" w:leader="dot" w:pos="9350"/>
            </w:tabs>
            <w:rPr>
              <w:del w:id="207" w:author="Anders Hejlsberg" w:date="2014-11-01T15:43:00Z"/>
              <w:rFonts w:eastAsiaTheme="minorEastAsia"/>
              <w:noProof/>
              <w:sz w:val="22"/>
            </w:rPr>
          </w:pPr>
          <w:del w:id="208" w:author="Anders Hejlsberg" w:date="2014-11-01T15:43:00Z">
            <w:r>
              <w:fldChar w:fldCharType="begin"/>
            </w:r>
            <w:r>
              <w:delInstrText xml:space="preserve"> HYPERLINK \l "_Toc401414090" </w:delInstrText>
            </w:r>
            <w:r>
              <w:fldChar w:fldCharType="separate"/>
            </w:r>
            <w:r w:rsidR="00633278" w:rsidRPr="00346D30">
              <w:rPr>
                <w:rStyle w:val="Hyperlink"/>
                <w:noProof/>
              </w:rPr>
              <w:delText>4.17</w:delText>
            </w:r>
            <w:r w:rsidR="00633278">
              <w:rPr>
                <w:rFonts w:eastAsiaTheme="minorEastAsia"/>
                <w:noProof/>
                <w:sz w:val="22"/>
              </w:rPr>
              <w:tab/>
            </w:r>
            <w:r w:rsidR="00633278" w:rsidRPr="00346D30">
              <w:rPr>
                <w:rStyle w:val="Hyperlink"/>
                <w:noProof/>
              </w:rPr>
              <w:delText>Assignment Operators</w:delText>
            </w:r>
            <w:r w:rsidR="00633278">
              <w:rPr>
                <w:noProof/>
                <w:webHidden/>
              </w:rPr>
              <w:tab/>
            </w:r>
            <w:r w:rsidR="00633278">
              <w:rPr>
                <w:noProof/>
                <w:webHidden/>
              </w:rPr>
              <w:fldChar w:fldCharType="begin"/>
            </w:r>
            <w:r w:rsidR="00633278">
              <w:rPr>
                <w:noProof/>
                <w:webHidden/>
              </w:rPr>
              <w:delInstrText xml:space="preserve"> PAGEREF _Toc401414090 \h </w:delInstrText>
            </w:r>
            <w:r w:rsidR="00633278">
              <w:rPr>
                <w:noProof/>
                <w:webHidden/>
              </w:rPr>
            </w:r>
            <w:r w:rsidR="00633278">
              <w:rPr>
                <w:noProof/>
                <w:webHidden/>
              </w:rPr>
              <w:fldChar w:fldCharType="separate"/>
            </w:r>
            <w:r w:rsidR="00633278">
              <w:rPr>
                <w:noProof/>
                <w:webHidden/>
              </w:rPr>
              <w:delText>74</w:delText>
            </w:r>
            <w:r w:rsidR="00633278">
              <w:rPr>
                <w:noProof/>
                <w:webHidden/>
              </w:rPr>
              <w:fldChar w:fldCharType="end"/>
            </w:r>
            <w:r>
              <w:rPr>
                <w:noProof/>
              </w:rPr>
              <w:fldChar w:fldCharType="end"/>
            </w:r>
          </w:del>
        </w:p>
        <w:p w14:paraId="76413B58" w14:textId="77777777" w:rsidR="00633278" w:rsidRDefault="00397205">
          <w:pPr>
            <w:pStyle w:val="TOC2"/>
            <w:tabs>
              <w:tab w:val="left" w:pos="880"/>
              <w:tab w:val="right" w:leader="dot" w:pos="9350"/>
            </w:tabs>
            <w:rPr>
              <w:del w:id="209" w:author="Anders Hejlsberg" w:date="2014-11-01T15:43:00Z"/>
              <w:rFonts w:eastAsiaTheme="minorEastAsia"/>
              <w:noProof/>
              <w:sz w:val="22"/>
            </w:rPr>
          </w:pPr>
          <w:del w:id="210" w:author="Anders Hejlsberg" w:date="2014-11-01T15:43:00Z">
            <w:r>
              <w:fldChar w:fldCharType="begin"/>
            </w:r>
            <w:r>
              <w:delInstrText xml:space="preserve"> HYPERLINK \l "_Toc401414091" </w:delInstrText>
            </w:r>
            <w:r>
              <w:fldChar w:fldCharType="separate"/>
            </w:r>
            <w:r w:rsidR="00633278" w:rsidRPr="00346D30">
              <w:rPr>
                <w:rStyle w:val="Hyperlink"/>
                <w:noProof/>
              </w:rPr>
              <w:delText>4.18</w:delText>
            </w:r>
            <w:r w:rsidR="00633278">
              <w:rPr>
                <w:rFonts w:eastAsiaTheme="minorEastAsia"/>
                <w:noProof/>
                <w:sz w:val="22"/>
              </w:rPr>
              <w:tab/>
            </w:r>
            <w:r w:rsidR="00633278" w:rsidRPr="00346D30">
              <w:rPr>
                <w:rStyle w:val="Hyperlink"/>
                <w:noProof/>
              </w:rPr>
              <w:delText>The Comma Operator</w:delText>
            </w:r>
            <w:r w:rsidR="00633278">
              <w:rPr>
                <w:noProof/>
                <w:webHidden/>
              </w:rPr>
              <w:tab/>
            </w:r>
            <w:r w:rsidR="00633278">
              <w:rPr>
                <w:noProof/>
                <w:webHidden/>
              </w:rPr>
              <w:fldChar w:fldCharType="begin"/>
            </w:r>
            <w:r w:rsidR="00633278">
              <w:rPr>
                <w:noProof/>
                <w:webHidden/>
              </w:rPr>
              <w:delInstrText xml:space="preserve"> PAGEREF _Toc401414091 \h </w:delInstrText>
            </w:r>
            <w:r w:rsidR="00633278">
              <w:rPr>
                <w:noProof/>
                <w:webHidden/>
              </w:rPr>
            </w:r>
            <w:r w:rsidR="00633278">
              <w:rPr>
                <w:noProof/>
                <w:webHidden/>
              </w:rPr>
              <w:fldChar w:fldCharType="separate"/>
            </w:r>
            <w:r w:rsidR="00633278">
              <w:rPr>
                <w:noProof/>
                <w:webHidden/>
              </w:rPr>
              <w:delText>74</w:delText>
            </w:r>
            <w:r w:rsidR="00633278">
              <w:rPr>
                <w:noProof/>
                <w:webHidden/>
              </w:rPr>
              <w:fldChar w:fldCharType="end"/>
            </w:r>
            <w:r>
              <w:rPr>
                <w:noProof/>
              </w:rPr>
              <w:fldChar w:fldCharType="end"/>
            </w:r>
          </w:del>
        </w:p>
        <w:p w14:paraId="3F8E9DAC" w14:textId="77777777" w:rsidR="00633278" w:rsidRDefault="00397205">
          <w:pPr>
            <w:pStyle w:val="TOC2"/>
            <w:tabs>
              <w:tab w:val="left" w:pos="880"/>
              <w:tab w:val="right" w:leader="dot" w:pos="9350"/>
            </w:tabs>
            <w:rPr>
              <w:del w:id="211" w:author="Anders Hejlsberg" w:date="2014-11-01T15:43:00Z"/>
              <w:rFonts w:eastAsiaTheme="minorEastAsia"/>
              <w:noProof/>
              <w:sz w:val="22"/>
            </w:rPr>
          </w:pPr>
          <w:del w:id="212" w:author="Anders Hejlsberg" w:date="2014-11-01T15:43:00Z">
            <w:r>
              <w:fldChar w:fldCharType="begin"/>
            </w:r>
            <w:r>
              <w:delInstrText xml:space="preserve"> HYPERLINK \l "_Toc401414092" </w:delInstrText>
            </w:r>
            <w:r>
              <w:fldChar w:fldCharType="separate"/>
            </w:r>
            <w:r w:rsidR="00633278" w:rsidRPr="00346D30">
              <w:rPr>
                <w:rStyle w:val="Hyperlink"/>
                <w:noProof/>
              </w:rPr>
              <w:delText>4.19</w:delText>
            </w:r>
            <w:r w:rsidR="00633278">
              <w:rPr>
                <w:rFonts w:eastAsiaTheme="minorEastAsia"/>
                <w:noProof/>
                <w:sz w:val="22"/>
              </w:rPr>
              <w:tab/>
            </w:r>
            <w:r w:rsidR="00633278" w:rsidRPr="00346D30">
              <w:rPr>
                <w:rStyle w:val="Hyperlink"/>
                <w:noProof/>
              </w:rPr>
              <w:delText>Contextually Typed Expressions</w:delText>
            </w:r>
            <w:r w:rsidR="00633278">
              <w:rPr>
                <w:noProof/>
                <w:webHidden/>
              </w:rPr>
              <w:tab/>
            </w:r>
            <w:r w:rsidR="00633278">
              <w:rPr>
                <w:noProof/>
                <w:webHidden/>
              </w:rPr>
              <w:fldChar w:fldCharType="begin"/>
            </w:r>
            <w:r w:rsidR="00633278">
              <w:rPr>
                <w:noProof/>
                <w:webHidden/>
              </w:rPr>
              <w:delInstrText xml:space="preserve"> PAGEREF _Toc401414092 \h </w:delInstrText>
            </w:r>
            <w:r w:rsidR="00633278">
              <w:rPr>
                <w:noProof/>
                <w:webHidden/>
              </w:rPr>
            </w:r>
            <w:r w:rsidR="00633278">
              <w:rPr>
                <w:noProof/>
                <w:webHidden/>
              </w:rPr>
              <w:fldChar w:fldCharType="separate"/>
            </w:r>
            <w:r w:rsidR="00633278">
              <w:rPr>
                <w:noProof/>
                <w:webHidden/>
              </w:rPr>
              <w:delText>74</w:delText>
            </w:r>
            <w:r w:rsidR="00633278">
              <w:rPr>
                <w:noProof/>
                <w:webHidden/>
              </w:rPr>
              <w:fldChar w:fldCharType="end"/>
            </w:r>
            <w:r>
              <w:rPr>
                <w:noProof/>
              </w:rPr>
              <w:fldChar w:fldCharType="end"/>
            </w:r>
          </w:del>
        </w:p>
        <w:p w14:paraId="5D43AF51" w14:textId="77777777" w:rsidR="00633278" w:rsidRDefault="00397205">
          <w:pPr>
            <w:pStyle w:val="TOC2"/>
            <w:tabs>
              <w:tab w:val="left" w:pos="880"/>
              <w:tab w:val="right" w:leader="dot" w:pos="9350"/>
            </w:tabs>
            <w:rPr>
              <w:del w:id="213" w:author="Anders Hejlsberg" w:date="2014-11-01T15:43:00Z"/>
              <w:rFonts w:eastAsiaTheme="minorEastAsia"/>
              <w:noProof/>
              <w:sz w:val="22"/>
            </w:rPr>
          </w:pPr>
          <w:del w:id="214" w:author="Anders Hejlsberg" w:date="2014-11-01T15:43:00Z">
            <w:r>
              <w:fldChar w:fldCharType="begin"/>
            </w:r>
            <w:r>
              <w:delInstrText xml:space="preserve"> HYPERLINK \l "_Toc4014</w:delInstrText>
            </w:r>
            <w:r>
              <w:delInstrText xml:space="preserve">14093" </w:delInstrText>
            </w:r>
            <w:r>
              <w:fldChar w:fldCharType="separate"/>
            </w:r>
            <w:r w:rsidR="00633278" w:rsidRPr="00346D30">
              <w:rPr>
                <w:rStyle w:val="Hyperlink"/>
                <w:noProof/>
              </w:rPr>
              <w:delText>4.20</w:delText>
            </w:r>
            <w:r w:rsidR="00633278">
              <w:rPr>
                <w:rFonts w:eastAsiaTheme="minorEastAsia"/>
                <w:noProof/>
                <w:sz w:val="22"/>
              </w:rPr>
              <w:tab/>
            </w:r>
            <w:r w:rsidR="00633278" w:rsidRPr="00346D30">
              <w:rPr>
                <w:rStyle w:val="Hyperlink"/>
                <w:noProof/>
              </w:rPr>
              <w:delText>Type Guards</w:delText>
            </w:r>
            <w:r w:rsidR="00633278">
              <w:rPr>
                <w:noProof/>
                <w:webHidden/>
              </w:rPr>
              <w:tab/>
            </w:r>
            <w:r w:rsidR="00633278">
              <w:rPr>
                <w:noProof/>
                <w:webHidden/>
              </w:rPr>
              <w:fldChar w:fldCharType="begin"/>
            </w:r>
            <w:r w:rsidR="00633278">
              <w:rPr>
                <w:noProof/>
                <w:webHidden/>
              </w:rPr>
              <w:delInstrText xml:space="preserve"> PAGEREF _Toc401414093 \h </w:delInstrText>
            </w:r>
            <w:r w:rsidR="00633278">
              <w:rPr>
                <w:noProof/>
                <w:webHidden/>
              </w:rPr>
            </w:r>
            <w:r w:rsidR="00633278">
              <w:rPr>
                <w:noProof/>
                <w:webHidden/>
              </w:rPr>
              <w:fldChar w:fldCharType="separate"/>
            </w:r>
            <w:r w:rsidR="00633278">
              <w:rPr>
                <w:noProof/>
                <w:webHidden/>
              </w:rPr>
              <w:delText>76</w:delText>
            </w:r>
            <w:r w:rsidR="00633278">
              <w:rPr>
                <w:noProof/>
                <w:webHidden/>
              </w:rPr>
              <w:fldChar w:fldCharType="end"/>
            </w:r>
            <w:r>
              <w:rPr>
                <w:noProof/>
              </w:rPr>
              <w:fldChar w:fldCharType="end"/>
            </w:r>
          </w:del>
        </w:p>
        <w:p w14:paraId="08A99C7B" w14:textId="77777777" w:rsidR="00633278" w:rsidRDefault="00397205">
          <w:pPr>
            <w:pStyle w:val="TOC1"/>
            <w:rPr>
              <w:del w:id="215" w:author="Anders Hejlsberg" w:date="2014-11-01T15:43:00Z"/>
              <w:rFonts w:eastAsiaTheme="minorEastAsia"/>
              <w:noProof/>
              <w:sz w:val="22"/>
            </w:rPr>
          </w:pPr>
          <w:del w:id="216" w:author="Anders Hejlsberg" w:date="2014-11-01T15:43:00Z">
            <w:r>
              <w:fldChar w:fldCharType="begin"/>
            </w:r>
            <w:r>
              <w:delInstrText xml:space="preserve"> HYPERLINK \l "_Toc401414094" </w:delInstrText>
            </w:r>
            <w:r>
              <w:fldChar w:fldCharType="separate"/>
            </w:r>
            <w:r w:rsidR="00633278" w:rsidRPr="00346D30">
              <w:rPr>
                <w:rStyle w:val="Hyperlink"/>
                <w:noProof/>
              </w:rPr>
              <w:delText>5</w:delText>
            </w:r>
            <w:r w:rsidR="00633278">
              <w:rPr>
                <w:rFonts w:eastAsiaTheme="minorEastAsia"/>
                <w:noProof/>
                <w:sz w:val="22"/>
              </w:rPr>
              <w:tab/>
            </w:r>
            <w:r w:rsidR="00633278" w:rsidRPr="00346D30">
              <w:rPr>
                <w:rStyle w:val="Hyperlink"/>
                <w:noProof/>
              </w:rPr>
              <w:delText>Statements</w:delText>
            </w:r>
            <w:r w:rsidR="00633278">
              <w:rPr>
                <w:noProof/>
                <w:webHidden/>
              </w:rPr>
              <w:tab/>
            </w:r>
            <w:r w:rsidR="00633278">
              <w:rPr>
                <w:noProof/>
                <w:webHidden/>
              </w:rPr>
              <w:fldChar w:fldCharType="begin"/>
            </w:r>
            <w:r w:rsidR="00633278">
              <w:rPr>
                <w:noProof/>
                <w:webHidden/>
              </w:rPr>
              <w:delInstrText xml:space="preserve"> PAGEREF _Toc401414094 \h </w:delInstrText>
            </w:r>
            <w:r w:rsidR="00633278">
              <w:rPr>
                <w:noProof/>
                <w:webHidden/>
              </w:rPr>
            </w:r>
            <w:r w:rsidR="00633278">
              <w:rPr>
                <w:noProof/>
                <w:webHidden/>
              </w:rPr>
              <w:fldChar w:fldCharType="separate"/>
            </w:r>
            <w:r w:rsidR="00633278">
              <w:rPr>
                <w:noProof/>
                <w:webHidden/>
              </w:rPr>
              <w:delText>81</w:delText>
            </w:r>
            <w:r w:rsidR="00633278">
              <w:rPr>
                <w:noProof/>
                <w:webHidden/>
              </w:rPr>
              <w:fldChar w:fldCharType="end"/>
            </w:r>
            <w:r>
              <w:rPr>
                <w:noProof/>
              </w:rPr>
              <w:fldChar w:fldCharType="end"/>
            </w:r>
          </w:del>
        </w:p>
        <w:p w14:paraId="6DE4DD4B" w14:textId="77777777" w:rsidR="00633278" w:rsidRDefault="00397205">
          <w:pPr>
            <w:pStyle w:val="TOC2"/>
            <w:tabs>
              <w:tab w:val="left" w:pos="880"/>
              <w:tab w:val="right" w:leader="dot" w:pos="9350"/>
            </w:tabs>
            <w:rPr>
              <w:del w:id="217" w:author="Anders Hejlsberg" w:date="2014-11-01T15:43:00Z"/>
              <w:rFonts w:eastAsiaTheme="minorEastAsia"/>
              <w:noProof/>
              <w:sz w:val="22"/>
            </w:rPr>
          </w:pPr>
          <w:del w:id="218" w:author="Anders Hejlsberg" w:date="2014-11-01T15:43:00Z">
            <w:r>
              <w:fldChar w:fldCharType="begin"/>
            </w:r>
            <w:r>
              <w:delInstrText xml:space="preserve"> HYPERLINK \l "_Toc401414095" </w:delInstrText>
            </w:r>
            <w:r>
              <w:fldChar w:fldCharType="separate"/>
            </w:r>
            <w:r w:rsidR="00633278" w:rsidRPr="00346D30">
              <w:rPr>
                <w:rStyle w:val="Hyperlink"/>
                <w:noProof/>
              </w:rPr>
              <w:delText>5.1</w:delText>
            </w:r>
            <w:r w:rsidR="00633278">
              <w:rPr>
                <w:rFonts w:eastAsiaTheme="minorEastAsia"/>
                <w:noProof/>
                <w:sz w:val="22"/>
              </w:rPr>
              <w:tab/>
            </w:r>
            <w:r w:rsidR="00633278" w:rsidRPr="00346D30">
              <w:rPr>
                <w:rStyle w:val="Hyperlink"/>
                <w:noProof/>
              </w:rPr>
              <w:delText>Variable Statements</w:delText>
            </w:r>
            <w:r w:rsidR="00633278">
              <w:rPr>
                <w:noProof/>
                <w:webHidden/>
              </w:rPr>
              <w:tab/>
            </w:r>
            <w:r w:rsidR="00633278">
              <w:rPr>
                <w:noProof/>
                <w:webHidden/>
              </w:rPr>
              <w:fldChar w:fldCharType="begin"/>
            </w:r>
            <w:r w:rsidR="00633278">
              <w:rPr>
                <w:noProof/>
                <w:webHidden/>
              </w:rPr>
              <w:delInstrText xml:space="preserve"> PAGEREF _Toc401414095 \h </w:delInstrText>
            </w:r>
            <w:r w:rsidR="00633278">
              <w:rPr>
                <w:noProof/>
                <w:webHidden/>
              </w:rPr>
            </w:r>
            <w:r w:rsidR="00633278">
              <w:rPr>
                <w:noProof/>
                <w:webHidden/>
              </w:rPr>
              <w:fldChar w:fldCharType="separate"/>
            </w:r>
            <w:r w:rsidR="00633278">
              <w:rPr>
                <w:noProof/>
                <w:webHidden/>
              </w:rPr>
              <w:delText>81</w:delText>
            </w:r>
            <w:r w:rsidR="00633278">
              <w:rPr>
                <w:noProof/>
                <w:webHidden/>
              </w:rPr>
              <w:fldChar w:fldCharType="end"/>
            </w:r>
            <w:r>
              <w:rPr>
                <w:noProof/>
              </w:rPr>
              <w:fldChar w:fldCharType="end"/>
            </w:r>
          </w:del>
        </w:p>
        <w:p w14:paraId="000A7272" w14:textId="77777777" w:rsidR="00633278" w:rsidRDefault="00397205">
          <w:pPr>
            <w:pStyle w:val="TOC2"/>
            <w:tabs>
              <w:tab w:val="left" w:pos="880"/>
              <w:tab w:val="right" w:leader="dot" w:pos="9350"/>
            </w:tabs>
            <w:rPr>
              <w:del w:id="219" w:author="Anders Hejlsberg" w:date="2014-11-01T15:43:00Z"/>
              <w:rFonts w:eastAsiaTheme="minorEastAsia"/>
              <w:noProof/>
              <w:sz w:val="22"/>
            </w:rPr>
          </w:pPr>
          <w:del w:id="220" w:author="Anders Hejlsberg" w:date="2014-11-01T15:43:00Z">
            <w:r>
              <w:fldChar w:fldCharType="begin"/>
            </w:r>
            <w:r>
              <w:delInstrText xml:space="preserve"> HYPERLINK \l "_Toc401414096" </w:delInstrText>
            </w:r>
            <w:r>
              <w:fldChar w:fldCharType="separate"/>
            </w:r>
            <w:r w:rsidR="00633278" w:rsidRPr="00346D30">
              <w:rPr>
                <w:rStyle w:val="Hyperlink"/>
                <w:noProof/>
              </w:rPr>
              <w:delText>5.2</w:delText>
            </w:r>
            <w:r w:rsidR="00633278">
              <w:rPr>
                <w:rFonts w:eastAsiaTheme="minorEastAsia"/>
                <w:noProof/>
                <w:sz w:val="22"/>
              </w:rPr>
              <w:tab/>
            </w:r>
            <w:r w:rsidR="00633278" w:rsidRPr="00346D30">
              <w:rPr>
                <w:rStyle w:val="Hyperlink"/>
                <w:noProof/>
              </w:rPr>
              <w:delText>If, Do, and While Statements</w:delText>
            </w:r>
            <w:r w:rsidR="00633278">
              <w:rPr>
                <w:noProof/>
                <w:webHidden/>
              </w:rPr>
              <w:tab/>
            </w:r>
            <w:r w:rsidR="00633278">
              <w:rPr>
                <w:noProof/>
                <w:webHidden/>
              </w:rPr>
              <w:fldChar w:fldCharType="begin"/>
            </w:r>
            <w:r w:rsidR="00633278">
              <w:rPr>
                <w:noProof/>
                <w:webHidden/>
              </w:rPr>
              <w:delInstrText xml:space="preserve"> PAGEREF _Toc401414096 \h </w:delInstrText>
            </w:r>
            <w:r w:rsidR="00633278">
              <w:rPr>
                <w:noProof/>
                <w:webHidden/>
              </w:rPr>
            </w:r>
            <w:r w:rsidR="00633278">
              <w:rPr>
                <w:noProof/>
                <w:webHidden/>
              </w:rPr>
              <w:fldChar w:fldCharType="separate"/>
            </w:r>
            <w:r w:rsidR="00633278">
              <w:rPr>
                <w:noProof/>
                <w:webHidden/>
              </w:rPr>
              <w:delText>82</w:delText>
            </w:r>
            <w:r w:rsidR="00633278">
              <w:rPr>
                <w:noProof/>
                <w:webHidden/>
              </w:rPr>
              <w:fldChar w:fldCharType="end"/>
            </w:r>
            <w:r>
              <w:rPr>
                <w:noProof/>
              </w:rPr>
              <w:fldChar w:fldCharType="end"/>
            </w:r>
          </w:del>
        </w:p>
        <w:p w14:paraId="2BD53DFB" w14:textId="77777777" w:rsidR="00633278" w:rsidRDefault="00397205">
          <w:pPr>
            <w:pStyle w:val="TOC2"/>
            <w:tabs>
              <w:tab w:val="left" w:pos="880"/>
              <w:tab w:val="right" w:leader="dot" w:pos="9350"/>
            </w:tabs>
            <w:rPr>
              <w:del w:id="221" w:author="Anders Hejlsberg" w:date="2014-11-01T15:43:00Z"/>
              <w:rFonts w:eastAsiaTheme="minorEastAsia"/>
              <w:noProof/>
              <w:sz w:val="22"/>
            </w:rPr>
          </w:pPr>
          <w:del w:id="222" w:author="Anders Hejlsberg" w:date="2014-11-01T15:43:00Z">
            <w:r>
              <w:fldChar w:fldCharType="begin"/>
            </w:r>
            <w:r>
              <w:delInstrText xml:space="preserve"> HYPERLINK \l "_Toc40141409</w:delInstrText>
            </w:r>
            <w:r>
              <w:delInstrText xml:space="preserve">7" </w:delInstrText>
            </w:r>
            <w:r>
              <w:fldChar w:fldCharType="separate"/>
            </w:r>
            <w:r w:rsidR="00633278" w:rsidRPr="00346D30">
              <w:rPr>
                <w:rStyle w:val="Hyperlink"/>
                <w:noProof/>
              </w:rPr>
              <w:delText>5.3</w:delText>
            </w:r>
            <w:r w:rsidR="00633278">
              <w:rPr>
                <w:rFonts w:eastAsiaTheme="minorEastAsia"/>
                <w:noProof/>
                <w:sz w:val="22"/>
              </w:rPr>
              <w:tab/>
            </w:r>
            <w:r w:rsidR="00633278" w:rsidRPr="00346D30">
              <w:rPr>
                <w:rStyle w:val="Hyperlink"/>
                <w:noProof/>
              </w:rPr>
              <w:delText>For Statements</w:delText>
            </w:r>
            <w:r w:rsidR="00633278">
              <w:rPr>
                <w:noProof/>
                <w:webHidden/>
              </w:rPr>
              <w:tab/>
            </w:r>
            <w:r w:rsidR="00633278">
              <w:rPr>
                <w:noProof/>
                <w:webHidden/>
              </w:rPr>
              <w:fldChar w:fldCharType="begin"/>
            </w:r>
            <w:r w:rsidR="00633278">
              <w:rPr>
                <w:noProof/>
                <w:webHidden/>
              </w:rPr>
              <w:delInstrText xml:space="preserve"> PAGEREF _Toc401414097 \h </w:delInstrText>
            </w:r>
            <w:r w:rsidR="00633278">
              <w:rPr>
                <w:noProof/>
                <w:webHidden/>
              </w:rPr>
            </w:r>
            <w:r w:rsidR="00633278">
              <w:rPr>
                <w:noProof/>
                <w:webHidden/>
              </w:rPr>
              <w:fldChar w:fldCharType="separate"/>
            </w:r>
            <w:r w:rsidR="00633278">
              <w:rPr>
                <w:noProof/>
                <w:webHidden/>
              </w:rPr>
              <w:delText>82</w:delText>
            </w:r>
            <w:r w:rsidR="00633278">
              <w:rPr>
                <w:noProof/>
                <w:webHidden/>
              </w:rPr>
              <w:fldChar w:fldCharType="end"/>
            </w:r>
            <w:r>
              <w:rPr>
                <w:noProof/>
              </w:rPr>
              <w:fldChar w:fldCharType="end"/>
            </w:r>
          </w:del>
        </w:p>
        <w:p w14:paraId="2EB7935D" w14:textId="77777777" w:rsidR="00633278" w:rsidRDefault="00397205">
          <w:pPr>
            <w:pStyle w:val="TOC2"/>
            <w:tabs>
              <w:tab w:val="left" w:pos="880"/>
              <w:tab w:val="right" w:leader="dot" w:pos="9350"/>
            </w:tabs>
            <w:rPr>
              <w:del w:id="223" w:author="Anders Hejlsberg" w:date="2014-11-01T15:43:00Z"/>
              <w:rFonts w:eastAsiaTheme="minorEastAsia"/>
              <w:noProof/>
              <w:sz w:val="22"/>
            </w:rPr>
          </w:pPr>
          <w:del w:id="224" w:author="Anders Hejlsberg" w:date="2014-11-01T15:43:00Z">
            <w:r>
              <w:fldChar w:fldCharType="begin"/>
            </w:r>
            <w:r>
              <w:delInstrText xml:space="preserve"> HYPERLINK \l "_Toc401414098" </w:delInstrText>
            </w:r>
            <w:r>
              <w:fldChar w:fldCharType="separate"/>
            </w:r>
            <w:r w:rsidR="00633278" w:rsidRPr="00346D30">
              <w:rPr>
                <w:rStyle w:val="Hyperlink"/>
                <w:noProof/>
              </w:rPr>
              <w:delText>5.4</w:delText>
            </w:r>
            <w:r w:rsidR="00633278">
              <w:rPr>
                <w:rFonts w:eastAsiaTheme="minorEastAsia"/>
                <w:noProof/>
                <w:sz w:val="22"/>
              </w:rPr>
              <w:tab/>
            </w:r>
            <w:r w:rsidR="00633278" w:rsidRPr="00346D30">
              <w:rPr>
                <w:rStyle w:val="Hyperlink"/>
                <w:noProof/>
              </w:rPr>
              <w:delText>For-In Statements</w:delText>
            </w:r>
            <w:r w:rsidR="00633278">
              <w:rPr>
                <w:noProof/>
                <w:webHidden/>
              </w:rPr>
              <w:tab/>
            </w:r>
            <w:r w:rsidR="00633278">
              <w:rPr>
                <w:noProof/>
                <w:webHidden/>
              </w:rPr>
              <w:fldChar w:fldCharType="begin"/>
            </w:r>
            <w:r w:rsidR="00633278">
              <w:rPr>
                <w:noProof/>
                <w:webHidden/>
              </w:rPr>
              <w:delInstrText xml:space="preserve"> PAGEREF _Toc401414098 \h </w:delInstrText>
            </w:r>
            <w:r w:rsidR="00633278">
              <w:rPr>
                <w:noProof/>
                <w:webHidden/>
              </w:rPr>
            </w:r>
            <w:r w:rsidR="00633278">
              <w:rPr>
                <w:noProof/>
                <w:webHidden/>
              </w:rPr>
              <w:fldChar w:fldCharType="separate"/>
            </w:r>
            <w:r w:rsidR="00633278">
              <w:rPr>
                <w:noProof/>
                <w:webHidden/>
              </w:rPr>
              <w:delText>82</w:delText>
            </w:r>
            <w:r w:rsidR="00633278">
              <w:rPr>
                <w:noProof/>
                <w:webHidden/>
              </w:rPr>
              <w:fldChar w:fldCharType="end"/>
            </w:r>
            <w:r>
              <w:rPr>
                <w:noProof/>
              </w:rPr>
              <w:fldChar w:fldCharType="end"/>
            </w:r>
          </w:del>
        </w:p>
        <w:p w14:paraId="539D1B58" w14:textId="77777777" w:rsidR="00633278" w:rsidRDefault="00397205">
          <w:pPr>
            <w:pStyle w:val="TOC2"/>
            <w:tabs>
              <w:tab w:val="left" w:pos="880"/>
              <w:tab w:val="right" w:leader="dot" w:pos="9350"/>
            </w:tabs>
            <w:rPr>
              <w:del w:id="225" w:author="Anders Hejlsberg" w:date="2014-11-01T15:43:00Z"/>
              <w:rFonts w:eastAsiaTheme="minorEastAsia"/>
              <w:noProof/>
              <w:sz w:val="22"/>
            </w:rPr>
          </w:pPr>
          <w:del w:id="226" w:author="Anders Hejlsberg" w:date="2014-11-01T15:43:00Z">
            <w:r>
              <w:fldChar w:fldCharType="begin"/>
            </w:r>
            <w:r>
              <w:delInstrText xml:space="preserve"> HYPERLINK \l "_Toc401414099" </w:delInstrText>
            </w:r>
            <w:r>
              <w:fldChar w:fldCharType="separate"/>
            </w:r>
            <w:r w:rsidR="00633278" w:rsidRPr="00346D30">
              <w:rPr>
                <w:rStyle w:val="Hyperlink"/>
                <w:noProof/>
              </w:rPr>
              <w:delText>5.5</w:delText>
            </w:r>
            <w:r w:rsidR="00633278">
              <w:rPr>
                <w:rFonts w:eastAsiaTheme="minorEastAsia"/>
                <w:noProof/>
                <w:sz w:val="22"/>
              </w:rPr>
              <w:tab/>
            </w:r>
            <w:r w:rsidR="00633278" w:rsidRPr="00346D30">
              <w:rPr>
                <w:rStyle w:val="Hyperlink"/>
                <w:noProof/>
              </w:rPr>
              <w:delText>Continue Statements</w:delText>
            </w:r>
            <w:r w:rsidR="00633278">
              <w:rPr>
                <w:noProof/>
                <w:webHidden/>
              </w:rPr>
              <w:tab/>
            </w:r>
            <w:r w:rsidR="00633278">
              <w:rPr>
                <w:noProof/>
                <w:webHidden/>
              </w:rPr>
              <w:fldChar w:fldCharType="begin"/>
            </w:r>
            <w:r w:rsidR="00633278">
              <w:rPr>
                <w:noProof/>
                <w:webHidden/>
              </w:rPr>
              <w:delInstrText xml:space="preserve"> PAGEREF _Toc401414099 \h </w:delInstrText>
            </w:r>
            <w:r w:rsidR="00633278">
              <w:rPr>
                <w:noProof/>
                <w:webHidden/>
              </w:rPr>
            </w:r>
            <w:r w:rsidR="00633278">
              <w:rPr>
                <w:noProof/>
                <w:webHidden/>
              </w:rPr>
              <w:fldChar w:fldCharType="separate"/>
            </w:r>
            <w:r w:rsidR="00633278">
              <w:rPr>
                <w:noProof/>
                <w:webHidden/>
              </w:rPr>
              <w:delText>82</w:delText>
            </w:r>
            <w:r w:rsidR="00633278">
              <w:rPr>
                <w:noProof/>
                <w:webHidden/>
              </w:rPr>
              <w:fldChar w:fldCharType="end"/>
            </w:r>
            <w:r>
              <w:rPr>
                <w:noProof/>
              </w:rPr>
              <w:fldChar w:fldCharType="end"/>
            </w:r>
          </w:del>
        </w:p>
        <w:p w14:paraId="4D2EE086" w14:textId="77777777" w:rsidR="00633278" w:rsidRDefault="00397205">
          <w:pPr>
            <w:pStyle w:val="TOC2"/>
            <w:tabs>
              <w:tab w:val="left" w:pos="880"/>
              <w:tab w:val="right" w:leader="dot" w:pos="9350"/>
            </w:tabs>
            <w:rPr>
              <w:del w:id="227" w:author="Anders Hejlsberg" w:date="2014-11-01T15:43:00Z"/>
              <w:rFonts w:eastAsiaTheme="minorEastAsia"/>
              <w:noProof/>
              <w:sz w:val="22"/>
            </w:rPr>
          </w:pPr>
          <w:del w:id="228" w:author="Anders Hejlsberg" w:date="2014-11-01T15:43:00Z">
            <w:r>
              <w:fldChar w:fldCharType="begin"/>
            </w:r>
            <w:r>
              <w:delInstrText xml:space="preserve"> HYPERLINK \l "_Toc401414100" </w:delInstrText>
            </w:r>
            <w:r>
              <w:fldChar w:fldCharType="separate"/>
            </w:r>
            <w:r w:rsidR="00633278" w:rsidRPr="00346D30">
              <w:rPr>
                <w:rStyle w:val="Hyperlink"/>
                <w:noProof/>
              </w:rPr>
              <w:delText>5.6</w:delText>
            </w:r>
            <w:r w:rsidR="00633278">
              <w:rPr>
                <w:rFonts w:eastAsiaTheme="minorEastAsia"/>
                <w:noProof/>
                <w:sz w:val="22"/>
              </w:rPr>
              <w:tab/>
            </w:r>
            <w:r w:rsidR="00633278" w:rsidRPr="00346D30">
              <w:rPr>
                <w:rStyle w:val="Hyperlink"/>
                <w:noProof/>
              </w:rPr>
              <w:delText>Break Statements</w:delText>
            </w:r>
            <w:r w:rsidR="00633278">
              <w:rPr>
                <w:noProof/>
                <w:webHidden/>
              </w:rPr>
              <w:tab/>
            </w:r>
            <w:r w:rsidR="00633278">
              <w:rPr>
                <w:noProof/>
                <w:webHidden/>
              </w:rPr>
              <w:fldChar w:fldCharType="begin"/>
            </w:r>
            <w:r w:rsidR="00633278">
              <w:rPr>
                <w:noProof/>
                <w:webHidden/>
              </w:rPr>
              <w:delInstrText xml:space="preserve"> PAGEREF _Toc401414100 \h </w:delInstrText>
            </w:r>
            <w:r w:rsidR="00633278">
              <w:rPr>
                <w:noProof/>
                <w:webHidden/>
              </w:rPr>
            </w:r>
            <w:r w:rsidR="00633278">
              <w:rPr>
                <w:noProof/>
                <w:webHidden/>
              </w:rPr>
              <w:fldChar w:fldCharType="separate"/>
            </w:r>
            <w:r w:rsidR="00633278">
              <w:rPr>
                <w:noProof/>
                <w:webHidden/>
              </w:rPr>
              <w:delText>83</w:delText>
            </w:r>
            <w:r w:rsidR="00633278">
              <w:rPr>
                <w:noProof/>
                <w:webHidden/>
              </w:rPr>
              <w:fldChar w:fldCharType="end"/>
            </w:r>
            <w:r>
              <w:rPr>
                <w:noProof/>
              </w:rPr>
              <w:fldChar w:fldCharType="end"/>
            </w:r>
          </w:del>
        </w:p>
        <w:p w14:paraId="1A68618E" w14:textId="77777777" w:rsidR="00633278" w:rsidRDefault="00397205">
          <w:pPr>
            <w:pStyle w:val="TOC2"/>
            <w:tabs>
              <w:tab w:val="left" w:pos="880"/>
              <w:tab w:val="right" w:leader="dot" w:pos="9350"/>
            </w:tabs>
            <w:rPr>
              <w:del w:id="229" w:author="Anders Hejlsberg" w:date="2014-11-01T15:43:00Z"/>
              <w:rFonts w:eastAsiaTheme="minorEastAsia"/>
              <w:noProof/>
              <w:sz w:val="22"/>
            </w:rPr>
          </w:pPr>
          <w:del w:id="230" w:author="Anders Hejlsberg" w:date="2014-11-01T15:43:00Z">
            <w:r>
              <w:fldChar w:fldCharType="begin"/>
            </w:r>
            <w:r>
              <w:delInstrText xml:space="preserve"> HYPERLINK \l "_Toc401414101" </w:delInstrText>
            </w:r>
            <w:r>
              <w:fldChar w:fldCharType="separate"/>
            </w:r>
            <w:r w:rsidR="00633278" w:rsidRPr="00346D30">
              <w:rPr>
                <w:rStyle w:val="Hyperlink"/>
                <w:noProof/>
              </w:rPr>
              <w:delText>5.7</w:delText>
            </w:r>
            <w:r w:rsidR="00633278">
              <w:rPr>
                <w:rFonts w:eastAsiaTheme="minorEastAsia"/>
                <w:noProof/>
                <w:sz w:val="22"/>
              </w:rPr>
              <w:tab/>
            </w:r>
            <w:r w:rsidR="00633278" w:rsidRPr="00346D30">
              <w:rPr>
                <w:rStyle w:val="Hyperlink"/>
                <w:noProof/>
              </w:rPr>
              <w:delText>Return Statements</w:delText>
            </w:r>
            <w:r w:rsidR="00633278">
              <w:rPr>
                <w:noProof/>
                <w:webHidden/>
              </w:rPr>
              <w:tab/>
            </w:r>
            <w:r w:rsidR="00633278">
              <w:rPr>
                <w:noProof/>
                <w:webHidden/>
              </w:rPr>
              <w:fldChar w:fldCharType="begin"/>
            </w:r>
            <w:r w:rsidR="00633278">
              <w:rPr>
                <w:noProof/>
                <w:webHidden/>
              </w:rPr>
              <w:delInstrText xml:space="preserve"> PAGEREF _Toc401414101 \h </w:delInstrText>
            </w:r>
            <w:r w:rsidR="00633278">
              <w:rPr>
                <w:noProof/>
                <w:webHidden/>
              </w:rPr>
            </w:r>
            <w:r w:rsidR="00633278">
              <w:rPr>
                <w:noProof/>
                <w:webHidden/>
              </w:rPr>
              <w:fldChar w:fldCharType="separate"/>
            </w:r>
            <w:r w:rsidR="00633278">
              <w:rPr>
                <w:noProof/>
                <w:webHidden/>
              </w:rPr>
              <w:delText>83</w:delText>
            </w:r>
            <w:r w:rsidR="00633278">
              <w:rPr>
                <w:noProof/>
                <w:webHidden/>
              </w:rPr>
              <w:fldChar w:fldCharType="end"/>
            </w:r>
            <w:r>
              <w:rPr>
                <w:noProof/>
              </w:rPr>
              <w:fldChar w:fldCharType="end"/>
            </w:r>
          </w:del>
        </w:p>
        <w:p w14:paraId="31733524" w14:textId="77777777" w:rsidR="00633278" w:rsidRDefault="00397205">
          <w:pPr>
            <w:pStyle w:val="TOC2"/>
            <w:tabs>
              <w:tab w:val="left" w:pos="880"/>
              <w:tab w:val="right" w:leader="dot" w:pos="9350"/>
            </w:tabs>
            <w:rPr>
              <w:del w:id="231" w:author="Anders Hejlsberg" w:date="2014-11-01T15:43:00Z"/>
              <w:rFonts w:eastAsiaTheme="minorEastAsia"/>
              <w:noProof/>
              <w:sz w:val="22"/>
            </w:rPr>
          </w:pPr>
          <w:del w:id="232" w:author="Anders Hejlsberg" w:date="2014-11-01T15:43:00Z">
            <w:r>
              <w:fldChar w:fldCharType="begin"/>
            </w:r>
            <w:r>
              <w:delInstrText xml:space="preserve"> HYPERLINK \l "_Toc401414102" </w:delInstrText>
            </w:r>
            <w:r>
              <w:fldChar w:fldCharType="separate"/>
            </w:r>
            <w:r w:rsidR="00633278" w:rsidRPr="00346D30">
              <w:rPr>
                <w:rStyle w:val="Hyperlink"/>
                <w:noProof/>
              </w:rPr>
              <w:delText>5.8</w:delText>
            </w:r>
            <w:r w:rsidR="00633278">
              <w:rPr>
                <w:rFonts w:eastAsiaTheme="minorEastAsia"/>
                <w:noProof/>
                <w:sz w:val="22"/>
              </w:rPr>
              <w:tab/>
            </w:r>
            <w:r w:rsidR="00633278" w:rsidRPr="00346D30">
              <w:rPr>
                <w:rStyle w:val="Hyperlink"/>
                <w:noProof/>
              </w:rPr>
              <w:delText>With Statements</w:delText>
            </w:r>
            <w:r w:rsidR="00633278">
              <w:rPr>
                <w:noProof/>
                <w:webHidden/>
              </w:rPr>
              <w:tab/>
            </w:r>
            <w:r w:rsidR="00633278">
              <w:rPr>
                <w:noProof/>
                <w:webHidden/>
              </w:rPr>
              <w:fldChar w:fldCharType="begin"/>
            </w:r>
            <w:r w:rsidR="00633278">
              <w:rPr>
                <w:noProof/>
                <w:webHidden/>
              </w:rPr>
              <w:delInstrText xml:space="preserve"> PAGEREF _Toc401414102 \h </w:delInstrText>
            </w:r>
            <w:r w:rsidR="00633278">
              <w:rPr>
                <w:noProof/>
                <w:webHidden/>
              </w:rPr>
            </w:r>
            <w:r w:rsidR="00633278">
              <w:rPr>
                <w:noProof/>
                <w:webHidden/>
              </w:rPr>
              <w:fldChar w:fldCharType="separate"/>
            </w:r>
            <w:r w:rsidR="00633278">
              <w:rPr>
                <w:noProof/>
                <w:webHidden/>
              </w:rPr>
              <w:delText>83</w:delText>
            </w:r>
            <w:r w:rsidR="00633278">
              <w:rPr>
                <w:noProof/>
                <w:webHidden/>
              </w:rPr>
              <w:fldChar w:fldCharType="end"/>
            </w:r>
            <w:r>
              <w:rPr>
                <w:noProof/>
              </w:rPr>
              <w:fldChar w:fldCharType="end"/>
            </w:r>
          </w:del>
        </w:p>
        <w:p w14:paraId="2BCA7488" w14:textId="77777777" w:rsidR="00633278" w:rsidRDefault="00397205">
          <w:pPr>
            <w:pStyle w:val="TOC2"/>
            <w:tabs>
              <w:tab w:val="left" w:pos="880"/>
              <w:tab w:val="right" w:leader="dot" w:pos="9350"/>
            </w:tabs>
            <w:rPr>
              <w:del w:id="233" w:author="Anders Hejlsberg" w:date="2014-11-01T15:43:00Z"/>
              <w:rFonts w:eastAsiaTheme="minorEastAsia"/>
              <w:noProof/>
              <w:sz w:val="22"/>
            </w:rPr>
          </w:pPr>
          <w:del w:id="234" w:author="Anders Hejlsberg" w:date="2014-11-01T15:43:00Z">
            <w:r>
              <w:fldChar w:fldCharType="begin"/>
            </w:r>
            <w:r>
              <w:delInstrText xml:space="preserve"> HYPERLINK \l "_Toc401414103" </w:delInstrText>
            </w:r>
            <w:r>
              <w:fldChar w:fldCharType="separate"/>
            </w:r>
            <w:r w:rsidR="00633278" w:rsidRPr="00346D30">
              <w:rPr>
                <w:rStyle w:val="Hyperlink"/>
                <w:noProof/>
              </w:rPr>
              <w:delText>5.9</w:delText>
            </w:r>
            <w:r w:rsidR="00633278">
              <w:rPr>
                <w:rFonts w:eastAsiaTheme="minorEastAsia"/>
                <w:noProof/>
                <w:sz w:val="22"/>
              </w:rPr>
              <w:tab/>
            </w:r>
            <w:r w:rsidR="00633278" w:rsidRPr="00346D30">
              <w:rPr>
                <w:rStyle w:val="Hyperlink"/>
                <w:noProof/>
              </w:rPr>
              <w:delText>Switch Statements</w:delText>
            </w:r>
            <w:r w:rsidR="00633278">
              <w:rPr>
                <w:noProof/>
                <w:webHidden/>
              </w:rPr>
              <w:tab/>
            </w:r>
            <w:r w:rsidR="00633278">
              <w:rPr>
                <w:noProof/>
                <w:webHidden/>
              </w:rPr>
              <w:fldChar w:fldCharType="begin"/>
            </w:r>
            <w:r w:rsidR="00633278">
              <w:rPr>
                <w:noProof/>
                <w:webHidden/>
              </w:rPr>
              <w:delInstrText xml:space="preserve"> PAGEREF _Toc401414103 \h </w:delInstrText>
            </w:r>
            <w:r w:rsidR="00633278">
              <w:rPr>
                <w:noProof/>
                <w:webHidden/>
              </w:rPr>
            </w:r>
            <w:r w:rsidR="00633278">
              <w:rPr>
                <w:noProof/>
                <w:webHidden/>
              </w:rPr>
              <w:fldChar w:fldCharType="separate"/>
            </w:r>
            <w:r w:rsidR="00633278">
              <w:rPr>
                <w:noProof/>
                <w:webHidden/>
              </w:rPr>
              <w:delText>83</w:delText>
            </w:r>
            <w:r w:rsidR="00633278">
              <w:rPr>
                <w:noProof/>
                <w:webHidden/>
              </w:rPr>
              <w:fldChar w:fldCharType="end"/>
            </w:r>
            <w:r>
              <w:rPr>
                <w:noProof/>
              </w:rPr>
              <w:fldChar w:fldCharType="end"/>
            </w:r>
          </w:del>
        </w:p>
        <w:p w14:paraId="10E53FB4" w14:textId="77777777" w:rsidR="00633278" w:rsidRDefault="00397205">
          <w:pPr>
            <w:pStyle w:val="TOC2"/>
            <w:tabs>
              <w:tab w:val="left" w:pos="880"/>
              <w:tab w:val="right" w:leader="dot" w:pos="9350"/>
            </w:tabs>
            <w:rPr>
              <w:del w:id="235" w:author="Anders Hejlsberg" w:date="2014-11-01T15:43:00Z"/>
              <w:rFonts w:eastAsiaTheme="minorEastAsia"/>
              <w:noProof/>
              <w:sz w:val="22"/>
            </w:rPr>
          </w:pPr>
          <w:del w:id="236" w:author="Anders Hejlsberg" w:date="2014-11-01T15:43:00Z">
            <w:r>
              <w:fldChar w:fldCharType="begin"/>
            </w:r>
            <w:r>
              <w:delInstrText xml:space="preserve"> HYPERLINK \l "_Toc401414104" </w:delInstrText>
            </w:r>
            <w:r>
              <w:fldChar w:fldCharType="separate"/>
            </w:r>
            <w:r w:rsidR="00633278" w:rsidRPr="00346D30">
              <w:rPr>
                <w:rStyle w:val="Hyperlink"/>
                <w:noProof/>
              </w:rPr>
              <w:delText>5.10</w:delText>
            </w:r>
            <w:r w:rsidR="00633278">
              <w:rPr>
                <w:rFonts w:eastAsiaTheme="minorEastAsia"/>
                <w:noProof/>
                <w:sz w:val="22"/>
              </w:rPr>
              <w:tab/>
            </w:r>
            <w:r w:rsidR="00633278" w:rsidRPr="00346D30">
              <w:rPr>
                <w:rStyle w:val="Hyperlink"/>
                <w:noProof/>
              </w:rPr>
              <w:delText>Throw Statements</w:delText>
            </w:r>
            <w:r w:rsidR="00633278">
              <w:rPr>
                <w:noProof/>
                <w:webHidden/>
              </w:rPr>
              <w:tab/>
            </w:r>
            <w:r w:rsidR="00633278">
              <w:rPr>
                <w:noProof/>
                <w:webHidden/>
              </w:rPr>
              <w:fldChar w:fldCharType="begin"/>
            </w:r>
            <w:r w:rsidR="00633278">
              <w:rPr>
                <w:noProof/>
                <w:webHidden/>
              </w:rPr>
              <w:delInstrText xml:space="preserve"> PAGEREF _Toc401414104 \h </w:delInstrText>
            </w:r>
            <w:r w:rsidR="00633278">
              <w:rPr>
                <w:noProof/>
                <w:webHidden/>
              </w:rPr>
            </w:r>
            <w:r w:rsidR="00633278">
              <w:rPr>
                <w:noProof/>
                <w:webHidden/>
              </w:rPr>
              <w:fldChar w:fldCharType="separate"/>
            </w:r>
            <w:r w:rsidR="00633278">
              <w:rPr>
                <w:noProof/>
                <w:webHidden/>
              </w:rPr>
              <w:delText>84</w:delText>
            </w:r>
            <w:r w:rsidR="00633278">
              <w:rPr>
                <w:noProof/>
                <w:webHidden/>
              </w:rPr>
              <w:fldChar w:fldCharType="end"/>
            </w:r>
            <w:r>
              <w:rPr>
                <w:noProof/>
              </w:rPr>
              <w:fldChar w:fldCharType="end"/>
            </w:r>
          </w:del>
        </w:p>
        <w:p w14:paraId="45C99C01" w14:textId="77777777" w:rsidR="00633278" w:rsidRDefault="00397205">
          <w:pPr>
            <w:pStyle w:val="TOC2"/>
            <w:tabs>
              <w:tab w:val="left" w:pos="880"/>
              <w:tab w:val="right" w:leader="dot" w:pos="9350"/>
            </w:tabs>
            <w:rPr>
              <w:del w:id="237" w:author="Anders Hejlsberg" w:date="2014-11-01T15:43:00Z"/>
              <w:rFonts w:eastAsiaTheme="minorEastAsia"/>
              <w:noProof/>
              <w:sz w:val="22"/>
            </w:rPr>
          </w:pPr>
          <w:del w:id="238" w:author="Anders Hejlsberg" w:date="2014-11-01T15:43:00Z">
            <w:r>
              <w:fldChar w:fldCharType="begin"/>
            </w:r>
            <w:r>
              <w:delInstrText xml:space="preserve"> HYPERLINK \l "_Toc401414105" </w:delInstrText>
            </w:r>
            <w:r>
              <w:fldChar w:fldCharType="separate"/>
            </w:r>
            <w:r w:rsidR="00633278" w:rsidRPr="00346D30">
              <w:rPr>
                <w:rStyle w:val="Hyperlink"/>
                <w:noProof/>
              </w:rPr>
              <w:delText>5.11</w:delText>
            </w:r>
            <w:r w:rsidR="00633278">
              <w:rPr>
                <w:rFonts w:eastAsiaTheme="minorEastAsia"/>
                <w:noProof/>
                <w:sz w:val="22"/>
              </w:rPr>
              <w:tab/>
            </w:r>
            <w:r w:rsidR="00633278" w:rsidRPr="00346D30">
              <w:rPr>
                <w:rStyle w:val="Hyperlink"/>
                <w:noProof/>
              </w:rPr>
              <w:delText>Try Statements</w:delText>
            </w:r>
            <w:r w:rsidR="00633278">
              <w:rPr>
                <w:noProof/>
                <w:webHidden/>
              </w:rPr>
              <w:tab/>
            </w:r>
            <w:r w:rsidR="00633278">
              <w:rPr>
                <w:noProof/>
                <w:webHidden/>
              </w:rPr>
              <w:fldChar w:fldCharType="begin"/>
            </w:r>
            <w:r w:rsidR="00633278">
              <w:rPr>
                <w:noProof/>
                <w:webHidden/>
              </w:rPr>
              <w:delInstrText xml:space="preserve"> PAGEREF _Toc401414105 \h </w:delInstrText>
            </w:r>
            <w:r w:rsidR="00633278">
              <w:rPr>
                <w:noProof/>
                <w:webHidden/>
              </w:rPr>
            </w:r>
            <w:r w:rsidR="00633278">
              <w:rPr>
                <w:noProof/>
                <w:webHidden/>
              </w:rPr>
              <w:fldChar w:fldCharType="separate"/>
            </w:r>
            <w:r w:rsidR="00633278">
              <w:rPr>
                <w:noProof/>
                <w:webHidden/>
              </w:rPr>
              <w:delText>84</w:delText>
            </w:r>
            <w:r w:rsidR="00633278">
              <w:rPr>
                <w:noProof/>
                <w:webHidden/>
              </w:rPr>
              <w:fldChar w:fldCharType="end"/>
            </w:r>
            <w:r>
              <w:rPr>
                <w:noProof/>
              </w:rPr>
              <w:fldChar w:fldCharType="end"/>
            </w:r>
          </w:del>
        </w:p>
        <w:p w14:paraId="6272B45E" w14:textId="77777777" w:rsidR="00633278" w:rsidRDefault="00397205">
          <w:pPr>
            <w:pStyle w:val="TOC1"/>
            <w:rPr>
              <w:del w:id="239" w:author="Anders Hejlsberg" w:date="2014-11-01T15:43:00Z"/>
              <w:rFonts w:eastAsiaTheme="minorEastAsia"/>
              <w:noProof/>
              <w:sz w:val="22"/>
            </w:rPr>
          </w:pPr>
          <w:del w:id="240" w:author="Anders Hejlsberg" w:date="2014-11-01T15:43:00Z">
            <w:r>
              <w:fldChar w:fldCharType="begin"/>
            </w:r>
            <w:r>
              <w:delInstrText xml:space="preserve"> HYPERLINK \l "_Toc401414106" </w:delInstrText>
            </w:r>
            <w:r>
              <w:fldChar w:fldCharType="separate"/>
            </w:r>
            <w:r w:rsidR="00633278" w:rsidRPr="00346D30">
              <w:rPr>
                <w:rStyle w:val="Hyperlink"/>
                <w:noProof/>
              </w:rPr>
              <w:delText>6</w:delText>
            </w:r>
            <w:r w:rsidR="00633278">
              <w:rPr>
                <w:rFonts w:eastAsiaTheme="minorEastAsia"/>
                <w:noProof/>
                <w:sz w:val="22"/>
              </w:rPr>
              <w:tab/>
            </w:r>
            <w:r w:rsidR="00633278" w:rsidRPr="00346D30">
              <w:rPr>
                <w:rStyle w:val="Hyperlink"/>
                <w:noProof/>
              </w:rPr>
              <w:delText>Functions</w:delText>
            </w:r>
            <w:r w:rsidR="00633278">
              <w:rPr>
                <w:noProof/>
                <w:webHidden/>
              </w:rPr>
              <w:tab/>
            </w:r>
            <w:r w:rsidR="00633278">
              <w:rPr>
                <w:noProof/>
                <w:webHidden/>
              </w:rPr>
              <w:fldChar w:fldCharType="begin"/>
            </w:r>
            <w:r w:rsidR="00633278">
              <w:rPr>
                <w:noProof/>
                <w:webHidden/>
              </w:rPr>
              <w:delInstrText xml:space="preserve"> PAGEREF _Toc401414106 \h </w:delInstrText>
            </w:r>
            <w:r w:rsidR="00633278">
              <w:rPr>
                <w:noProof/>
                <w:webHidden/>
              </w:rPr>
            </w:r>
            <w:r w:rsidR="00633278">
              <w:rPr>
                <w:noProof/>
                <w:webHidden/>
              </w:rPr>
              <w:fldChar w:fldCharType="separate"/>
            </w:r>
            <w:r w:rsidR="00633278">
              <w:rPr>
                <w:noProof/>
                <w:webHidden/>
              </w:rPr>
              <w:delText>85</w:delText>
            </w:r>
            <w:r w:rsidR="00633278">
              <w:rPr>
                <w:noProof/>
                <w:webHidden/>
              </w:rPr>
              <w:fldChar w:fldCharType="end"/>
            </w:r>
            <w:r>
              <w:rPr>
                <w:noProof/>
              </w:rPr>
              <w:fldChar w:fldCharType="end"/>
            </w:r>
          </w:del>
        </w:p>
        <w:p w14:paraId="657E6A77" w14:textId="77777777" w:rsidR="00633278" w:rsidRDefault="00397205">
          <w:pPr>
            <w:pStyle w:val="TOC2"/>
            <w:tabs>
              <w:tab w:val="left" w:pos="880"/>
              <w:tab w:val="right" w:leader="dot" w:pos="9350"/>
            </w:tabs>
            <w:rPr>
              <w:del w:id="241" w:author="Anders Hejlsberg" w:date="2014-11-01T15:43:00Z"/>
              <w:rFonts w:eastAsiaTheme="minorEastAsia"/>
              <w:noProof/>
              <w:sz w:val="22"/>
            </w:rPr>
          </w:pPr>
          <w:del w:id="242" w:author="Anders Hejlsberg" w:date="2014-11-01T15:43:00Z">
            <w:r>
              <w:lastRenderedPageBreak/>
              <w:fldChar w:fldCharType="begin"/>
            </w:r>
            <w:r>
              <w:delInstrText xml:space="preserve"> HYPERLINK \l "_Toc401414107" </w:delInstrText>
            </w:r>
            <w:r>
              <w:fldChar w:fldCharType="separate"/>
            </w:r>
            <w:r w:rsidR="00633278" w:rsidRPr="00346D30">
              <w:rPr>
                <w:rStyle w:val="Hyperlink"/>
                <w:noProof/>
              </w:rPr>
              <w:delText>6.1</w:delText>
            </w:r>
            <w:r w:rsidR="00633278">
              <w:rPr>
                <w:rFonts w:eastAsiaTheme="minorEastAsia"/>
                <w:noProof/>
                <w:sz w:val="22"/>
              </w:rPr>
              <w:tab/>
            </w:r>
            <w:r w:rsidR="00633278" w:rsidRPr="00346D30">
              <w:rPr>
                <w:rStyle w:val="Hyperlink"/>
                <w:noProof/>
              </w:rPr>
              <w:delText>Function Declarations</w:delText>
            </w:r>
            <w:r w:rsidR="00633278">
              <w:rPr>
                <w:noProof/>
                <w:webHidden/>
              </w:rPr>
              <w:tab/>
            </w:r>
            <w:r w:rsidR="00633278">
              <w:rPr>
                <w:noProof/>
                <w:webHidden/>
              </w:rPr>
              <w:fldChar w:fldCharType="begin"/>
            </w:r>
            <w:r w:rsidR="00633278">
              <w:rPr>
                <w:noProof/>
                <w:webHidden/>
              </w:rPr>
              <w:delInstrText xml:space="preserve"> PAGEREF _Toc401414107 \h </w:delInstrText>
            </w:r>
            <w:r w:rsidR="00633278">
              <w:rPr>
                <w:noProof/>
                <w:webHidden/>
              </w:rPr>
            </w:r>
            <w:r w:rsidR="00633278">
              <w:rPr>
                <w:noProof/>
                <w:webHidden/>
              </w:rPr>
              <w:fldChar w:fldCharType="separate"/>
            </w:r>
            <w:r w:rsidR="00633278">
              <w:rPr>
                <w:noProof/>
                <w:webHidden/>
              </w:rPr>
              <w:delText>85</w:delText>
            </w:r>
            <w:r w:rsidR="00633278">
              <w:rPr>
                <w:noProof/>
                <w:webHidden/>
              </w:rPr>
              <w:fldChar w:fldCharType="end"/>
            </w:r>
            <w:r>
              <w:rPr>
                <w:noProof/>
              </w:rPr>
              <w:fldChar w:fldCharType="end"/>
            </w:r>
          </w:del>
        </w:p>
        <w:p w14:paraId="3DC73BC9" w14:textId="77777777" w:rsidR="00633278" w:rsidRDefault="00397205">
          <w:pPr>
            <w:pStyle w:val="TOC2"/>
            <w:tabs>
              <w:tab w:val="left" w:pos="880"/>
              <w:tab w:val="right" w:leader="dot" w:pos="9350"/>
            </w:tabs>
            <w:rPr>
              <w:del w:id="243" w:author="Anders Hejlsberg" w:date="2014-11-01T15:43:00Z"/>
              <w:rFonts w:eastAsiaTheme="minorEastAsia"/>
              <w:noProof/>
              <w:sz w:val="22"/>
            </w:rPr>
          </w:pPr>
          <w:del w:id="244" w:author="Anders Hejlsberg" w:date="2014-11-01T15:43:00Z">
            <w:r>
              <w:fldChar w:fldCharType="begin"/>
            </w:r>
            <w:r>
              <w:delInstrText xml:space="preserve"> HYPERLINK \l "_Toc401414108" </w:delInstrText>
            </w:r>
            <w:r>
              <w:fldChar w:fldCharType="separate"/>
            </w:r>
            <w:r w:rsidR="00633278" w:rsidRPr="00346D30">
              <w:rPr>
                <w:rStyle w:val="Hyperlink"/>
                <w:noProof/>
              </w:rPr>
              <w:delText>6.2</w:delText>
            </w:r>
            <w:r w:rsidR="00633278">
              <w:rPr>
                <w:rFonts w:eastAsiaTheme="minorEastAsia"/>
                <w:noProof/>
                <w:sz w:val="22"/>
              </w:rPr>
              <w:tab/>
            </w:r>
            <w:r w:rsidR="00633278" w:rsidRPr="00346D30">
              <w:rPr>
                <w:rStyle w:val="Hyperlink"/>
                <w:noProof/>
              </w:rPr>
              <w:delText>Function Overloads</w:delText>
            </w:r>
            <w:r w:rsidR="00633278">
              <w:rPr>
                <w:noProof/>
                <w:webHidden/>
              </w:rPr>
              <w:tab/>
            </w:r>
            <w:r w:rsidR="00633278">
              <w:rPr>
                <w:noProof/>
                <w:webHidden/>
              </w:rPr>
              <w:fldChar w:fldCharType="begin"/>
            </w:r>
            <w:r w:rsidR="00633278">
              <w:rPr>
                <w:noProof/>
                <w:webHidden/>
              </w:rPr>
              <w:delInstrText xml:space="preserve"> PAGEREF _Toc401414108 \h </w:delInstrText>
            </w:r>
            <w:r w:rsidR="00633278">
              <w:rPr>
                <w:noProof/>
                <w:webHidden/>
              </w:rPr>
            </w:r>
            <w:r w:rsidR="00633278">
              <w:rPr>
                <w:noProof/>
                <w:webHidden/>
              </w:rPr>
              <w:fldChar w:fldCharType="separate"/>
            </w:r>
            <w:r w:rsidR="00633278">
              <w:rPr>
                <w:noProof/>
                <w:webHidden/>
              </w:rPr>
              <w:delText>85</w:delText>
            </w:r>
            <w:r w:rsidR="00633278">
              <w:rPr>
                <w:noProof/>
                <w:webHidden/>
              </w:rPr>
              <w:fldChar w:fldCharType="end"/>
            </w:r>
            <w:r>
              <w:rPr>
                <w:noProof/>
              </w:rPr>
              <w:fldChar w:fldCharType="end"/>
            </w:r>
          </w:del>
        </w:p>
        <w:p w14:paraId="1F4D5EB8" w14:textId="77777777" w:rsidR="00633278" w:rsidRDefault="00397205">
          <w:pPr>
            <w:pStyle w:val="TOC2"/>
            <w:tabs>
              <w:tab w:val="left" w:pos="880"/>
              <w:tab w:val="right" w:leader="dot" w:pos="9350"/>
            </w:tabs>
            <w:rPr>
              <w:del w:id="245" w:author="Anders Hejlsberg" w:date="2014-11-01T15:43:00Z"/>
              <w:rFonts w:eastAsiaTheme="minorEastAsia"/>
              <w:noProof/>
              <w:sz w:val="22"/>
            </w:rPr>
          </w:pPr>
          <w:del w:id="246" w:author="Anders Hejlsberg" w:date="2014-11-01T15:43:00Z">
            <w:r>
              <w:fldChar w:fldCharType="begin"/>
            </w:r>
            <w:r>
              <w:delInstrText xml:space="preserve"> HYPERLINK \l "_Toc401414109" </w:delInstrText>
            </w:r>
            <w:r>
              <w:fldChar w:fldCharType="separate"/>
            </w:r>
            <w:r w:rsidR="00633278" w:rsidRPr="00346D30">
              <w:rPr>
                <w:rStyle w:val="Hyperlink"/>
                <w:noProof/>
              </w:rPr>
              <w:delText>6.3</w:delText>
            </w:r>
            <w:r w:rsidR="00633278">
              <w:rPr>
                <w:rFonts w:eastAsiaTheme="minorEastAsia"/>
                <w:noProof/>
                <w:sz w:val="22"/>
              </w:rPr>
              <w:tab/>
            </w:r>
            <w:r w:rsidR="00633278" w:rsidRPr="00346D30">
              <w:rPr>
                <w:rStyle w:val="Hyperlink"/>
                <w:noProof/>
              </w:rPr>
              <w:delText>Function Implementations</w:delText>
            </w:r>
            <w:r w:rsidR="00633278">
              <w:rPr>
                <w:noProof/>
                <w:webHidden/>
              </w:rPr>
              <w:tab/>
            </w:r>
            <w:r w:rsidR="00633278">
              <w:rPr>
                <w:noProof/>
                <w:webHidden/>
              </w:rPr>
              <w:fldChar w:fldCharType="begin"/>
            </w:r>
            <w:r w:rsidR="00633278">
              <w:rPr>
                <w:noProof/>
                <w:webHidden/>
              </w:rPr>
              <w:delInstrText xml:space="preserve"> PAGEREF _Toc401414109 \h </w:delInstrText>
            </w:r>
            <w:r w:rsidR="00633278">
              <w:rPr>
                <w:noProof/>
                <w:webHidden/>
              </w:rPr>
            </w:r>
            <w:r w:rsidR="00633278">
              <w:rPr>
                <w:noProof/>
                <w:webHidden/>
              </w:rPr>
              <w:fldChar w:fldCharType="separate"/>
            </w:r>
            <w:r w:rsidR="00633278">
              <w:rPr>
                <w:noProof/>
                <w:webHidden/>
              </w:rPr>
              <w:delText>86</w:delText>
            </w:r>
            <w:r w:rsidR="00633278">
              <w:rPr>
                <w:noProof/>
                <w:webHidden/>
              </w:rPr>
              <w:fldChar w:fldCharType="end"/>
            </w:r>
            <w:r>
              <w:rPr>
                <w:noProof/>
              </w:rPr>
              <w:fldChar w:fldCharType="end"/>
            </w:r>
          </w:del>
        </w:p>
        <w:p w14:paraId="7637845E" w14:textId="77777777" w:rsidR="00633278" w:rsidRDefault="00397205">
          <w:pPr>
            <w:pStyle w:val="TOC2"/>
            <w:tabs>
              <w:tab w:val="left" w:pos="880"/>
              <w:tab w:val="right" w:leader="dot" w:pos="9350"/>
            </w:tabs>
            <w:rPr>
              <w:del w:id="247" w:author="Anders Hejlsberg" w:date="2014-11-01T15:43:00Z"/>
              <w:rFonts w:eastAsiaTheme="minorEastAsia"/>
              <w:noProof/>
              <w:sz w:val="22"/>
            </w:rPr>
          </w:pPr>
          <w:del w:id="248" w:author="Anders Hejlsberg" w:date="2014-11-01T15:43:00Z">
            <w:r>
              <w:fldChar w:fldCharType="begin"/>
            </w:r>
            <w:r>
              <w:delInstrText xml:space="preserve"> HYPERLINK \l "_Toc401414110" </w:delInstrText>
            </w:r>
            <w:r>
              <w:fldChar w:fldCharType="separate"/>
            </w:r>
            <w:r w:rsidR="00633278" w:rsidRPr="00346D30">
              <w:rPr>
                <w:rStyle w:val="Hyperlink"/>
                <w:noProof/>
              </w:rPr>
              <w:delText>6.4</w:delText>
            </w:r>
            <w:r w:rsidR="00633278">
              <w:rPr>
                <w:rFonts w:eastAsiaTheme="minorEastAsia"/>
                <w:noProof/>
                <w:sz w:val="22"/>
              </w:rPr>
              <w:tab/>
            </w:r>
            <w:r w:rsidR="00633278" w:rsidRPr="00346D30">
              <w:rPr>
                <w:rStyle w:val="Hyperlink"/>
                <w:noProof/>
              </w:rPr>
              <w:delText>Generic Functions</w:delText>
            </w:r>
            <w:r w:rsidR="00633278">
              <w:rPr>
                <w:noProof/>
                <w:webHidden/>
              </w:rPr>
              <w:tab/>
            </w:r>
            <w:r w:rsidR="00633278">
              <w:rPr>
                <w:noProof/>
                <w:webHidden/>
              </w:rPr>
              <w:fldChar w:fldCharType="begin"/>
            </w:r>
            <w:r w:rsidR="00633278">
              <w:rPr>
                <w:noProof/>
                <w:webHidden/>
              </w:rPr>
              <w:delInstrText xml:space="preserve"> PAGEREF _Toc401414110 \h </w:delInstrText>
            </w:r>
            <w:r w:rsidR="00633278">
              <w:rPr>
                <w:noProof/>
                <w:webHidden/>
              </w:rPr>
            </w:r>
            <w:r w:rsidR="00633278">
              <w:rPr>
                <w:noProof/>
                <w:webHidden/>
              </w:rPr>
              <w:fldChar w:fldCharType="separate"/>
            </w:r>
            <w:r w:rsidR="00633278">
              <w:rPr>
                <w:noProof/>
                <w:webHidden/>
              </w:rPr>
              <w:delText>88</w:delText>
            </w:r>
            <w:r w:rsidR="00633278">
              <w:rPr>
                <w:noProof/>
                <w:webHidden/>
              </w:rPr>
              <w:fldChar w:fldCharType="end"/>
            </w:r>
            <w:r>
              <w:rPr>
                <w:noProof/>
              </w:rPr>
              <w:fldChar w:fldCharType="end"/>
            </w:r>
          </w:del>
        </w:p>
        <w:p w14:paraId="4ADE0DF2" w14:textId="77777777" w:rsidR="00633278" w:rsidRDefault="00397205">
          <w:pPr>
            <w:pStyle w:val="TOC2"/>
            <w:tabs>
              <w:tab w:val="left" w:pos="880"/>
              <w:tab w:val="right" w:leader="dot" w:pos="9350"/>
            </w:tabs>
            <w:rPr>
              <w:del w:id="249" w:author="Anders Hejlsberg" w:date="2014-11-01T15:43:00Z"/>
              <w:rFonts w:eastAsiaTheme="minorEastAsia"/>
              <w:noProof/>
              <w:sz w:val="22"/>
            </w:rPr>
          </w:pPr>
          <w:del w:id="250" w:author="Anders Hejlsberg" w:date="2014-11-01T15:43:00Z">
            <w:r>
              <w:fldChar w:fldCharType="begin"/>
            </w:r>
            <w:r>
              <w:delInstrText xml:space="preserve"> HYPERLINK \l "_Toc401414111" </w:delInstrText>
            </w:r>
            <w:r>
              <w:fldChar w:fldCharType="separate"/>
            </w:r>
            <w:r w:rsidR="00633278" w:rsidRPr="00346D30">
              <w:rPr>
                <w:rStyle w:val="Hyperlink"/>
                <w:noProof/>
              </w:rPr>
              <w:delText>6.5</w:delText>
            </w:r>
            <w:r w:rsidR="00633278">
              <w:rPr>
                <w:rFonts w:eastAsiaTheme="minorEastAsia"/>
                <w:noProof/>
                <w:sz w:val="22"/>
              </w:rPr>
              <w:tab/>
            </w:r>
            <w:r w:rsidR="00633278" w:rsidRPr="00346D30">
              <w:rPr>
                <w:rStyle w:val="Hyperlink"/>
                <w:noProof/>
              </w:rPr>
              <w:delText>Code Generation</w:delText>
            </w:r>
            <w:r w:rsidR="00633278">
              <w:rPr>
                <w:noProof/>
                <w:webHidden/>
              </w:rPr>
              <w:tab/>
            </w:r>
            <w:r w:rsidR="00633278">
              <w:rPr>
                <w:noProof/>
                <w:webHidden/>
              </w:rPr>
              <w:fldChar w:fldCharType="begin"/>
            </w:r>
            <w:r w:rsidR="00633278">
              <w:rPr>
                <w:noProof/>
                <w:webHidden/>
              </w:rPr>
              <w:delInstrText xml:space="preserve"> PAGEREF _Toc401414111 \h </w:delInstrText>
            </w:r>
            <w:r w:rsidR="00633278">
              <w:rPr>
                <w:noProof/>
                <w:webHidden/>
              </w:rPr>
            </w:r>
            <w:r w:rsidR="00633278">
              <w:rPr>
                <w:noProof/>
                <w:webHidden/>
              </w:rPr>
              <w:fldChar w:fldCharType="separate"/>
            </w:r>
            <w:r w:rsidR="00633278">
              <w:rPr>
                <w:noProof/>
                <w:webHidden/>
              </w:rPr>
              <w:delText>89</w:delText>
            </w:r>
            <w:r w:rsidR="00633278">
              <w:rPr>
                <w:noProof/>
                <w:webHidden/>
              </w:rPr>
              <w:fldChar w:fldCharType="end"/>
            </w:r>
            <w:r>
              <w:rPr>
                <w:noProof/>
              </w:rPr>
              <w:fldChar w:fldCharType="end"/>
            </w:r>
          </w:del>
        </w:p>
        <w:p w14:paraId="43C9EA3C" w14:textId="77777777" w:rsidR="00633278" w:rsidRDefault="00397205">
          <w:pPr>
            <w:pStyle w:val="TOC1"/>
            <w:rPr>
              <w:del w:id="251" w:author="Anders Hejlsberg" w:date="2014-11-01T15:43:00Z"/>
              <w:rFonts w:eastAsiaTheme="minorEastAsia"/>
              <w:noProof/>
              <w:sz w:val="22"/>
            </w:rPr>
          </w:pPr>
          <w:del w:id="252" w:author="Anders Hejlsberg" w:date="2014-11-01T15:43:00Z">
            <w:r>
              <w:fldChar w:fldCharType="begin"/>
            </w:r>
            <w:r>
              <w:delInstrText xml:space="preserve"> HYPERLINK \l "_Toc401414112" </w:delInstrText>
            </w:r>
            <w:r>
              <w:fldChar w:fldCharType="separate"/>
            </w:r>
            <w:r w:rsidR="00633278" w:rsidRPr="00346D30">
              <w:rPr>
                <w:rStyle w:val="Hyperlink"/>
                <w:noProof/>
              </w:rPr>
              <w:delText>7</w:delText>
            </w:r>
            <w:r w:rsidR="00633278">
              <w:rPr>
                <w:rFonts w:eastAsiaTheme="minorEastAsia"/>
                <w:noProof/>
                <w:sz w:val="22"/>
              </w:rPr>
              <w:tab/>
            </w:r>
            <w:r w:rsidR="00633278" w:rsidRPr="00346D30">
              <w:rPr>
                <w:rStyle w:val="Hyperlink"/>
                <w:noProof/>
              </w:rPr>
              <w:delText>Interfaces</w:delText>
            </w:r>
            <w:r w:rsidR="00633278">
              <w:rPr>
                <w:noProof/>
                <w:webHidden/>
              </w:rPr>
              <w:tab/>
            </w:r>
            <w:r w:rsidR="00633278">
              <w:rPr>
                <w:noProof/>
                <w:webHidden/>
              </w:rPr>
              <w:fldChar w:fldCharType="begin"/>
            </w:r>
            <w:r w:rsidR="00633278">
              <w:rPr>
                <w:noProof/>
                <w:webHidden/>
              </w:rPr>
              <w:delInstrText xml:space="preserve"> PAGEREF _Toc401414112 \h </w:delInstrText>
            </w:r>
            <w:r w:rsidR="00633278">
              <w:rPr>
                <w:noProof/>
                <w:webHidden/>
              </w:rPr>
            </w:r>
            <w:r w:rsidR="00633278">
              <w:rPr>
                <w:noProof/>
                <w:webHidden/>
              </w:rPr>
              <w:fldChar w:fldCharType="separate"/>
            </w:r>
            <w:r w:rsidR="00633278">
              <w:rPr>
                <w:noProof/>
                <w:webHidden/>
              </w:rPr>
              <w:delText>91</w:delText>
            </w:r>
            <w:r w:rsidR="00633278">
              <w:rPr>
                <w:noProof/>
                <w:webHidden/>
              </w:rPr>
              <w:fldChar w:fldCharType="end"/>
            </w:r>
            <w:r>
              <w:rPr>
                <w:noProof/>
              </w:rPr>
              <w:fldChar w:fldCharType="end"/>
            </w:r>
          </w:del>
        </w:p>
        <w:p w14:paraId="342BDA29" w14:textId="77777777" w:rsidR="00633278" w:rsidRDefault="00397205">
          <w:pPr>
            <w:pStyle w:val="TOC2"/>
            <w:tabs>
              <w:tab w:val="left" w:pos="880"/>
              <w:tab w:val="right" w:leader="dot" w:pos="9350"/>
            </w:tabs>
            <w:rPr>
              <w:del w:id="253" w:author="Anders Hejlsberg" w:date="2014-11-01T15:43:00Z"/>
              <w:rFonts w:eastAsiaTheme="minorEastAsia"/>
              <w:noProof/>
              <w:sz w:val="22"/>
            </w:rPr>
          </w:pPr>
          <w:del w:id="254" w:author="Anders Hejlsberg" w:date="2014-11-01T15:43:00Z">
            <w:r>
              <w:fldChar w:fldCharType="begin"/>
            </w:r>
            <w:r>
              <w:delInstrText xml:space="preserve"> HYPERLINK \l "_Toc401414113" </w:delInstrText>
            </w:r>
            <w:r>
              <w:fldChar w:fldCharType="separate"/>
            </w:r>
            <w:r w:rsidR="00633278" w:rsidRPr="00346D30">
              <w:rPr>
                <w:rStyle w:val="Hyperlink"/>
                <w:noProof/>
              </w:rPr>
              <w:delText>7.1</w:delText>
            </w:r>
            <w:r w:rsidR="00633278">
              <w:rPr>
                <w:rFonts w:eastAsiaTheme="minorEastAsia"/>
                <w:noProof/>
                <w:sz w:val="22"/>
              </w:rPr>
              <w:tab/>
            </w:r>
            <w:r w:rsidR="00633278" w:rsidRPr="00346D30">
              <w:rPr>
                <w:rStyle w:val="Hyperlink"/>
                <w:noProof/>
              </w:rPr>
              <w:delText>Interface Declarations</w:delText>
            </w:r>
            <w:r w:rsidR="00633278">
              <w:rPr>
                <w:noProof/>
                <w:webHidden/>
              </w:rPr>
              <w:tab/>
            </w:r>
            <w:r w:rsidR="00633278">
              <w:rPr>
                <w:noProof/>
                <w:webHidden/>
              </w:rPr>
              <w:fldChar w:fldCharType="begin"/>
            </w:r>
            <w:r w:rsidR="00633278">
              <w:rPr>
                <w:noProof/>
                <w:webHidden/>
              </w:rPr>
              <w:delInstrText xml:space="preserve"> PAGEREF _Toc401414113 \h </w:delInstrText>
            </w:r>
            <w:r w:rsidR="00633278">
              <w:rPr>
                <w:noProof/>
                <w:webHidden/>
              </w:rPr>
            </w:r>
            <w:r w:rsidR="00633278">
              <w:rPr>
                <w:noProof/>
                <w:webHidden/>
              </w:rPr>
              <w:fldChar w:fldCharType="separate"/>
            </w:r>
            <w:r w:rsidR="00633278">
              <w:rPr>
                <w:noProof/>
                <w:webHidden/>
              </w:rPr>
              <w:delText>91</w:delText>
            </w:r>
            <w:r w:rsidR="00633278">
              <w:rPr>
                <w:noProof/>
                <w:webHidden/>
              </w:rPr>
              <w:fldChar w:fldCharType="end"/>
            </w:r>
            <w:r>
              <w:rPr>
                <w:noProof/>
              </w:rPr>
              <w:fldChar w:fldCharType="end"/>
            </w:r>
          </w:del>
        </w:p>
        <w:p w14:paraId="115D32FC" w14:textId="77777777" w:rsidR="00633278" w:rsidRDefault="00397205">
          <w:pPr>
            <w:pStyle w:val="TOC2"/>
            <w:tabs>
              <w:tab w:val="left" w:pos="880"/>
              <w:tab w:val="right" w:leader="dot" w:pos="9350"/>
            </w:tabs>
            <w:rPr>
              <w:del w:id="255" w:author="Anders Hejlsberg" w:date="2014-11-01T15:43:00Z"/>
              <w:rFonts w:eastAsiaTheme="minorEastAsia"/>
              <w:noProof/>
              <w:sz w:val="22"/>
            </w:rPr>
          </w:pPr>
          <w:del w:id="256" w:author="Anders Hejlsberg" w:date="2014-11-01T15:43:00Z">
            <w:r>
              <w:fldChar w:fldCharType="begin"/>
            </w:r>
            <w:r>
              <w:delInstrText xml:space="preserve"> HYPERLINK \l "_Toc401414114" </w:delInstrText>
            </w:r>
            <w:r>
              <w:fldChar w:fldCharType="separate"/>
            </w:r>
            <w:r w:rsidR="00633278" w:rsidRPr="00346D30">
              <w:rPr>
                <w:rStyle w:val="Hyperlink"/>
                <w:noProof/>
                <w:highlight w:val="white"/>
              </w:rPr>
              <w:delText>7.2</w:delText>
            </w:r>
            <w:r w:rsidR="00633278">
              <w:rPr>
                <w:rFonts w:eastAsiaTheme="minorEastAsia"/>
                <w:noProof/>
                <w:sz w:val="22"/>
              </w:rPr>
              <w:tab/>
            </w:r>
            <w:r w:rsidR="00633278" w:rsidRPr="00346D30">
              <w:rPr>
                <w:rStyle w:val="Hyperlink"/>
                <w:noProof/>
                <w:highlight w:val="white"/>
              </w:rPr>
              <w:delText>Declaration Merging</w:delText>
            </w:r>
            <w:r w:rsidR="00633278">
              <w:rPr>
                <w:noProof/>
                <w:webHidden/>
              </w:rPr>
              <w:tab/>
            </w:r>
            <w:r w:rsidR="00633278">
              <w:rPr>
                <w:noProof/>
                <w:webHidden/>
              </w:rPr>
              <w:fldChar w:fldCharType="begin"/>
            </w:r>
            <w:r w:rsidR="00633278">
              <w:rPr>
                <w:noProof/>
                <w:webHidden/>
              </w:rPr>
              <w:delInstrText xml:space="preserve"> PAGEREF _Toc401414114 \h </w:delInstrText>
            </w:r>
            <w:r w:rsidR="00633278">
              <w:rPr>
                <w:noProof/>
                <w:webHidden/>
              </w:rPr>
            </w:r>
            <w:r w:rsidR="00633278">
              <w:rPr>
                <w:noProof/>
                <w:webHidden/>
              </w:rPr>
              <w:fldChar w:fldCharType="separate"/>
            </w:r>
            <w:r w:rsidR="00633278">
              <w:rPr>
                <w:noProof/>
                <w:webHidden/>
              </w:rPr>
              <w:delText>93</w:delText>
            </w:r>
            <w:r w:rsidR="00633278">
              <w:rPr>
                <w:noProof/>
                <w:webHidden/>
              </w:rPr>
              <w:fldChar w:fldCharType="end"/>
            </w:r>
            <w:r>
              <w:rPr>
                <w:noProof/>
              </w:rPr>
              <w:fldChar w:fldCharType="end"/>
            </w:r>
          </w:del>
        </w:p>
        <w:p w14:paraId="3F79AA17" w14:textId="77777777" w:rsidR="00633278" w:rsidRDefault="00397205">
          <w:pPr>
            <w:pStyle w:val="TOC2"/>
            <w:tabs>
              <w:tab w:val="left" w:pos="880"/>
              <w:tab w:val="right" w:leader="dot" w:pos="9350"/>
            </w:tabs>
            <w:rPr>
              <w:del w:id="257" w:author="Anders Hejlsberg" w:date="2014-11-01T15:43:00Z"/>
              <w:rFonts w:eastAsiaTheme="minorEastAsia"/>
              <w:noProof/>
              <w:sz w:val="22"/>
            </w:rPr>
          </w:pPr>
          <w:del w:id="258" w:author="Anders Hejlsberg" w:date="2014-11-01T15:43:00Z">
            <w:r>
              <w:fldChar w:fldCharType="begin"/>
            </w:r>
            <w:r>
              <w:delInstrText xml:space="preserve"> HYPERLINK \l "_Toc401414115" </w:delInstrText>
            </w:r>
            <w:r>
              <w:fldChar w:fldCharType="separate"/>
            </w:r>
            <w:r w:rsidR="00633278" w:rsidRPr="00346D30">
              <w:rPr>
                <w:rStyle w:val="Hyperlink"/>
                <w:noProof/>
                <w:highlight w:val="white"/>
              </w:rPr>
              <w:delText>7.3</w:delText>
            </w:r>
            <w:r w:rsidR="00633278">
              <w:rPr>
                <w:rFonts w:eastAsiaTheme="minorEastAsia"/>
                <w:noProof/>
                <w:sz w:val="22"/>
              </w:rPr>
              <w:tab/>
            </w:r>
            <w:r w:rsidR="00633278" w:rsidRPr="00346D30">
              <w:rPr>
                <w:rStyle w:val="Hyperlink"/>
                <w:noProof/>
                <w:highlight w:val="white"/>
              </w:rPr>
              <w:delText>Interfaces Extending Classes</w:delText>
            </w:r>
            <w:r w:rsidR="00633278">
              <w:rPr>
                <w:noProof/>
                <w:webHidden/>
              </w:rPr>
              <w:tab/>
            </w:r>
            <w:r w:rsidR="00633278">
              <w:rPr>
                <w:noProof/>
                <w:webHidden/>
              </w:rPr>
              <w:fldChar w:fldCharType="begin"/>
            </w:r>
            <w:r w:rsidR="00633278">
              <w:rPr>
                <w:noProof/>
                <w:webHidden/>
              </w:rPr>
              <w:delInstrText xml:space="preserve"> PAGEREF _Toc401414115 \h </w:delInstrText>
            </w:r>
            <w:r w:rsidR="00633278">
              <w:rPr>
                <w:noProof/>
                <w:webHidden/>
              </w:rPr>
            </w:r>
            <w:r w:rsidR="00633278">
              <w:rPr>
                <w:noProof/>
                <w:webHidden/>
              </w:rPr>
              <w:fldChar w:fldCharType="separate"/>
            </w:r>
            <w:r w:rsidR="00633278">
              <w:rPr>
                <w:noProof/>
                <w:webHidden/>
              </w:rPr>
              <w:delText>94</w:delText>
            </w:r>
            <w:r w:rsidR="00633278">
              <w:rPr>
                <w:noProof/>
                <w:webHidden/>
              </w:rPr>
              <w:fldChar w:fldCharType="end"/>
            </w:r>
            <w:r>
              <w:rPr>
                <w:noProof/>
              </w:rPr>
              <w:fldChar w:fldCharType="end"/>
            </w:r>
          </w:del>
        </w:p>
        <w:p w14:paraId="397F0534" w14:textId="77777777" w:rsidR="00633278" w:rsidRDefault="00397205">
          <w:pPr>
            <w:pStyle w:val="TOC2"/>
            <w:tabs>
              <w:tab w:val="left" w:pos="880"/>
              <w:tab w:val="right" w:leader="dot" w:pos="9350"/>
            </w:tabs>
            <w:rPr>
              <w:del w:id="259" w:author="Anders Hejlsberg" w:date="2014-11-01T15:43:00Z"/>
              <w:rFonts w:eastAsiaTheme="minorEastAsia"/>
              <w:noProof/>
              <w:sz w:val="22"/>
            </w:rPr>
          </w:pPr>
          <w:del w:id="260" w:author="Anders Hejlsberg" w:date="2014-11-01T15:43:00Z">
            <w:r>
              <w:fldChar w:fldCharType="begin"/>
            </w:r>
            <w:r>
              <w:delInstrText xml:space="preserve"> HYPERLINK \l "_Toc401414116" </w:delInstrText>
            </w:r>
            <w:r>
              <w:fldChar w:fldCharType="separate"/>
            </w:r>
            <w:r w:rsidR="00633278" w:rsidRPr="00346D30">
              <w:rPr>
                <w:rStyle w:val="Hyperlink"/>
                <w:noProof/>
              </w:rPr>
              <w:delText>7.4</w:delText>
            </w:r>
            <w:r w:rsidR="00633278">
              <w:rPr>
                <w:rFonts w:eastAsiaTheme="minorEastAsia"/>
                <w:noProof/>
                <w:sz w:val="22"/>
              </w:rPr>
              <w:tab/>
            </w:r>
            <w:r w:rsidR="00633278" w:rsidRPr="00346D30">
              <w:rPr>
                <w:rStyle w:val="Hyperlink"/>
                <w:noProof/>
              </w:rPr>
              <w:delText>Dynamic Type Checks</w:delText>
            </w:r>
            <w:r w:rsidR="00633278">
              <w:rPr>
                <w:noProof/>
                <w:webHidden/>
              </w:rPr>
              <w:tab/>
            </w:r>
            <w:r w:rsidR="00633278">
              <w:rPr>
                <w:noProof/>
                <w:webHidden/>
              </w:rPr>
              <w:fldChar w:fldCharType="begin"/>
            </w:r>
            <w:r w:rsidR="00633278">
              <w:rPr>
                <w:noProof/>
                <w:webHidden/>
              </w:rPr>
              <w:delInstrText xml:space="preserve"> PAGEREF _Toc401414116 \h </w:delInstrText>
            </w:r>
            <w:r w:rsidR="00633278">
              <w:rPr>
                <w:noProof/>
                <w:webHidden/>
              </w:rPr>
            </w:r>
            <w:r w:rsidR="00633278">
              <w:rPr>
                <w:noProof/>
                <w:webHidden/>
              </w:rPr>
              <w:fldChar w:fldCharType="separate"/>
            </w:r>
            <w:r w:rsidR="00633278">
              <w:rPr>
                <w:noProof/>
                <w:webHidden/>
              </w:rPr>
              <w:delText>94</w:delText>
            </w:r>
            <w:r w:rsidR="00633278">
              <w:rPr>
                <w:noProof/>
                <w:webHidden/>
              </w:rPr>
              <w:fldChar w:fldCharType="end"/>
            </w:r>
            <w:r>
              <w:rPr>
                <w:noProof/>
              </w:rPr>
              <w:fldChar w:fldCharType="end"/>
            </w:r>
          </w:del>
        </w:p>
        <w:p w14:paraId="58F7755B" w14:textId="77777777" w:rsidR="00633278" w:rsidRDefault="00397205">
          <w:pPr>
            <w:pStyle w:val="TOC1"/>
            <w:rPr>
              <w:del w:id="261" w:author="Anders Hejlsberg" w:date="2014-11-01T15:43:00Z"/>
              <w:rFonts w:eastAsiaTheme="minorEastAsia"/>
              <w:noProof/>
              <w:sz w:val="22"/>
            </w:rPr>
          </w:pPr>
          <w:del w:id="262" w:author="Anders Hejlsberg" w:date="2014-11-01T15:43:00Z">
            <w:r>
              <w:fldChar w:fldCharType="begin"/>
            </w:r>
            <w:r>
              <w:delInstrText xml:space="preserve"> HYPERLINK \l "_Toc401414117" </w:delInstrText>
            </w:r>
            <w:r>
              <w:fldChar w:fldCharType="separate"/>
            </w:r>
            <w:r w:rsidR="00633278" w:rsidRPr="00346D30">
              <w:rPr>
                <w:rStyle w:val="Hyperlink"/>
                <w:noProof/>
              </w:rPr>
              <w:delText>8</w:delText>
            </w:r>
            <w:r w:rsidR="00633278">
              <w:rPr>
                <w:rFonts w:eastAsiaTheme="minorEastAsia"/>
                <w:noProof/>
                <w:sz w:val="22"/>
              </w:rPr>
              <w:tab/>
            </w:r>
            <w:r w:rsidR="00633278" w:rsidRPr="00346D30">
              <w:rPr>
                <w:rStyle w:val="Hyperlink"/>
                <w:noProof/>
              </w:rPr>
              <w:delText>Classes</w:delText>
            </w:r>
            <w:r w:rsidR="00633278">
              <w:rPr>
                <w:noProof/>
                <w:webHidden/>
              </w:rPr>
              <w:tab/>
            </w:r>
            <w:r w:rsidR="00633278">
              <w:rPr>
                <w:noProof/>
                <w:webHidden/>
              </w:rPr>
              <w:fldChar w:fldCharType="begin"/>
            </w:r>
            <w:r w:rsidR="00633278">
              <w:rPr>
                <w:noProof/>
                <w:webHidden/>
              </w:rPr>
              <w:delInstrText xml:space="preserve"> PAGEREF _Toc401414117 \h </w:delInstrText>
            </w:r>
            <w:r w:rsidR="00633278">
              <w:rPr>
                <w:noProof/>
                <w:webHidden/>
              </w:rPr>
            </w:r>
            <w:r w:rsidR="00633278">
              <w:rPr>
                <w:noProof/>
                <w:webHidden/>
              </w:rPr>
              <w:fldChar w:fldCharType="separate"/>
            </w:r>
            <w:r w:rsidR="00633278">
              <w:rPr>
                <w:noProof/>
                <w:webHidden/>
              </w:rPr>
              <w:delText>97</w:delText>
            </w:r>
            <w:r w:rsidR="00633278">
              <w:rPr>
                <w:noProof/>
                <w:webHidden/>
              </w:rPr>
              <w:fldChar w:fldCharType="end"/>
            </w:r>
            <w:r>
              <w:rPr>
                <w:noProof/>
              </w:rPr>
              <w:fldChar w:fldCharType="end"/>
            </w:r>
          </w:del>
        </w:p>
        <w:p w14:paraId="285DF941" w14:textId="77777777" w:rsidR="00633278" w:rsidRDefault="00397205">
          <w:pPr>
            <w:pStyle w:val="TOC2"/>
            <w:tabs>
              <w:tab w:val="left" w:pos="880"/>
              <w:tab w:val="right" w:leader="dot" w:pos="9350"/>
            </w:tabs>
            <w:rPr>
              <w:del w:id="263" w:author="Anders Hejlsberg" w:date="2014-11-01T15:43:00Z"/>
              <w:rFonts w:eastAsiaTheme="minorEastAsia"/>
              <w:noProof/>
              <w:sz w:val="22"/>
            </w:rPr>
          </w:pPr>
          <w:del w:id="264" w:author="Anders Hejlsberg" w:date="2014-11-01T15:43:00Z">
            <w:r>
              <w:fldChar w:fldCharType="begin"/>
            </w:r>
            <w:r>
              <w:delInstrText xml:space="preserve"> HYPERLINK \l "_Toc401414118" </w:delInstrText>
            </w:r>
            <w:r>
              <w:fldChar w:fldCharType="separate"/>
            </w:r>
            <w:r w:rsidR="00633278" w:rsidRPr="00346D30">
              <w:rPr>
                <w:rStyle w:val="Hyperlink"/>
                <w:noProof/>
              </w:rPr>
              <w:delText>8.1</w:delText>
            </w:r>
            <w:r w:rsidR="00633278">
              <w:rPr>
                <w:rFonts w:eastAsiaTheme="minorEastAsia"/>
                <w:noProof/>
                <w:sz w:val="22"/>
              </w:rPr>
              <w:tab/>
            </w:r>
            <w:r w:rsidR="00633278" w:rsidRPr="00346D30">
              <w:rPr>
                <w:rStyle w:val="Hyperlink"/>
                <w:noProof/>
              </w:rPr>
              <w:delText>Class Declarations</w:delText>
            </w:r>
            <w:r w:rsidR="00633278">
              <w:rPr>
                <w:noProof/>
                <w:webHidden/>
              </w:rPr>
              <w:tab/>
            </w:r>
            <w:r w:rsidR="00633278">
              <w:rPr>
                <w:noProof/>
                <w:webHidden/>
              </w:rPr>
              <w:fldChar w:fldCharType="begin"/>
            </w:r>
            <w:r w:rsidR="00633278">
              <w:rPr>
                <w:noProof/>
                <w:webHidden/>
              </w:rPr>
              <w:delInstrText xml:space="preserve"> PAGEREF _Toc401414118 \h </w:delInstrText>
            </w:r>
            <w:r w:rsidR="00633278">
              <w:rPr>
                <w:noProof/>
                <w:webHidden/>
              </w:rPr>
            </w:r>
            <w:r w:rsidR="00633278">
              <w:rPr>
                <w:noProof/>
                <w:webHidden/>
              </w:rPr>
              <w:fldChar w:fldCharType="separate"/>
            </w:r>
            <w:r w:rsidR="00633278">
              <w:rPr>
                <w:noProof/>
                <w:webHidden/>
              </w:rPr>
              <w:delText>97</w:delText>
            </w:r>
            <w:r w:rsidR="00633278">
              <w:rPr>
                <w:noProof/>
                <w:webHidden/>
              </w:rPr>
              <w:fldChar w:fldCharType="end"/>
            </w:r>
            <w:r>
              <w:rPr>
                <w:noProof/>
              </w:rPr>
              <w:fldChar w:fldCharType="end"/>
            </w:r>
          </w:del>
        </w:p>
        <w:p w14:paraId="382FFA3F" w14:textId="77777777" w:rsidR="00633278" w:rsidRDefault="00397205">
          <w:pPr>
            <w:pStyle w:val="TOC3"/>
            <w:rPr>
              <w:del w:id="265" w:author="Anders Hejlsberg" w:date="2014-11-01T15:43:00Z"/>
              <w:rFonts w:eastAsiaTheme="minorEastAsia"/>
              <w:noProof/>
              <w:sz w:val="22"/>
            </w:rPr>
          </w:pPr>
          <w:del w:id="266" w:author="Anders Hejlsberg" w:date="2014-11-01T15:43:00Z">
            <w:r>
              <w:fldChar w:fldCharType="begin"/>
            </w:r>
            <w:r>
              <w:delInstrText xml:space="preserve"> HYPERLINK \l "_Toc401414119" </w:delInstrText>
            </w:r>
            <w:r>
              <w:fldChar w:fldCharType="separate"/>
            </w:r>
            <w:r w:rsidR="00633278" w:rsidRPr="00346D30">
              <w:rPr>
                <w:rStyle w:val="Hyperlink"/>
                <w:noProof/>
              </w:rPr>
              <w:delText>8.1.1</w:delText>
            </w:r>
            <w:r w:rsidR="00633278">
              <w:rPr>
                <w:rFonts w:eastAsiaTheme="minorEastAsia"/>
                <w:noProof/>
                <w:sz w:val="22"/>
              </w:rPr>
              <w:tab/>
            </w:r>
            <w:r w:rsidR="00633278" w:rsidRPr="00346D30">
              <w:rPr>
                <w:rStyle w:val="Hyperlink"/>
                <w:noProof/>
              </w:rPr>
              <w:delText>Class Heritage Specification</w:delText>
            </w:r>
            <w:r w:rsidR="00633278">
              <w:rPr>
                <w:noProof/>
                <w:webHidden/>
              </w:rPr>
              <w:tab/>
            </w:r>
            <w:r w:rsidR="00633278">
              <w:rPr>
                <w:noProof/>
                <w:webHidden/>
              </w:rPr>
              <w:fldChar w:fldCharType="begin"/>
            </w:r>
            <w:r w:rsidR="00633278">
              <w:rPr>
                <w:noProof/>
                <w:webHidden/>
              </w:rPr>
              <w:delInstrText xml:space="preserve"> PAGEREF _Toc401414119 \h </w:delInstrText>
            </w:r>
            <w:r w:rsidR="00633278">
              <w:rPr>
                <w:noProof/>
                <w:webHidden/>
              </w:rPr>
            </w:r>
            <w:r w:rsidR="00633278">
              <w:rPr>
                <w:noProof/>
                <w:webHidden/>
              </w:rPr>
              <w:fldChar w:fldCharType="separate"/>
            </w:r>
            <w:r w:rsidR="00633278">
              <w:rPr>
                <w:noProof/>
                <w:webHidden/>
              </w:rPr>
              <w:delText>98</w:delText>
            </w:r>
            <w:r w:rsidR="00633278">
              <w:rPr>
                <w:noProof/>
                <w:webHidden/>
              </w:rPr>
              <w:fldChar w:fldCharType="end"/>
            </w:r>
            <w:r>
              <w:rPr>
                <w:noProof/>
              </w:rPr>
              <w:fldChar w:fldCharType="end"/>
            </w:r>
          </w:del>
        </w:p>
        <w:p w14:paraId="23A00F3E" w14:textId="77777777" w:rsidR="00633278" w:rsidRDefault="00397205">
          <w:pPr>
            <w:pStyle w:val="TOC3"/>
            <w:rPr>
              <w:del w:id="267" w:author="Anders Hejlsberg" w:date="2014-11-01T15:43:00Z"/>
              <w:rFonts w:eastAsiaTheme="minorEastAsia"/>
              <w:noProof/>
              <w:sz w:val="22"/>
            </w:rPr>
          </w:pPr>
          <w:del w:id="268" w:author="Anders Hejlsberg" w:date="2014-11-01T15:43:00Z">
            <w:r>
              <w:fldChar w:fldCharType="begin"/>
            </w:r>
            <w:r>
              <w:delInstrText xml:space="preserve"> HYPERLINK \l "_Toc401414</w:delInstrText>
            </w:r>
            <w:r>
              <w:delInstrText xml:space="preserve">120" </w:delInstrText>
            </w:r>
            <w:r>
              <w:fldChar w:fldCharType="separate"/>
            </w:r>
            <w:r w:rsidR="00633278" w:rsidRPr="00346D30">
              <w:rPr>
                <w:rStyle w:val="Hyperlink"/>
                <w:noProof/>
              </w:rPr>
              <w:delText>8.1.2</w:delText>
            </w:r>
            <w:r w:rsidR="00633278">
              <w:rPr>
                <w:rFonts w:eastAsiaTheme="minorEastAsia"/>
                <w:noProof/>
                <w:sz w:val="22"/>
              </w:rPr>
              <w:tab/>
            </w:r>
            <w:r w:rsidR="00633278" w:rsidRPr="00346D30">
              <w:rPr>
                <w:rStyle w:val="Hyperlink"/>
                <w:noProof/>
              </w:rPr>
              <w:delText>Class Body</w:delText>
            </w:r>
            <w:r w:rsidR="00633278">
              <w:rPr>
                <w:noProof/>
                <w:webHidden/>
              </w:rPr>
              <w:tab/>
            </w:r>
            <w:r w:rsidR="00633278">
              <w:rPr>
                <w:noProof/>
                <w:webHidden/>
              </w:rPr>
              <w:fldChar w:fldCharType="begin"/>
            </w:r>
            <w:r w:rsidR="00633278">
              <w:rPr>
                <w:noProof/>
                <w:webHidden/>
              </w:rPr>
              <w:delInstrText xml:space="preserve"> PAGEREF _Toc401414120 \h </w:delInstrText>
            </w:r>
            <w:r w:rsidR="00633278">
              <w:rPr>
                <w:noProof/>
                <w:webHidden/>
              </w:rPr>
            </w:r>
            <w:r w:rsidR="00633278">
              <w:rPr>
                <w:noProof/>
                <w:webHidden/>
              </w:rPr>
              <w:fldChar w:fldCharType="separate"/>
            </w:r>
            <w:r w:rsidR="00633278">
              <w:rPr>
                <w:noProof/>
                <w:webHidden/>
              </w:rPr>
              <w:delText>99</w:delText>
            </w:r>
            <w:r w:rsidR="00633278">
              <w:rPr>
                <w:noProof/>
                <w:webHidden/>
              </w:rPr>
              <w:fldChar w:fldCharType="end"/>
            </w:r>
            <w:r>
              <w:rPr>
                <w:noProof/>
              </w:rPr>
              <w:fldChar w:fldCharType="end"/>
            </w:r>
          </w:del>
        </w:p>
        <w:p w14:paraId="4E757485" w14:textId="77777777" w:rsidR="00633278" w:rsidRDefault="00397205">
          <w:pPr>
            <w:pStyle w:val="TOC2"/>
            <w:tabs>
              <w:tab w:val="left" w:pos="880"/>
              <w:tab w:val="right" w:leader="dot" w:pos="9350"/>
            </w:tabs>
            <w:rPr>
              <w:del w:id="269" w:author="Anders Hejlsberg" w:date="2014-11-01T15:43:00Z"/>
              <w:rFonts w:eastAsiaTheme="minorEastAsia"/>
              <w:noProof/>
              <w:sz w:val="22"/>
            </w:rPr>
          </w:pPr>
          <w:del w:id="270" w:author="Anders Hejlsberg" w:date="2014-11-01T15:43:00Z">
            <w:r>
              <w:fldChar w:fldCharType="begin"/>
            </w:r>
            <w:r>
              <w:delInstrText xml:space="preserve"> HYPERLINK \l "_Toc401414121" </w:delInstrText>
            </w:r>
            <w:r>
              <w:fldChar w:fldCharType="separate"/>
            </w:r>
            <w:r w:rsidR="00633278" w:rsidRPr="00346D30">
              <w:rPr>
                <w:rStyle w:val="Hyperlink"/>
                <w:noProof/>
              </w:rPr>
              <w:delText>8.2</w:delText>
            </w:r>
            <w:r w:rsidR="00633278">
              <w:rPr>
                <w:rFonts w:eastAsiaTheme="minorEastAsia"/>
                <w:noProof/>
                <w:sz w:val="22"/>
              </w:rPr>
              <w:tab/>
            </w:r>
            <w:r w:rsidR="00633278" w:rsidRPr="00346D30">
              <w:rPr>
                <w:rStyle w:val="Hyperlink"/>
                <w:noProof/>
              </w:rPr>
              <w:delText>Members</w:delText>
            </w:r>
            <w:r w:rsidR="00633278">
              <w:rPr>
                <w:noProof/>
                <w:webHidden/>
              </w:rPr>
              <w:tab/>
            </w:r>
            <w:r w:rsidR="00633278">
              <w:rPr>
                <w:noProof/>
                <w:webHidden/>
              </w:rPr>
              <w:fldChar w:fldCharType="begin"/>
            </w:r>
            <w:r w:rsidR="00633278">
              <w:rPr>
                <w:noProof/>
                <w:webHidden/>
              </w:rPr>
              <w:delInstrText xml:space="preserve"> PAGEREF _Toc401414121 \h </w:delInstrText>
            </w:r>
            <w:r w:rsidR="00633278">
              <w:rPr>
                <w:noProof/>
                <w:webHidden/>
              </w:rPr>
            </w:r>
            <w:r w:rsidR="00633278">
              <w:rPr>
                <w:noProof/>
                <w:webHidden/>
              </w:rPr>
              <w:fldChar w:fldCharType="separate"/>
            </w:r>
            <w:r w:rsidR="00633278">
              <w:rPr>
                <w:noProof/>
                <w:webHidden/>
              </w:rPr>
              <w:delText>100</w:delText>
            </w:r>
            <w:r w:rsidR="00633278">
              <w:rPr>
                <w:noProof/>
                <w:webHidden/>
              </w:rPr>
              <w:fldChar w:fldCharType="end"/>
            </w:r>
            <w:r>
              <w:rPr>
                <w:noProof/>
              </w:rPr>
              <w:fldChar w:fldCharType="end"/>
            </w:r>
          </w:del>
        </w:p>
        <w:p w14:paraId="0B03F899" w14:textId="77777777" w:rsidR="00633278" w:rsidRDefault="00397205">
          <w:pPr>
            <w:pStyle w:val="TOC3"/>
            <w:rPr>
              <w:del w:id="271" w:author="Anders Hejlsberg" w:date="2014-11-01T15:43:00Z"/>
              <w:rFonts w:eastAsiaTheme="minorEastAsia"/>
              <w:noProof/>
              <w:sz w:val="22"/>
            </w:rPr>
          </w:pPr>
          <w:del w:id="272" w:author="Anders Hejlsberg" w:date="2014-11-01T15:43:00Z">
            <w:r>
              <w:fldChar w:fldCharType="begin"/>
            </w:r>
            <w:r>
              <w:delInstrText xml:space="preserve"> HYPERLINK \l "_Toc401414122" </w:delInstrText>
            </w:r>
            <w:r>
              <w:fldChar w:fldCharType="separate"/>
            </w:r>
            <w:r w:rsidR="00633278" w:rsidRPr="00346D30">
              <w:rPr>
                <w:rStyle w:val="Hyperlink"/>
                <w:noProof/>
              </w:rPr>
              <w:delText>8.2.1</w:delText>
            </w:r>
            <w:r w:rsidR="00633278">
              <w:rPr>
                <w:rFonts w:eastAsiaTheme="minorEastAsia"/>
                <w:noProof/>
                <w:sz w:val="22"/>
              </w:rPr>
              <w:tab/>
            </w:r>
            <w:r w:rsidR="00633278" w:rsidRPr="00346D30">
              <w:rPr>
                <w:rStyle w:val="Hyperlink"/>
                <w:noProof/>
              </w:rPr>
              <w:delText>Instance and Static Members</w:delText>
            </w:r>
            <w:r w:rsidR="00633278">
              <w:rPr>
                <w:noProof/>
                <w:webHidden/>
              </w:rPr>
              <w:tab/>
            </w:r>
            <w:r w:rsidR="00633278">
              <w:rPr>
                <w:noProof/>
                <w:webHidden/>
              </w:rPr>
              <w:fldChar w:fldCharType="begin"/>
            </w:r>
            <w:r w:rsidR="00633278">
              <w:rPr>
                <w:noProof/>
                <w:webHidden/>
              </w:rPr>
              <w:delInstrText xml:space="preserve"> PAGEREF _Toc401414122 \h </w:delInstrText>
            </w:r>
            <w:r w:rsidR="00633278">
              <w:rPr>
                <w:noProof/>
                <w:webHidden/>
              </w:rPr>
            </w:r>
            <w:r w:rsidR="00633278">
              <w:rPr>
                <w:noProof/>
                <w:webHidden/>
              </w:rPr>
              <w:fldChar w:fldCharType="separate"/>
            </w:r>
            <w:r w:rsidR="00633278">
              <w:rPr>
                <w:noProof/>
                <w:webHidden/>
              </w:rPr>
              <w:delText>100</w:delText>
            </w:r>
            <w:r w:rsidR="00633278">
              <w:rPr>
                <w:noProof/>
                <w:webHidden/>
              </w:rPr>
              <w:fldChar w:fldCharType="end"/>
            </w:r>
            <w:r>
              <w:rPr>
                <w:noProof/>
              </w:rPr>
              <w:fldChar w:fldCharType="end"/>
            </w:r>
          </w:del>
        </w:p>
        <w:p w14:paraId="3264B6BC" w14:textId="77777777" w:rsidR="00633278" w:rsidRDefault="00397205">
          <w:pPr>
            <w:pStyle w:val="TOC3"/>
            <w:rPr>
              <w:del w:id="273" w:author="Anders Hejlsberg" w:date="2014-11-01T15:43:00Z"/>
              <w:rFonts w:eastAsiaTheme="minorEastAsia"/>
              <w:noProof/>
              <w:sz w:val="22"/>
            </w:rPr>
          </w:pPr>
          <w:del w:id="274" w:author="Anders Hejlsberg" w:date="2014-11-01T15:43:00Z">
            <w:r>
              <w:fldChar w:fldCharType="begin"/>
            </w:r>
            <w:r>
              <w:delInstrText xml:space="preserve"> HYPERLINK \l "_Toc401414</w:delInstrText>
            </w:r>
            <w:r>
              <w:delInstrText xml:space="preserve">123" </w:delInstrText>
            </w:r>
            <w:r>
              <w:fldChar w:fldCharType="separate"/>
            </w:r>
            <w:r w:rsidR="00633278" w:rsidRPr="00346D30">
              <w:rPr>
                <w:rStyle w:val="Hyperlink"/>
                <w:noProof/>
              </w:rPr>
              <w:delText>8.2.2</w:delText>
            </w:r>
            <w:r w:rsidR="00633278">
              <w:rPr>
                <w:rFonts w:eastAsiaTheme="minorEastAsia"/>
                <w:noProof/>
                <w:sz w:val="22"/>
              </w:rPr>
              <w:tab/>
            </w:r>
            <w:r w:rsidR="00633278" w:rsidRPr="00346D30">
              <w:rPr>
                <w:rStyle w:val="Hyperlink"/>
                <w:noProof/>
              </w:rPr>
              <w:delText>Accessibility</w:delText>
            </w:r>
            <w:r w:rsidR="00633278">
              <w:rPr>
                <w:noProof/>
                <w:webHidden/>
              </w:rPr>
              <w:tab/>
            </w:r>
            <w:r w:rsidR="00633278">
              <w:rPr>
                <w:noProof/>
                <w:webHidden/>
              </w:rPr>
              <w:fldChar w:fldCharType="begin"/>
            </w:r>
            <w:r w:rsidR="00633278">
              <w:rPr>
                <w:noProof/>
                <w:webHidden/>
              </w:rPr>
              <w:delInstrText xml:space="preserve"> PAGEREF _Toc401414123 \h </w:delInstrText>
            </w:r>
            <w:r w:rsidR="00633278">
              <w:rPr>
                <w:noProof/>
                <w:webHidden/>
              </w:rPr>
            </w:r>
            <w:r w:rsidR="00633278">
              <w:rPr>
                <w:noProof/>
                <w:webHidden/>
              </w:rPr>
              <w:fldChar w:fldCharType="separate"/>
            </w:r>
            <w:r w:rsidR="00633278">
              <w:rPr>
                <w:noProof/>
                <w:webHidden/>
              </w:rPr>
              <w:delText>100</w:delText>
            </w:r>
            <w:r w:rsidR="00633278">
              <w:rPr>
                <w:noProof/>
                <w:webHidden/>
              </w:rPr>
              <w:fldChar w:fldCharType="end"/>
            </w:r>
            <w:r>
              <w:rPr>
                <w:noProof/>
              </w:rPr>
              <w:fldChar w:fldCharType="end"/>
            </w:r>
          </w:del>
        </w:p>
        <w:p w14:paraId="5CC32A21" w14:textId="77777777" w:rsidR="00633278" w:rsidRDefault="00397205">
          <w:pPr>
            <w:pStyle w:val="TOC3"/>
            <w:rPr>
              <w:del w:id="275" w:author="Anders Hejlsberg" w:date="2014-11-01T15:43:00Z"/>
              <w:rFonts w:eastAsiaTheme="minorEastAsia"/>
              <w:noProof/>
              <w:sz w:val="22"/>
            </w:rPr>
          </w:pPr>
          <w:del w:id="276" w:author="Anders Hejlsberg" w:date="2014-11-01T15:43:00Z">
            <w:r>
              <w:fldChar w:fldCharType="begin"/>
            </w:r>
            <w:r>
              <w:delInstrText xml:space="preserve"> HYPERLINK \l "_Toc401414124" </w:delInstrText>
            </w:r>
            <w:r>
              <w:fldChar w:fldCharType="separate"/>
            </w:r>
            <w:r w:rsidR="00633278" w:rsidRPr="00346D30">
              <w:rPr>
                <w:rStyle w:val="Hyperlink"/>
                <w:noProof/>
              </w:rPr>
              <w:delText>8.2.3</w:delText>
            </w:r>
            <w:r w:rsidR="00633278">
              <w:rPr>
                <w:rFonts w:eastAsiaTheme="minorEastAsia"/>
                <w:noProof/>
                <w:sz w:val="22"/>
              </w:rPr>
              <w:tab/>
            </w:r>
            <w:r w:rsidR="00633278" w:rsidRPr="00346D30">
              <w:rPr>
                <w:rStyle w:val="Hyperlink"/>
                <w:noProof/>
              </w:rPr>
              <w:delText>Inheritance and Overriding</w:delText>
            </w:r>
            <w:r w:rsidR="00633278">
              <w:rPr>
                <w:noProof/>
                <w:webHidden/>
              </w:rPr>
              <w:tab/>
            </w:r>
            <w:r w:rsidR="00633278">
              <w:rPr>
                <w:noProof/>
                <w:webHidden/>
              </w:rPr>
              <w:fldChar w:fldCharType="begin"/>
            </w:r>
            <w:r w:rsidR="00633278">
              <w:rPr>
                <w:noProof/>
                <w:webHidden/>
              </w:rPr>
              <w:delInstrText xml:space="preserve"> PAGEREF _Toc401414124 \h </w:delInstrText>
            </w:r>
            <w:r w:rsidR="00633278">
              <w:rPr>
                <w:noProof/>
                <w:webHidden/>
              </w:rPr>
            </w:r>
            <w:r w:rsidR="00633278">
              <w:rPr>
                <w:noProof/>
                <w:webHidden/>
              </w:rPr>
              <w:fldChar w:fldCharType="separate"/>
            </w:r>
            <w:r w:rsidR="00633278">
              <w:rPr>
                <w:noProof/>
                <w:webHidden/>
              </w:rPr>
              <w:delText>101</w:delText>
            </w:r>
            <w:r w:rsidR="00633278">
              <w:rPr>
                <w:noProof/>
                <w:webHidden/>
              </w:rPr>
              <w:fldChar w:fldCharType="end"/>
            </w:r>
            <w:r>
              <w:rPr>
                <w:noProof/>
              </w:rPr>
              <w:fldChar w:fldCharType="end"/>
            </w:r>
          </w:del>
        </w:p>
        <w:p w14:paraId="46341A0A" w14:textId="77777777" w:rsidR="00633278" w:rsidRDefault="00397205">
          <w:pPr>
            <w:pStyle w:val="TOC3"/>
            <w:rPr>
              <w:del w:id="277" w:author="Anders Hejlsberg" w:date="2014-11-01T15:43:00Z"/>
              <w:rFonts w:eastAsiaTheme="minorEastAsia"/>
              <w:noProof/>
              <w:sz w:val="22"/>
            </w:rPr>
          </w:pPr>
          <w:del w:id="278" w:author="Anders Hejlsberg" w:date="2014-11-01T15:43:00Z">
            <w:r>
              <w:fldChar w:fldCharType="begin"/>
            </w:r>
            <w:r>
              <w:delInstrText xml:space="preserve"> HYPERLINK \l "_Toc401414125" </w:delInstrText>
            </w:r>
            <w:r>
              <w:fldChar w:fldCharType="separate"/>
            </w:r>
            <w:r w:rsidR="00633278" w:rsidRPr="00346D30">
              <w:rPr>
                <w:rStyle w:val="Hyperlink"/>
                <w:noProof/>
              </w:rPr>
              <w:delText>8.2.4</w:delText>
            </w:r>
            <w:r w:rsidR="00633278">
              <w:rPr>
                <w:rFonts w:eastAsiaTheme="minorEastAsia"/>
                <w:noProof/>
                <w:sz w:val="22"/>
              </w:rPr>
              <w:tab/>
            </w:r>
            <w:r w:rsidR="00633278" w:rsidRPr="00346D30">
              <w:rPr>
                <w:rStyle w:val="Hyperlink"/>
                <w:noProof/>
              </w:rPr>
              <w:delText>Class Types</w:delText>
            </w:r>
            <w:r w:rsidR="00633278">
              <w:rPr>
                <w:noProof/>
                <w:webHidden/>
              </w:rPr>
              <w:tab/>
            </w:r>
            <w:r w:rsidR="00633278">
              <w:rPr>
                <w:noProof/>
                <w:webHidden/>
              </w:rPr>
              <w:fldChar w:fldCharType="begin"/>
            </w:r>
            <w:r w:rsidR="00633278">
              <w:rPr>
                <w:noProof/>
                <w:webHidden/>
              </w:rPr>
              <w:delInstrText xml:space="preserve"> PAGEREF _Toc401414125 \h </w:delInstrText>
            </w:r>
            <w:r w:rsidR="00633278">
              <w:rPr>
                <w:noProof/>
                <w:webHidden/>
              </w:rPr>
            </w:r>
            <w:r w:rsidR="00633278">
              <w:rPr>
                <w:noProof/>
                <w:webHidden/>
              </w:rPr>
              <w:fldChar w:fldCharType="separate"/>
            </w:r>
            <w:r w:rsidR="00633278">
              <w:rPr>
                <w:noProof/>
                <w:webHidden/>
              </w:rPr>
              <w:delText>102</w:delText>
            </w:r>
            <w:r w:rsidR="00633278">
              <w:rPr>
                <w:noProof/>
                <w:webHidden/>
              </w:rPr>
              <w:fldChar w:fldCharType="end"/>
            </w:r>
            <w:r>
              <w:rPr>
                <w:noProof/>
              </w:rPr>
              <w:fldChar w:fldCharType="end"/>
            </w:r>
          </w:del>
        </w:p>
        <w:p w14:paraId="57D7DA9B" w14:textId="77777777" w:rsidR="00633278" w:rsidRDefault="00397205">
          <w:pPr>
            <w:pStyle w:val="TOC3"/>
            <w:rPr>
              <w:del w:id="279" w:author="Anders Hejlsberg" w:date="2014-11-01T15:43:00Z"/>
              <w:rFonts w:eastAsiaTheme="minorEastAsia"/>
              <w:noProof/>
              <w:sz w:val="22"/>
            </w:rPr>
          </w:pPr>
          <w:del w:id="280" w:author="Anders Hejlsberg" w:date="2014-11-01T15:43:00Z">
            <w:r>
              <w:fldChar w:fldCharType="begin"/>
            </w:r>
            <w:r>
              <w:delInstrText xml:space="preserve"> HYPERLINK \l "_Toc401414126" </w:delInstrText>
            </w:r>
            <w:r>
              <w:fldChar w:fldCharType="separate"/>
            </w:r>
            <w:r w:rsidR="00633278" w:rsidRPr="00346D30">
              <w:rPr>
                <w:rStyle w:val="Hyperlink"/>
                <w:noProof/>
              </w:rPr>
              <w:delText>8.2.5</w:delText>
            </w:r>
            <w:r w:rsidR="00633278">
              <w:rPr>
                <w:rFonts w:eastAsiaTheme="minorEastAsia"/>
                <w:noProof/>
                <w:sz w:val="22"/>
              </w:rPr>
              <w:tab/>
            </w:r>
            <w:r w:rsidR="00633278" w:rsidRPr="00346D30">
              <w:rPr>
                <w:rStyle w:val="Hyperlink"/>
                <w:noProof/>
              </w:rPr>
              <w:delText>Constructor Function Types</w:delText>
            </w:r>
            <w:r w:rsidR="00633278">
              <w:rPr>
                <w:noProof/>
                <w:webHidden/>
              </w:rPr>
              <w:tab/>
            </w:r>
            <w:r w:rsidR="00633278">
              <w:rPr>
                <w:noProof/>
                <w:webHidden/>
              </w:rPr>
              <w:fldChar w:fldCharType="begin"/>
            </w:r>
            <w:r w:rsidR="00633278">
              <w:rPr>
                <w:noProof/>
                <w:webHidden/>
              </w:rPr>
              <w:delInstrText xml:space="preserve"> PAGEREF _Toc401414126 \h </w:delInstrText>
            </w:r>
            <w:r w:rsidR="00633278">
              <w:rPr>
                <w:noProof/>
                <w:webHidden/>
              </w:rPr>
            </w:r>
            <w:r w:rsidR="00633278">
              <w:rPr>
                <w:noProof/>
                <w:webHidden/>
              </w:rPr>
              <w:fldChar w:fldCharType="separate"/>
            </w:r>
            <w:r w:rsidR="00633278">
              <w:rPr>
                <w:noProof/>
                <w:webHidden/>
              </w:rPr>
              <w:delText>103</w:delText>
            </w:r>
            <w:r w:rsidR="00633278">
              <w:rPr>
                <w:noProof/>
                <w:webHidden/>
              </w:rPr>
              <w:fldChar w:fldCharType="end"/>
            </w:r>
            <w:r>
              <w:rPr>
                <w:noProof/>
              </w:rPr>
              <w:fldChar w:fldCharType="end"/>
            </w:r>
          </w:del>
        </w:p>
        <w:p w14:paraId="0EEA5882" w14:textId="77777777" w:rsidR="00633278" w:rsidRDefault="00397205">
          <w:pPr>
            <w:pStyle w:val="TOC2"/>
            <w:tabs>
              <w:tab w:val="left" w:pos="880"/>
              <w:tab w:val="right" w:leader="dot" w:pos="9350"/>
            </w:tabs>
            <w:rPr>
              <w:del w:id="281" w:author="Anders Hejlsberg" w:date="2014-11-01T15:43:00Z"/>
              <w:rFonts w:eastAsiaTheme="minorEastAsia"/>
              <w:noProof/>
              <w:sz w:val="22"/>
            </w:rPr>
          </w:pPr>
          <w:del w:id="282" w:author="Anders Hejlsberg" w:date="2014-11-01T15:43:00Z">
            <w:r>
              <w:fldChar w:fldCharType="begin"/>
            </w:r>
            <w:r>
              <w:delInstrText xml:space="preserve"> HYPERLINK \l "_Toc401414127" </w:delInstrText>
            </w:r>
            <w:r>
              <w:fldChar w:fldCharType="separate"/>
            </w:r>
            <w:r w:rsidR="00633278" w:rsidRPr="00346D30">
              <w:rPr>
                <w:rStyle w:val="Hyperlink"/>
                <w:noProof/>
              </w:rPr>
              <w:delText>8.3</w:delText>
            </w:r>
            <w:r w:rsidR="00633278">
              <w:rPr>
                <w:rFonts w:eastAsiaTheme="minorEastAsia"/>
                <w:noProof/>
                <w:sz w:val="22"/>
              </w:rPr>
              <w:tab/>
            </w:r>
            <w:r w:rsidR="00633278" w:rsidRPr="00346D30">
              <w:rPr>
                <w:rStyle w:val="Hyperlink"/>
                <w:noProof/>
              </w:rPr>
              <w:delText>Constructor Declarations</w:delText>
            </w:r>
            <w:r w:rsidR="00633278">
              <w:rPr>
                <w:noProof/>
                <w:webHidden/>
              </w:rPr>
              <w:tab/>
            </w:r>
            <w:r w:rsidR="00633278">
              <w:rPr>
                <w:noProof/>
                <w:webHidden/>
              </w:rPr>
              <w:fldChar w:fldCharType="begin"/>
            </w:r>
            <w:r w:rsidR="00633278">
              <w:rPr>
                <w:noProof/>
                <w:webHidden/>
              </w:rPr>
              <w:delInstrText xml:space="preserve"> PAGEREF _Toc401414127 \h </w:delInstrText>
            </w:r>
            <w:r w:rsidR="00633278">
              <w:rPr>
                <w:noProof/>
                <w:webHidden/>
              </w:rPr>
            </w:r>
            <w:r w:rsidR="00633278">
              <w:rPr>
                <w:noProof/>
                <w:webHidden/>
              </w:rPr>
              <w:fldChar w:fldCharType="separate"/>
            </w:r>
            <w:r w:rsidR="00633278">
              <w:rPr>
                <w:noProof/>
                <w:webHidden/>
              </w:rPr>
              <w:delText>104</w:delText>
            </w:r>
            <w:r w:rsidR="00633278">
              <w:rPr>
                <w:noProof/>
                <w:webHidden/>
              </w:rPr>
              <w:fldChar w:fldCharType="end"/>
            </w:r>
            <w:r>
              <w:rPr>
                <w:noProof/>
              </w:rPr>
              <w:fldChar w:fldCharType="end"/>
            </w:r>
          </w:del>
        </w:p>
        <w:p w14:paraId="4F5231CB" w14:textId="77777777" w:rsidR="00633278" w:rsidRDefault="00397205">
          <w:pPr>
            <w:pStyle w:val="TOC3"/>
            <w:rPr>
              <w:del w:id="283" w:author="Anders Hejlsberg" w:date="2014-11-01T15:43:00Z"/>
              <w:rFonts w:eastAsiaTheme="minorEastAsia"/>
              <w:noProof/>
              <w:sz w:val="22"/>
            </w:rPr>
          </w:pPr>
          <w:del w:id="284" w:author="Anders Hejlsberg" w:date="2014-11-01T15:43:00Z">
            <w:r>
              <w:fldChar w:fldCharType="begin"/>
            </w:r>
            <w:r>
              <w:delInstrText xml:space="preserve"> HYPERLINK \l "_Toc401414128" </w:delInstrText>
            </w:r>
            <w:r>
              <w:fldChar w:fldCharType="separate"/>
            </w:r>
            <w:r w:rsidR="00633278" w:rsidRPr="00346D30">
              <w:rPr>
                <w:rStyle w:val="Hyperlink"/>
                <w:noProof/>
              </w:rPr>
              <w:delText>8.3.1</w:delText>
            </w:r>
            <w:r w:rsidR="00633278">
              <w:rPr>
                <w:rFonts w:eastAsiaTheme="minorEastAsia"/>
                <w:noProof/>
                <w:sz w:val="22"/>
              </w:rPr>
              <w:tab/>
            </w:r>
            <w:r w:rsidR="00633278" w:rsidRPr="00346D30">
              <w:rPr>
                <w:rStyle w:val="Hyperlink"/>
                <w:noProof/>
              </w:rPr>
              <w:delText>Constructor Parameters</w:delText>
            </w:r>
            <w:r w:rsidR="00633278">
              <w:rPr>
                <w:noProof/>
                <w:webHidden/>
              </w:rPr>
              <w:tab/>
            </w:r>
            <w:r w:rsidR="00633278">
              <w:rPr>
                <w:noProof/>
                <w:webHidden/>
              </w:rPr>
              <w:fldChar w:fldCharType="begin"/>
            </w:r>
            <w:r w:rsidR="00633278">
              <w:rPr>
                <w:noProof/>
                <w:webHidden/>
              </w:rPr>
              <w:delInstrText xml:space="preserve"> PAGEREF _Toc401414128 \h </w:delInstrText>
            </w:r>
            <w:r w:rsidR="00633278">
              <w:rPr>
                <w:noProof/>
                <w:webHidden/>
              </w:rPr>
            </w:r>
            <w:r w:rsidR="00633278">
              <w:rPr>
                <w:noProof/>
                <w:webHidden/>
              </w:rPr>
              <w:fldChar w:fldCharType="separate"/>
            </w:r>
            <w:r w:rsidR="00633278">
              <w:rPr>
                <w:noProof/>
                <w:webHidden/>
              </w:rPr>
              <w:delText>105</w:delText>
            </w:r>
            <w:r w:rsidR="00633278">
              <w:rPr>
                <w:noProof/>
                <w:webHidden/>
              </w:rPr>
              <w:fldChar w:fldCharType="end"/>
            </w:r>
            <w:r>
              <w:rPr>
                <w:noProof/>
              </w:rPr>
              <w:fldChar w:fldCharType="end"/>
            </w:r>
          </w:del>
        </w:p>
        <w:p w14:paraId="1F4D05ED" w14:textId="77777777" w:rsidR="00633278" w:rsidRDefault="00397205">
          <w:pPr>
            <w:pStyle w:val="TOC3"/>
            <w:rPr>
              <w:del w:id="285" w:author="Anders Hejlsberg" w:date="2014-11-01T15:43:00Z"/>
              <w:rFonts w:eastAsiaTheme="minorEastAsia"/>
              <w:noProof/>
              <w:sz w:val="22"/>
            </w:rPr>
          </w:pPr>
          <w:del w:id="286" w:author="Anders Hejlsberg" w:date="2014-11-01T15:43:00Z">
            <w:r>
              <w:fldChar w:fldCharType="begin"/>
            </w:r>
            <w:r>
              <w:delInstrText xml:space="preserve"> HYPERLINK \l "_Toc401414129" </w:delInstrText>
            </w:r>
            <w:r>
              <w:fldChar w:fldCharType="separate"/>
            </w:r>
            <w:r w:rsidR="00633278" w:rsidRPr="00346D30">
              <w:rPr>
                <w:rStyle w:val="Hyperlink"/>
                <w:noProof/>
                <w:highlight w:val="white"/>
              </w:rPr>
              <w:delText>8.3.2</w:delText>
            </w:r>
            <w:r w:rsidR="00633278">
              <w:rPr>
                <w:rFonts w:eastAsiaTheme="minorEastAsia"/>
                <w:noProof/>
                <w:sz w:val="22"/>
              </w:rPr>
              <w:tab/>
            </w:r>
            <w:r w:rsidR="00633278" w:rsidRPr="00346D30">
              <w:rPr>
                <w:rStyle w:val="Hyperlink"/>
                <w:noProof/>
                <w:highlight w:val="white"/>
              </w:rPr>
              <w:delText>Super Calls</w:delText>
            </w:r>
            <w:r w:rsidR="00633278">
              <w:rPr>
                <w:noProof/>
                <w:webHidden/>
              </w:rPr>
              <w:tab/>
            </w:r>
            <w:r w:rsidR="00633278">
              <w:rPr>
                <w:noProof/>
                <w:webHidden/>
              </w:rPr>
              <w:fldChar w:fldCharType="begin"/>
            </w:r>
            <w:r w:rsidR="00633278">
              <w:rPr>
                <w:noProof/>
                <w:webHidden/>
              </w:rPr>
              <w:delInstrText xml:space="preserve"> PAGEREF _Toc401414129 \h </w:delInstrText>
            </w:r>
            <w:r w:rsidR="00633278">
              <w:rPr>
                <w:noProof/>
                <w:webHidden/>
              </w:rPr>
            </w:r>
            <w:r w:rsidR="00633278">
              <w:rPr>
                <w:noProof/>
                <w:webHidden/>
              </w:rPr>
              <w:fldChar w:fldCharType="separate"/>
            </w:r>
            <w:r w:rsidR="00633278">
              <w:rPr>
                <w:noProof/>
                <w:webHidden/>
              </w:rPr>
              <w:delText>106</w:delText>
            </w:r>
            <w:r w:rsidR="00633278">
              <w:rPr>
                <w:noProof/>
                <w:webHidden/>
              </w:rPr>
              <w:fldChar w:fldCharType="end"/>
            </w:r>
            <w:r>
              <w:rPr>
                <w:noProof/>
              </w:rPr>
              <w:fldChar w:fldCharType="end"/>
            </w:r>
          </w:del>
        </w:p>
        <w:p w14:paraId="68E90C05" w14:textId="77777777" w:rsidR="00633278" w:rsidRDefault="00397205">
          <w:pPr>
            <w:pStyle w:val="TOC3"/>
            <w:rPr>
              <w:del w:id="287" w:author="Anders Hejlsberg" w:date="2014-11-01T15:43:00Z"/>
              <w:rFonts w:eastAsiaTheme="minorEastAsia"/>
              <w:noProof/>
              <w:sz w:val="22"/>
            </w:rPr>
          </w:pPr>
          <w:del w:id="288" w:author="Anders Hejlsberg" w:date="2014-11-01T15:43:00Z">
            <w:r>
              <w:fldChar w:fldCharType="begin"/>
            </w:r>
            <w:r>
              <w:delInstrText xml:space="preserve"> HYPERLINK \l "_Toc401414130" </w:delInstrText>
            </w:r>
            <w:r>
              <w:fldChar w:fldCharType="separate"/>
            </w:r>
            <w:r w:rsidR="00633278" w:rsidRPr="00346D30">
              <w:rPr>
                <w:rStyle w:val="Hyperlink"/>
                <w:noProof/>
              </w:rPr>
              <w:delText>8.3.3</w:delText>
            </w:r>
            <w:r w:rsidR="00633278">
              <w:rPr>
                <w:rFonts w:eastAsiaTheme="minorEastAsia"/>
                <w:noProof/>
                <w:sz w:val="22"/>
              </w:rPr>
              <w:tab/>
            </w:r>
            <w:r w:rsidR="00633278" w:rsidRPr="00346D30">
              <w:rPr>
                <w:rStyle w:val="Hyperlink"/>
                <w:noProof/>
              </w:rPr>
              <w:delText>Automatic Constructors</w:delText>
            </w:r>
            <w:r w:rsidR="00633278">
              <w:rPr>
                <w:noProof/>
                <w:webHidden/>
              </w:rPr>
              <w:tab/>
            </w:r>
            <w:r w:rsidR="00633278">
              <w:rPr>
                <w:noProof/>
                <w:webHidden/>
              </w:rPr>
              <w:fldChar w:fldCharType="begin"/>
            </w:r>
            <w:r w:rsidR="00633278">
              <w:rPr>
                <w:noProof/>
                <w:webHidden/>
              </w:rPr>
              <w:delInstrText xml:space="preserve"> PAGEREF _Toc401414130 \h </w:delInstrText>
            </w:r>
            <w:r w:rsidR="00633278">
              <w:rPr>
                <w:noProof/>
                <w:webHidden/>
              </w:rPr>
            </w:r>
            <w:r w:rsidR="00633278">
              <w:rPr>
                <w:noProof/>
                <w:webHidden/>
              </w:rPr>
              <w:fldChar w:fldCharType="separate"/>
            </w:r>
            <w:r w:rsidR="00633278">
              <w:rPr>
                <w:noProof/>
                <w:webHidden/>
              </w:rPr>
              <w:delText>106</w:delText>
            </w:r>
            <w:r w:rsidR="00633278">
              <w:rPr>
                <w:noProof/>
                <w:webHidden/>
              </w:rPr>
              <w:fldChar w:fldCharType="end"/>
            </w:r>
            <w:r>
              <w:rPr>
                <w:noProof/>
              </w:rPr>
              <w:fldChar w:fldCharType="end"/>
            </w:r>
          </w:del>
        </w:p>
        <w:p w14:paraId="4F7EFB20" w14:textId="77777777" w:rsidR="00633278" w:rsidRDefault="00397205">
          <w:pPr>
            <w:pStyle w:val="TOC2"/>
            <w:tabs>
              <w:tab w:val="left" w:pos="880"/>
              <w:tab w:val="right" w:leader="dot" w:pos="9350"/>
            </w:tabs>
            <w:rPr>
              <w:del w:id="289" w:author="Anders Hejlsberg" w:date="2014-11-01T15:43:00Z"/>
              <w:rFonts w:eastAsiaTheme="minorEastAsia"/>
              <w:noProof/>
              <w:sz w:val="22"/>
            </w:rPr>
          </w:pPr>
          <w:del w:id="290" w:author="Anders Hejlsberg" w:date="2014-11-01T15:43:00Z">
            <w:r>
              <w:fldChar w:fldCharType="begin"/>
            </w:r>
            <w:r>
              <w:delInstrText xml:space="preserve"> HYPERLINK \l "_Toc401414131" </w:delInstrText>
            </w:r>
            <w:r>
              <w:fldChar w:fldCharType="separate"/>
            </w:r>
            <w:r w:rsidR="00633278" w:rsidRPr="00346D30">
              <w:rPr>
                <w:rStyle w:val="Hyperlink"/>
                <w:noProof/>
              </w:rPr>
              <w:delText>8.4</w:delText>
            </w:r>
            <w:r w:rsidR="00633278">
              <w:rPr>
                <w:rFonts w:eastAsiaTheme="minorEastAsia"/>
                <w:noProof/>
                <w:sz w:val="22"/>
              </w:rPr>
              <w:tab/>
            </w:r>
            <w:r w:rsidR="00633278" w:rsidRPr="00346D30">
              <w:rPr>
                <w:rStyle w:val="Hyperlink"/>
                <w:noProof/>
              </w:rPr>
              <w:delText>Property Member Declarations</w:delText>
            </w:r>
            <w:r w:rsidR="00633278">
              <w:rPr>
                <w:noProof/>
                <w:webHidden/>
              </w:rPr>
              <w:tab/>
            </w:r>
            <w:r w:rsidR="00633278">
              <w:rPr>
                <w:noProof/>
                <w:webHidden/>
              </w:rPr>
              <w:fldChar w:fldCharType="begin"/>
            </w:r>
            <w:r w:rsidR="00633278">
              <w:rPr>
                <w:noProof/>
                <w:webHidden/>
              </w:rPr>
              <w:delInstrText xml:space="preserve"> PAGEREF _Toc401414131 \h </w:delInstrText>
            </w:r>
            <w:r w:rsidR="00633278">
              <w:rPr>
                <w:noProof/>
                <w:webHidden/>
              </w:rPr>
            </w:r>
            <w:r w:rsidR="00633278">
              <w:rPr>
                <w:noProof/>
                <w:webHidden/>
              </w:rPr>
              <w:fldChar w:fldCharType="separate"/>
            </w:r>
            <w:r w:rsidR="00633278">
              <w:rPr>
                <w:noProof/>
                <w:webHidden/>
              </w:rPr>
              <w:delText>107</w:delText>
            </w:r>
            <w:r w:rsidR="00633278">
              <w:rPr>
                <w:noProof/>
                <w:webHidden/>
              </w:rPr>
              <w:fldChar w:fldCharType="end"/>
            </w:r>
            <w:r>
              <w:rPr>
                <w:noProof/>
              </w:rPr>
              <w:fldChar w:fldCharType="end"/>
            </w:r>
          </w:del>
        </w:p>
        <w:p w14:paraId="5574D643" w14:textId="77777777" w:rsidR="00633278" w:rsidRDefault="00397205">
          <w:pPr>
            <w:pStyle w:val="TOC3"/>
            <w:rPr>
              <w:del w:id="291" w:author="Anders Hejlsberg" w:date="2014-11-01T15:43:00Z"/>
              <w:rFonts w:eastAsiaTheme="minorEastAsia"/>
              <w:noProof/>
              <w:sz w:val="22"/>
            </w:rPr>
          </w:pPr>
          <w:del w:id="292" w:author="Anders Hejlsberg" w:date="2014-11-01T15:43:00Z">
            <w:r>
              <w:fldChar w:fldCharType="begin"/>
            </w:r>
            <w:r>
              <w:delInstrText xml:space="preserve"> HYPERLINK \l "_Toc401414</w:delInstrText>
            </w:r>
            <w:r>
              <w:delInstrText xml:space="preserve">132" </w:delInstrText>
            </w:r>
            <w:r>
              <w:fldChar w:fldCharType="separate"/>
            </w:r>
            <w:r w:rsidR="00633278" w:rsidRPr="00346D30">
              <w:rPr>
                <w:rStyle w:val="Hyperlink"/>
                <w:noProof/>
              </w:rPr>
              <w:delText>8.4.1</w:delText>
            </w:r>
            <w:r w:rsidR="00633278">
              <w:rPr>
                <w:rFonts w:eastAsiaTheme="minorEastAsia"/>
                <w:noProof/>
                <w:sz w:val="22"/>
              </w:rPr>
              <w:tab/>
            </w:r>
            <w:r w:rsidR="00633278" w:rsidRPr="00346D30">
              <w:rPr>
                <w:rStyle w:val="Hyperlink"/>
                <w:noProof/>
              </w:rPr>
              <w:delText>Member Variable Declarations</w:delText>
            </w:r>
            <w:r w:rsidR="00633278">
              <w:rPr>
                <w:noProof/>
                <w:webHidden/>
              </w:rPr>
              <w:tab/>
            </w:r>
            <w:r w:rsidR="00633278">
              <w:rPr>
                <w:noProof/>
                <w:webHidden/>
              </w:rPr>
              <w:fldChar w:fldCharType="begin"/>
            </w:r>
            <w:r w:rsidR="00633278">
              <w:rPr>
                <w:noProof/>
                <w:webHidden/>
              </w:rPr>
              <w:delInstrText xml:space="preserve"> PAGEREF _Toc401414132 \h </w:delInstrText>
            </w:r>
            <w:r w:rsidR="00633278">
              <w:rPr>
                <w:noProof/>
                <w:webHidden/>
              </w:rPr>
            </w:r>
            <w:r w:rsidR="00633278">
              <w:rPr>
                <w:noProof/>
                <w:webHidden/>
              </w:rPr>
              <w:fldChar w:fldCharType="separate"/>
            </w:r>
            <w:r w:rsidR="00633278">
              <w:rPr>
                <w:noProof/>
                <w:webHidden/>
              </w:rPr>
              <w:delText>108</w:delText>
            </w:r>
            <w:r w:rsidR="00633278">
              <w:rPr>
                <w:noProof/>
                <w:webHidden/>
              </w:rPr>
              <w:fldChar w:fldCharType="end"/>
            </w:r>
            <w:r>
              <w:rPr>
                <w:noProof/>
              </w:rPr>
              <w:fldChar w:fldCharType="end"/>
            </w:r>
          </w:del>
        </w:p>
        <w:p w14:paraId="7E4CA7CC" w14:textId="77777777" w:rsidR="00633278" w:rsidRDefault="00397205">
          <w:pPr>
            <w:pStyle w:val="TOC3"/>
            <w:rPr>
              <w:del w:id="293" w:author="Anders Hejlsberg" w:date="2014-11-01T15:43:00Z"/>
              <w:rFonts w:eastAsiaTheme="minorEastAsia"/>
              <w:noProof/>
              <w:sz w:val="22"/>
            </w:rPr>
          </w:pPr>
          <w:del w:id="294" w:author="Anders Hejlsberg" w:date="2014-11-01T15:43:00Z">
            <w:r>
              <w:fldChar w:fldCharType="begin"/>
            </w:r>
            <w:r>
              <w:delInstrText xml:space="preserve"> HYPERLINK \l "_Toc401414133" </w:delInstrText>
            </w:r>
            <w:r>
              <w:fldChar w:fldCharType="separate"/>
            </w:r>
            <w:r w:rsidR="00633278" w:rsidRPr="00346D30">
              <w:rPr>
                <w:rStyle w:val="Hyperlink"/>
                <w:noProof/>
              </w:rPr>
              <w:delText>8.4.2</w:delText>
            </w:r>
            <w:r w:rsidR="00633278">
              <w:rPr>
                <w:rFonts w:eastAsiaTheme="minorEastAsia"/>
                <w:noProof/>
                <w:sz w:val="22"/>
              </w:rPr>
              <w:tab/>
            </w:r>
            <w:r w:rsidR="00633278" w:rsidRPr="00346D30">
              <w:rPr>
                <w:rStyle w:val="Hyperlink"/>
                <w:noProof/>
              </w:rPr>
              <w:delText>Member Function Declarations</w:delText>
            </w:r>
            <w:r w:rsidR="00633278">
              <w:rPr>
                <w:noProof/>
                <w:webHidden/>
              </w:rPr>
              <w:tab/>
            </w:r>
            <w:r w:rsidR="00633278">
              <w:rPr>
                <w:noProof/>
                <w:webHidden/>
              </w:rPr>
              <w:fldChar w:fldCharType="begin"/>
            </w:r>
            <w:r w:rsidR="00633278">
              <w:rPr>
                <w:noProof/>
                <w:webHidden/>
              </w:rPr>
              <w:delInstrText xml:space="preserve"> PAGEREF _Toc401414133 \h </w:delInstrText>
            </w:r>
            <w:r w:rsidR="00633278">
              <w:rPr>
                <w:noProof/>
                <w:webHidden/>
              </w:rPr>
            </w:r>
            <w:r w:rsidR="00633278">
              <w:rPr>
                <w:noProof/>
                <w:webHidden/>
              </w:rPr>
              <w:fldChar w:fldCharType="separate"/>
            </w:r>
            <w:r w:rsidR="00633278">
              <w:rPr>
                <w:noProof/>
                <w:webHidden/>
              </w:rPr>
              <w:delText>109</w:delText>
            </w:r>
            <w:r w:rsidR="00633278">
              <w:rPr>
                <w:noProof/>
                <w:webHidden/>
              </w:rPr>
              <w:fldChar w:fldCharType="end"/>
            </w:r>
            <w:r>
              <w:rPr>
                <w:noProof/>
              </w:rPr>
              <w:fldChar w:fldCharType="end"/>
            </w:r>
          </w:del>
        </w:p>
        <w:p w14:paraId="5DCE26AF" w14:textId="77777777" w:rsidR="00633278" w:rsidRDefault="00397205">
          <w:pPr>
            <w:pStyle w:val="TOC3"/>
            <w:rPr>
              <w:del w:id="295" w:author="Anders Hejlsberg" w:date="2014-11-01T15:43:00Z"/>
              <w:rFonts w:eastAsiaTheme="minorEastAsia"/>
              <w:noProof/>
              <w:sz w:val="22"/>
            </w:rPr>
          </w:pPr>
          <w:del w:id="296" w:author="Anders Hejlsberg" w:date="2014-11-01T15:43:00Z">
            <w:r>
              <w:fldChar w:fldCharType="begin"/>
            </w:r>
            <w:r>
              <w:delInstrText xml:space="preserve"> HYPERLINK \l "_Toc401414134" </w:delInstrText>
            </w:r>
            <w:r>
              <w:fldChar w:fldCharType="separate"/>
            </w:r>
            <w:r w:rsidR="00633278" w:rsidRPr="00346D30">
              <w:rPr>
                <w:rStyle w:val="Hyperlink"/>
                <w:noProof/>
              </w:rPr>
              <w:delText>8.4.3</w:delText>
            </w:r>
            <w:r w:rsidR="00633278">
              <w:rPr>
                <w:rFonts w:eastAsiaTheme="minorEastAsia"/>
                <w:noProof/>
                <w:sz w:val="22"/>
              </w:rPr>
              <w:tab/>
            </w:r>
            <w:r w:rsidR="00633278" w:rsidRPr="00346D30">
              <w:rPr>
                <w:rStyle w:val="Hyperlink"/>
                <w:noProof/>
              </w:rPr>
              <w:delText>Member Accessor Declarations</w:delText>
            </w:r>
            <w:r w:rsidR="00633278">
              <w:rPr>
                <w:noProof/>
                <w:webHidden/>
              </w:rPr>
              <w:tab/>
            </w:r>
            <w:r w:rsidR="00633278">
              <w:rPr>
                <w:noProof/>
                <w:webHidden/>
              </w:rPr>
              <w:fldChar w:fldCharType="begin"/>
            </w:r>
            <w:r w:rsidR="00633278">
              <w:rPr>
                <w:noProof/>
                <w:webHidden/>
              </w:rPr>
              <w:delInstrText xml:space="preserve"> PAGEREF _Toc401414134 \h </w:delInstrText>
            </w:r>
            <w:r w:rsidR="00633278">
              <w:rPr>
                <w:noProof/>
                <w:webHidden/>
              </w:rPr>
            </w:r>
            <w:r w:rsidR="00633278">
              <w:rPr>
                <w:noProof/>
                <w:webHidden/>
              </w:rPr>
              <w:fldChar w:fldCharType="separate"/>
            </w:r>
            <w:r w:rsidR="00633278">
              <w:rPr>
                <w:noProof/>
                <w:webHidden/>
              </w:rPr>
              <w:delText>111</w:delText>
            </w:r>
            <w:r w:rsidR="00633278">
              <w:rPr>
                <w:noProof/>
                <w:webHidden/>
              </w:rPr>
              <w:fldChar w:fldCharType="end"/>
            </w:r>
            <w:r>
              <w:rPr>
                <w:noProof/>
              </w:rPr>
              <w:fldChar w:fldCharType="end"/>
            </w:r>
          </w:del>
        </w:p>
        <w:p w14:paraId="48AEDEDE" w14:textId="77777777" w:rsidR="00633278" w:rsidRDefault="00397205">
          <w:pPr>
            <w:pStyle w:val="TOC2"/>
            <w:tabs>
              <w:tab w:val="left" w:pos="880"/>
              <w:tab w:val="right" w:leader="dot" w:pos="9350"/>
            </w:tabs>
            <w:rPr>
              <w:del w:id="297" w:author="Anders Hejlsberg" w:date="2014-11-01T15:43:00Z"/>
              <w:rFonts w:eastAsiaTheme="minorEastAsia"/>
              <w:noProof/>
              <w:sz w:val="22"/>
            </w:rPr>
          </w:pPr>
          <w:del w:id="298" w:author="Anders Hejlsberg" w:date="2014-11-01T15:43:00Z">
            <w:r>
              <w:fldChar w:fldCharType="begin"/>
            </w:r>
            <w:r>
              <w:delInstrText xml:space="preserve"> HYPERLINK \l "_Toc401414135" </w:delInstrText>
            </w:r>
            <w:r>
              <w:fldChar w:fldCharType="separate"/>
            </w:r>
            <w:r w:rsidR="00633278" w:rsidRPr="00346D30">
              <w:rPr>
                <w:rStyle w:val="Hyperlink"/>
                <w:noProof/>
              </w:rPr>
              <w:delText>8.5</w:delText>
            </w:r>
            <w:r w:rsidR="00633278">
              <w:rPr>
                <w:rFonts w:eastAsiaTheme="minorEastAsia"/>
                <w:noProof/>
                <w:sz w:val="22"/>
              </w:rPr>
              <w:tab/>
            </w:r>
            <w:r w:rsidR="00633278" w:rsidRPr="00346D30">
              <w:rPr>
                <w:rStyle w:val="Hyperlink"/>
                <w:noProof/>
              </w:rPr>
              <w:delText>Index Member Declarations</w:delText>
            </w:r>
            <w:r w:rsidR="00633278">
              <w:rPr>
                <w:noProof/>
                <w:webHidden/>
              </w:rPr>
              <w:tab/>
            </w:r>
            <w:r w:rsidR="00633278">
              <w:rPr>
                <w:noProof/>
                <w:webHidden/>
              </w:rPr>
              <w:fldChar w:fldCharType="begin"/>
            </w:r>
            <w:r w:rsidR="00633278">
              <w:rPr>
                <w:noProof/>
                <w:webHidden/>
              </w:rPr>
              <w:delInstrText xml:space="preserve"> PAGEREF _Toc401414135 \h </w:delInstrText>
            </w:r>
            <w:r w:rsidR="00633278">
              <w:rPr>
                <w:noProof/>
                <w:webHidden/>
              </w:rPr>
            </w:r>
            <w:r w:rsidR="00633278">
              <w:rPr>
                <w:noProof/>
                <w:webHidden/>
              </w:rPr>
              <w:fldChar w:fldCharType="separate"/>
            </w:r>
            <w:r w:rsidR="00633278">
              <w:rPr>
                <w:noProof/>
                <w:webHidden/>
              </w:rPr>
              <w:delText>111</w:delText>
            </w:r>
            <w:r w:rsidR="00633278">
              <w:rPr>
                <w:noProof/>
                <w:webHidden/>
              </w:rPr>
              <w:fldChar w:fldCharType="end"/>
            </w:r>
            <w:r>
              <w:rPr>
                <w:noProof/>
              </w:rPr>
              <w:fldChar w:fldCharType="end"/>
            </w:r>
          </w:del>
        </w:p>
        <w:p w14:paraId="77A8B593" w14:textId="77777777" w:rsidR="00633278" w:rsidRDefault="00397205">
          <w:pPr>
            <w:pStyle w:val="TOC2"/>
            <w:tabs>
              <w:tab w:val="left" w:pos="880"/>
              <w:tab w:val="right" w:leader="dot" w:pos="9350"/>
            </w:tabs>
            <w:rPr>
              <w:del w:id="299" w:author="Anders Hejlsberg" w:date="2014-11-01T15:43:00Z"/>
              <w:rFonts w:eastAsiaTheme="minorEastAsia"/>
              <w:noProof/>
              <w:sz w:val="22"/>
            </w:rPr>
          </w:pPr>
          <w:del w:id="300" w:author="Anders Hejlsberg" w:date="2014-11-01T15:43:00Z">
            <w:r>
              <w:fldChar w:fldCharType="begin"/>
            </w:r>
            <w:r>
              <w:delInstrText xml:space="preserve"> HYPERLINK \l "_Toc401414136"</w:delInstrText>
            </w:r>
            <w:r>
              <w:delInstrText xml:space="preserve"> </w:delInstrText>
            </w:r>
            <w:r>
              <w:fldChar w:fldCharType="separate"/>
            </w:r>
            <w:r w:rsidR="00633278" w:rsidRPr="00346D30">
              <w:rPr>
                <w:rStyle w:val="Hyperlink"/>
                <w:noProof/>
              </w:rPr>
              <w:delText>8.6</w:delText>
            </w:r>
            <w:r w:rsidR="00633278">
              <w:rPr>
                <w:rFonts w:eastAsiaTheme="minorEastAsia"/>
                <w:noProof/>
                <w:sz w:val="22"/>
              </w:rPr>
              <w:tab/>
            </w:r>
            <w:r w:rsidR="00633278" w:rsidRPr="00346D30">
              <w:rPr>
                <w:rStyle w:val="Hyperlink"/>
                <w:noProof/>
              </w:rPr>
              <w:delText>Code Generation</w:delText>
            </w:r>
            <w:r w:rsidR="00633278">
              <w:rPr>
                <w:noProof/>
                <w:webHidden/>
              </w:rPr>
              <w:tab/>
            </w:r>
            <w:r w:rsidR="00633278">
              <w:rPr>
                <w:noProof/>
                <w:webHidden/>
              </w:rPr>
              <w:fldChar w:fldCharType="begin"/>
            </w:r>
            <w:r w:rsidR="00633278">
              <w:rPr>
                <w:noProof/>
                <w:webHidden/>
              </w:rPr>
              <w:delInstrText xml:space="preserve"> PAGEREF _Toc401414136 \h </w:delInstrText>
            </w:r>
            <w:r w:rsidR="00633278">
              <w:rPr>
                <w:noProof/>
                <w:webHidden/>
              </w:rPr>
            </w:r>
            <w:r w:rsidR="00633278">
              <w:rPr>
                <w:noProof/>
                <w:webHidden/>
              </w:rPr>
              <w:fldChar w:fldCharType="separate"/>
            </w:r>
            <w:r w:rsidR="00633278">
              <w:rPr>
                <w:noProof/>
                <w:webHidden/>
              </w:rPr>
              <w:delText>112</w:delText>
            </w:r>
            <w:r w:rsidR="00633278">
              <w:rPr>
                <w:noProof/>
                <w:webHidden/>
              </w:rPr>
              <w:fldChar w:fldCharType="end"/>
            </w:r>
            <w:r>
              <w:rPr>
                <w:noProof/>
              </w:rPr>
              <w:fldChar w:fldCharType="end"/>
            </w:r>
          </w:del>
        </w:p>
        <w:p w14:paraId="1E4ABAD2" w14:textId="77777777" w:rsidR="00633278" w:rsidRDefault="00397205">
          <w:pPr>
            <w:pStyle w:val="TOC3"/>
            <w:rPr>
              <w:del w:id="301" w:author="Anders Hejlsberg" w:date="2014-11-01T15:43:00Z"/>
              <w:rFonts w:eastAsiaTheme="minorEastAsia"/>
              <w:noProof/>
              <w:sz w:val="22"/>
            </w:rPr>
          </w:pPr>
          <w:del w:id="302" w:author="Anders Hejlsberg" w:date="2014-11-01T15:43:00Z">
            <w:r>
              <w:fldChar w:fldCharType="begin"/>
            </w:r>
            <w:r>
              <w:delInstrText xml:space="preserve"> HYPERLINK \l "_Toc401414137" </w:delInstrText>
            </w:r>
            <w:r>
              <w:fldChar w:fldCharType="separate"/>
            </w:r>
            <w:r w:rsidR="00633278" w:rsidRPr="00346D30">
              <w:rPr>
                <w:rStyle w:val="Hyperlink"/>
                <w:noProof/>
              </w:rPr>
              <w:delText>8.6.1</w:delText>
            </w:r>
            <w:r w:rsidR="00633278">
              <w:rPr>
                <w:rFonts w:eastAsiaTheme="minorEastAsia"/>
                <w:noProof/>
                <w:sz w:val="22"/>
              </w:rPr>
              <w:tab/>
            </w:r>
            <w:r w:rsidR="00633278" w:rsidRPr="00346D30">
              <w:rPr>
                <w:rStyle w:val="Hyperlink"/>
                <w:noProof/>
              </w:rPr>
              <w:delText>Classes Without Extends Clauses</w:delText>
            </w:r>
            <w:r w:rsidR="00633278">
              <w:rPr>
                <w:noProof/>
                <w:webHidden/>
              </w:rPr>
              <w:tab/>
            </w:r>
            <w:r w:rsidR="00633278">
              <w:rPr>
                <w:noProof/>
                <w:webHidden/>
              </w:rPr>
              <w:fldChar w:fldCharType="begin"/>
            </w:r>
            <w:r w:rsidR="00633278">
              <w:rPr>
                <w:noProof/>
                <w:webHidden/>
              </w:rPr>
              <w:delInstrText xml:space="preserve"> PAGEREF _Toc401414137 \h </w:delInstrText>
            </w:r>
            <w:r w:rsidR="00633278">
              <w:rPr>
                <w:noProof/>
                <w:webHidden/>
              </w:rPr>
            </w:r>
            <w:r w:rsidR="00633278">
              <w:rPr>
                <w:noProof/>
                <w:webHidden/>
              </w:rPr>
              <w:fldChar w:fldCharType="separate"/>
            </w:r>
            <w:r w:rsidR="00633278">
              <w:rPr>
                <w:noProof/>
                <w:webHidden/>
              </w:rPr>
              <w:delText>112</w:delText>
            </w:r>
            <w:r w:rsidR="00633278">
              <w:rPr>
                <w:noProof/>
                <w:webHidden/>
              </w:rPr>
              <w:fldChar w:fldCharType="end"/>
            </w:r>
            <w:r>
              <w:rPr>
                <w:noProof/>
              </w:rPr>
              <w:fldChar w:fldCharType="end"/>
            </w:r>
          </w:del>
        </w:p>
        <w:p w14:paraId="33EDCBDA" w14:textId="77777777" w:rsidR="00633278" w:rsidRDefault="00397205">
          <w:pPr>
            <w:pStyle w:val="TOC3"/>
            <w:rPr>
              <w:del w:id="303" w:author="Anders Hejlsberg" w:date="2014-11-01T15:43:00Z"/>
              <w:rFonts w:eastAsiaTheme="minorEastAsia"/>
              <w:noProof/>
              <w:sz w:val="22"/>
            </w:rPr>
          </w:pPr>
          <w:del w:id="304" w:author="Anders Hejlsberg" w:date="2014-11-01T15:43:00Z">
            <w:r>
              <w:fldChar w:fldCharType="begin"/>
            </w:r>
            <w:r>
              <w:delInstrText xml:space="preserve"> HYPERLINK \l "_Toc401414138" </w:delInstrText>
            </w:r>
            <w:r>
              <w:fldChar w:fldCharType="separate"/>
            </w:r>
            <w:r w:rsidR="00633278" w:rsidRPr="00346D30">
              <w:rPr>
                <w:rStyle w:val="Hyperlink"/>
                <w:noProof/>
              </w:rPr>
              <w:delText>8.6.2</w:delText>
            </w:r>
            <w:r w:rsidR="00633278">
              <w:rPr>
                <w:rFonts w:eastAsiaTheme="minorEastAsia"/>
                <w:noProof/>
                <w:sz w:val="22"/>
              </w:rPr>
              <w:tab/>
            </w:r>
            <w:r w:rsidR="00633278" w:rsidRPr="00346D30">
              <w:rPr>
                <w:rStyle w:val="Hyperlink"/>
                <w:noProof/>
              </w:rPr>
              <w:delText>Classes With Extends Clauses</w:delText>
            </w:r>
            <w:r w:rsidR="00633278">
              <w:rPr>
                <w:noProof/>
                <w:webHidden/>
              </w:rPr>
              <w:tab/>
            </w:r>
            <w:r w:rsidR="00633278">
              <w:rPr>
                <w:noProof/>
                <w:webHidden/>
              </w:rPr>
              <w:fldChar w:fldCharType="begin"/>
            </w:r>
            <w:r w:rsidR="00633278">
              <w:rPr>
                <w:noProof/>
                <w:webHidden/>
              </w:rPr>
              <w:delInstrText xml:space="preserve"> PAGEREF _Toc401414138 \h </w:delInstrText>
            </w:r>
            <w:r w:rsidR="00633278">
              <w:rPr>
                <w:noProof/>
                <w:webHidden/>
              </w:rPr>
            </w:r>
            <w:r w:rsidR="00633278">
              <w:rPr>
                <w:noProof/>
                <w:webHidden/>
              </w:rPr>
              <w:fldChar w:fldCharType="separate"/>
            </w:r>
            <w:r w:rsidR="00633278">
              <w:rPr>
                <w:noProof/>
                <w:webHidden/>
              </w:rPr>
              <w:delText>114</w:delText>
            </w:r>
            <w:r w:rsidR="00633278">
              <w:rPr>
                <w:noProof/>
                <w:webHidden/>
              </w:rPr>
              <w:fldChar w:fldCharType="end"/>
            </w:r>
            <w:r>
              <w:rPr>
                <w:noProof/>
              </w:rPr>
              <w:fldChar w:fldCharType="end"/>
            </w:r>
          </w:del>
        </w:p>
        <w:p w14:paraId="44B24190" w14:textId="77777777" w:rsidR="00633278" w:rsidRDefault="00397205">
          <w:pPr>
            <w:pStyle w:val="TOC1"/>
            <w:rPr>
              <w:del w:id="305" w:author="Anders Hejlsberg" w:date="2014-11-01T15:43:00Z"/>
              <w:rFonts w:eastAsiaTheme="minorEastAsia"/>
              <w:noProof/>
              <w:sz w:val="22"/>
            </w:rPr>
          </w:pPr>
          <w:del w:id="306" w:author="Anders Hejlsberg" w:date="2014-11-01T15:43:00Z">
            <w:r>
              <w:fldChar w:fldCharType="begin"/>
            </w:r>
            <w:r>
              <w:delInstrText xml:space="preserve"> HYPERLINK \l "_Toc401414139" </w:delInstrText>
            </w:r>
            <w:r>
              <w:fldChar w:fldCharType="separate"/>
            </w:r>
            <w:r w:rsidR="00633278" w:rsidRPr="00346D30">
              <w:rPr>
                <w:rStyle w:val="Hyperlink"/>
                <w:noProof/>
              </w:rPr>
              <w:delText>9</w:delText>
            </w:r>
            <w:r w:rsidR="00633278">
              <w:rPr>
                <w:rFonts w:eastAsiaTheme="minorEastAsia"/>
                <w:noProof/>
                <w:sz w:val="22"/>
              </w:rPr>
              <w:tab/>
            </w:r>
            <w:r w:rsidR="00633278" w:rsidRPr="00346D30">
              <w:rPr>
                <w:rStyle w:val="Hyperlink"/>
                <w:noProof/>
              </w:rPr>
              <w:delText>Enums</w:delText>
            </w:r>
            <w:r w:rsidR="00633278">
              <w:rPr>
                <w:noProof/>
                <w:webHidden/>
              </w:rPr>
              <w:tab/>
            </w:r>
            <w:r w:rsidR="00633278">
              <w:rPr>
                <w:noProof/>
                <w:webHidden/>
              </w:rPr>
              <w:fldChar w:fldCharType="begin"/>
            </w:r>
            <w:r w:rsidR="00633278">
              <w:rPr>
                <w:noProof/>
                <w:webHidden/>
              </w:rPr>
              <w:delInstrText xml:space="preserve"> PAGEREF _Toc401414139 \h </w:delInstrText>
            </w:r>
            <w:r w:rsidR="00633278">
              <w:rPr>
                <w:noProof/>
                <w:webHidden/>
              </w:rPr>
            </w:r>
            <w:r w:rsidR="00633278">
              <w:rPr>
                <w:noProof/>
                <w:webHidden/>
              </w:rPr>
              <w:fldChar w:fldCharType="separate"/>
            </w:r>
            <w:r w:rsidR="00633278">
              <w:rPr>
                <w:noProof/>
                <w:webHidden/>
              </w:rPr>
              <w:delText>117</w:delText>
            </w:r>
            <w:r w:rsidR="00633278">
              <w:rPr>
                <w:noProof/>
                <w:webHidden/>
              </w:rPr>
              <w:fldChar w:fldCharType="end"/>
            </w:r>
            <w:r>
              <w:rPr>
                <w:noProof/>
              </w:rPr>
              <w:fldChar w:fldCharType="end"/>
            </w:r>
          </w:del>
        </w:p>
        <w:p w14:paraId="058A0337" w14:textId="77777777" w:rsidR="00633278" w:rsidRDefault="00397205">
          <w:pPr>
            <w:pStyle w:val="TOC2"/>
            <w:tabs>
              <w:tab w:val="left" w:pos="880"/>
              <w:tab w:val="right" w:leader="dot" w:pos="9350"/>
            </w:tabs>
            <w:rPr>
              <w:del w:id="307" w:author="Anders Hejlsberg" w:date="2014-11-01T15:43:00Z"/>
              <w:rFonts w:eastAsiaTheme="minorEastAsia"/>
              <w:noProof/>
              <w:sz w:val="22"/>
            </w:rPr>
          </w:pPr>
          <w:del w:id="308" w:author="Anders Hejlsberg" w:date="2014-11-01T15:43:00Z">
            <w:r>
              <w:fldChar w:fldCharType="begin"/>
            </w:r>
            <w:r>
              <w:delInstrText xml:space="preserve"> HYPERLINK \l "_Toc401414140" </w:delInstrText>
            </w:r>
            <w:r>
              <w:fldChar w:fldCharType="separate"/>
            </w:r>
            <w:r w:rsidR="00633278" w:rsidRPr="00346D30">
              <w:rPr>
                <w:rStyle w:val="Hyperlink"/>
                <w:noProof/>
              </w:rPr>
              <w:delText>9.1</w:delText>
            </w:r>
            <w:r w:rsidR="00633278">
              <w:rPr>
                <w:rFonts w:eastAsiaTheme="minorEastAsia"/>
                <w:noProof/>
                <w:sz w:val="22"/>
              </w:rPr>
              <w:tab/>
            </w:r>
            <w:r w:rsidR="00633278" w:rsidRPr="00346D30">
              <w:rPr>
                <w:rStyle w:val="Hyperlink"/>
                <w:noProof/>
              </w:rPr>
              <w:delText>Enum Declarations</w:delText>
            </w:r>
            <w:r w:rsidR="00633278">
              <w:rPr>
                <w:noProof/>
                <w:webHidden/>
              </w:rPr>
              <w:tab/>
            </w:r>
            <w:r w:rsidR="00633278">
              <w:rPr>
                <w:noProof/>
                <w:webHidden/>
              </w:rPr>
              <w:fldChar w:fldCharType="begin"/>
            </w:r>
            <w:r w:rsidR="00633278">
              <w:rPr>
                <w:noProof/>
                <w:webHidden/>
              </w:rPr>
              <w:delInstrText xml:space="preserve"> PAGEREF _Toc401414140 \h </w:delInstrText>
            </w:r>
            <w:r w:rsidR="00633278">
              <w:rPr>
                <w:noProof/>
                <w:webHidden/>
              </w:rPr>
            </w:r>
            <w:r w:rsidR="00633278">
              <w:rPr>
                <w:noProof/>
                <w:webHidden/>
              </w:rPr>
              <w:fldChar w:fldCharType="separate"/>
            </w:r>
            <w:r w:rsidR="00633278">
              <w:rPr>
                <w:noProof/>
                <w:webHidden/>
              </w:rPr>
              <w:delText>117</w:delText>
            </w:r>
            <w:r w:rsidR="00633278">
              <w:rPr>
                <w:noProof/>
                <w:webHidden/>
              </w:rPr>
              <w:fldChar w:fldCharType="end"/>
            </w:r>
            <w:r>
              <w:rPr>
                <w:noProof/>
              </w:rPr>
              <w:fldChar w:fldCharType="end"/>
            </w:r>
          </w:del>
        </w:p>
        <w:p w14:paraId="1AA9F68D" w14:textId="77777777" w:rsidR="00633278" w:rsidRDefault="00397205">
          <w:pPr>
            <w:pStyle w:val="TOC2"/>
            <w:tabs>
              <w:tab w:val="left" w:pos="880"/>
              <w:tab w:val="right" w:leader="dot" w:pos="9350"/>
            </w:tabs>
            <w:rPr>
              <w:del w:id="309" w:author="Anders Hejlsberg" w:date="2014-11-01T15:43:00Z"/>
              <w:rFonts w:eastAsiaTheme="minorEastAsia"/>
              <w:noProof/>
              <w:sz w:val="22"/>
            </w:rPr>
          </w:pPr>
          <w:del w:id="310" w:author="Anders Hejlsberg" w:date="2014-11-01T15:43:00Z">
            <w:r>
              <w:fldChar w:fldCharType="begin"/>
            </w:r>
            <w:r>
              <w:delInstrText xml:space="preserve"> HYPE</w:delInstrText>
            </w:r>
            <w:r>
              <w:delInstrText xml:space="preserve">RLINK \l "_Toc401414141" </w:delInstrText>
            </w:r>
            <w:r>
              <w:fldChar w:fldCharType="separate"/>
            </w:r>
            <w:r w:rsidR="00633278" w:rsidRPr="00346D30">
              <w:rPr>
                <w:rStyle w:val="Hyperlink"/>
                <w:noProof/>
              </w:rPr>
              <w:delText>9.2</w:delText>
            </w:r>
            <w:r w:rsidR="00633278">
              <w:rPr>
                <w:rFonts w:eastAsiaTheme="minorEastAsia"/>
                <w:noProof/>
                <w:sz w:val="22"/>
              </w:rPr>
              <w:tab/>
            </w:r>
            <w:r w:rsidR="00633278" w:rsidRPr="00346D30">
              <w:rPr>
                <w:rStyle w:val="Hyperlink"/>
                <w:noProof/>
              </w:rPr>
              <w:delText>Enum Members</w:delText>
            </w:r>
            <w:r w:rsidR="00633278">
              <w:rPr>
                <w:noProof/>
                <w:webHidden/>
              </w:rPr>
              <w:tab/>
            </w:r>
            <w:r w:rsidR="00633278">
              <w:rPr>
                <w:noProof/>
                <w:webHidden/>
              </w:rPr>
              <w:fldChar w:fldCharType="begin"/>
            </w:r>
            <w:r w:rsidR="00633278">
              <w:rPr>
                <w:noProof/>
                <w:webHidden/>
              </w:rPr>
              <w:delInstrText xml:space="preserve"> PAGEREF _Toc401414141 \h </w:delInstrText>
            </w:r>
            <w:r w:rsidR="00633278">
              <w:rPr>
                <w:noProof/>
                <w:webHidden/>
              </w:rPr>
            </w:r>
            <w:r w:rsidR="00633278">
              <w:rPr>
                <w:noProof/>
                <w:webHidden/>
              </w:rPr>
              <w:fldChar w:fldCharType="separate"/>
            </w:r>
            <w:r w:rsidR="00633278">
              <w:rPr>
                <w:noProof/>
                <w:webHidden/>
              </w:rPr>
              <w:delText>117</w:delText>
            </w:r>
            <w:r w:rsidR="00633278">
              <w:rPr>
                <w:noProof/>
                <w:webHidden/>
              </w:rPr>
              <w:fldChar w:fldCharType="end"/>
            </w:r>
            <w:r>
              <w:rPr>
                <w:noProof/>
              </w:rPr>
              <w:fldChar w:fldCharType="end"/>
            </w:r>
          </w:del>
        </w:p>
        <w:p w14:paraId="05644117" w14:textId="77777777" w:rsidR="00633278" w:rsidRDefault="00397205">
          <w:pPr>
            <w:pStyle w:val="TOC2"/>
            <w:tabs>
              <w:tab w:val="left" w:pos="880"/>
              <w:tab w:val="right" w:leader="dot" w:pos="9350"/>
            </w:tabs>
            <w:rPr>
              <w:del w:id="311" w:author="Anders Hejlsberg" w:date="2014-11-01T15:43:00Z"/>
              <w:rFonts w:eastAsiaTheme="minorEastAsia"/>
              <w:noProof/>
              <w:sz w:val="22"/>
            </w:rPr>
          </w:pPr>
          <w:del w:id="312" w:author="Anders Hejlsberg" w:date="2014-11-01T15:43:00Z">
            <w:r>
              <w:fldChar w:fldCharType="begin"/>
            </w:r>
            <w:r>
              <w:delInstrText xml:space="preserve"> HYPERLINK \l "_Toc401414142" </w:delInstrText>
            </w:r>
            <w:r>
              <w:fldChar w:fldCharType="separate"/>
            </w:r>
            <w:r w:rsidR="00633278" w:rsidRPr="00346D30">
              <w:rPr>
                <w:rStyle w:val="Hyperlink"/>
                <w:noProof/>
                <w:highlight w:val="white"/>
              </w:rPr>
              <w:delText>9.3</w:delText>
            </w:r>
            <w:r w:rsidR="00633278">
              <w:rPr>
                <w:rFonts w:eastAsiaTheme="minorEastAsia"/>
                <w:noProof/>
                <w:sz w:val="22"/>
              </w:rPr>
              <w:tab/>
            </w:r>
            <w:r w:rsidR="00633278" w:rsidRPr="00346D30">
              <w:rPr>
                <w:rStyle w:val="Hyperlink"/>
                <w:noProof/>
                <w:highlight w:val="white"/>
              </w:rPr>
              <w:delText>Declaration Merging</w:delText>
            </w:r>
            <w:r w:rsidR="00633278">
              <w:rPr>
                <w:noProof/>
                <w:webHidden/>
              </w:rPr>
              <w:tab/>
            </w:r>
            <w:r w:rsidR="00633278">
              <w:rPr>
                <w:noProof/>
                <w:webHidden/>
              </w:rPr>
              <w:fldChar w:fldCharType="begin"/>
            </w:r>
            <w:r w:rsidR="00633278">
              <w:rPr>
                <w:noProof/>
                <w:webHidden/>
              </w:rPr>
              <w:delInstrText xml:space="preserve"> PAGEREF _Toc401414142 \h </w:delInstrText>
            </w:r>
            <w:r w:rsidR="00633278">
              <w:rPr>
                <w:noProof/>
                <w:webHidden/>
              </w:rPr>
            </w:r>
            <w:r w:rsidR="00633278">
              <w:rPr>
                <w:noProof/>
                <w:webHidden/>
              </w:rPr>
              <w:fldChar w:fldCharType="separate"/>
            </w:r>
            <w:r w:rsidR="00633278">
              <w:rPr>
                <w:noProof/>
                <w:webHidden/>
              </w:rPr>
              <w:delText>119</w:delText>
            </w:r>
            <w:r w:rsidR="00633278">
              <w:rPr>
                <w:noProof/>
                <w:webHidden/>
              </w:rPr>
              <w:fldChar w:fldCharType="end"/>
            </w:r>
            <w:r>
              <w:rPr>
                <w:noProof/>
              </w:rPr>
              <w:fldChar w:fldCharType="end"/>
            </w:r>
          </w:del>
        </w:p>
        <w:p w14:paraId="7221B5DE" w14:textId="77777777" w:rsidR="00633278" w:rsidRDefault="00397205">
          <w:pPr>
            <w:pStyle w:val="TOC2"/>
            <w:tabs>
              <w:tab w:val="left" w:pos="880"/>
              <w:tab w:val="right" w:leader="dot" w:pos="9350"/>
            </w:tabs>
            <w:rPr>
              <w:del w:id="313" w:author="Anders Hejlsberg" w:date="2014-11-01T15:43:00Z"/>
              <w:rFonts w:eastAsiaTheme="minorEastAsia"/>
              <w:noProof/>
              <w:sz w:val="22"/>
            </w:rPr>
          </w:pPr>
          <w:del w:id="314" w:author="Anders Hejlsberg" w:date="2014-11-01T15:43:00Z">
            <w:r>
              <w:fldChar w:fldCharType="begin"/>
            </w:r>
            <w:r>
              <w:delInstrText xml:space="preserve"> HYPERLINK \l "_Toc401414143" </w:delInstrText>
            </w:r>
            <w:r>
              <w:fldChar w:fldCharType="separate"/>
            </w:r>
            <w:r w:rsidR="00633278" w:rsidRPr="00346D30">
              <w:rPr>
                <w:rStyle w:val="Hyperlink"/>
                <w:noProof/>
                <w:highlight w:val="white"/>
              </w:rPr>
              <w:delText>9.4</w:delText>
            </w:r>
            <w:r w:rsidR="00633278">
              <w:rPr>
                <w:rFonts w:eastAsiaTheme="minorEastAsia"/>
                <w:noProof/>
                <w:sz w:val="22"/>
              </w:rPr>
              <w:tab/>
            </w:r>
            <w:r w:rsidR="00633278" w:rsidRPr="00346D30">
              <w:rPr>
                <w:rStyle w:val="Hyperlink"/>
                <w:noProof/>
                <w:highlight w:val="white"/>
              </w:rPr>
              <w:delText>Code Generation</w:delText>
            </w:r>
            <w:r w:rsidR="00633278">
              <w:rPr>
                <w:noProof/>
                <w:webHidden/>
              </w:rPr>
              <w:tab/>
            </w:r>
            <w:r w:rsidR="00633278">
              <w:rPr>
                <w:noProof/>
                <w:webHidden/>
              </w:rPr>
              <w:fldChar w:fldCharType="begin"/>
            </w:r>
            <w:r w:rsidR="00633278">
              <w:rPr>
                <w:noProof/>
                <w:webHidden/>
              </w:rPr>
              <w:delInstrText xml:space="preserve"> PAGEREF _Toc401414143 \h </w:delInstrText>
            </w:r>
            <w:r w:rsidR="00633278">
              <w:rPr>
                <w:noProof/>
                <w:webHidden/>
              </w:rPr>
            </w:r>
            <w:r w:rsidR="00633278">
              <w:rPr>
                <w:noProof/>
                <w:webHidden/>
              </w:rPr>
              <w:fldChar w:fldCharType="separate"/>
            </w:r>
            <w:r w:rsidR="00633278">
              <w:rPr>
                <w:noProof/>
                <w:webHidden/>
              </w:rPr>
              <w:delText>119</w:delText>
            </w:r>
            <w:r w:rsidR="00633278">
              <w:rPr>
                <w:noProof/>
                <w:webHidden/>
              </w:rPr>
              <w:fldChar w:fldCharType="end"/>
            </w:r>
            <w:r>
              <w:rPr>
                <w:noProof/>
              </w:rPr>
              <w:fldChar w:fldCharType="end"/>
            </w:r>
          </w:del>
        </w:p>
        <w:p w14:paraId="124AED6D" w14:textId="77777777" w:rsidR="00633278" w:rsidRDefault="00397205">
          <w:pPr>
            <w:pStyle w:val="TOC1"/>
            <w:rPr>
              <w:del w:id="315" w:author="Anders Hejlsberg" w:date="2014-11-01T15:43:00Z"/>
              <w:rFonts w:eastAsiaTheme="minorEastAsia"/>
              <w:noProof/>
              <w:sz w:val="22"/>
            </w:rPr>
          </w:pPr>
          <w:del w:id="316" w:author="Anders Hejlsberg" w:date="2014-11-01T15:43:00Z">
            <w:r>
              <w:fldChar w:fldCharType="begin"/>
            </w:r>
            <w:r>
              <w:delInstrText xml:space="preserve"> HYPERLINK \l "_Toc401414144" </w:delInstrText>
            </w:r>
            <w:r>
              <w:fldChar w:fldCharType="separate"/>
            </w:r>
            <w:r w:rsidR="00633278" w:rsidRPr="00346D30">
              <w:rPr>
                <w:rStyle w:val="Hyperlink"/>
                <w:noProof/>
              </w:rPr>
              <w:delText>10</w:delText>
            </w:r>
            <w:r w:rsidR="00633278">
              <w:rPr>
                <w:rFonts w:eastAsiaTheme="minorEastAsia"/>
                <w:noProof/>
                <w:sz w:val="22"/>
              </w:rPr>
              <w:tab/>
            </w:r>
            <w:r w:rsidR="00633278" w:rsidRPr="00346D30">
              <w:rPr>
                <w:rStyle w:val="Hyperlink"/>
                <w:noProof/>
              </w:rPr>
              <w:delText>Internal Modules</w:delText>
            </w:r>
            <w:r w:rsidR="00633278">
              <w:rPr>
                <w:noProof/>
                <w:webHidden/>
              </w:rPr>
              <w:tab/>
            </w:r>
            <w:r w:rsidR="00633278">
              <w:rPr>
                <w:noProof/>
                <w:webHidden/>
              </w:rPr>
              <w:fldChar w:fldCharType="begin"/>
            </w:r>
            <w:r w:rsidR="00633278">
              <w:rPr>
                <w:noProof/>
                <w:webHidden/>
              </w:rPr>
              <w:delInstrText xml:space="preserve"> PAGEREF _Toc401414144 \h </w:delInstrText>
            </w:r>
            <w:r w:rsidR="00633278">
              <w:rPr>
                <w:noProof/>
                <w:webHidden/>
              </w:rPr>
            </w:r>
            <w:r w:rsidR="00633278">
              <w:rPr>
                <w:noProof/>
                <w:webHidden/>
              </w:rPr>
              <w:fldChar w:fldCharType="separate"/>
            </w:r>
            <w:r w:rsidR="00633278">
              <w:rPr>
                <w:noProof/>
                <w:webHidden/>
              </w:rPr>
              <w:delText>121</w:delText>
            </w:r>
            <w:r w:rsidR="00633278">
              <w:rPr>
                <w:noProof/>
                <w:webHidden/>
              </w:rPr>
              <w:fldChar w:fldCharType="end"/>
            </w:r>
            <w:r>
              <w:rPr>
                <w:noProof/>
              </w:rPr>
              <w:fldChar w:fldCharType="end"/>
            </w:r>
          </w:del>
        </w:p>
        <w:p w14:paraId="5F83381A" w14:textId="77777777" w:rsidR="00633278" w:rsidRDefault="00397205">
          <w:pPr>
            <w:pStyle w:val="TOC2"/>
            <w:tabs>
              <w:tab w:val="left" w:pos="880"/>
              <w:tab w:val="right" w:leader="dot" w:pos="9350"/>
            </w:tabs>
            <w:rPr>
              <w:del w:id="317" w:author="Anders Hejlsberg" w:date="2014-11-01T15:43:00Z"/>
              <w:rFonts w:eastAsiaTheme="minorEastAsia"/>
              <w:noProof/>
              <w:sz w:val="22"/>
            </w:rPr>
          </w:pPr>
          <w:del w:id="318" w:author="Anders Hejlsberg" w:date="2014-11-01T15:43:00Z">
            <w:r>
              <w:fldChar w:fldCharType="begin"/>
            </w:r>
            <w:r>
              <w:delInstrText xml:space="preserve"> HYPERLINK \l "_Toc401414145" </w:delInstrText>
            </w:r>
            <w:r>
              <w:fldChar w:fldCharType="separate"/>
            </w:r>
            <w:r w:rsidR="00633278" w:rsidRPr="00346D30">
              <w:rPr>
                <w:rStyle w:val="Hyperlink"/>
                <w:noProof/>
              </w:rPr>
              <w:delText>10.1</w:delText>
            </w:r>
            <w:r w:rsidR="00633278">
              <w:rPr>
                <w:rFonts w:eastAsiaTheme="minorEastAsia"/>
                <w:noProof/>
                <w:sz w:val="22"/>
              </w:rPr>
              <w:tab/>
            </w:r>
            <w:r w:rsidR="00633278" w:rsidRPr="00346D30">
              <w:rPr>
                <w:rStyle w:val="Hyperlink"/>
                <w:noProof/>
              </w:rPr>
              <w:delText>Module Declarations</w:delText>
            </w:r>
            <w:r w:rsidR="00633278">
              <w:rPr>
                <w:noProof/>
                <w:webHidden/>
              </w:rPr>
              <w:tab/>
            </w:r>
            <w:r w:rsidR="00633278">
              <w:rPr>
                <w:noProof/>
                <w:webHidden/>
              </w:rPr>
              <w:fldChar w:fldCharType="begin"/>
            </w:r>
            <w:r w:rsidR="00633278">
              <w:rPr>
                <w:noProof/>
                <w:webHidden/>
              </w:rPr>
              <w:delInstrText xml:space="preserve"> PAGEREF _Toc401414145 \h </w:delInstrText>
            </w:r>
            <w:r w:rsidR="00633278">
              <w:rPr>
                <w:noProof/>
                <w:webHidden/>
              </w:rPr>
            </w:r>
            <w:r w:rsidR="00633278">
              <w:rPr>
                <w:noProof/>
                <w:webHidden/>
              </w:rPr>
              <w:fldChar w:fldCharType="separate"/>
            </w:r>
            <w:r w:rsidR="00633278">
              <w:rPr>
                <w:noProof/>
                <w:webHidden/>
              </w:rPr>
              <w:delText>121</w:delText>
            </w:r>
            <w:r w:rsidR="00633278">
              <w:rPr>
                <w:noProof/>
                <w:webHidden/>
              </w:rPr>
              <w:fldChar w:fldCharType="end"/>
            </w:r>
            <w:r>
              <w:rPr>
                <w:noProof/>
              </w:rPr>
              <w:fldChar w:fldCharType="end"/>
            </w:r>
          </w:del>
        </w:p>
        <w:p w14:paraId="480C1E8D" w14:textId="77777777" w:rsidR="00633278" w:rsidRDefault="00397205">
          <w:pPr>
            <w:pStyle w:val="TOC2"/>
            <w:tabs>
              <w:tab w:val="left" w:pos="880"/>
              <w:tab w:val="right" w:leader="dot" w:pos="9350"/>
            </w:tabs>
            <w:rPr>
              <w:del w:id="319" w:author="Anders Hejlsberg" w:date="2014-11-01T15:43:00Z"/>
              <w:rFonts w:eastAsiaTheme="minorEastAsia"/>
              <w:noProof/>
              <w:sz w:val="22"/>
            </w:rPr>
          </w:pPr>
          <w:del w:id="320" w:author="Anders Hejlsberg" w:date="2014-11-01T15:43:00Z">
            <w:r>
              <w:fldChar w:fldCharType="begin"/>
            </w:r>
            <w:r>
              <w:delInstrText xml:space="preserve"> HYPERLINK \l "_Toc401414146" </w:delInstrText>
            </w:r>
            <w:r>
              <w:fldChar w:fldCharType="separate"/>
            </w:r>
            <w:r w:rsidR="00633278" w:rsidRPr="00346D30">
              <w:rPr>
                <w:rStyle w:val="Hyperlink"/>
                <w:noProof/>
              </w:rPr>
              <w:delText>10.2</w:delText>
            </w:r>
            <w:r w:rsidR="00633278">
              <w:rPr>
                <w:rFonts w:eastAsiaTheme="minorEastAsia"/>
                <w:noProof/>
                <w:sz w:val="22"/>
              </w:rPr>
              <w:tab/>
            </w:r>
            <w:r w:rsidR="00633278" w:rsidRPr="00346D30">
              <w:rPr>
                <w:rStyle w:val="Hyperlink"/>
                <w:noProof/>
              </w:rPr>
              <w:delText>Module Body</w:delText>
            </w:r>
            <w:r w:rsidR="00633278">
              <w:rPr>
                <w:noProof/>
                <w:webHidden/>
              </w:rPr>
              <w:tab/>
            </w:r>
            <w:r w:rsidR="00633278">
              <w:rPr>
                <w:noProof/>
                <w:webHidden/>
              </w:rPr>
              <w:fldChar w:fldCharType="begin"/>
            </w:r>
            <w:r w:rsidR="00633278">
              <w:rPr>
                <w:noProof/>
                <w:webHidden/>
              </w:rPr>
              <w:delInstrText xml:space="preserve"> PAGEREF _Toc401414146 \h </w:delInstrText>
            </w:r>
            <w:r w:rsidR="00633278">
              <w:rPr>
                <w:noProof/>
                <w:webHidden/>
              </w:rPr>
            </w:r>
            <w:r w:rsidR="00633278">
              <w:rPr>
                <w:noProof/>
                <w:webHidden/>
              </w:rPr>
              <w:fldChar w:fldCharType="separate"/>
            </w:r>
            <w:r w:rsidR="00633278">
              <w:rPr>
                <w:noProof/>
                <w:webHidden/>
              </w:rPr>
              <w:delText>122</w:delText>
            </w:r>
            <w:r w:rsidR="00633278">
              <w:rPr>
                <w:noProof/>
                <w:webHidden/>
              </w:rPr>
              <w:fldChar w:fldCharType="end"/>
            </w:r>
            <w:r>
              <w:rPr>
                <w:noProof/>
              </w:rPr>
              <w:fldChar w:fldCharType="end"/>
            </w:r>
          </w:del>
        </w:p>
        <w:p w14:paraId="13FCF0A6" w14:textId="77777777" w:rsidR="00633278" w:rsidRDefault="00397205">
          <w:pPr>
            <w:pStyle w:val="TOC2"/>
            <w:tabs>
              <w:tab w:val="left" w:pos="880"/>
              <w:tab w:val="right" w:leader="dot" w:pos="9350"/>
            </w:tabs>
            <w:rPr>
              <w:del w:id="321" w:author="Anders Hejlsberg" w:date="2014-11-01T15:43:00Z"/>
              <w:rFonts w:eastAsiaTheme="minorEastAsia"/>
              <w:noProof/>
              <w:sz w:val="22"/>
            </w:rPr>
          </w:pPr>
          <w:del w:id="322" w:author="Anders Hejlsberg" w:date="2014-11-01T15:43:00Z">
            <w:r>
              <w:lastRenderedPageBreak/>
              <w:fldChar w:fldCharType="begin"/>
            </w:r>
            <w:r>
              <w:delInstrText xml:space="preserve"> HYPERLINK \l "_Toc401414147" </w:delInstrText>
            </w:r>
            <w:r>
              <w:fldChar w:fldCharType="separate"/>
            </w:r>
            <w:r w:rsidR="00633278" w:rsidRPr="00346D30">
              <w:rPr>
                <w:rStyle w:val="Hyperlink"/>
                <w:noProof/>
              </w:rPr>
              <w:delText>10.3</w:delText>
            </w:r>
            <w:r w:rsidR="00633278">
              <w:rPr>
                <w:rFonts w:eastAsiaTheme="minorEastAsia"/>
                <w:noProof/>
                <w:sz w:val="22"/>
              </w:rPr>
              <w:tab/>
            </w:r>
            <w:r w:rsidR="00633278" w:rsidRPr="00346D30">
              <w:rPr>
                <w:rStyle w:val="Hyperlink"/>
                <w:noProof/>
              </w:rPr>
              <w:delText>Import Declarations</w:delText>
            </w:r>
            <w:r w:rsidR="00633278">
              <w:rPr>
                <w:noProof/>
                <w:webHidden/>
              </w:rPr>
              <w:tab/>
            </w:r>
            <w:r w:rsidR="00633278">
              <w:rPr>
                <w:noProof/>
                <w:webHidden/>
              </w:rPr>
              <w:fldChar w:fldCharType="begin"/>
            </w:r>
            <w:r w:rsidR="00633278">
              <w:rPr>
                <w:noProof/>
                <w:webHidden/>
              </w:rPr>
              <w:delInstrText xml:space="preserve"> PAGEREF _Toc401414147 \h </w:delInstrText>
            </w:r>
            <w:r w:rsidR="00633278">
              <w:rPr>
                <w:noProof/>
                <w:webHidden/>
              </w:rPr>
            </w:r>
            <w:r w:rsidR="00633278">
              <w:rPr>
                <w:noProof/>
                <w:webHidden/>
              </w:rPr>
              <w:fldChar w:fldCharType="separate"/>
            </w:r>
            <w:r w:rsidR="00633278">
              <w:rPr>
                <w:noProof/>
                <w:webHidden/>
              </w:rPr>
              <w:delText>123</w:delText>
            </w:r>
            <w:r w:rsidR="00633278">
              <w:rPr>
                <w:noProof/>
                <w:webHidden/>
              </w:rPr>
              <w:fldChar w:fldCharType="end"/>
            </w:r>
            <w:r>
              <w:rPr>
                <w:noProof/>
              </w:rPr>
              <w:fldChar w:fldCharType="end"/>
            </w:r>
          </w:del>
        </w:p>
        <w:p w14:paraId="69A8D995" w14:textId="77777777" w:rsidR="00633278" w:rsidRDefault="00397205">
          <w:pPr>
            <w:pStyle w:val="TOC2"/>
            <w:tabs>
              <w:tab w:val="left" w:pos="880"/>
              <w:tab w:val="right" w:leader="dot" w:pos="9350"/>
            </w:tabs>
            <w:rPr>
              <w:del w:id="323" w:author="Anders Hejlsberg" w:date="2014-11-01T15:43:00Z"/>
              <w:rFonts w:eastAsiaTheme="minorEastAsia"/>
              <w:noProof/>
              <w:sz w:val="22"/>
            </w:rPr>
          </w:pPr>
          <w:del w:id="324" w:author="Anders Hejlsberg" w:date="2014-11-01T15:43:00Z">
            <w:r>
              <w:fldChar w:fldCharType="begin"/>
            </w:r>
            <w:r>
              <w:delInstrText xml:space="preserve"> HYPERLINK \l "_Toc401414148" </w:delInstrText>
            </w:r>
            <w:r>
              <w:fldChar w:fldCharType="separate"/>
            </w:r>
            <w:r w:rsidR="00633278" w:rsidRPr="00346D30">
              <w:rPr>
                <w:rStyle w:val="Hyperlink"/>
                <w:noProof/>
              </w:rPr>
              <w:delText>10.4</w:delText>
            </w:r>
            <w:r w:rsidR="00633278">
              <w:rPr>
                <w:rFonts w:eastAsiaTheme="minorEastAsia"/>
                <w:noProof/>
                <w:sz w:val="22"/>
              </w:rPr>
              <w:tab/>
            </w:r>
            <w:r w:rsidR="00633278" w:rsidRPr="00346D30">
              <w:rPr>
                <w:rStyle w:val="Hyperlink"/>
                <w:noProof/>
              </w:rPr>
              <w:delText>Export Declarations</w:delText>
            </w:r>
            <w:r w:rsidR="00633278">
              <w:rPr>
                <w:noProof/>
                <w:webHidden/>
              </w:rPr>
              <w:tab/>
            </w:r>
            <w:r w:rsidR="00633278">
              <w:rPr>
                <w:noProof/>
                <w:webHidden/>
              </w:rPr>
              <w:fldChar w:fldCharType="begin"/>
            </w:r>
            <w:r w:rsidR="00633278">
              <w:rPr>
                <w:noProof/>
                <w:webHidden/>
              </w:rPr>
              <w:delInstrText xml:space="preserve"> PAGEREF _Toc401414148 \h </w:delInstrText>
            </w:r>
            <w:r w:rsidR="00633278">
              <w:rPr>
                <w:noProof/>
                <w:webHidden/>
              </w:rPr>
            </w:r>
            <w:r w:rsidR="00633278">
              <w:rPr>
                <w:noProof/>
                <w:webHidden/>
              </w:rPr>
              <w:fldChar w:fldCharType="separate"/>
            </w:r>
            <w:r w:rsidR="00633278">
              <w:rPr>
                <w:noProof/>
                <w:webHidden/>
              </w:rPr>
              <w:delText>124</w:delText>
            </w:r>
            <w:r w:rsidR="00633278">
              <w:rPr>
                <w:noProof/>
                <w:webHidden/>
              </w:rPr>
              <w:fldChar w:fldCharType="end"/>
            </w:r>
            <w:r>
              <w:rPr>
                <w:noProof/>
              </w:rPr>
              <w:fldChar w:fldCharType="end"/>
            </w:r>
          </w:del>
        </w:p>
        <w:p w14:paraId="0DB01BB3" w14:textId="77777777" w:rsidR="00633278" w:rsidRDefault="00397205">
          <w:pPr>
            <w:pStyle w:val="TOC2"/>
            <w:tabs>
              <w:tab w:val="left" w:pos="880"/>
              <w:tab w:val="right" w:leader="dot" w:pos="9350"/>
            </w:tabs>
            <w:rPr>
              <w:del w:id="325" w:author="Anders Hejlsberg" w:date="2014-11-01T15:43:00Z"/>
              <w:rFonts w:eastAsiaTheme="minorEastAsia"/>
              <w:noProof/>
              <w:sz w:val="22"/>
            </w:rPr>
          </w:pPr>
          <w:del w:id="326" w:author="Anders Hejlsberg" w:date="2014-11-01T15:43:00Z">
            <w:r>
              <w:fldChar w:fldCharType="begin"/>
            </w:r>
            <w:r>
              <w:delInstrText xml:space="preserve"> HYPERLINK \l "_Toc401414149" </w:delInstrText>
            </w:r>
            <w:r>
              <w:fldChar w:fldCharType="separate"/>
            </w:r>
            <w:r w:rsidR="00633278" w:rsidRPr="00346D30">
              <w:rPr>
                <w:rStyle w:val="Hyperlink"/>
                <w:noProof/>
              </w:rPr>
              <w:delText>10.5</w:delText>
            </w:r>
            <w:r w:rsidR="00633278">
              <w:rPr>
                <w:rFonts w:eastAsiaTheme="minorEastAsia"/>
                <w:noProof/>
                <w:sz w:val="22"/>
              </w:rPr>
              <w:tab/>
            </w:r>
            <w:r w:rsidR="00633278" w:rsidRPr="00346D30">
              <w:rPr>
                <w:rStyle w:val="Hyperlink"/>
                <w:noProof/>
              </w:rPr>
              <w:delText>Declaration Merging</w:delText>
            </w:r>
            <w:r w:rsidR="00633278">
              <w:rPr>
                <w:noProof/>
                <w:webHidden/>
              </w:rPr>
              <w:tab/>
            </w:r>
            <w:r w:rsidR="00633278">
              <w:rPr>
                <w:noProof/>
                <w:webHidden/>
              </w:rPr>
              <w:fldChar w:fldCharType="begin"/>
            </w:r>
            <w:r w:rsidR="00633278">
              <w:rPr>
                <w:noProof/>
                <w:webHidden/>
              </w:rPr>
              <w:delInstrText xml:space="preserve"> PAGEREF _Toc401414149 \h </w:delInstrText>
            </w:r>
            <w:r w:rsidR="00633278">
              <w:rPr>
                <w:noProof/>
                <w:webHidden/>
              </w:rPr>
            </w:r>
            <w:r w:rsidR="00633278">
              <w:rPr>
                <w:noProof/>
                <w:webHidden/>
              </w:rPr>
              <w:fldChar w:fldCharType="separate"/>
            </w:r>
            <w:r w:rsidR="00633278">
              <w:rPr>
                <w:noProof/>
                <w:webHidden/>
              </w:rPr>
              <w:delText>125</w:delText>
            </w:r>
            <w:r w:rsidR="00633278">
              <w:rPr>
                <w:noProof/>
                <w:webHidden/>
              </w:rPr>
              <w:fldChar w:fldCharType="end"/>
            </w:r>
            <w:r>
              <w:rPr>
                <w:noProof/>
              </w:rPr>
              <w:fldChar w:fldCharType="end"/>
            </w:r>
          </w:del>
        </w:p>
        <w:p w14:paraId="38234B17" w14:textId="77777777" w:rsidR="00633278" w:rsidRDefault="00397205">
          <w:pPr>
            <w:pStyle w:val="TOC2"/>
            <w:tabs>
              <w:tab w:val="left" w:pos="880"/>
              <w:tab w:val="right" w:leader="dot" w:pos="9350"/>
            </w:tabs>
            <w:rPr>
              <w:del w:id="327" w:author="Anders Hejlsberg" w:date="2014-11-01T15:43:00Z"/>
              <w:rFonts w:eastAsiaTheme="minorEastAsia"/>
              <w:noProof/>
              <w:sz w:val="22"/>
            </w:rPr>
          </w:pPr>
          <w:del w:id="328" w:author="Anders Hejlsberg" w:date="2014-11-01T15:43:00Z">
            <w:r>
              <w:fldChar w:fldCharType="begin"/>
            </w:r>
            <w:r>
              <w:delInstrText xml:space="preserve"> HYPERLINK \l "_Toc401414150" </w:delInstrText>
            </w:r>
            <w:r>
              <w:fldChar w:fldCharType="separate"/>
            </w:r>
            <w:r w:rsidR="00633278" w:rsidRPr="00346D30">
              <w:rPr>
                <w:rStyle w:val="Hyperlink"/>
                <w:noProof/>
              </w:rPr>
              <w:delText>10.6</w:delText>
            </w:r>
            <w:r w:rsidR="00633278">
              <w:rPr>
                <w:rFonts w:eastAsiaTheme="minorEastAsia"/>
                <w:noProof/>
                <w:sz w:val="22"/>
              </w:rPr>
              <w:tab/>
            </w:r>
            <w:r w:rsidR="00633278" w:rsidRPr="00346D30">
              <w:rPr>
                <w:rStyle w:val="Hyperlink"/>
                <w:noProof/>
              </w:rPr>
              <w:delText>Code Generation</w:delText>
            </w:r>
            <w:r w:rsidR="00633278">
              <w:rPr>
                <w:noProof/>
                <w:webHidden/>
              </w:rPr>
              <w:tab/>
            </w:r>
            <w:r w:rsidR="00633278">
              <w:rPr>
                <w:noProof/>
                <w:webHidden/>
              </w:rPr>
              <w:fldChar w:fldCharType="begin"/>
            </w:r>
            <w:r w:rsidR="00633278">
              <w:rPr>
                <w:noProof/>
                <w:webHidden/>
              </w:rPr>
              <w:delInstrText xml:space="preserve"> PAGEREF _Toc401414150 \h </w:delInstrText>
            </w:r>
            <w:r w:rsidR="00633278">
              <w:rPr>
                <w:noProof/>
                <w:webHidden/>
              </w:rPr>
            </w:r>
            <w:r w:rsidR="00633278">
              <w:rPr>
                <w:noProof/>
                <w:webHidden/>
              </w:rPr>
              <w:fldChar w:fldCharType="separate"/>
            </w:r>
            <w:r w:rsidR="00633278">
              <w:rPr>
                <w:noProof/>
                <w:webHidden/>
              </w:rPr>
              <w:delText>127</w:delText>
            </w:r>
            <w:r w:rsidR="00633278">
              <w:rPr>
                <w:noProof/>
                <w:webHidden/>
              </w:rPr>
              <w:fldChar w:fldCharType="end"/>
            </w:r>
            <w:r>
              <w:rPr>
                <w:noProof/>
              </w:rPr>
              <w:fldChar w:fldCharType="end"/>
            </w:r>
          </w:del>
        </w:p>
        <w:p w14:paraId="3D047983" w14:textId="77777777" w:rsidR="00633278" w:rsidRDefault="00397205">
          <w:pPr>
            <w:pStyle w:val="TOC1"/>
            <w:rPr>
              <w:del w:id="329" w:author="Anders Hejlsberg" w:date="2014-11-01T15:43:00Z"/>
              <w:rFonts w:eastAsiaTheme="minorEastAsia"/>
              <w:noProof/>
              <w:sz w:val="22"/>
            </w:rPr>
          </w:pPr>
          <w:del w:id="330" w:author="Anders Hejlsberg" w:date="2014-11-01T15:43:00Z">
            <w:r>
              <w:fldChar w:fldCharType="begin"/>
            </w:r>
            <w:r>
              <w:delInstrText xml:space="preserve"> HYPERLINK \l "_Toc401414151" </w:delInstrText>
            </w:r>
            <w:r>
              <w:fldChar w:fldCharType="separate"/>
            </w:r>
            <w:r w:rsidR="00633278" w:rsidRPr="00346D30">
              <w:rPr>
                <w:rStyle w:val="Hyperlink"/>
                <w:noProof/>
              </w:rPr>
              <w:delText>11</w:delText>
            </w:r>
            <w:r w:rsidR="00633278">
              <w:rPr>
                <w:rFonts w:eastAsiaTheme="minorEastAsia"/>
                <w:noProof/>
                <w:sz w:val="22"/>
              </w:rPr>
              <w:tab/>
            </w:r>
            <w:r w:rsidR="00633278" w:rsidRPr="00346D30">
              <w:rPr>
                <w:rStyle w:val="Hyperlink"/>
                <w:noProof/>
              </w:rPr>
              <w:delText>Source Files and External Modules</w:delText>
            </w:r>
            <w:r w:rsidR="00633278">
              <w:rPr>
                <w:noProof/>
                <w:webHidden/>
              </w:rPr>
              <w:tab/>
            </w:r>
            <w:r w:rsidR="00633278">
              <w:rPr>
                <w:noProof/>
                <w:webHidden/>
              </w:rPr>
              <w:fldChar w:fldCharType="begin"/>
            </w:r>
            <w:r w:rsidR="00633278">
              <w:rPr>
                <w:noProof/>
                <w:webHidden/>
              </w:rPr>
              <w:delInstrText xml:space="preserve"> PAGEREF _Toc401414151 \h </w:delInstrText>
            </w:r>
            <w:r w:rsidR="00633278">
              <w:rPr>
                <w:noProof/>
                <w:webHidden/>
              </w:rPr>
            </w:r>
            <w:r w:rsidR="00633278">
              <w:rPr>
                <w:noProof/>
                <w:webHidden/>
              </w:rPr>
              <w:fldChar w:fldCharType="separate"/>
            </w:r>
            <w:r w:rsidR="00633278">
              <w:rPr>
                <w:noProof/>
                <w:webHidden/>
              </w:rPr>
              <w:delText>129</w:delText>
            </w:r>
            <w:r w:rsidR="00633278">
              <w:rPr>
                <w:noProof/>
                <w:webHidden/>
              </w:rPr>
              <w:fldChar w:fldCharType="end"/>
            </w:r>
            <w:r>
              <w:rPr>
                <w:noProof/>
              </w:rPr>
              <w:fldChar w:fldCharType="end"/>
            </w:r>
          </w:del>
        </w:p>
        <w:p w14:paraId="6FB66D5B" w14:textId="77777777" w:rsidR="00633278" w:rsidRDefault="00397205">
          <w:pPr>
            <w:pStyle w:val="TOC2"/>
            <w:tabs>
              <w:tab w:val="left" w:pos="880"/>
              <w:tab w:val="right" w:leader="dot" w:pos="9350"/>
            </w:tabs>
            <w:rPr>
              <w:del w:id="331" w:author="Anders Hejlsberg" w:date="2014-11-01T15:43:00Z"/>
              <w:rFonts w:eastAsiaTheme="minorEastAsia"/>
              <w:noProof/>
              <w:sz w:val="22"/>
            </w:rPr>
          </w:pPr>
          <w:del w:id="332" w:author="Anders Hejlsberg" w:date="2014-11-01T15:43:00Z">
            <w:r>
              <w:fldChar w:fldCharType="begin"/>
            </w:r>
            <w:r>
              <w:delInstrText xml:space="preserve"> HYPERLINK \l "_Toc401414152" </w:delInstrText>
            </w:r>
            <w:r>
              <w:fldChar w:fldCharType="separate"/>
            </w:r>
            <w:r w:rsidR="00633278" w:rsidRPr="00346D30">
              <w:rPr>
                <w:rStyle w:val="Hyperlink"/>
                <w:noProof/>
              </w:rPr>
              <w:delText>11.1</w:delText>
            </w:r>
            <w:r w:rsidR="00633278">
              <w:rPr>
                <w:rFonts w:eastAsiaTheme="minorEastAsia"/>
                <w:noProof/>
                <w:sz w:val="22"/>
              </w:rPr>
              <w:tab/>
            </w:r>
            <w:r w:rsidR="00633278" w:rsidRPr="00346D30">
              <w:rPr>
                <w:rStyle w:val="Hyperlink"/>
                <w:noProof/>
              </w:rPr>
              <w:delText>Source Files</w:delText>
            </w:r>
            <w:r w:rsidR="00633278">
              <w:rPr>
                <w:noProof/>
                <w:webHidden/>
              </w:rPr>
              <w:tab/>
            </w:r>
            <w:r w:rsidR="00633278">
              <w:rPr>
                <w:noProof/>
                <w:webHidden/>
              </w:rPr>
              <w:fldChar w:fldCharType="begin"/>
            </w:r>
            <w:r w:rsidR="00633278">
              <w:rPr>
                <w:noProof/>
                <w:webHidden/>
              </w:rPr>
              <w:delInstrText xml:space="preserve"> PAGEREF _Toc401414152 \h </w:delInstrText>
            </w:r>
            <w:r w:rsidR="00633278">
              <w:rPr>
                <w:noProof/>
                <w:webHidden/>
              </w:rPr>
            </w:r>
            <w:r w:rsidR="00633278">
              <w:rPr>
                <w:noProof/>
                <w:webHidden/>
              </w:rPr>
              <w:fldChar w:fldCharType="separate"/>
            </w:r>
            <w:r w:rsidR="00633278">
              <w:rPr>
                <w:noProof/>
                <w:webHidden/>
              </w:rPr>
              <w:delText>129</w:delText>
            </w:r>
            <w:r w:rsidR="00633278">
              <w:rPr>
                <w:noProof/>
                <w:webHidden/>
              </w:rPr>
              <w:fldChar w:fldCharType="end"/>
            </w:r>
            <w:r>
              <w:rPr>
                <w:noProof/>
              </w:rPr>
              <w:fldChar w:fldCharType="end"/>
            </w:r>
          </w:del>
        </w:p>
        <w:p w14:paraId="448E22EF" w14:textId="77777777" w:rsidR="00633278" w:rsidRDefault="00397205">
          <w:pPr>
            <w:pStyle w:val="TOC3"/>
            <w:rPr>
              <w:del w:id="333" w:author="Anders Hejlsberg" w:date="2014-11-01T15:43:00Z"/>
              <w:rFonts w:eastAsiaTheme="minorEastAsia"/>
              <w:noProof/>
              <w:sz w:val="22"/>
            </w:rPr>
          </w:pPr>
          <w:del w:id="334" w:author="Anders Hejlsberg" w:date="2014-11-01T15:43:00Z">
            <w:r>
              <w:fldChar w:fldCharType="begin"/>
            </w:r>
            <w:r>
              <w:delInstrText xml:space="preserve"> HYPERLINK \l "_Toc401414153" </w:delInstrText>
            </w:r>
            <w:r>
              <w:fldChar w:fldCharType="separate"/>
            </w:r>
            <w:r w:rsidR="00633278" w:rsidRPr="00346D30">
              <w:rPr>
                <w:rStyle w:val="Hyperlink"/>
                <w:noProof/>
              </w:rPr>
              <w:delText>11.1.1</w:delText>
            </w:r>
            <w:r w:rsidR="00633278">
              <w:rPr>
                <w:rFonts w:eastAsiaTheme="minorEastAsia"/>
                <w:noProof/>
                <w:sz w:val="22"/>
              </w:rPr>
              <w:tab/>
            </w:r>
            <w:r w:rsidR="00633278" w:rsidRPr="00346D30">
              <w:rPr>
                <w:rStyle w:val="Hyperlink"/>
                <w:noProof/>
              </w:rPr>
              <w:delText>Source Files Dependencies</w:delText>
            </w:r>
            <w:r w:rsidR="00633278">
              <w:rPr>
                <w:noProof/>
                <w:webHidden/>
              </w:rPr>
              <w:tab/>
            </w:r>
            <w:r w:rsidR="00633278">
              <w:rPr>
                <w:noProof/>
                <w:webHidden/>
              </w:rPr>
              <w:fldChar w:fldCharType="begin"/>
            </w:r>
            <w:r w:rsidR="00633278">
              <w:rPr>
                <w:noProof/>
                <w:webHidden/>
              </w:rPr>
              <w:delInstrText xml:space="preserve"> PAGEREF _Toc401414153 \h </w:delInstrText>
            </w:r>
            <w:r w:rsidR="00633278">
              <w:rPr>
                <w:noProof/>
                <w:webHidden/>
              </w:rPr>
            </w:r>
            <w:r w:rsidR="00633278">
              <w:rPr>
                <w:noProof/>
                <w:webHidden/>
              </w:rPr>
              <w:fldChar w:fldCharType="separate"/>
            </w:r>
            <w:r w:rsidR="00633278">
              <w:rPr>
                <w:noProof/>
                <w:webHidden/>
              </w:rPr>
              <w:delText>131</w:delText>
            </w:r>
            <w:r w:rsidR="00633278">
              <w:rPr>
                <w:noProof/>
                <w:webHidden/>
              </w:rPr>
              <w:fldChar w:fldCharType="end"/>
            </w:r>
            <w:r>
              <w:rPr>
                <w:noProof/>
              </w:rPr>
              <w:fldChar w:fldCharType="end"/>
            </w:r>
          </w:del>
        </w:p>
        <w:p w14:paraId="1BDF13CD" w14:textId="77777777" w:rsidR="00633278" w:rsidRDefault="00397205">
          <w:pPr>
            <w:pStyle w:val="TOC2"/>
            <w:tabs>
              <w:tab w:val="left" w:pos="880"/>
              <w:tab w:val="right" w:leader="dot" w:pos="9350"/>
            </w:tabs>
            <w:rPr>
              <w:del w:id="335" w:author="Anders Hejlsberg" w:date="2014-11-01T15:43:00Z"/>
              <w:rFonts w:eastAsiaTheme="minorEastAsia"/>
              <w:noProof/>
              <w:sz w:val="22"/>
            </w:rPr>
          </w:pPr>
          <w:del w:id="336" w:author="Anders Hejlsberg" w:date="2014-11-01T15:43:00Z">
            <w:r>
              <w:fldChar w:fldCharType="begin"/>
            </w:r>
            <w:r>
              <w:delInstrText xml:space="preserve"> HYPERLINK \l "_Toc401414154" </w:delInstrText>
            </w:r>
            <w:r>
              <w:fldChar w:fldCharType="separate"/>
            </w:r>
            <w:r w:rsidR="00633278" w:rsidRPr="00346D30">
              <w:rPr>
                <w:rStyle w:val="Hyperlink"/>
                <w:noProof/>
              </w:rPr>
              <w:delText>11.2</w:delText>
            </w:r>
            <w:r w:rsidR="00633278">
              <w:rPr>
                <w:rFonts w:eastAsiaTheme="minorEastAsia"/>
                <w:noProof/>
                <w:sz w:val="22"/>
              </w:rPr>
              <w:tab/>
            </w:r>
            <w:r w:rsidR="00633278" w:rsidRPr="00346D30">
              <w:rPr>
                <w:rStyle w:val="Hyperlink"/>
                <w:noProof/>
              </w:rPr>
              <w:delText>External Modules</w:delText>
            </w:r>
            <w:r w:rsidR="00633278">
              <w:rPr>
                <w:noProof/>
                <w:webHidden/>
              </w:rPr>
              <w:tab/>
            </w:r>
            <w:r w:rsidR="00633278">
              <w:rPr>
                <w:noProof/>
                <w:webHidden/>
              </w:rPr>
              <w:fldChar w:fldCharType="begin"/>
            </w:r>
            <w:r w:rsidR="00633278">
              <w:rPr>
                <w:noProof/>
                <w:webHidden/>
              </w:rPr>
              <w:delInstrText xml:space="preserve"> PAGEREF _Toc401414154 \h </w:delInstrText>
            </w:r>
            <w:r w:rsidR="00633278">
              <w:rPr>
                <w:noProof/>
                <w:webHidden/>
              </w:rPr>
            </w:r>
            <w:r w:rsidR="00633278">
              <w:rPr>
                <w:noProof/>
                <w:webHidden/>
              </w:rPr>
              <w:fldChar w:fldCharType="separate"/>
            </w:r>
            <w:r w:rsidR="00633278">
              <w:rPr>
                <w:noProof/>
                <w:webHidden/>
              </w:rPr>
              <w:delText>131</w:delText>
            </w:r>
            <w:r w:rsidR="00633278">
              <w:rPr>
                <w:noProof/>
                <w:webHidden/>
              </w:rPr>
              <w:fldChar w:fldCharType="end"/>
            </w:r>
            <w:r>
              <w:rPr>
                <w:noProof/>
              </w:rPr>
              <w:fldChar w:fldCharType="end"/>
            </w:r>
          </w:del>
        </w:p>
        <w:p w14:paraId="5807654E" w14:textId="77777777" w:rsidR="00633278" w:rsidRDefault="00397205">
          <w:pPr>
            <w:pStyle w:val="TOC3"/>
            <w:rPr>
              <w:del w:id="337" w:author="Anders Hejlsberg" w:date="2014-11-01T15:43:00Z"/>
              <w:rFonts w:eastAsiaTheme="minorEastAsia"/>
              <w:noProof/>
              <w:sz w:val="22"/>
            </w:rPr>
          </w:pPr>
          <w:del w:id="338" w:author="Anders Hejlsberg" w:date="2014-11-01T15:43:00Z">
            <w:r>
              <w:fldChar w:fldCharType="begin"/>
            </w:r>
            <w:r>
              <w:delInstrText xml:space="preserve"> HYPERLINK \l "_Toc401414155" </w:delInstrText>
            </w:r>
            <w:r>
              <w:fldChar w:fldCharType="separate"/>
            </w:r>
            <w:r w:rsidR="00633278" w:rsidRPr="00346D30">
              <w:rPr>
                <w:rStyle w:val="Hyperlink"/>
                <w:noProof/>
              </w:rPr>
              <w:delText>11.2.1</w:delText>
            </w:r>
            <w:r w:rsidR="00633278">
              <w:rPr>
                <w:rFonts w:eastAsiaTheme="minorEastAsia"/>
                <w:noProof/>
                <w:sz w:val="22"/>
              </w:rPr>
              <w:tab/>
            </w:r>
            <w:r w:rsidR="00633278" w:rsidRPr="00346D30">
              <w:rPr>
                <w:rStyle w:val="Hyperlink"/>
                <w:noProof/>
              </w:rPr>
              <w:delText>External Module Names</w:delText>
            </w:r>
            <w:r w:rsidR="00633278">
              <w:rPr>
                <w:noProof/>
                <w:webHidden/>
              </w:rPr>
              <w:tab/>
            </w:r>
            <w:r w:rsidR="00633278">
              <w:rPr>
                <w:noProof/>
                <w:webHidden/>
              </w:rPr>
              <w:fldChar w:fldCharType="begin"/>
            </w:r>
            <w:r w:rsidR="00633278">
              <w:rPr>
                <w:noProof/>
                <w:webHidden/>
              </w:rPr>
              <w:delInstrText xml:space="preserve"> PAGEREF _Toc401414155 \h </w:delInstrText>
            </w:r>
            <w:r w:rsidR="00633278">
              <w:rPr>
                <w:noProof/>
                <w:webHidden/>
              </w:rPr>
            </w:r>
            <w:r w:rsidR="00633278">
              <w:rPr>
                <w:noProof/>
                <w:webHidden/>
              </w:rPr>
              <w:fldChar w:fldCharType="separate"/>
            </w:r>
            <w:r w:rsidR="00633278">
              <w:rPr>
                <w:noProof/>
                <w:webHidden/>
              </w:rPr>
              <w:delText>132</w:delText>
            </w:r>
            <w:r w:rsidR="00633278">
              <w:rPr>
                <w:noProof/>
                <w:webHidden/>
              </w:rPr>
              <w:fldChar w:fldCharType="end"/>
            </w:r>
            <w:r>
              <w:rPr>
                <w:noProof/>
              </w:rPr>
              <w:fldChar w:fldCharType="end"/>
            </w:r>
          </w:del>
        </w:p>
        <w:p w14:paraId="2EC64644" w14:textId="77777777" w:rsidR="00633278" w:rsidRDefault="00397205">
          <w:pPr>
            <w:pStyle w:val="TOC3"/>
            <w:rPr>
              <w:del w:id="339" w:author="Anders Hejlsberg" w:date="2014-11-01T15:43:00Z"/>
              <w:rFonts w:eastAsiaTheme="minorEastAsia"/>
              <w:noProof/>
              <w:sz w:val="22"/>
            </w:rPr>
          </w:pPr>
          <w:del w:id="340" w:author="Anders Hejlsberg" w:date="2014-11-01T15:43:00Z">
            <w:r>
              <w:fldChar w:fldCharType="begin"/>
            </w:r>
            <w:r>
              <w:delInstrText xml:space="preserve"> HYPERLINK \l "_Toc401414156" </w:delInstrText>
            </w:r>
            <w:r>
              <w:fldChar w:fldCharType="separate"/>
            </w:r>
            <w:r w:rsidR="00633278" w:rsidRPr="00346D30">
              <w:rPr>
                <w:rStyle w:val="Hyperlink"/>
                <w:noProof/>
              </w:rPr>
              <w:delText>11.2.2</w:delText>
            </w:r>
            <w:r w:rsidR="00633278">
              <w:rPr>
                <w:rFonts w:eastAsiaTheme="minorEastAsia"/>
                <w:noProof/>
                <w:sz w:val="22"/>
              </w:rPr>
              <w:tab/>
            </w:r>
            <w:r w:rsidR="00633278" w:rsidRPr="00346D30">
              <w:rPr>
                <w:rStyle w:val="Hyperlink"/>
                <w:noProof/>
              </w:rPr>
              <w:delText>External Import Declarations</w:delText>
            </w:r>
            <w:r w:rsidR="00633278">
              <w:rPr>
                <w:noProof/>
                <w:webHidden/>
              </w:rPr>
              <w:tab/>
            </w:r>
            <w:r w:rsidR="00633278">
              <w:rPr>
                <w:noProof/>
                <w:webHidden/>
              </w:rPr>
              <w:fldChar w:fldCharType="begin"/>
            </w:r>
            <w:r w:rsidR="00633278">
              <w:rPr>
                <w:noProof/>
                <w:webHidden/>
              </w:rPr>
              <w:delInstrText xml:space="preserve"> PAGEREF _Toc401414156 \h </w:delInstrText>
            </w:r>
            <w:r w:rsidR="00633278">
              <w:rPr>
                <w:noProof/>
                <w:webHidden/>
              </w:rPr>
            </w:r>
            <w:r w:rsidR="00633278">
              <w:rPr>
                <w:noProof/>
                <w:webHidden/>
              </w:rPr>
              <w:fldChar w:fldCharType="separate"/>
            </w:r>
            <w:r w:rsidR="00633278">
              <w:rPr>
                <w:noProof/>
                <w:webHidden/>
              </w:rPr>
              <w:delText>133</w:delText>
            </w:r>
            <w:r w:rsidR="00633278">
              <w:rPr>
                <w:noProof/>
                <w:webHidden/>
              </w:rPr>
              <w:fldChar w:fldCharType="end"/>
            </w:r>
            <w:r>
              <w:rPr>
                <w:noProof/>
              </w:rPr>
              <w:fldChar w:fldCharType="end"/>
            </w:r>
          </w:del>
        </w:p>
        <w:p w14:paraId="07826BE2" w14:textId="77777777" w:rsidR="00633278" w:rsidRDefault="00397205">
          <w:pPr>
            <w:pStyle w:val="TOC3"/>
            <w:rPr>
              <w:del w:id="341" w:author="Anders Hejlsberg" w:date="2014-11-01T15:43:00Z"/>
              <w:rFonts w:eastAsiaTheme="minorEastAsia"/>
              <w:noProof/>
              <w:sz w:val="22"/>
            </w:rPr>
          </w:pPr>
          <w:del w:id="342" w:author="Anders Hejlsberg" w:date="2014-11-01T15:43:00Z">
            <w:r>
              <w:fldChar w:fldCharType="begin"/>
            </w:r>
            <w:r>
              <w:delInstrText xml:space="preserve"> HYPERLINK \l "_Toc401414157" </w:delInstrText>
            </w:r>
            <w:r>
              <w:fldChar w:fldCharType="separate"/>
            </w:r>
            <w:r w:rsidR="00633278" w:rsidRPr="00346D30">
              <w:rPr>
                <w:rStyle w:val="Hyperlink"/>
                <w:noProof/>
              </w:rPr>
              <w:delText>11.2.3</w:delText>
            </w:r>
            <w:r w:rsidR="00633278">
              <w:rPr>
                <w:rFonts w:eastAsiaTheme="minorEastAsia"/>
                <w:noProof/>
                <w:sz w:val="22"/>
              </w:rPr>
              <w:tab/>
            </w:r>
            <w:r w:rsidR="00633278" w:rsidRPr="00346D30">
              <w:rPr>
                <w:rStyle w:val="Hyperlink"/>
                <w:noProof/>
              </w:rPr>
              <w:delText>Export Declarations</w:delText>
            </w:r>
            <w:r w:rsidR="00633278">
              <w:rPr>
                <w:noProof/>
                <w:webHidden/>
              </w:rPr>
              <w:tab/>
            </w:r>
            <w:r w:rsidR="00633278">
              <w:rPr>
                <w:noProof/>
                <w:webHidden/>
              </w:rPr>
              <w:fldChar w:fldCharType="begin"/>
            </w:r>
            <w:r w:rsidR="00633278">
              <w:rPr>
                <w:noProof/>
                <w:webHidden/>
              </w:rPr>
              <w:delInstrText xml:space="preserve"> PAGEREF _Toc401414157 \h </w:delInstrText>
            </w:r>
            <w:r w:rsidR="00633278">
              <w:rPr>
                <w:noProof/>
                <w:webHidden/>
              </w:rPr>
            </w:r>
            <w:r w:rsidR="00633278">
              <w:rPr>
                <w:noProof/>
                <w:webHidden/>
              </w:rPr>
              <w:fldChar w:fldCharType="separate"/>
            </w:r>
            <w:r w:rsidR="00633278">
              <w:rPr>
                <w:noProof/>
                <w:webHidden/>
              </w:rPr>
              <w:delText>133</w:delText>
            </w:r>
            <w:r w:rsidR="00633278">
              <w:rPr>
                <w:noProof/>
                <w:webHidden/>
              </w:rPr>
              <w:fldChar w:fldCharType="end"/>
            </w:r>
            <w:r>
              <w:rPr>
                <w:noProof/>
              </w:rPr>
              <w:fldChar w:fldCharType="end"/>
            </w:r>
          </w:del>
        </w:p>
        <w:p w14:paraId="31717406" w14:textId="77777777" w:rsidR="00633278" w:rsidRDefault="00397205">
          <w:pPr>
            <w:pStyle w:val="TOC3"/>
            <w:rPr>
              <w:del w:id="343" w:author="Anders Hejlsberg" w:date="2014-11-01T15:43:00Z"/>
              <w:rFonts w:eastAsiaTheme="minorEastAsia"/>
              <w:noProof/>
              <w:sz w:val="22"/>
            </w:rPr>
          </w:pPr>
          <w:del w:id="344" w:author="Anders Hejlsberg" w:date="2014-11-01T15:43:00Z">
            <w:r>
              <w:fldChar w:fldCharType="begin"/>
            </w:r>
            <w:r>
              <w:delInstrText xml:space="preserve"> HYPERLINK \l "_Toc401414158" </w:delInstrText>
            </w:r>
            <w:r>
              <w:fldChar w:fldCharType="separate"/>
            </w:r>
            <w:r w:rsidR="00633278" w:rsidRPr="00346D30">
              <w:rPr>
                <w:rStyle w:val="Hyperlink"/>
                <w:noProof/>
              </w:rPr>
              <w:delText>11.2.4</w:delText>
            </w:r>
            <w:r w:rsidR="00633278">
              <w:rPr>
                <w:rFonts w:eastAsiaTheme="minorEastAsia"/>
                <w:noProof/>
                <w:sz w:val="22"/>
              </w:rPr>
              <w:tab/>
            </w:r>
            <w:r w:rsidR="00633278" w:rsidRPr="00346D30">
              <w:rPr>
                <w:rStyle w:val="Hyperlink"/>
                <w:noProof/>
              </w:rPr>
              <w:delText>Export Assignments</w:delText>
            </w:r>
            <w:r w:rsidR="00633278">
              <w:rPr>
                <w:noProof/>
                <w:webHidden/>
              </w:rPr>
              <w:tab/>
            </w:r>
            <w:r w:rsidR="00633278">
              <w:rPr>
                <w:noProof/>
                <w:webHidden/>
              </w:rPr>
              <w:fldChar w:fldCharType="begin"/>
            </w:r>
            <w:r w:rsidR="00633278">
              <w:rPr>
                <w:noProof/>
                <w:webHidden/>
              </w:rPr>
              <w:delInstrText xml:space="preserve"> PAGEREF _Toc401414158 \h </w:delInstrText>
            </w:r>
            <w:r w:rsidR="00633278">
              <w:rPr>
                <w:noProof/>
                <w:webHidden/>
              </w:rPr>
            </w:r>
            <w:r w:rsidR="00633278">
              <w:rPr>
                <w:noProof/>
                <w:webHidden/>
              </w:rPr>
              <w:fldChar w:fldCharType="separate"/>
            </w:r>
            <w:r w:rsidR="00633278">
              <w:rPr>
                <w:noProof/>
                <w:webHidden/>
              </w:rPr>
              <w:delText>134</w:delText>
            </w:r>
            <w:r w:rsidR="00633278">
              <w:rPr>
                <w:noProof/>
                <w:webHidden/>
              </w:rPr>
              <w:fldChar w:fldCharType="end"/>
            </w:r>
            <w:r>
              <w:rPr>
                <w:noProof/>
              </w:rPr>
              <w:fldChar w:fldCharType="end"/>
            </w:r>
          </w:del>
        </w:p>
        <w:p w14:paraId="687CE97D" w14:textId="77777777" w:rsidR="00633278" w:rsidRDefault="00397205">
          <w:pPr>
            <w:pStyle w:val="TOC3"/>
            <w:rPr>
              <w:del w:id="345" w:author="Anders Hejlsberg" w:date="2014-11-01T15:43:00Z"/>
              <w:rFonts w:eastAsiaTheme="minorEastAsia"/>
              <w:noProof/>
              <w:sz w:val="22"/>
            </w:rPr>
          </w:pPr>
          <w:del w:id="346" w:author="Anders Hejlsberg" w:date="2014-11-01T15:43:00Z">
            <w:r>
              <w:fldChar w:fldCharType="begin"/>
            </w:r>
            <w:r>
              <w:delInstrText xml:space="preserve"> HYPERLINK \l "_Toc401414159" </w:delInstrText>
            </w:r>
            <w:r>
              <w:fldChar w:fldCharType="separate"/>
            </w:r>
            <w:r w:rsidR="00633278" w:rsidRPr="00346D30">
              <w:rPr>
                <w:rStyle w:val="Hyperlink"/>
                <w:noProof/>
              </w:rPr>
              <w:delText>11.2.5</w:delText>
            </w:r>
            <w:r w:rsidR="00633278">
              <w:rPr>
                <w:rFonts w:eastAsiaTheme="minorEastAsia"/>
                <w:noProof/>
                <w:sz w:val="22"/>
              </w:rPr>
              <w:tab/>
            </w:r>
            <w:r w:rsidR="00633278" w:rsidRPr="00346D30">
              <w:rPr>
                <w:rStyle w:val="Hyperlink"/>
                <w:noProof/>
              </w:rPr>
              <w:delText>CommonJS Modules</w:delText>
            </w:r>
            <w:r w:rsidR="00633278">
              <w:rPr>
                <w:noProof/>
                <w:webHidden/>
              </w:rPr>
              <w:tab/>
            </w:r>
            <w:r w:rsidR="00633278">
              <w:rPr>
                <w:noProof/>
                <w:webHidden/>
              </w:rPr>
              <w:fldChar w:fldCharType="begin"/>
            </w:r>
            <w:r w:rsidR="00633278">
              <w:rPr>
                <w:noProof/>
                <w:webHidden/>
              </w:rPr>
              <w:delInstrText xml:space="preserve"> PAGEREF _Toc401414159 \h </w:delInstrText>
            </w:r>
            <w:r w:rsidR="00633278">
              <w:rPr>
                <w:noProof/>
                <w:webHidden/>
              </w:rPr>
            </w:r>
            <w:r w:rsidR="00633278">
              <w:rPr>
                <w:noProof/>
                <w:webHidden/>
              </w:rPr>
              <w:fldChar w:fldCharType="separate"/>
            </w:r>
            <w:r w:rsidR="00633278">
              <w:rPr>
                <w:noProof/>
                <w:webHidden/>
              </w:rPr>
              <w:delText>134</w:delText>
            </w:r>
            <w:r w:rsidR="00633278">
              <w:rPr>
                <w:noProof/>
                <w:webHidden/>
              </w:rPr>
              <w:fldChar w:fldCharType="end"/>
            </w:r>
            <w:r>
              <w:rPr>
                <w:noProof/>
              </w:rPr>
              <w:fldChar w:fldCharType="end"/>
            </w:r>
          </w:del>
        </w:p>
        <w:p w14:paraId="1B163C0D" w14:textId="77777777" w:rsidR="00633278" w:rsidRDefault="00397205">
          <w:pPr>
            <w:pStyle w:val="TOC3"/>
            <w:rPr>
              <w:del w:id="347" w:author="Anders Hejlsberg" w:date="2014-11-01T15:43:00Z"/>
              <w:rFonts w:eastAsiaTheme="minorEastAsia"/>
              <w:noProof/>
              <w:sz w:val="22"/>
            </w:rPr>
          </w:pPr>
          <w:del w:id="348" w:author="Anders Hejlsberg" w:date="2014-11-01T15:43:00Z">
            <w:r>
              <w:fldChar w:fldCharType="begin"/>
            </w:r>
            <w:r>
              <w:delInstrText xml:space="preserve"> HYPERLINK \l "_Toc401414160" </w:delInstrText>
            </w:r>
            <w:r>
              <w:fldChar w:fldCharType="separate"/>
            </w:r>
            <w:r w:rsidR="00633278" w:rsidRPr="00346D30">
              <w:rPr>
                <w:rStyle w:val="Hyperlink"/>
                <w:noProof/>
              </w:rPr>
              <w:delText>11.2.6</w:delText>
            </w:r>
            <w:r w:rsidR="00633278">
              <w:rPr>
                <w:rFonts w:eastAsiaTheme="minorEastAsia"/>
                <w:noProof/>
                <w:sz w:val="22"/>
              </w:rPr>
              <w:tab/>
            </w:r>
            <w:r w:rsidR="00633278" w:rsidRPr="00346D30">
              <w:rPr>
                <w:rStyle w:val="Hyperlink"/>
                <w:noProof/>
              </w:rPr>
              <w:delText>AMD Modules</w:delText>
            </w:r>
            <w:r w:rsidR="00633278">
              <w:rPr>
                <w:noProof/>
                <w:webHidden/>
              </w:rPr>
              <w:tab/>
            </w:r>
            <w:r w:rsidR="00633278">
              <w:rPr>
                <w:noProof/>
                <w:webHidden/>
              </w:rPr>
              <w:fldChar w:fldCharType="begin"/>
            </w:r>
            <w:r w:rsidR="00633278">
              <w:rPr>
                <w:noProof/>
                <w:webHidden/>
              </w:rPr>
              <w:delInstrText xml:space="preserve"> PAGEREF _Toc401414160 \h </w:delInstrText>
            </w:r>
            <w:r w:rsidR="00633278">
              <w:rPr>
                <w:noProof/>
                <w:webHidden/>
              </w:rPr>
            </w:r>
            <w:r w:rsidR="00633278">
              <w:rPr>
                <w:noProof/>
                <w:webHidden/>
              </w:rPr>
              <w:fldChar w:fldCharType="separate"/>
            </w:r>
            <w:r w:rsidR="00633278">
              <w:rPr>
                <w:noProof/>
                <w:webHidden/>
              </w:rPr>
              <w:delText>135</w:delText>
            </w:r>
            <w:r w:rsidR="00633278">
              <w:rPr>
                <w:noProof/>
                <w:webHidden/>
              </w:rPr>
              <w:fldChar w:fldCharType="end"/>
            </w:r>
            <w:r>
              <w:rPr>
                <w:noProof/>
              </w:rPr>
              <w:fldChar w:fldCharType="end"/>
            </w:r>
          </w:del>
        </w:p>
        <w:p w14:paraId="3F0A77D2" w14:textId="77777777" w:rsidR="00633278" w:rsidRDefault="00397205">
          <w:pPr>
            <w:pStyle w:val="TOC1"/>
            <w:rPr>
              <w:del w:id="349" w:author="Anders Hejlsberg" w:date="2014-11-01T15:43:00Z"/>
              <w:rFonts w:eastAsiaTheme="minorEastAsia"/>
              <w:noProof/>
              <w:sz w:val="22"/>
            </w:rPr>
          </w:pPr>
          <w:del w:id="350" w:author="Anders Hejlsberg" w:date="2014-11-01T15:43:00Z">
            <w:r>
              <w:fldChar w:fldCharType="begin"/>
            </w:r>
            <w:r>
              <w:delInstrText xml:space="preserve"> HYPERLINK \l "_Toc401414161" </w:delInstrText>
            </w:r>
            <w:r>
              <w:fldChar w:fldCharType="separate"/>
            </w:r>
            <w:r w:rsidR="00633278" w:rsidRPr="00346D30">
              <w:rPr>
                <w:rStyle w:val="Hyperlink"/>
                <w:noProof/>
              </w:rPr>
              <w:delText>12</w:delText>
            </w:r>
            <w:r w:rsidR="00633278">
              <w:rPr>
                <w:rFonts w:eastAsiaTheme="minorEastAsia"/>
                <w:noProof/>
                <w:sz w:val="22"/>
              </w:rPr>
              <w:tab/>
            </w:r>
            <w:r w:rsidR="00633278" w:rsidRPr="00346D30">
              <w:rPr>
                <w:rStyle w:val="Hyperlink"/>
                <w:noProof/>
              </w:rPr>
              <w:delText>Ambients</w:delText>
            </w:r>
            <w:r w:rsidR="00633278">
              <w:rPr>
                <w:noProof/>
                <w:webHidden/>
              </w:rPr>
              <w:tab/>
            </w:r>
            <w:r w:rsidR="00633278">
              <w:rPr>
                <w:noProof/>
                <w:webHidden/>
              </w:rPr>
              <w:fldChar w:fldCharType="begin"/>
            </w:r>
            <w:r w:rsidR="00633278">
              <w:rPr>
                <w:noProof/>
                <w:webHidden/>
              </w:rPr>
              <w:delInstrText xml:space="preserve"> PAGEREF _Toc401414161 \h </w:delInstrText>
            </w:r>
            <w:r w:rsidR="00633278">
              <w:rPr>
                <w:noProof/>
                <w:webHidden/>
              </w:rPr>
            </w:r>
            <w:r w:rsidR="00633278">
              <w:rPr>
                <w:noProof/>
                <w:webHidden/>
              </w:rPr>
              <w:fldChar w:fldCharType="separate"/>
            </w:r>
            <w:r w:rsidR="00633278">
              <w:rPr>
                <w:noProof/>
                <w:webHidden/>
              </w:rPr>
              <w:delText>137</w:delText>
            </w:r>
            <w:r w:rsidR="00633278">
              <w:rPr>
                <w:noProof/>
                <w:webHidden/>
              </w:rPr>
              <w:fldChar w:fldCharType="end"/>
            </w:r>
            <w:r>
              <w:rPr>
                <w:noProof/>
              </w:rPr>
              <w:fldChar w:fldCharType="end"/>
            </w:r>
          </w:del>
        </w:p>
        <w:p w14:paraId="0FA37681" w14:textId="77777777" w:rsidR="00633278" w:rsidRDefault="00397205">
          <w:pPr>
            <w:pStyle w:val="TOC2"/>
            <w:tabs>
              <w:tab w:val="left" w:pos="880"/>
              <w:tab w:val="right" w:leader="dot" w:pos="9350"/>
            </w:tabs>
            <w:rPr>
              <w:del w:id="351" w:author="Anders Hejlsberg" w:date="2014-11-01T15:43:00Z"/>
              <w:rFonts w:eastAsiaTheme="minorEastAsia"/>
              <w:noProof/>
              <w:sz w:val="22"/>
            </w:rPr>
          </w:pPr>
          <w:del w:id="352" w:author="Anders Hejlsberg" w:date="2014-11-01T15:43:00Z">
            <w:r>
              <w:fldChar w:fldCharType="begin"/>
            </w:r>
            <w:r>
              <w:delInstrText xml:space="preserve"> HYPERLINK \l "_Toc401414162" </w:delInstrText>
            </w:r>
            <w:r>
              <w:fldChar w:fldCharType="separate"/>
            </w:r>
            <w:r w:rsidR="00633278" w:rsidRPr="00346D30">
              <w:rPr>
                <w:rStyle w:val="Hyperlink"/>
                <w:noProof/>
              </w:rPr>
              <w:delText>12.1</w:delText>
            </w:r>
            <w:r w:rsidR="00633278">
              <w:rPr>
                <w:rFonts w:eastAsiaTheme="minorEastAsia"/>
                <w:noProof/>
                <w:sz w:val="22"/>
              </w:rPr>
              <w:tab/>
            </w:r>
            <w:r w:rsidR="00633278" w:rsidRPr="00346D30">
              <w:rPr>
                <w:rStyle w:val="Hyperlink"/>
                <w:noProof/>
              </w:rPr>
              <w:delText>Ambient Declarations</w:delText>
            </w:r>
            <w:r w:rsidR="00633278">
              <w:rPr>
                <w:noProof/>
                <w:webHidden/>
              </w:rPr>
              <w:tab/>
            </w:r>
            <w:r w:rsidR="00633278">
              <w:rPr>
                <w:noProof/>
                <w:webHidden/>
              </w:rPr>
              <w:fldChar w:fldCharType="begin"/>
            </w:r>
            <w:r w:rsidR="00633278">
              <w:rPr>
                <w:noProof/>
                <w:webHidden/>
              </w:rPr>
              <w:delInstrText xml:space="preserve"> PAGEREF _Toc401414162 \h </w:delInstrText>
            </w:r>
            <w:r w:rsidR="00633278">
              <w:rPr>
                <w:noProof/>
                <w:webHidden/>
              </w:rPr>
            </w:r>
            <w:r w:rsidR="00633278">
              <w:rPr>
                <w:noProof/>
                <w:webHidden/>
              </w:rPr>
              <w:fldChar w:fldCharType="separate"/>
            </w:r>
            <w:r w:rsidR="00633278">
              <w:rPr>
                <w:noProof/>
                <w:webHidden/>
              </w:rPr>
              <w:delText>137</w:delText>
            </w:r>
            <w:r w:rsidR="00633278">
              <w:rPr>
                <w:noProof/>
                <w:webHidden/>
              </w:rPr>
              <w:fldChar w:fldCharType="end"/>
            </w:r>
            <w:r>
              <w:rPr>
                <w:noProof/>
              </w:rPr>
              <w:fldChar w:fldCharType="end"/>
            </w:r>
          </w:del>
        </w:p>
        <w:p w14:paraId="0D05E3B8" w14:textId="77777777" w:rsidR="00633278" w:rsidRDefault="00397205">
          <w:pPr>
            <w:pStyle w:val="TOC3"/>
            <w:rPr>
              <w:del w:id="353" w:author="Anders Hejlsberg" w:date="2014-11-01T15:43:00Z"/>
              <w:rFonts w:eastAsiaTheme="minorEastAsia"/>
              <w:noProof/>
              <w:sz w:val="22"/>
            </w:rPr>
          </w:pPr>
          <w:del w:id="354" w:author="Anders Hejlsberg" w:date="2014-11-01T15:43:00Z">
            <w:r>
              <w:fldChar w:fldCharType="begin"/>
            </w:r>
            <w:r>
              <w:delInstrText xml:space="preserve"> HYPERLINK \l "_Toc401414163" </w:delInstrText>
            </w:r>
            <w:r>
              <w:fldChar w:fldCharType="separate"/>
            </w:r>
            <w:r w:rsidR="00633278" w:rsidRPr="00346D30">
              <w:rPr>
                <w:rStyle w:val="Hyperlink"/>
                <w:noProof/>
              </w:rPr>
              <w:delText>12.1.1</w:delText>
            </w:r>
            <w:r w:rsidR="00633278">
              <w:rPr>
                <w:rFonts w:eastAsiaTheme="minorEastAsia"/>
                <w:noProof/>
                <w:sz w:val="22"/>
              </w:rPr>
              <w:tab/>
            </w:r>
            <w:r w:rsidR="00633278" w:rsidRPr="00346D30">
              <w:rPr>
                <w:rStyle w:val="Hyperlink"/>
                <w:noProof/>
              </w:rPr>
              <w:delText>Ambient Variable Declarations</w:delText>
            </w:r>
            <w:r w:rsidR="00633278">
              <w:rPr>
                <w:noProof/>
                <w:webHidden/>
              </w:rPr>
              <w:tab/>
            </w:r>
            <w:r w:rsidR="00633278">
              <w:rPr>
                <w:noProof/>
                <w:webHidden/>
              </w:rPr>
              <w:fldChar w:fldCharType="begin"/>
            </w:r>
            <w:r w:rsidR="00633278">
              <w:rPr>
                <w:noProof/>
                <w:webHidden/>
              </w:rPr>
              <w:delInstrText xml:space="preserve"> PAGEREF _Toc401414163 \h </w:delInstrText>
            </w:r>
            <w:r w:rsidR="00633278">
              <w:rPr>
                <w:noProof/>
                <w:webHidden/>
              </w:rPr>
            </w:r>
            <w:r w:rsidR="00633278">
              <w:rPr>
                <w:noProof/>
                <w:webHidden/>
              </w:rPr>
              <w:fldChar w:fldCharType="separate"/>
            </w:r>
            <w:r w:rsidR="00633278">
              <w:rPr>
                <w:noProof/>
                <w:webHidden/>
              </w:rPr>
              <w:delText>137</w:delText>
            </w:r>
            <w:r w:rsidR="00633278">
              <w:rPr>
                <w:noProof/>
                <w:webHidden/>
              </w:rPr>
              <w:fldChar w:fldCharType="end"/>
            </w:r>
            <w:r>
              <w:rPr>
                <w:noProof/>
              </w:rPr>
              <w:fldChar w:fldCharType="end"/>
            </w:r>
          </w:del>
        </w:p>
        <w:p w14:paraId="35FDCDCE" w14:textId="77777777" w:rsidR="00633278" w:rsidRDefault="00397205">
          <w:pPr>
            <w:pStyle w:val="TOC3"/>
            <w:rPr>
              <w:del w:id="355" w:author="Anders Hejlsberg" w:date="2014-11-01T15:43:00Z"/>
              <w:rFonts w:eastAsiaTheme="minorEastAsia"/>
              <w:noProof/>
              <w:sz w:val="22"/>
            </w:rPr>
          </w:pPr>
          <w:del w:id="356" w:author="Anders Hejlsberg" w:date="2014-11-01T15:43:00Z">
            <w:r>
              <w:fldChar w:fldCharType="begin"/>
            </w:r>
            <w:r>
              <w:delInstrText xml:space="preserve"> HYPERLINK \l "_Toc401414164" </w:delInstrText>
            </w:r>
            <w:r>
              <w:fldChar w:fldCharType="separate"/>
            </w:r>
            <w:r w:rsidR="00633278" w:rsidRPr="00346D30">
              <w:rPr>
                <w:rStyle w:val="Hyperlink"/>
                <w:noProof/>
              </w:rPr>
              <w:delText>12.1.2</w:delText>
            </w:r>
            <w:r w:rsidR="00633278">
              <w:rPr>
                <w:rFonts w:eastAsiaTheme="minorEastAsia"/>
                <w:noProof/>
                <w:sz w:val="22"/>
              </w:rPr>
              <w:tab/>
            </w:r>
            <w:r w:rsidR="00633278" w:rsidRPr="00346D30">
              <w:rPr>
                <w:rStyle w:val="Hyperlink"/>
                <w:noProof/>
              </w:rPr>
              <w:delText>Ambient Function Declarations</w:delText>
            </w:r>
            <w:r w:rsidR="00633278">
              <w:rPr>
                <w:noProof/>
                <w:webHidden/>
              </w:rPr>
              <w:tab/>
            </w:r>
            <w:r w:rsidR="00633278">
              <w:rPr>
                <w:noProof/>
                <w:webHidden/>
              </w:rPr>
              <w:fldChar w:fldCharType="begin"/>
            </w:r>
            <w:r w:rsidR="00633278">
              <w:rPr>
                <w:noProof/>
                <w:webHidden/>
              </w:rPr>
              <w:delInstrText xml:space="preserve"> PAGEREF _Toc401414164 \h </w:delInstrText>
            </w:r>
            <w:r w:rsidR="00633278">
              <w:rPr>
                <w:noProof/>
                <w:webHidden/>
              </w:rPr>
            </w:r>
            <w:r w:rsidR="00633278">
              <w:rPr>
                <w:noProof/>
                <w:webHidden/>
              </w:rPr>
              <w:fldChar w:fldCharType="separate"/>
            </w:r>
            <w:r w:rsidR="00633278">
              <w:rPr>
                <w:noProof/>
                <w:webHidden/>
              </w:rPr>
              <w:delText>137</w:delText>
            </w:r>
            <w:r w:rsidR="00633278">
              <w:rPr>
                <w:noProof/>
                <w:webHidden/>
              </w:rPr>
              <w:fldChar w:fldCharType="end"/>
            </w:r>
            <w:r>
              <w:rPr>
                <w:noProof/>
              </w:rPr>
              <w:fldChar w:fldCharType="end"/>
            </w:r>
          </w:del>
        </w:p>
        <w:p w14:paraId="64CD2802" w14:textId="77777777" w:rsidR="00633278" w:rsidRDefault="00397205">
          <w:pPr>
            <w:pStyle w:val="TOC3"/>
            <w:rPr>
              <w:del w:id="357" w:author="Anders Hejlsberg" w:date="2014-11-01T15:43:00Z"/>
              <w:rFonts w:eastAsiaTheme="minorEastAsia"/>
              <w:noProof/>
              <w:sz w:val="22"/>
            </w:rPr>
          </w:pPr>
          <w:del w:id="358" w:author="Anders Hejlsberg" w:date="2014-11-01T15:43:00Z">
            <w:r>
              <w:fldChar w:fldCharType="begin"/>
            </w:r>
            <w:r>
              <w:delInstrText xml:space="preserve"> HYPERLINK \l "_Toc401414165" </w:delInstrText>
            </w:r>
            <w:r>
              <w:fldChar w:fldCharType="separate"/>
            </w:r>
            <w:r w:rsidR="00633278" w:rsidRPr="00346D30">
              <w:rPr>
                <w:rStyle w:val="Hyperlink"/>
                <w:noProof/>
              </w:rPr>
              <w:delText>12.1.3</w:delText>
            </w:r>
            <w:r w:rsidR="00633278">
              <w:rPr>
                <w:rFonts w:eastAsiaTheme="minorEastAsia"/>
                <w:noProof/>
                <w:sz w:val="22"/>
              </w:rPr>
              <w:tab/>
            </w:r>
            <w:r w:rsidR="00633278" w:rsidRPr="00346D30">
              <w:rPr>
                <w:rStyle w:val="Hyperlink"/>
                <w:noProof/>
              </w:rPr>
              <w:delText>Ambient Class Declarations</w:delText>
            </w:r>
            <w:r w:rsidR="00633278">
              <w:rPr>
                <w:noProof/>
                <w:webHidden/>
              </w:rPr>
              <w:tab/>
            </w:r>
            <w:r w:rsidR="00633278">
              <w:rPr>
                <w:noProof/>
                <w:webHidden/>
              </w:rPr>
              <w:fldChar w:fldCharType="begin"/>
            </w:r>
            <w:r w:rsidR="00633278">
              <w:rPr>
                <w:noProof/>
                <w:webHidden/>
              </w:rPr>
              <w:delInstrText xml:space="preserve"> PAGEREF _Toc401414165 \h </w:delInstrText>
            </w:r>
            <w:r w:rsidR="00633278">
              <w:rPr>
                <w:noProof/>
                <w:webHidden/>
              </w:rPr>
            </w:r>
            <w:r w:rsidR="00633278">
              <w:rPr>
                <w:noProof/>
                <w:webHidden/>
              </w:rPr>
              <w:fldChar w:fldCharType="separate"/>
            </w:r>
            <w:r w:rsidR="00633278">
              <w:rPr>
                <w:noProof/>
                <w:webHidden/>
              </w:rPr>
              <w:delText>138</w:delText>
            </w:r>
            <w:r w:rsidR="00633278">
              <w:rPr>
                <w:noProof/>
                <w:webHidden/>
              </w:rPr>
              <w:fldChar w:fldCharType="end"/>
            </w:r>
            <w:r>
              <w:rPr>
                <w:noProof/>
              </w:rPr>
              <w:fldChar w:fldCharType="end"/>
            </w:r>
          </w:del>
        </w:p>
        <w:p w14:paraId="2D84BC34" w14:textId="77777777" w:rsidR="00633278" w:rsidRDefault="00397205">
          <w:pPr>
            <w:pStyle w:val="TOC3"/>
            <w:rPr>
              <w:del w:id="359" w:author="Anders Hejlsberg" w:date="2014-11-01T15:43:00Z"/>
              <w:rFonts w:eastAsiaTheme="minorEastAsia"/>
              <w:noProof/>
              <w:sz w:val="22"/>
            </w:rPr>
          </w:pPr>
          <w:del w:id="360" w:author="Anders Hejlsberg" w:date="2014-11-01T15:43:00Z">
            <w:r>
              <w:fldChar w:fldCharType="begin"/>
            </w:r>
            <w:r>
              <w:delInstrText xml:space="preserve"> HYPERLINK \l "_Toc401414</w:delInstrText>
            </w:r>
            <w:r>
              <w:delInstrText xml:space="preserve">166" </w:delInstrText>
            </w:r>
            <w:r>
              <w:fldChar w:fldCharType="separate"/>
            </w:r>
            <w:r w:rsidR="00633278" w:rsidRPr="00346D30">
              <w:rPr>
                <w:rStyle w:val="Hyperlink"/>
                <w:noProof/>
              </w:rPr>
              <w:delText>12.1.4</w:delText>
            </w:r>
            <w:r w:rsidR="00633278">
              <w:rPr>
                <w:rFonts w:eastAsiaTheme="minorEastAsia"/>
                <w:noProof/>
                <w:sz w:val="22"/>
              </w:rPr>
              <w:tab/>
            </w:r>
            <w:r w:rsidR="00633278" w:rsidRPr="00346D30">
              <w:rPr>
                <w:rStyle w:val="Hyperlink"/>
                <w:noProof/>
              </w:rPr>
              <w:delText>Ambient Enum Declarations</w:delText>
            </w:r>
            <w:r w:rsidR="00633278">
              <w:rPr>
                <w:noProof/>
                <w:webHidden/>
              </w:rPr>
              <w:tab/>
            </w:r>
            <w:r w:rsidR="00633278">
              <w:rPr>
                <w:noProof/>
                <w:webHidden/>
              </w:rPr>
              <w:fldChar w:fldCharType="begin"/>
            </w:r>
            <w:r w:rsidR="00633278">
              <w:rPr>
                <w:noProof/>
                <w:webHidden/>
              </w:rPr>
              <w:delInstrText xml:space="preserve"> PAGEREF _Toc401414166 \h </w:delInstrText>
            </w:r>
            <w:r w:rsidR="00633278">
              <w:rPr>
                <w:noProof/>
                <w:webHidden/>
              </w:rPr>
            </w:r>
            <w:r w:rsidR="00633278">
              <w:rPr>
                <w:noProof/>
                <w:webHidden/>
              </w:rPr>
              <w:fldChar w:fldCharType="separate"/>
            </w:r>
            <w:r w:rsidR="00633278">
              <w:rPr>
                <w:noProof/>
                <w:webHidden/>
              </w:rPr>
              <w:delText>138</w:delText>
            </w:r>
            <w:r w:rsidR="00633278">
              <w:rPr>
                <w:noProof/>
                <w:webHidden/>
              </w:rPr>
              <w:fldChar w:fldCharType="end"/>
            </w:r>
            <w:r>
              <w:rPr>
                <w:noProof/>
              </w:rPr>
              <w:fldChar w:fldCharType="end"/>
            </w:r>
          </w:del>
        </w:p>
        <w:p w14:paraId="5834EACF" w14:textId="77777777" w:rsidR="00633278" w:rsidRDefault="00397205">
          <w:pPr>
            <w:pStyle w:val="TOC3"/>
            <w:rPr>
              <w:del w:id="361" w:author="Anders Hejlsberg" w:date="2014-11-01T15:43:00Z"/>
              <w:rFonts w:eastAsiaTheme="minorEastAsia"/>
              <w:noProof/>
              <w:sz w:val="22"/>
            </w:rPr>
          </w:pPr>
          <w:del w:id="362" w:author="Anders Hejlsberg" w:date="2014-11-01T15:43:00Z">
            <w:r>
              <w:fldChar w:fldCharType="begin"/>
            </w:r>
            <w:r>
              <w:delInstrText xml:space="preserve"> HYPERLINK \l "_Toc401414167" </w:delInstrText>
            </w:r>
            <w:r>
              <w:fldChar w:fldCharType="separate"/>
            </w:r>
            <w:r w:rsidR="00633278" w:rsidRPr="00346D30">
              <w:rPr>
                <w:rStyle w:val="Hyperlink"/>
                <w:noProof/>
              </w:rPr>
              <w:delText>12.1.5</w:delText>
            </w:r>
            <w:r w:rsidR="00633278">
              <w:rPr>
                <w:rFonts w:eastAsiaTheme="minorEastAsia"/>
                <w:noProof/>
                <w:sz w:val="22"/>
              </w:rPr>
              <w:tab/>
            </w:r>
            <w:r w:rsidR="00633278" w:rsidRPr="00346D30">
              <w:rPr>
                <w:rStyle w:val="Hyperlink"/>
                <w:noProof/>
              </w:rPr>
              <w:delText>Ambient Module Declarations</w:delText>
            </w:r>
            <w:r w:rsidR="00633278">
              <w:rPr>
                <w:noProof/>
                <w:webHidden/>
              </w:rPr>
              <w:tab/>
            </w:r>
            <w:r w:rsidR="00633278">
              <w:rPr>
                <w:noProof/>
                <w:webHidden/>
              </w:rPr>
              <w:fldChar w:fldCharType="begin"/>
            </w:r>
            <w:r w:rsidR="00633278">
              <w:rPr>
                <w:noProof/>
                <w:webHidden/>
              </w:rPr>
              <w:delInstrText xml:space="preserve"> PAGEREF _Toc401414167 \h </w:delInstrText>
            </w:r>
            <w:r w:rsidR="00633278">
              <w:rPr>
                <w:noProof/>
                <w:webHidden/>
              </w:rPr>
            </w:r>
            <w:r w:rsidR="00633278">
              <w:rPr>
                <w:noProof/>
                <w:webHidden/>
              </w:rPr>
              <w:fldChar w:fldCharType="separate"/>
            </w:r>
            <w:r w:rsidR="00633278">
              <w:rPr>
                <w:noProof/>
                <w:webHidden/>
              </w:rPr>
              <w:delText>139</w:delText>
            </w:r>
            <w:r w:rsidR="00633278">
              <w:rPr>
                <w:noProof/>
                <w:webHidden/>
              </w:rPr>
              <w:fldChar w:fldCharType="end"/>
            </w:r>
            <w:r>
              <w:rPr>
                <w:noProof/>
              </w:rPr>
              <w:fldChar w:fldCharType="end"/>
            </w:r>
          </w:del>
        </w:p>
        <w:p w14:paraId="0120F1D4" w14:textId="77777777" w:rsidR="00633278" w:rsidRDefault="00397205">
          <w:pPr>
            <w:pStyle w:val="TOC2"/>
            <w:tabs>
              <w:tab w:val="left" w:pos="880"/>
              <w:tab w:val="right" w:leader="dot" w:pos="9350"/>
            </w:tabs>
            <w:rPr>
              <w:del w:id="363" w:author="Anders Hejlsberg" w:date="2014-11-01T15:43:00Z"/>
              <w:rFonts w:eastAsiaTheme="minorEastAsia"/>
              <w:noProof/>
              <w:sz w:val="22"/>
            </w:rPr>
          </w:pPr>
          <w:del w:id="364" w:author="Anders Hejlsberg" w:date="2014-11-01T15:43:00Z">
            <w:r>
              <w:fldChar w:fldCharType="begin"/>
            </w:r>
            <w:r>
              <w:delInstrText xml:space="preserve"> HYPERLINK \l "_Toc401414168" </w:delInstrText>
            </w:r>
            <w:r>
              <w:fldChar w:fldCharType="separate"/>
            </w:r>
            <w:r w:rsidR="00633278" w:rsidRPr="00346D30">
              <w:rPr>
                <w:rStyle w:val="Hyperlink"/>
                <w:noProof/>
              </w:rPr>
              <w:delText>12.2</w:delText>
            </w:r>
            <w:r w:rsidR="00633278">
              <w:rPr>
                <w:rFonts w:eastAsiaTheme="minorEastAsia"/>
                <w:noProof/>
                <w:sz w:val="22"/>
              </w:rPr>
              <w:tab/>
            </w:r>
            <w:r w:rsidR="00633278" w:rsidRPr="00346D30">
              <w:rPr>
                <w:rStyle w:val="Hyperlink"/>
                <w:noProof/>
              </w:rPr>
              <w:delText>Ambient External Module Declarations</w:delText>
            </w:r>
            <w:r w:rsidR="00633278">
              <w:rPr>
                <w:noProof/>
                <w:webHidden/>
              </w:rPr>
              <w:tab/>
            </w:r>
            <w:r w:rsidR="00633278">
              <w:rPr>
                <w:noProof/>
                <w:webHidden/>
              </w:rPr>
              <w:fldChar w:fldCharType="begin"/>
            </w:r>
            <w:r w:rsidR="00633278">
              <w:rPr>
                <w:noProof/>
                <w:webHidden/>
              </w:rPr>
              <w:delInstrText xml:space="preserve"> PAGEREF _Toc401414168 \h </w:delInstrText>
            </w:r>
            <w:r w:rsidR="00633278">
              <w:rPr>
                <w:noProof/>
                <w:webHidden/>
              </w:rPr>
            </w:r>
            <w:r w:rsidR="00633278">
              <w:rPr>
                <w:noProof/>
                <w:webHidden/>
              </w:rPr>
              <w:fldChar w:fldCharType="separate"/>
            </w:r>
            <w:r w:rsidR="00633278">
              <w:rPr>
                <w:noProof/>
                <w:webHidden/>
              </w:rPr>
              <w:delText>139</w:delText>
            </w:r>
            <w:r w:rsidR="00633278">
              <w:rPr>
                <w:noProof/>
                <w:webHidden/>
              </w:rPr>
              <w:fldChar w:fldCharType="end"/>
            </w:r>
            <w:r>
              <w:rPr>
                <w:noProof/>
              </w:rPr>
              <w:fldChar w:fldCharType="end"/>
            </w:r>
          </w:del>
        </w:p>
        <w:p w14:paraId="67E9F155" w14:textId="77777777" w:rsidR="00633278" w:rsidRDefault="00397205">
          <w:pPr>
            <w:pStyle w:val="TOC1"/>
            <w:rPr>
              <w:del w:id="365" w:author="Anders Hejlsberg" w:date="2014-11-01T15:43:00Z"/>
              <w:rFonts w:eastAsiaTheme="minorEastAsia"/>
              <w:noProof/>
              <w:sz w:val="22"/>
            </w:rPr>
          </w:pPr>
          <w:del w:id="366" w:author="Anders Hejlsberg" w:date="2014-11-01T15:43:00Z">
            <w:r>
              <w:fldChar w:fldCharType="begin"/>
            </w:r>
            <w:r>
              <w:delInstrText xml:space="preserve"> HYPERLINK \l "_Toc401414169" </w:delInstrText>
            </w:r>
            <w:r>
              <w:fldChar w:fldCharType="separate"/>
            </w:r>
            <w:r w:rsidR="00633278" w:rsidRPr="00346D30">
              <w:rPr>
                <w:rStyle w:val="Hyperlink"/>
                <w:noProof/>
              </w:rPr>
              <w:delText>A</w:delText>
            </w:r>
            <w:r w:rsidR="00633278">
              <w:rPr>
                <w:rFonts w:eastAsiaTheme="minorEastAsia"/>
                <w:noProof/>
                <w:sz w:val="22"/>
              </w:rPr>
              <w:tab/>
            </w:r>
            <w:r w:rsidR="00633278" w:rsidRPr="00346D30">
              <w:rPr>
                <w:rStyle w:val="Hyperlink"/>
                <w:noProof/>
              </w:rPr>
              <w:delText>Grammar</w:delText>
            </w:r>
            <w:r w:rsidR="00633278">
              <w:rPr>
                <w:noProof/>
                <w:webHidden/>
              </w:rPr>
              <w:tab/>
            </w:r>
            <w:r w:rsidR="00633278">
              <w:rPr>
                <w:noProof/>
                <w:webHidden/>
              </w:rPr>
              <w:fldChar w:fldCharType="begin"/>
            </w:r>
            <w:r w:rsidR="00633278">
              <w:rPr>
                <w:noProof/>
                <w:webHidden/>
              </w:rPr>
              <w:delInstrText xml:space="preserve"> PAGEREF _Toc401414169 \h </w:delInstrText>
            </w:r>
            <w:r w:rsidR="00633278">
              <w:rPr>
                <w:noProof/>
                <w:webHidden/>
              </w:rPr>
            </w:r>
            <w:r w:rsidR="00633278">
              <w:rPr>
                <w:noProof/>
                <w:webHidden/>
              </w:rPr>
              <w:fldChar w:fldCharType="separate"/>
            </w:r>
            <w:r w:rsidR="00633278">
              <w:rPr>
                <w:noProof/>
                <w:webHidden/>
              </w:rPr>
              <w:delText>141</w:delText>
            </w:r>
            <w:r w:rsidR="00633278">
              <w:rPr>
                <w:noProof/>
                <w:webHidden/>
              </w:rPr>
              <w:fldChar w:fldCharType="end"/>
            </w:r>
            <w:r>
              <w:rPr>
                <w:noProof/>
              </w:rPr>
              <w:fldChar w:fldCharType="end"/>
            </w:r>
          </w:del>
        </w:p>
        <w:p w14:paraId="14DC473D" w14:textId="77777777" w:rsidR="00633278" w:rsidRDefault="00397205">
          <w:pPr>
            <w:pStyle w:val="TOC2"/>
            <w:tabs>
              <w:tab w:val="left" w:pos="880"/>
              <w:tab w:val="right" w:leader="dot" w:pos="9350"/>
            </w:tabs>
            <w:rPr>
              <w:del w:id="367" w:author="Anders Hejlsberg" w:date="2014-11-01T15:43:00Z"/>
              <w:rFonts w:eastAsiaTheme="minorEastAsia"/>
              <w:noProof/>
              <w:sz w:val="22"/>
            </w:rPr>
          </w:pPr>
          <w:del w:id="368" w:author="Anders Hejlsberg" w:date="2014-11-01T15:43:00Z">
            <w:r>
              <w:fldChar w:fldCharType="begin"/>
            </w:r>
            <w:r>
              <w:delInstrText xml:space="preserve"> HYPERLINK \l "_Toc401414170" </w:delInstrText>
            </w:r>
            <w:r>
              <w:fldChar w:fldCharType="separate"/>
            </w:r>
            <w:r w:rsidR="00633278" w:rsidRPr="00346D30">
              <w:rPr>
                <w:rStyle w:val="Hyperlink"/>
                <w:noProof/>
              </w:rPr>
              <w:delText>A.1</w:delText>
            </w:r>
            <w:r w:rsidR="00633278">
              <w:rPr>
                <w:rFonts w:eastAsiaTheme="minorEastAsia"/>
                <w:noProof/>
                <w:sz w:val="22"/>
              </w:rPr>
              <w:tab/>
            </w:r>
            <w:r w:rsidR="00633278" w:rsidRPr="00346D30">
              <w:rPr>
                <w:rStyle w:val="Hyperlink"/>
                <w:noProof/>
              </w:rPr>
              <w:delText>Types</w:delText>
            </w:r>
            <w:r w:rsidR="00633278">
              <w:rPr>
                <w:noProof/>
                <w:webHidden/>
              </w:rPr>
              <w:tab/>
            </w:r>
            <w:r w:rsidR="00633278">
              <w:rPr>
                <w:noProof/>
                <w:webHidden/>
              </w:rPr>
              <w:fldChar w:fldCharType="begin"/>
            </w:r>
            <w:r w:rsidR="00633278">
              <w:rPr>
                <w:noProof/>
                <w:webHidden/>
              </w:rPr>
              <w:delInstrText xml:space="preserve"> PAGEREF _Toc401414170 \h </w:delInstrText>
            </w:r>
            <w:r w:rsidR="00633278">
              <w:rPr>
                <w:noProof/>
                <w:webHidden/>
              </w:rPr>
            </w:r>
            <w:r w:rsidR="00633278">
              <w:rPr>
                <w:noProof/>
                <w:webHidden/>
              </w:rPr>
              <w:fldChar w:fldCharType="separate"/>
            </w:r>
            <w:r w:rsidR="00633278">
              <w:rPr>
                <w:noProof/>
                <w:webHidden/>
              </w:rPr>
              <w:delText>141</w:delText>
            </w:r>
            <w:r w:rsidR="00633278">
              <w:rPr>
                <w:noProof/>
                <w:webHidden/>
              </w:rPr>
              <w:fldChar w:fldCharType="end"/>
            </w:r>
            <w:r>
              <w:rPr>
                <w:noProof/>
              </w:rPr>
              <w:fldChar w:fldCharType="end"/>
            </w:r>
          </w:del>
        </w:p>
        <w:p w14:paraId="61A5A9AD" w14:textId="77777777" w:rsidR="00633278" w:rsidRDefault="00397205">
          <w:pPr>
            <w:pStyle w:val="TOC2"/>
            <w:tabs>
              <w:tab w:val="left" w:pos="880"/>
              <w:tab w:val="right" w:leader="dot" w:pos="9350"/>
            </w:tabs>
            <w:rPr>
              <w:del w:id="369" w:author="Anders Hejlsberg" w:date="2014-11-01T15:43:00Z"/>
              <w:rFonts w:eastAsiaTheme="minorEastAsia"/>
              <w:noProof/>
              <w:sz w:val="22"/>
            </w:rPr>
          </w:pPr>
          <w:del w:id="370" w:author="Anders Hejlsberg" w:date="2014-11-01T15:43:00Z">
            <w:r>
              <w:fldChar w:fldCharType="begin"/>
            </w:r>
            <w:r>
              <w:delInstrText xml:space="preserve"> HYPERLIN</w:delInstrText>
            </w:r>
            <w:r>
              <w:delInstrText xml:space="preserve">K \l "_Toc401414171" </w:delInstrText>
            </w:r>
            <w:r>
              <w:fldChar w:fldCharType="separate"/>
            </w:r>
            <w:r w:rsidR="00633278" w:rsidRPr="00346D30">
              <w:rPr>
                <w:rStyle w:val="Hyperlink"/>
                <w:noProof/>
              </w:rPr>
              <w:delText>A.2</w:delText>
            </w:r>
            <w:r w:rsidR="00633278">
              <w:rPr>
                <w:rFonts w:eastAsiaTheme="minorEastAsia"/>
                <w:noProof/>
                <w:sz w:val="22"/>
              </w:rPr>
              <w:tab/>
            </w:r>
            <w:r w:rsidR="00633278" w:rsidRPr="00346D30">
              <w:rPr>
                <w:rStyle w:val="Hyperlink"/>
                <w:noProof/>
              </w:rPr>
              <w:delText>Expressions</w:delText>
            </w:r>
            <w:r w:rsidR="00633278">
              <w:rPr>
                <w:noProof/>
                <w:webHidden/>
              </w:rPr>
              <w:tab/>
            </w:r>
            <w:r w:rsidR="00633278">
              <w:rPr>
                <w:noProof/>
                <w:webHidden/>
              </w:rPr>
              <w:fldChar w:fldCharType="begin"/>
            </w:r>
            <w:r w:rsidR="00633278">
              <w:rPr>
                <w:noProof/>
                <w:webHidden/>
              </w:rPr>
              <w:delInstrText xml:space="preserve"> PAGEREF _Toc401414171 \h </w:delInstrText>
            </w:r>
            <w:r w:rsidR="00633278">
              <w:rPr>
                <w:noProof/>
                <w:webHidden/>
              </w:rPr>
            </w:r>
            <w:r w:rsidR="00633278">
              <w:rPr>
                <w:noProof/>
                <w:webHidden/>
              </w:rPr>
              <w:fldChar w:fldCharType="separate"/>
            </w:r>
            <w:r w:rsidR="00633278">
              <w:rPr>
                <w:noProof/>
                <w:webHidden/>
              </w:rPr>
              <w:delText>145</w:delText>
            </w:r>
            <w:r w:rsidR="00633278">
              <w:rPr>
                <w:noProof/>
                <w:webHidden/>
              </w:rPr>
              <w:fldChar w:fldCharType="end"/>
            </w:r>
            <w:r>
              <w:rPr>
                <w:noProof/>
              </w:rPr>
              <w:fldChar w:fldCharType="end"/>
            </w:r>
          </w:del>
        </w:p>
        <w:p w14:paraId="2B6B4CBB" w14:textId="77777777" w:rsidR="00633278" w:rsidRDefault="00397205">
          <w:pPr>
            <w:pStyle w:val="TOC2"/>
            <w:tabs>
              <w:tab w:val="left" w:pos="880"/>
              <w:tab w:val="right" w:leader="dot" w:pos="9350"/>
            </w:tabs>
            <w:rPr>
              <w:del w:id="371" w:author="Anders Hejlsberg" w:date="2014-11-01T15:43:00Z"/>
              <w:rFonts w:eastAsiaTheme="minorEastAsia"/>
              <w:noProof/>
              <w:sz w:val="22"/>
            </w:rPr>
          </w:pPr>
          <w:del w:id="372" w:author="Anders Hejlsberg" w:date="2014-11-01T15:43:00Z">
            <w:r>
              <w:fldChar w:fldCharType="begin"/>
            </w:r>
            <w:r>
              <w:delInstrText xml:space="preserve"> HYPERLINK \l "_Toc401414172" </w:delInstrText>
            </w:r>
            <w:r>
              <w:fldChar w:fldCharType="separate"/>
            </w:r>
            <w:r w:rsidR="00633278" w:rsidRPr="00346D30">
              <w:rPr>
                <w:rStyle w:val="Hyperlink"/>
                <w:noProof/>
              </w:rPr>
              <w:delText>A.3</w:delText>
            </w:r>
            <w:r w:rsidR="00633278">
              <w:rPr>
                <w:rFonts w:eastAsiaTheme="minorEastAsia"/>
                <w:noProof/>
                <w:sz w:val="22"/>
              </w:rPr>
              <w:tab/>
            </w:r>
            <w:r w:rsidR="00633278" w:rsidRPr="00346D30">
              <w:rPr>
                <w:rStyle w:val="Hyperlink"/>
                <w:noProof/>
              </w:rPr>
              <w:delText>Statements</w:delText>
            </w:r>
            <w:r w:rsidR="00633278">
              <w:rPr>
                <w:noProof/>
                <w:webHidden/>
              </w:rPr>
              <w:tab/>
            </w:r>
            <w:r w:rsidR="00633278">
              <w:rPr>
                <w:noProof/>
                <w:webHidden/>
              </w:rPr>
              <w:fldChar w:fldCharType="begin"/>
            </w:r>
            <w:r w:rsidR="00633278">
              <w:rPr>
                <w:noProof/>
                <w:webHidden/>
              </w:rPr>
              <w:delInstrText xml:space="preserve"> PAGEREF _Toc401414172 \h </w:delInstrText>
            </w:r>
            <w:r w:rsidR="00633278">
              <w:rPr>
                <w:noProof/>
                <w:webHidden/>
              </w:rPr>
            </w:r>
            <w:r w:rsidR="00633278">
              <w:rPr>
                <w:noProof/>
                <w:webHidden/>
              </w:rPr>
              <w:fldChar w:fldCharType="separate"/>
            </w:r>
            <w:r w:rsidR="00633278">
              <w:rPr>
                <w:noProof/>
                <w:webHidden/>
              </w:rPr>
              <w:delText>145</w:delText>
            </w:r>
            <w:r w:rsidR="00633278">
              <w:rPr>
                <w:noProof/>
                <w:webHidden/>
              </w:rPr>
              <w:fldChar w:fldCharType="end"/>
            </w:r>
            <w:r>
              <w:rPr>
                <w:noProof/>
              </w:rPr>
              <w:fldChar w:fldCharType="end"/>
            </w:r>
          </w:del>
        </w:p>
        <w:p w14:paraId="4E6B7793" w14:textId="77777777" w:rsidR="00633278" w:rsidRDefault="00397205">
          <w:pPr>
            <w:pStyle w:val="TOC2"/>
            <w:tabs>
              <w:tab w:val="left" w:pos="880"/>
              <w:tab w:val="right" w:leader="dot" w:pos="9350"/>
            </w:tabs>
            <w:rPr>
              <w:del w:id="373" w:author="Anders Hejlsberg" w:date="2014-11-01T15:43:00Z"/>
              <w:rFonts w:eastAsiaTheme="minorEastAsia"/>
              <w:noProof/>
              <w:sz w:val="22"/>
            </w:rPr>
          </w:pPr>
          <w:del w:id="374" w:author="Anders Hejlsberg" w:date="2014-11-01T15:43:00Z">
            <w:r>
              <w:fldChar w:fldCharType="begin"/>
            </w:r>
            <w:r>
              <w:delInstrText xml:space="preserve"> HYPERLINK \l "_Toc401414173" </w:delInstrText>
            </w:r>
            <w:r>
              <w:fldChar w:fldCharType="separate"/>
            </w:r>
            <w:r w:rsidR="00633278" w:rsidRPr="00346D30">
              <w:rPr>
                <w:rStyle w:val="Hyperlink"/>
                <w:noProof/>
              </w:rPr>
              <w:delText>A.4</w:delText>
            </w:r>
            <w:r w:rsidR="00633278">
              <w:rPr>
                <w:rFonts w:eastAsiaTheme="minorEastAsia"/>
                <w:noProof/>
                <w:sz w:val="22"/>
              </w:rPr>
              <w:tab/>
            </w:r>
            <w:r w:rsidR="00633278" w:rsidRPr="00346D30">
              <w:rPr>
                <w:rStyle w:val="Hyperlink"/>
                <w:noProof/>
              </w:rPr>
              <w:delText>Functions</w:delText>
            </w:r>
            <w:r w:rsidR="00633278">
              <w:rPr>
                <w:noProof/>
                <w:webHidden/>
              </w:rPr>
              <w:tab/>
            </w:r>
            <w:r w:rsidR="00633278">
              <w:rPr>
                <w:noProof/>
                <w:webHidden/>
              </w:rPr>
              <w:fldChar w:fldCharType="begin"/>
            </w:r>
            <w:r w:rsidR="00633278">
              <w:rPr>
                <w:noProof/>
                <w:webHidden/>
              </w:rPr>
              <w:delInstrText xml:space="preserve"> PAGEREF _Toc401414173 \h </w:delInstrText>
            </w:r>
            <w:r w:rsidR="00633278">
              <w:rPr>
                <w:noProof/>
                <w:webHidden/>
              </w:rPr>
            </w:r>
            <w:r w:rsidR="00633278">
              <w:rPr>
                <w:noProof/>
                <w:webHidden/>
              </w:rPr>
              <w:fldChar w:fldCharType="separate"/>
            </w:r>
            <w:r w:rsidR="00633278">
              <w:rPr>
                <w:noProof/>
                <w:webHidden/>
              </w:rPr>
              <w:delText>146</w:delText>
            </w:r>
            <w:r w:rsidR="00633278">
              <w:rPr>
                <w:noProof/>
                <w:webHidden/>
              </w:rPr>
              <w:fldChar w:fldCharType="end"/>
            </w:r>
            <w:r>
              <w:rPr>
                <w:noProof/>
              </w:rPr>
              <w:fldChar w:fldCharType="end"/>
            </w:r>
          </w:del>
        </w:p>
        <w:p w14:paraId="0BD733D9" w14:textId="77777777" w:rsidR="00633278" w:rsidRDefault="00397205">
          <w:pPr>
            <w:pStyle w:val="TOC2"/>
            <w:tabs>
              <w:tab w:val="left" w:pos="880"/>
              <w:tab w:val="right" w:leader="dot" w:pos="9350"/>
            </w:tabs>
            <w:rPr>
              <w:del w:id="375" w:author="Anders Hejlsberg" w:date="2014-11-01T15:43:00Z"/>
              <w:rFonts w:eastAsiaTheme="minorEastAsia"/>
              <w:noProof/>
              <w:sz w:val="22"/>
            </w:rPr>
          </w:pPr>
          <w:del w:id="376" w:author="Anders Hejlsberg" w:date="2014-11-01T15:43:00Z">
            <w:r>
              <w:fldChar w:fldCharType="begin"/>
            </w:r>
            <w:r>
              <w:delInstrText xml:space="preserve"> HYPERLINK \l "_Toc401414174" </w:delInstrText>
            </w:r>
            <w:r>
              <w:fldChar w:fldCharType="separate"/>
            </w:r>
            <w:r w:rsidR="00633278" w:rsidRPr="00346D30">
              <w:rPr>
                <w:rStyle w:val="Hyperlink"/>
                <w:noProof/>
              </w:rPr>
              <w:delText>A.5</w:delText>
            </w:r>
            <w:r w:rsidR="00633278">
              <w:rPr>
                <w:rFonts w:eastAsiaTheme="minorEastAsia"/>
                <w:noProof/>
                <w:sz w:val="22"/>
              </w:rPr>
              <w:tab/>
            </w:r>
            <w:r w:rsidR="00633278" w:rsidRPr="00346D30">
              <w:rPr>
                <w:rStyle w:val="Hyperlink"/>
                <w:noProof/>
              </w:rPr>
              <w:delText>Interfaces</w:delText>
            </w:r>
            <w:r w:rsidR="00633278">
              <w:rPr>
                <w:noProof/>
                <w:webHidden/>
              </w:rPr>
              <w:tab/>
            </w:r>
            <w:r w:rsidR="00633278">
              <w:rPr>
                <w:noProof/>
                <w:webHidden/>
              </w:rPr>
              <w:fldChar w:fldCharType="begin"/>
            </w:r>
            <w:r w:rsidR="00633278">
              <w:rPr>
                <w:noProof/>
                <w:webHidden/>
              </w:rPr>
              <w:delInstrText xml:space="preserve"> PAGEREF _Toc401414174 \h </w:delInstrText>
            </w:r>
            <w:r w:rsidR="00633278">
              <w:rPr>
                <w:noProof/>
                <w:webHidden/>
              </w:rPr>
            </w:r>
            <w:r w:rsidR="00633278">
              <w:rPr>
                <w:noProof/>
                <w:webHidden/>
              </w:rPr>
              <w:fldChar w:fldCharType="separate"/>
            </w:r>
            <w:r w:rsidR="00633278">
              <w:rPr>
                <w:noProof/>
                <w:webHidden/>
              </w:rPr>
              <w:delText>146</w:delText>
            </w:r>
            <w:r w:rsidR="00633278">
              <w:rPr>
                <w:noProof/>
                <w:webHidden/>
              </w:rPr>
              <w:fldChar w:fldCharType="end"/>
            </w:r>
            <w:r>
              <w:rPr>
                <w:noProof/>
              </w:rPr>
              <w:fldChar w:fldCharType="end"/>
            </w:r>
          </w:del>
        </w:p>
        <w:p w14:paraId="59ECBF75" w14:textId="77777777" w:rsidR="00633278" w:rsidRDefault="00397205">
          <w:pPr>
            <w:pStyle w:val="TOC2"/>
            <w:tabs>
              <w:tab w:val="left" w:pos="880"/>
              <w:tab w:val="right" w:leader="dot" w:pos="9350"/>
            </w:tabs>
            <w:rPr>
              <w:del w:id="377" w:author="Anders Hejlsberg" w:date="2014-11-01T15:43:00Z"/>
              <w:rFonts w:eastAsiaTheme="minorEastAsia"/>
              <w:noProof/>
              <w:sz w:val="22"/>
            </w:rPr>
          </w:pPr>
          <w:del w:id="378" w:author="Anders Hejlsberg" w:date="2014-11-01T15:43:00Z">
            <w:r>
              <w:fldChar w:fldCharType="begin"/>
            </w:r>
            <w:r>
              <w:delInstrText xml:space="preserve"> HYPERLINK \l "_Toc401414175" </w:delInstrText>
            </w:r>
            <w:r>
              <w:fldChar w:fldCharType="separate"/>
            </w:r>
            <w:r w:rsidR="00633278" w:rsidRPr="00346D30">
              <w:rPr>
                <w:rStyle w:val="Hyperlink"/>
                <w:noProof/>
              </w:rPr>
              <w:delText>A.6</w:delText>
            </w:r>
            <w:r w:rsidR="00633278">
              <w:rPr>
                <w:rFonts w:eastAsiaTheme="minorEastAsia"/>
                <w:noProof/>
                <w:sz w:val="22"/>
              </w:rPr>
              <w:tab/>
            </w:r>
            <w:r w:rsidR="00633278" w:rsidRPr="00346D30">
              <w:rPr>
                <w:rStyle w:val="Hyperlink"/>
                <w:noProof/>
              </w:rPr>
              <w:delText>Classes</w:delText>
            </w:r>
            <w:r w:rsidR="00633278">
              <w:rPr>
                <w:noProof/>
                <w:webHidden/>
              </w:rPr>
              <w:tab/>
            </w:r>
            <w:r w:rsidR="00633278">
              <w:rPr>
                <w:noProof/>
                <w:webHidden/>
              </w:rPr>
              <w:fldChar w:fldCharType="begin"/>
            </w:r>
            <w:r w:rsidR="00633278">
              <w:rPr>
                <w:noProof/>
                <w:webHidden/>
              </w:rPr>
              <w:delInstrText xml:space="preserve"> PAGEREF _Toc401414175 \h </w:delInstrText>
            </w:r>
            <w:r w:rsidR="00633278">
              <w:rPr>
                <w:noProof/>
                <w:webHidden/>
              </w:rPr>
            </w:r>
            <w:r w:rsidR="00633278">
              <w:rPr>
                <w:noProof/>
                <w:webHidden/>
              </w:rPr>
              <w:fldChar w:fldCharType="separate"/>
            </w:r>
            <w:r w:rsidR="00633278">
              <w:rPr>
                <w:noProof/>
                <w:webHidden/>
              </w:rPr>
              <w:delText>146</w:delText>
            </w:r>
            <w:r w:rsidR="00633278">
              <w:rPr>
                <w:noProof/>
                <w:webHidden/>
              </w:rPr>
              <w:fldChar w:fldCharType="end"/>
            </w:r>
            <w:r>
              <w:rPr>
                <w:noProof/>
              </w:rPr>
              <w:fldChar w:fldCharType="end"/>
            </w:r>
          </w:del>
        </w:p>
        <w:p w14:paraId="6A79CB1C" w14:textId="77777777" w:rsidR="00633278" w:rsidRDefault="00397205">
          <w:pPr>
            <w:pStyle w:val="TOC2"/>
            <w:tabs>
              <w:tab w:val="left" w:pos="880"/>
              <w:tab w:val="right" w:leader="dot" w:pos="9350"/>
            </w:tabs>
            <w:rPr>
              <w:del w:id="379" w:author="Anders Hejlsberg" w:date="2014-11-01T15:43:00Z"/>
              <w:rFonts w:eastAsiaTheme="minorEastAsia"/>
              <w:noProof/>
              <w:sz w:val="22"/>
            </w:rPr>
          </w:pPr>
          <w:del w:id="380" w:author="Anders Hejlsberg" w:date="2014-11-01T15:43:00Z">
            <w:r>
              <w:fldChar w:fldCharType="begin"/>
            </w:r>
            <w:r>
              <w:delInstrText xml:space="preserve"> HYPERLINK \l "_Toc401414176" </w:delInstrText>
            </w:r>
            <w:r>
              <w:fldChar w:fldCharType="separate"/>
            </w:r>
            <w:r w:rsidR="00633278" w:rsidRPr="00346D30">
              <w:rPr>
                <w:rStyle w:val="Hyperlink"/>
                <w:noProof/>
              </w:rPr>
              <w:delText>A.7</w:delText>
            </w:r>
            <w:r w:rsidR="00633278">
              <w:rPr>
                <w:rFonts w:eastAsiaTheme="minorEastAsia"/>
                <w:noProof/>
                <w:sz w:val="22"/>
              </w:rPr>
              <w:tab/>
            </w:r>
            <w:r w:rsidR="00633278" w:rsidRPr="00346D30">
              <w:rPr>
                <w:rStyle w:val="Hyperlink"/>
                <w:noProof/>
              </w:rPr>
              <w:delText>Enums</w:delText>
            </w:r>
            <w:r w:rsidR="00633278">
              <w:rPr>
                <w:noProof/>
                <w:webHidden/>
              </w:rPr>
              <w:tab/>
            </w:r>
            <w:r w:rsidR="00633278">
              <w:rPr>
                <w:noProof/>
                <w:webHidden/>
              </w:rPr>
              <w:fldChar w:fldCharType="begin"/>
            </w:r>
            <w:r w:rsidR="00633278">
              <w:rPr>
                <w:noProof/>
                <w:webHidden/>
              </w:rPr>
              <w:delInstrText xml:space="preserve"> PAGEREF _Toc401414176 \h </w:delInstrText>
            </w:r>
            <w:r w:rsidR="00633278">
              <w:rPr>
                <w:noProof/>
                <w:webHidden/>
              </w:rPr>
            </w:r>
            <w:r w:rsidR="00633278">
              <w:rPr>
                <w:noProof/>
                <w:webHidden/>
              </w:rPr>
              <w:fldChar w:fldCharType="separate"/>
            </w:r>
            <w:r w:rsidR="00633278">
              <w:rPr>
                <w:noProof/>
                <w:webHidden/>
              </w:rPr>
              <w:delText>148</w:delText>
            </w:r>
            <w:r w:rsidR="00633278">
              <w:rPr>
                <w:noProof/>
                <w:webHidden/>
              </w:rPr>
              <w:fldChar w:fldCharType="end"/>
            </w:r>
            <w:r>
              <w:rPr>
                <w:noProof/>
              </w:rPr>
              <w:fldChar w:fldCharType="end"/>
            </w:r>
          </w:del>
        </w:p>
        <w:p w14:paraId="5D71E8AE" w14:textId="77777777" w:rsidR="00633278" w:rsidRDefault="00397205">
          <w:pPr>
            <w:pStyle w:val="TOC2"/>
            <w:tabs>
              <w:tab w:val="left" w:pos="880"/>
              <w:tab w:val="right" w:leader="dot" w:pos="9350"/>
            </w:tabs>
            <w:rPr>
              <w:del w:id="381" w:author="Anders Hejlsberg" w:date="2014-11-01T15:43:00Z"/>
              <w:rFonts w:eastAsiaTheme="minorEastAsia"/>
              <w:noProof/>
              <w:sz w:val="22"/>
            </w:rPr>
          </w:pPr>
          <w:del w:id="382" w:author="Anders Hejlsberg" w:date="2014-11-01T15:43:00Z">
            <w:r>
              <w:fldChar w:fldCharType="begin"/>
            </w:r>
            <w:r>
              <w:delInstrText xml:space="preserve"> HYPERLINK \l "_Toc401414177" </w:delInstrText>
            </w:r>
            <w:r>
              <w:fldChar w:fldCharType="separate"/>
            </w:r>
            <w:r w:rsidR="00633278" w:rsidRPr="00346D30">
              <w:rPr>
                <w:rStyle w:val="Hyperlink"/>
                <w:noProof/>
              </w:rPr>
              <w:delText>A.8</w:delText>
            </w:r>
            <w:r w:rsidR="00633278">
              <w:rPr>
                <w:rFonts w:eastAsiaTheme="minorEastAsia"/>
                <w:noProof/>
                <w:sz w:val="22"/>
              </w:rPr>
              <w:tab/>
            </w:r>
            <w:r w:rsidR="00633278" w:rsidRPr="00346D30">
              <w:rPr>
                <w:rStyle w:val="Hyperlink"/>
                <w:noProof/>
              </w:rPr>
              <w:delText>Internal Modules</w:delText>
            </w:r>
            <w:r w:rsidR="00633278">
              <w:rPr>
                <w:noProof/>
                <w:webHidden/>
              </w:rPr>
              <w:tab/>
            </w:r>
            <w:r w:rsidR="00633278">
              <w:rPr>
                <w:noProof/>
                <w:webHidden/>
              </w:rPr>
              <w:fldChar w:fldCharType="begin"/>
            </w:r>
            <w:r w:rsidR="00633278">
              <w:rPr>
                <w:noProof/>
                <w:webHidden/>
              </w:rPr>
              <w:delInstrText xml:space="preserve"> PAGEREF _Toc401414177 \h </w:delInstrText>
            </w:r>
            <w:r w:rsidR="00633278">
              <w:rPr>
                <w:noProof/>
                <w:webHidden/>
              </w:rPr>
            </w:r>
            <w:r w:rsidR="00633278">
              <w:rPr>
                <w:noProof/>
                <w:webHidden/>
              </w:rPr>
              <w:fldChar w:fldCharType="separate"/>
            </w:r>
            <w:r w:rsidR="00633278">
              <w:rPr>
                <w:noProof/>
                <w:webHidden/>
              </w:rPr>
              <w:delText>149</w:delText>
            </w:r>
            <w:r w:rsidR="00633278">
              <w:rPr>
                <w:noProof/>
                <w:webHidden/>
              </w:rPr>
              <w:fldChar w:fldCharType="end"/>
            </w:r>
            <w:r>
              <w:rPr>
                <w:noProof/>
              </w:rPr>
              <w:fldChar w:fldCharType="end"/>
            </w:r>
          </w:del>
        </w:p>
        <w:p w14:paraId="75F8508C" w14:textId="77777777" w:rsidR="00633278" w:rsidRDefault="00397205">
          <w:pPr>
            <w:pStyle w:val="TOC2"/>
            <w:tabs>
              <w:tab w:val="left" w:pos="880"/>
              <w:tab w:val="right" w:leader="dot" w:pos="9350"/>
            </w:tabs>
            <w:rPr>
              <w:del w:id="383" w:author="Anders Hejlsberg" w:date="2014-11-01T15:43:00Z"/>
              <w:rFonts w:eastAsiaTheme="minorEastAsia"/>
              <w:noProof/>
              <w:sz w:val="22"/>
            </w:rPr>
          </w:pPr>
          <w:del w:id="384" w:author="Anders Hejlsberg" w:date="2014-11-01T15:43:00Z">
            <w:r>
              <w:fldChar w:fldCharType="begin"/>
            </w:r>
            <w:r>
              <w:delInstrText xml:space="preserve"> HYPERLINK \l "_Toc401414178" </w:delInstrText>
            </w:r>
            <w:r>
              <w:fldChar w:fldCharType="separate"/>
            </w:r>
            <w:r w:rsidR="00633278" w:rsidRPr="00346D30">
              <w:rPr>
                <w:rStyle w:val="Hyperlink"/>
                <w:noProof/>
              </w:rPr>
              <w:delText>A.9</w:delText>
            </w:r>
            <w:r w:rsidR="00633278">
              <w:rPr>
                <w:rFonts w:eastAsiaTheme="minorEastAsia"/>
                <w:noProof/>
                <w:sz w:val="22"/>
              </w:rPr>
              <w:tab/>
            </w:r>
            <w:r w:rsidR="00633278" w:rsidRPr="00346D30">
              <w:rPr>
                <w:rStyle w:val="Hyperlink"/>
                <w:noProof/>
              </w:rPr>
              <w:delText>Source Files and External Modules</w:delText>
            </w:r>
            <w:r w:rsidR="00633278">
              <w:rPr>
                <w:noProof/>
                <w:webHidden/>
              </w:rPr>
              <w:tab/>
            </w:r>
            <w:r w:rsidR="00633278">
              <w:rPr>
                <w:noProof/>
                <w:webHidden/>
              </w:rPr>
              <w:fldChar w:fldCharType="begin"/>
            </w:r>
            <w:r w:rsidR="00633278">
              <w:rPr>
                <w:noProof/>
                <w:webHidden/>
              </w:rPr>
              <w:delInstrText xml:space="preserve"> PAGEREF _Toc401414178 \h </w:delInstrText>
            </w:r>
            <w:r w:rsidR="00633278">
              <w:rPr>
                <w:noProof/>
                <w:webHidden/>
              </w:rPr>
            </w:r>
            <w:r w:rsidR="00633278">
              <w:rPr>
                <w:noProof/>
                <w:webHidden/>
              </w:rPr>
              <w:fldChar w:fldCharType="separate"/>
            </w:r>
            <w:r w:rsidR="00633278">
              <w:rPr>
                <w:noProof/>
                <w:webHidden/>
              </w:rPr>
              <w:delText>149</w:delText>
            </w:r>
            <w:r w:rsidR="00633278">
              <w:rPr>
                <w:noProof/>
                <w:webHidden/>
              </w:rPr>
              <w:fldChar w:fldCharType="end"/>
            </w:r>
            <w:r>
              <w:rPr>
                <w:noProof/>
              </w:rPr>
              <w:fldChar w:fldCharType="end"/>
            </w:r>
          </w:del>
        </w:p>
        <w:p w14:paraId="5236F5EE" w14:textId="77777777" w:rsidR="00633278" w:rsidRDefault="00397205">
          <w:pPr>
            <w:pStyle w:val="TOC2"/>
            <w:tabs>
              <w:tab w:val="left" w:pos="880"/>
              <w:tab w:val="right" w:leader="dot" w:pos="9350"/>
            </w:tabs>
            <w:rPr>
              <w:del w:id="385" w:author="Anders Hejlsberg" w:date="2014-11-01T15:43:00Z"/>
              <w:rFonts w:eastAsiaTheme="minorEastAsia"/>
              <w:noProof/>
              <w:sz w:val="22"/>
            </w:rPr>
          </w:pPr>
          <w:del w:id="386" w:author="Anders Hejlsberg" w:date="2014-11-01T15:43:00Z">
            <w:r>
              <w:fldChar w:fldCharType="begin"/>
            </w:r>
            <w:r>
              <w:delInstrText xml:space="preserve"> HYPERLINK \l "_Toc40</w:delInstrText>
            </w:r>
            <w:r>
              <w:delInstrText xml:space="preserve">1414179" </w:delInstrText>
            </w:r>
            <w:r>
              <w:fldChar w:fldCharType="separate"/>
            </w:r>
            <w:r w:rsidR="00633278" w:rsidRPr="00346D30">
              <w:rPr>
                <w:rStyle w:val="Hyperlink"/>
                <w:noProof/>
              </w:rPr>
              <w:delText>A.10</w:delText>
            </w:r>
            <w:r w:rsidR="00633278">
              <w:rPr>
                <w:rFonts w:eastAsiaTheme="minorEastAsia"/>
                <w:noProof/>
                <w:sz w:val="22"/>
              </w:rPr>
              <w:tab/>
            </w:r>
            <w:r w:rsidR="00633278" w:rsidRPr="00346D30">
              <w:rPr>
                <w:rStyle w:val="Hyperlink"/>
                <w:noProof/>
              </w:rPr>
              <w:delText>Ambients</w:delText>
            </w:r>
            <w:r w:rsidR="00633278">
              <w:rPr>
                <w:noProof/>
                <w:webHidden/>
              </w:rPr>
              <w:tab/>
            </w:r>
            <w:r w:rsidR="00633278">
              <w:rPr>
                <w:noProof/>
                <w:webHidden/>
              </w:rPr>
              <w:fldChar w:fldCharType="begin"/>
            </w:r>
            <w:r w:rsidR="00633278">
              <w:rPr>
                <w:noProof/>
                <w:webHidden/>
              </w:rPr>
              <w:delInstrText xml:space="preserve"> PAGEREF _Toc401414179 \h </w:delInstrText>
            </w:r>
            <w:r w:rsidR="00633278">
              <w:rPr>
                <w:noProof/>
                <w:webHidden/>
              </w:rPr>
            </w:r>
            <w:r w:rsidR="00633278">
              <w:rPr>
                <w:noProof/>
                <w:webHidden/>
              </w:rPr>
              <w:fldChar w:fldCharType="separate"/>
            </w:r>
            <w:r w:rsidR="00633278">
              <w:rPr>
                <w:noProof/>
                <w:webHidden/>
              </w:rPr>
              <w:delText>150</w:delText>
            </w:r>
            <w:r w:rsidR="00633278">
              <w:rPr>
                <w:noProof/>
                <w:webHidden/>
              </w:rPr>
              <w:fldChar w:fldCharType="end"/>
            </w:r>
            <w:r>
              <w:rPr>
                <w:noProof/>
              </w:rPr>
              <w:fldChar w:fldCharType="end"/>
            </w:r>
          </w:del>
        </w:p>
        <w:p w14:paraId="1D7BE5C7" w14:textId="77777777" w:rsidR="00B510EF" w:rsidRDefault="00397205">
          <w:pPr>
            <w:pStyle w:val="TOC1"/>
            <w:rPr>
              <w:ins w:id="387" w:author="Anders Hejlsberg" w:date="2014-11-01T15:43:00Z"/>
              <w:rFonts w:eastAsiaTheme="minorEastAsia"/>
              <w:noProof/>
              <w:sz w:val="22"/>
            </w:rPr>
          </w:pPr>
          <w:ins w:id="388" w:author="Anders Hejlsberg" w:date="2014-11-01T15:43:00Z">
            <w:r>
              <w:fldChar w:fldCharType="begin"/>
            </w:r>
            <w:r>
              <w:instrText xml:space="preserve"> HYPERLINK \l "_Toc402619800" </w:instrText>
            </w:r>
            <w:r>
              <w:fldChar w:fldCharType="separate"/>
            </w:r>
            <w:r w:rsidR="00B510EF" w:rsidRPr="004847BD">
              <w:rPr>
                <w:rStyle w:val="Hyperlink"/>
                <w:noProof/>
              </w:rPr>
              <w:t>1</w:t>
            </w:r>
            <w:r w:rsidR="00B510EF">
              <w:rPr>
                <w:rFonts w:eastAsiaTheme="minorEastAsia"/>
                <w:noProof/>
                <w:sz w:val="22"/>
              </w:rPr>
              <w:tab/>
            </w:r>
            <w:r w:rsidR="00B510EF" w:rsidRPr="004847BD">
              <w:rPr>
                <w:rStyle w:val="Hyperlink"/>
                <w:noProof/>
              </w:rPr>
              <w:t>Introduction</w:t>
            </w:r>
            <w:r w:rsidR="00B510EF">
              <w:rPr>
                <w:noProof/>
                <w:webHidden/>
              </w:rPr>
              <w:tab/>
            </w:r>
            <w:r w:rsidR="00B510EF">
              <w:rPr>
                <w:noProof/>
                <w:webHidden/>
              </w:rPr>
              <w:fldChar w:fldCharType="begin"/>
            </w:r>
            <w:r w:rsidR="00B510EF">
              <w:rPr>
                <w:noProof/>
                <w:webHidden/>
              </w:rPr>
              <w:instrText xml:space="preserve"> PAGEREF _Toc402619800 \h </w:instrText>
            </w:r>
            <w:r w:rsidR="00B510EF">
              <w:rPr>
                <w:noProof/>
                <w:webHidden/>
              </w:rPr>
            </w:r>
            <w:r w:rsidR="00B510EF">
              <w:rPr>
                <w:noProof/>
                <w:webHidden/>
              </w:rPr>
              <w:fldChar w:fldCharType="separate"/>
            </w:r>
            <w:r w:rsidR="00B510EF">
              <w:rPr>
                <w:noProof/>
                <w:webHidden/>
              </w:rPr>
              <w:t>1</w:t>
            </w:r>
            <w:r w:rsidR="00B510EF">
              <w:rPr>
                <w:noProof/>
                <w:webHidden/>
              </w:rPr>
              <w:fldChar w:fldCharType="end"/>
            </w:r>
            <w:r>
              <w:rPr>
                <w:noProof/>
              </w:rPr>
              <w:fldChar w:fldCharType="end"/>
            </w:r>
          </w:ins>
        </w:p>
        <w:p w14:paraId="352AB57F" w14:textId="77777777" w:rsidR="00B510EF" w:rsidRDefault="00397205">
          <w:pPr>
            <w:pStyle w:val="TOC2"/>
            <w:tabs>
              <w:tab w:val="left" w:pos="880"/>
              <w:tab w:val="right" w:leader="dot" w:pos="9350"/>
            </w:tabs>
            <w:rPr>
              <w:ins w:id="389" w:author="Anders Hejlsberg" w:date="2014-11-01T15:43:00Z"/>
              <w:rFonts w:eastAsiaTheme="minorEastAsia"/>
              <w:noProof/>
              <w:sz w:val="22"/>
            </w:rPr>
          </w:pPr>
          <w:ins w:id="390" w:author="Anders Hejlsberg" w:date="2014-11-01T15:43:00Z">
            <w:r>
              <w:fldChar w:fldCharType="begin"/>
            </w:r>
            <w:r>
              <w:instrText xml:space="preserve"> HYPERLINK \l "_Toc402619801" </w:instrText>
            </w:r>
            <w:r>
              <w:fldChar w:fldCharType="separate"/>
            </w:r>
            <w:r w:rsidR="00B510EF" w:rsidRPr="004847BD">
              <w:rPr>
                <w:rStyle w:val="Hyperlink"/>
                <w:noProof/>
              </w:rPr>
              <w:t>1.1</w:t>
            </w:r>
            <w:r w:rsidR="00B510EF">
              <w:rPr>
                <w:rFonts w:eastAsiaTheme="minorEastAsia"/>
                <w:noProof/>
                <w:sz w:val="22"/>
              </w:rPr>
              <w:tab/>
            </w:r>
            <w:r w:rsidR="00B510EF" w:rsidRPr="004847BD">
              <w:rPr>
                <w:rStyle w:val="Hyperlink"/>
                <w:noProof/>
              </w:rPr>
              <w:t>Ambient Declarations</w:t>
            </w:r>
            <w:r w:rsidR="00B510EF">
              <w:rPr>
                <w:noProof/>
                <w:webHidden/>
              </w:rPr>
              <w:tab/>
            </w:r>
            <w:r w:rsidR="00B510EF">
              <w:rPr>
                <w:noProof/>
                <w:webHidden/>
              </w:rPr>
              <w:fldChar w:fldCharType="begin"/>
            </w:r>
            <w:r w:rsidR="00B510EF">
              <w:rPr>
                <w:noProof/>
                <w:webHidden/>
              </w:rPr>
              <w:instrText xml:space="preserve"> PAGEREF _Toc402619801 \h </w:instrText>
            </w:r>
            <w:r w:rsidR="00B510EF">
              <w:rPr>
                <w:noProof/>
                <w:webHidden/>
              </w:rPr>
            </w:r>
            <w:r w:rsidR="00B510EF">
              <w:rPr>
                <w:noProof/>
                <w:webHidden/>
              </w:rPr>
              <w:fldChar w:fldCharType="separate"/>
            </w:r>
            <w:r w:rsidR="00B510EF">
              <w:rPr>
                <w:noProof/>
                <w:webHidden/>
              </w:rPr>
              <w:t>3</w:t>
            </w:r>
            <w:r w:rsidR="00B510EF">
              <w:rPr>
                <w:noProof/>
                <w:webHidden/>
              </w:rPr>
              <w:fldChar w:fldCharType="end"/>
            </w:r>
            <w:r>
              <w:rPr>
                <w:noProof/>
              </w:rPr>
              <w:fldChar w:fldCharType="end"/>
            </w:r>
          </w:ins>
        </w:p>
        <w:p w14:paraId="42819770" w14:textId="77777777" w:rsidR="00B510EF" w:rsidRDefault="00397205">
          <w:pPr>
            <w:pStyle w:val="TOC2"/>
            <w:tabs>
              <w:tab w:val="left" w:pos="880"/>
              <w:tab w:val="right" w:leader="dot" w:pos="9350"/>
            </w:tabs>
            <w:rPr>
              <w:ins w:id="391" w:author="Anders Hejlsberg" w:date="2014-11-01T15:43:00Z"/>
              <w:rFonts w:eastAsiaTheme="minorEastAsia"/>
              <w:noProof/>
              <w:sz w:val="22"/>
            </w:rPr>
          </w:pPr>
          <w:ins w:id="392" w:author="Anders Hejlsberg" w:date="2014-11-01T15:43:00Z">
            <w:r>
              <w:fldChar w:fldCharType="begin"/>
            </w:r>
            <w:r>
              <w:instrText xml:space="preserve"> HYPERLINK \l "_Toc402619802" </w:instrText>
            </w:r>
            <w:r>
              <w:fldChar w:fldCharType="separate"/>
            </w:r>
            <w:r w:rsidR="00B510EF" w:rsidRPr="004847BD">
              <w:rPr>
                <w:rStyle w:val="Hyperlink"/>
                <w:noProof/>
              </w:rPr>
              <w:t>1.2</w:t>
            </w:r>
            <w:r w:rsidR="00B510EF">
              <w:rPr>
                <w:rFonts w:eastAsiaTheme="minorEastAsia"/>
                <w:noProof/>
                <w:sz w:val="22"/>
              </w:rPr>
              <w:tab/>
            </w:r>
            <w:r w:rsidR="00B510EF" w:rsidRPr="004847BD">
              <w:rPr>
                <w:rStyle w:val="Hyperlink"/>
                <w:noProof/>
              </w:rPr>
              <w:t>Function Types</w:t>
            </w:r>
            <w:r w:rsidR="00B510EF">
              <w:rPr>
                <w:noProof/>
                <w:webHidden/>
              </w:rPr>
              <w:tab/>
            </w:r>
            <w:r w:rsidR="00B510EF">
              <w:rPr>
                <w:noProof/>
                <w:webHidden/>
              </w:rPr>
              <w:fldChar w:fldCharType="begin"/>
            </w:r>
            <w:r w:rsidR="00B510EF">
              <w:rPr>
                <w:noProof/>
                <w:webHidden/>
              </w:rPr>
              <w:instrText xml:space="preserve"> PAGEREF _Toc402619802 \h </w:instrText>
            </w:r>
            <w:r w:rsidR="00B510EF">
              <w:rPr>
                <w:noProof/>
                <w:webHidden/>
              </w:rPr>
            </w:r>
            <w:r w:rsidR="00B510EF">
              <w:rPr>
                <w:noProof/>
                <w:webHidden/>
              </w:rPr>
              <w:fldChar w:fldCharType="separate"/>
            </w:r>
            <w:r w:rsidR="00B510EF">
              <w:rPr>
                <w:noProof/>
                <w:webHidden/>
              </w:rPr>
              <w:t>3</w:t>
            </w:r>
            <w:r w:rsidR="00B510EF">
              <w:rPr>
                <w:noProof/>
                <w:webHidden/>
              </w:rPr>
              <w:fldChar w:fldCharType="end"/>
            </w:r>
            <w:r>
              <w:rPr>
                <w:noProof/>
              </w:rPr>
              <w:fldChar w:fldCharType="end"/>
            </w:r>
          </w:ins>
        </w:p>
        <w:p w14:paraId="009B766A" w14:textId="77777777" w:rsidR="00B510EF" w:rsidRDefault="00397205">
          <w:pPr>
            <w:pStyle w:val="TOC2"/>
            <w:tabs>
              <w:tab w:val="left" w:pos="880"/>
              <w:tab w:val="right" w:leader="dot" w:pos="9350"/>
            </w:tabs>
            <w:rPr>
              <w:ins w:id="393" w:author="Anders Hejlsberg" w:date="2014-11-01T15:43:00Z"/>
              <w:rFonts w:eastAsiaTheme="minorEastAsia"/>
              <w:noProof/>
              <w:sz w:val="22"/>
            </w:rPr>
          </w:pPr>
          <w:ins w:id="394" w:author="Anders Hejlsberg" w:date="2014-11-01T15:43:00Z">
            <w:r>
              <w:fldChar w:fldCharType="begin"/>
            </w:r>
            <w:r>
              <w:instrText xml:space="preserve"> HYPERLINK \l "_Toc402619803" </w:instrText>
            </w:r>
            <w:r>
              <w:fldChar w:fldCharType="separate"/>
            </w:r>
            <w:r w:rsidR="00B510EF" w:rsidRPr="004847BD">
              <w:rPr>
                <w:rStyle w:val="Hyperlink"/>
                <w:noProof/>
              </w:rPr>
              <w:t>1.3</w:t>
            </w:r>
            <w:r w:rsidR="00B510EF">
              <w:rPr>
                <w:rFonts w:eastAsiaTheme="minorEastAsia"/>
                <w:noProof/>
                <w:sz w:val="22"/>
              </w:rPr>
              <w:tab/>
            </w:r>
            <w:r w:rsidR="00B510EF" w:rsidRPr="004847BD">
              <w:rPr>
                <w:rStyle w:val="Hyperlink"/>
                <w:noProof/>
              </w:rPr>
              <w:t>Object Types</w:t>
            </w:r>
            <w:r w:rsidR="00B510EF">
              <w:rPr>
                <w:noProof/>
                <w:webHidden/>
              </w:rPr>
              <w:tab/>
            </w:r>
            <w:r w:rsidR="00B510EF">
              <w:rPr>
                <w:noProof/>
                <w:webHidden/>
              </w:rPr>
              <w:fldChar w:fldCharType="begin"/>
            </w:r>
            <w:r w:rsidR="00B510EF">
              <w:rPr>
                <w:noProof/>
                <w:webHidden/>
              </w:rPr>
              <w:instrText xml:space="preserve"> PAGEREF _Toc402619803 \h </w:instrText>
            </w:r>
            <w:r w:rsidR="00B510EF">
              <w:rPr>
                <w:noProof/>
                <w:webHidden/>
              </w:rPr>
            </w:r>
            <w:r w:rsidR="00B510EF">
              <w:rPr>
                <w:noProof/>
                <w:webHidden/>
              </w:rPr>
              <w:fldChar w:fldCharType="separate"/>
            </w:r>
            <w:r w:rsidR="00B510EF">
              <w:rPr>
                <w:noProof/>
                <w:webHidden/>
              </w:rPr>
              <w:t>4</w:t>
            </w:r>
            <w:r w:rsidR="00B510EF">
              <w:rPr>
                <w:noProof/>
                <w:webHidden/>
              </w:rPr>
              <w:fldChar w:fldCharType="end"/>
            </w:r>
            <w:r>
              <w:rPr>
                <w:noProof/>
              </w:rPr>
              <w:fldChar w:fldCharType="end"/>
            </w:r>
          </w:ins>
        </w:p>
        <w:p w14:paraId="671A6200" w14:textId="77777777" w:rsidR="00B510EF" w:rsidRDefault="00397205">
          <w:pPr>
            <w:pStyle w:val="TOC2"/>
            <w:tabs>
              <w:tab w:val="left" w:pos="880"/>
              <w:tab w:val="right" w:leader="dot" w:pos="9350"/>
            </w:tabs>
            <w:rPr>
              <w:ins w:id="395" w:author="Anders Hejlsberg" w:date="2014-11-01T15:43:00Z"/>
              <w:rFonts w:eastAsiaTheme="minorEastAsia"/>
              <w:noProof/>
              <w:sz w:val="22"/>
            </w:rPr>
          </w:pPr>
          <w:ins w:id="396" w:author="Anders Hejlsberg" w:date="2014-11-01T15:43:00Z">
            <w:r>
              <w:fldChar w:fldCharType="begin"/>
            </w:r>
            <w:r>
              <w:instrText xml:space="preserve"> HYPERLINK \l "_Toc402619804" </w:instrText>
            </w:r>
            <w:r>
              <w:fldChar w:fldCharType="separate"/>
            </w:r>
            <w:r w:rsidR="00B510EF" w:rsidRPr="004847BD">
              <w:rPr>
                <w:rStyle w:val="Hyperlink"/>
                <w:noProof/>
              </w:rPr>
              <w:t>1.4</w:t>
            </w:r>
            <w:r w:rsidR="00B510EF">
              <w:rPr>
                <w:rFonts w:eastAsiaTheme="minorEastAsia"/>
                <w:noProof/>
                <w:sz w:val="22"/>
              </w:rPr>
              <w:tab/>
            </w:r>
            <w:r w:rsidR="00B510EF" w:rsidRPr="004847BD">
              <w:rPr>
                <w:rStyle w:val="Hyperlink"/>
                <w:noProof/>
              </w:rPr>
              <w:t>Structural Subtyping</w:t>
            </w:r>
            <w:r w:rsidR="00B510EF">
              <w:rPr>
                <w:noProof/>
                <w:webHidden/>
              </w:rPr>
              <w:tab/>
            </w:r>
            <w:r w:rsidR="00B510EF">
              <w:rPr>
                <w:noProof/>
                <w:webHidden/>
              </w:rPr>
              <w:fldChar w:fldCharType="begin"/>
            </w:r>
            <w:r w:rsidR="00B510EF">
              <w:rPr>
                <w:noProof/>
                <w:webHidden/>
              </w:rPr>
              <w:instrText xml:space="preserve"> PAGEREF _Toc402619804 \h </w:instrText>
            </w:r>
            <w:r w:rsidR="00B510EF">
              <w:rPr>
                <w:noProof/>
                <w:webHidden/>
              </w:rPr>
            </w:r>
            <w:r w:rsidR="00B510EF">
              <w:rPr>
                <w:noProof/>
                <w:webHidden/>
              </w:rPr>
              <w:fldChar w:fldCharType="separate"/>
            </w:r>
            <w:r w:rsidR="00B510EF">
              <w:rPr>
                <w:noProof/>
                <w:webHidden/>
              </w:rPr>
              <w:t>6</w:t>
            </w:r>
            <w:r w:rsidR="00B510EF">
              <w:rPr>
                <w:noProof/>
                <w:webHidden/>
              </w:rPr>
              <w:fldChar w:fldCharType="end"/>
            </w:r>
            <w:r>
              <w:rPr>
                <w:noProof/>
              </w:rPr>
              <w:fldChar w:fldCharType="end"/>
            </w:r>
          </w:ins>
        </w:p>
        <w:p w14:paraId="7A2E7B41" w14:textId="77777777" w:rsidR="00B510EF" w:rsidRDefault="00397205">
          <w:pPr>
            <w:pStyle w:val="TOC2"/>
            <w:tabs>
              <w:tab w:val="left" w:pos="880"/>
              <w:tab w:val="right" w:leader="dot" w:pos="9350"/>
            </w:tabs>
            <w:rPr>
              <w:ins w:id="397" w:author="Anders Hejlsberg" w:date="2014-11-01T15:43:00Z"/>
              <w:rFonts w:eastAsiaTheme="minorEastAsia"/>
              <w:noProof/>
              <w:sz w:val="22"/>
            </w:rPr>
          </w:pPr>
          <w:ins w:id="398" w:author="Anders Hejlsberg" w:date="2014-11-01T15:43:00Z">
            <w:r>
              <w:fldChar w:fldCharType="begin"/>
            </w:r>
            <w:r>
              <w:instrText xml:space="preserve"> HYPERLINK \l "_Toc402619805" </w:instrText>
            </w:r>
            <w:r>
              <w:fldChar w:fldCharType="separate"/>
            </w:r>
            <w:r w:rsidR="00B510EF" w:rsidRPr="004847BD">
              <w:rPr>
                <w:rStyle w:val="Hyperlink"/>
                <w:noProof/>
              </w:rPr>
              <w:t>1.5</w:t>
            </w:r>
            <w:r w:rsidR="00B510EF">
              <w:rPr>
                <w:rFonts w:eastAsiaTheme="minorEastAsia"/>
                <w:noProof/>
                <w:sz w:val="22"/>
              </w:rPr>
              <w:tab/>
            </w:r>
            <w:r w:rsidR="00B510EF" w:rsidRPr="004847BD">
              <w:rPr>
                <w:rStyle w:val="Hyperlink"/>
                <w:noProof/>
              </w:rPr>
              <w:t>Contextual Typing</w:t>
            </w:r>
            <w:r w:rsidR="00B510EF">
              <w:rPr>
                <w:noProof/>
                <w:webHidden/>
              </w:rPr>
              <w:tab/>
            </w:r>
            <w:r w:rsidR="00B510EF">
              <w:rPr>
                <w:noProof/>
                <w:webHidden/>
              </w:rPr>
              <w:fldChar w:fldCharType="begin"/>
            </w:r>
            <w:r w:rsidR="00B510EF">
              <w:rPr>
                <w:noProof/>
                <w:webHidden/>
              </w:rPr>
              <w:instrText xml:space="preserve"> PAGEREF _Toc402619805 \h </w:instrText>
            </w:r>
            <w:r w:rsidR="00B510EF">
              <w:rPr>
                <w:noProof/>
                <w:webHidden/>
              </w:rPr>
            </w:r>
            <w:r w:rsidR="00B510EF">
              <w:rPr>
                <w:noProof/>
                <w:webHidden/>
              </w:rPr>
              <w:fldChar w:fldCharType="separate"/>
            </w:r>
            <w:r w:rsidR="00B510EF">
              <w:rPr>
                <w:noProof/>
                <w:webHidden/>
              </w:rPr>
              <w:t>7</w:t>
            </w:r>
            <w:r w:rsidR="00B510EF">
              <w:rPr>
                <w:noProof/>
                <w:webHidden/>
              </w:rPr>
              <w:fldChar w:fldCharType="end"/>
            </w:r>
            <w:r>
              <w:rPr>
                <w:noProof/>
              </w:rPr>
              <w:fldChar w:fldCharType="end"/>
            </w:r>
          </w:ins>
        </w:p>
        <w:p w14:paraId="643B6F70" w14:textId="77777777" w:rsidR="00B510EF" w:rsidRDefault="00397205">
          <w:pPr>
            <w:pStyle w:val="TOC2"/>
            <w:tabs>
              <w:tab w:val="left" w:pos="880"/>
              <w:tab w:val="right" w:leader="dot" w:pos="9350"/>
            </w:tabs>
            <w:rPr>
              <w:ins w:id="399" w:author="Anders Hejlsberg" w:date="2014-11-01T15:43:00Z"/>
              <w:rFonts w:eastAsiaTheme="minorEastAsia"/>
              <w:noProof/>
              <w:sz w:val="22"/>
            </w:rPr>
          </w:pPr>
          <w:ins w:id="400" w:author="Anders Hejlsberg" w:date="2014-11-01T15:43:00Z">
            <w:r>
              <w:fldChar w:fldCharType="begin"/>
            </w:r>
            <w:r>
              <w:instrText xml:space="preserve"> HYPERLINK \l "_Toc402619806" </w:instrText>
            </w:r>
            <w:r>
              <w:fldChar w:fldCharType="separate"/>
            </w:r>
            <w:r w:rsidR="00B510EF" w:rsidRPr="004847BD">
              <w:rPr>
                <w:rStyle w:val="Hyperlink"/>
                <w:noProof/>
              </w:rPr>
              <w:t>1.6</w:t>
            </w:r>
            <w:r w:rsidR="00B510EF">
              <w:rPr>
                <w:rFonts w:eastAsiaTheme="minorEastAsia"/>
                <w:noProof/>
                <w:sz w:val="22"/>
              </w:rPr>
              <w:tab/>
            </w:r>
            <w:r w:rsidR="00B510EF" w:rsidRPr="004847BD">
              <w:rPr>
                <w:rStyle w:val="Hyperlink"/>
                <w:noProof/>
              </w:rPr>
              <w:t>Classes</w:t>
            </w:r>
            <w:r w:rsidR="00B510EF">
              <w:rPr>
                <w:noProof/>
                <w:webHidden/>
              </w:rPr>
              <w:tab/>
            </w:r>
            <w:r w:rsidR="00B510EF">
              <w:rPr>
                <w:noProof/>
                <w:webHidden/>
              </w:rPr>
              <w:fldChar w:fldCharType="begin"/>
            </w:r>
            <w:r w:rsidR="00B510EF">
              <w:rPr>
                <w:noProof/>
                <w:webHidden/>
              </w:rPr>
              <w:instrText xml:space="preserve"> PAGEREF _Toc402619806 \h </w:instrText>
            </w:r>
            <w:r w:rsidR="00B510EF">
              <w:rPr>
                <w:noProof/>
                <w:webHidden/>
              </w:rPr>
            </w:r>
            <w:r w:rsidR="00B510EF">
              <w:rPr>
                <w:noProof/>
                <w:webHidden/>
              </w:rPr>
              <w:fldChar w:fldCharType="separate"/>
            </w:r>
            <w:r w:rsidR="00B510EF">
              <w:rPr>
                <w:noProof/>
                <w:webHidden/>
              </w:rPr>
              <w:t>8</w:t>
            </w:r>
            <w:r w:rsidR="00B510EF">
              <w:rPr>
                <w:noProof/>
                <w:webHidden/>
              </w:rPr>
              <w:fldChar w:fldCharType="end"/>
            </w:r>
            <w:r>
              <w:rPr>
                <w:noProof/>
              </w:rPr>
              <w:fldChar w:fldCharType="end"/>
            </w:r>
          </w:ins>
        </w:p>
        <w:p w14:paraId="572EFB12" w14:textId="77777777" w:rsidR="00B510EF" w:rsidRDefault="00397205">
          <w:pPr>
            <w:pStyle w:val="TOC2"/>
            <w:tabs>
              <w:tab w:val="left" w:pos="880"/>
              <w:tab w:val="right" w:leader="dot" w:pos="9350"/>
            </w:tabs>
            <w:rPr>
              <w:ins w:id="401" w:author="Anders Hejlsberg" w:date="2014-11-01T15:43:00Z"/>
              <w:rFonts w:eastAsiaTheme="minorEastAsia"/>
              <w:noProof/>
              <w:sz w:val="22"/>
            </w:rPr>
          </w:pPr>
          <w:ins w:id="402" w:author="Anders Hejlsberg" w:date="2014-11-01T15:43:00Z">
            <w:r>
              <w:lastRenderedPageBreak/>
              <w:fldChar w:fldCharType="begin"/>
            </w:r>
            <w:r>
              <w:instrText xml:space="preserve"> HYPERLINK \l "_Toc402619807" </w:instrText>
            </w:r>
            <w:r>
              <w:fldChar w:fldCharType="separate"/>
            </w:r>
            <w:r w:rsidR="00B510EF" w:rsidRPr="004847BD">
              <w:rPr>
                <w:rStyle w:val="Hyperlink"/>
                <w:noProof/>
              </w:rPr>
              <w:t>1.7</w:t>
            </w:r>
            <w:r w:rsidR="00B510EF">
              <w:rPr>
                <w:rFonts w:eastAsiaTheme="minorEastAsia"/>
                <w:noProof/>
                <w:sz w:val="22"/>
              </w:rPr>
              <w:tab/>
            </w:r>
            <w:r w:rsidR="00B510EF" w:rsidRPr="004847BD">
              <w:rPr>
                <w:rStyle w:val="Hyperlink"/>
                <w:noProof/>
              </w:rPr>
              <w:t>Enum Types</w:t>
            </w:r>
            <w:r w:rsidR="00B510EF">
              <w:rPr>
                <w:noProof/>
                <w:webHidden/>
              </w:rPr>
              <w:tab/>
            </w:r>
            <w:r w:rsidR="00B510EF">
              <w:rPr>
                <w:noProof/>
                <w:webHidden/>
              </w:rPr>
              <w:fldChar w:fldCharType="begin"/>
            </w:r>
            <w:r w:rsidR="00B510EF">
              <w:rPr>
                <w:noProof/>
                <w:webHidden/>
              </w:rPr>
              <w:instrText xml:space="preserve"> PAGEREF _Toc402619807 \h </w:instrText>
            </w:r>
            <w:r w:rsidR="00B510EF">
              <w:rPr>
                <w:noProof/>
                <w:webHidden/>
              </w:rPr>
            </w:r>
            <w:r w:rsidR="00B510EF">
              <w:rPr>
                <w:noProof/>
                <w:webHidden/>
              </w:rPr>
              <w:fldChar w:fldCharType="separate"/>
            </w:r>
            <w:r w:rsidR="00B510EF">
              <w:rPr>
                <w:noProof/>
                <w:webHidden/>
              </w:rPr>
              <w:t>10</w:t>
            </w:r>
            <w:r w:rsidR="00B510EF">
              <w:rPr>
                <w:noProof/>
                <w:webHidden/>
              </w:rPr>
              <w:fldChar w:fldCharType="end"/>
            </w:r>
            <w:r>
              <w:rPr>
                <w:noProof/>
              </w:rPr>
              <w:fldChar w:fldCharType="end"/>
            </w:r>
          </w:ins>
        </w:p>
        <w:p w14:paraId="4062C425" w14:textId="77777777" w:rsidR="00B510EF" w:rsidRDefault="00397205">
          <w:pPr>
            <w:pStyle w:val="TOC2"/>
            <w:tabs>
              <w:tab w:val="left" w:pos="880"/>
              <w:tab w:val="right" w:leader="dot" w:pos="9350"/>
            </w:tabs>
            <w:rPr>
              <w:ins w:id="403" w:author="Anders Hejlsberg" w:date="2014-11-01T15:43:00Z"/>
              <w:rFonts w:eastAsiaTheme="minorEastAsia"/>
              <w:noProof/>
              <w:sz w:val="22"/>
            </w:rPr>
          </w:pPr>
          <w:ins w:id="404" w:author="Anders Hejlsberg" w:date="2014-11-01T15:43:00Z">
            <w:r>
              <w:fldChar w:fldCharType="begin"/>
            </w:r>
            <w:r>
              <w:instrText xml:space="preserve"> HYPERLINK </w:instrText>
            </w:r>
            <w:r>
              <w:instrText xml:space="preserve">\l "_Toc402619808" </w:instrText>
            </w:r>
            <w:r>
              <w:fldChar w:fldCharType="separate"/>
            </w:r>
            <w:r w:rsidR="00B510EF" w:rsidRPr="004847BD">
              <w:rPr>
                <w:rStyle w:val="Hyperlink"/>
                <w:noProof/>
                <w:highlight w:val="white"/>
              </w:rPr>
              <w:t>1.8</w:t>
            </w:r>
            <w:r w:rsidR="00B510EF">
              <w:rPr>
                <w:rFonts w:eastAsiaTheme="minorEastAsia"/>
                <w:noProof/>
                <w:sz w:val="22"/>
              </w:rPr>
              <w:tab/>
            </w:r>
            <w:r w:rsidR="00B510EF" w:rsidRPr="004847BD">
              <w:rPr>
                <w:rStyle w:val="Hyperlink"/>
                <w:noProof/>
                <w:highlight w:val="white"/>
              </w:rPr>
              <w:t>Overloading on String Parameters</w:t>
            </w:r>
            <w:r w:rsidR="00B510EF">
              <w:rPr>
                <w:noProof/>
                <w:webHidden/>
              </w:rPr>
              <w:tab/>
            </w:r>
            <w:r w:rsidR="00B510EF">
              <w:rPr>
                <w:noProof/>
                <w:webHidden/>
              </w:rPr>
              <w:fldChar w:fldCharType="begin"/>
            </w:r>
            <w:r w:rsidR="00B510EF">
              <w:rPr>
                <w:noProof/>
                <w:webHidden/>
              </w:rPr>
              <w:instrText xml:space="preserve"> PAGEREF _Toc402619808 \h </w:instrText>
            </w:r>
            <w:r w:rsidR="00B510EF">
              <w:rPr>
                <w:noProof/>
                <w:webHidden/>
              </w:rPr>
            </w:r>
            <w:r w:rsidR="00B510EF">
              <w:rPr>
                <w:noProof/>
                <w:webHidden/>
              </w:rPr>
              <w:fldChar w:fldCharType="separate"/>
            </w:r>
            <w:r w:rsidR="00B510EF">
              <w:rPr>
                <w:noProof/>
                <w:webHidden/>
              </w:rPr>
              <w:t>11</w:t>
            </w:r>
            <w:r w:rsidR="00B510EF">
              <w:rPr>
                <w:noProof/>
                <w:webHidden/>
              </w:rPr>
              <w:fldChar w:fldCharType="end"/>
            </w:r>
            <w:r>
              <w:rPr>
                <w:noProof/>
              </w:rPr>
              <w:fldChar w:fldCharType="end"/>
            </w:r>
          </w:ins>
        </w:p>
        <w:p w14:paraId="280B9AC8" w14:textId="77777777" w:rsidR="00B510EF" w:rsidRDefault="00397205">
          <w:pPr>
            <w:pStyle w:val="TOC2"/>
            <w:tabs>
              <w:tab w:val="left" w:pos="880"/>
              <w:tab w:val="right" w:leader="dot" w:pos="9350"/>
            </w:tabs>
            <w:rPr>
              <w:ins w:id="405" w:author="Anders Hejlsberg" w:date="2014-11-01T15:43:00Z"/>
              <w:rFonts w:eastAsiaTheme="minorEastAsia"/>
              <w:noProof/>
              <w:sz w:val="22"/>
            </w:rPr>
          </w:pPr>
          <w:ins w:id="406" w:author="Anders Hejlsberg" w:date="2014-11-01T15:43:00Z">
            <w:r>
              <w:fldChar w:fldCharType="begin"/>
            </w:r>
            <w:r>
              <w:instrText xml:space="preserve"> HYPERLINK \l "_Toc402619809" </w:instrText>
            </w:r>
            <w:r>
              <w:fldChar w:fldCharType="separate"/>
            </w:r>
            <w:r w:rsidR="00B510EF" w:rsidRPr="004847BD">
              <w:rPr>
                <w:rStyle w:val="Hyperlink"/>
                <w:noProof/>
                <w:highlight w:val="white"/>
              </w:rPr>
              <w:t>1.9</w:t>
            </w:r>
            <w:r w:rsidR="00B510EF">
              <w:rPr>
                <w:rFonts w:eastAsiaTheme="minorEastAsia"/>
                <w:noProof/>
                <w:sz w:val="22"/>
              </w:rPr>
              <w:tab/>
            </w:r>
            <w:r w:rsidR="00B510EF" w:rsidRPr="004847BD">
              <w:rPr>
                <w:rStyle w:val="Hyperlink"/>
                <w:noProof/>
                <w:highlight w:val="white"/>
              </w:rPr>
              <w:t>Generic Types and Functions</w:t>
            </w:r>
            <w:r w:rsidR="00B510EF">
              <w:rPr>
                <w:noProof/>
                <w:webHidden/>
              </w:rPr>
              <w:tab/>
            </w:r>
            <w:r w:rsidR="00B510EF">
              <w:rPr>
                <w:noProof/>
                <w:webHidden/>
              </w:rPr>
              <w:fldChar w:fldCharType="begin"/>
            </w:r>
            <w:r w:rsidR="00B510EF">
              <w:rPr>
                <w:noProof/>
                <w:webHidden/>
              </w:rPr>
              <w:instrText xml:space="preserve"> PAGEREF _Toc402619809 \h </w:instrText>
            </w:r>
            <w:r w:rsidR="00B510EF">
              <w:rPr>
                <w:noProof/>
                <w:webHidden/>
              </w:rPr>
            </w:r>
            <w:r w:rsidR="00B510EF">
              <w:rPr>
                <w:noProof/>
                <w:webHidden/>
              </w:rPr>
              <w:fldChar w:fldCharType="separate"/>
            </w:r>
            <w:r w:rsidR="00B510EF">
              <w:rPr>
                <w:noProof/>
                <w:webHidden/>
              </w:rPr>
              <w:t>12</w:t>
            </w:r>
            <w:r w:rsidR="00B510EF">
              <w:rPr>
                <w:noProof/>
                <w:webHidden/>
              </w:rPr>
              <w:fldChar w:fldCharType="end"/>
            </w:r>
            <w:r>
              <w:rPr>
                <w:noProof/>
              </w:rPr>
              <w:fldChar w:fldCharType="end"/>
            </w:r>
          </w:ins>
        </w:p>
        <w:p w14:paraId="603DAE3D" w14:textId="77777777" w:rsidR="00B510EF" w:rsidRDefault="00397205">
          <w:pPr>
            <w:pStyle w:val="TOC2"/>
            <w:tabs>
              <w:tab w:val="left" w:pos="880"/>
              <w:tab w:val="right" w:leader="dot" w:pos="9350"/>
            </w:tabs>
            <w:rPr>
              <w:ins w:id="407" w:author="Anders Hejlsberg" w:date="2014-11-01T15:43:00Z"/>
              <w:rFonts w:eastAsiaTheme="minorEastAsia"/>
              <w:noProof/>
              <w:sz w:val="22"/>
            </w:rPr>
          </w:pPr>
          <w:ins w:id="408" w:author="Anders Hejlsberg" w:date="2014-11-01T15:43:00Z">
            <w:r>
              <w:fldChar w:fldCharType="begin"/>
            </w:r>
            <w:r>
              <w:instrText xml:space="preserve"> HYPERLINK \l "_Toc402619810" </w:instrText>
            </w:r>
            <w:r>
              <w:fldChar w:fldCharType="separate"/>
            </w:r>
            <w:r w:rsidR="00B510EF" w:rsidRPr="004847BD">
              <w:rPr>
                <w:rStyle w:val="Hyperlink"/>
                <w:noProof/>
              </w:rPr>
              <w:t>1.10</w:t>
            </w:r>
            <w:r w:rsidR="00B510EF">
              <w:rPr>
                <w:rFonts w:eastAsiaTheme="minorEastAsia"/>
                <w:noProof/>
                <w:sz w:val="22"/>
              </w:rPr>
              <w:tab/>
            </w:r>
            <w:r w:rsidR="00B510EF" w:rsidRPr="004847BD">
              <w:rPr>
                <w:rStyle w:val="Hyperlink"/>
                <w:noProof/>
              </w:rPr>
              <w:t>Modules</w:t>
            </w:r>
            <w:r w:rsidR="00B510EF">
              <w:rPr>
                <w:noProof/>
                <w:webHidden/>
              </w:rPr>
              <w:tab/>
            </w:r>
            <w:r w:rsidR="00B510EF">
              <w:rPr>
                <w:noProof/>
                <w:webHidden/>
              </w:rPr>
              <w:fldChar w:fldCharType="begin"/>
            </w:r>
            <w:r w:rsidR="00B510EF">
              <w:rPr>
                <w:noProof/>
                <w:webHidden/>
              </w:rPr>
              <w:instrText xml:space="preserve"> PAGEREF _Toc402619810 \h </w:instrText>
            </w:r>
            <w:r w:rsidR="00B510EF">
              <w:rPr>
                <w:noProof/>
                <w:webHidden/>
              </w:rPr>
            </w:r>
            <w:r w:rsidR="00B510EF">
              <w:rPr>
                <w:noProof/>
                <w:webHidden/>
              </w:rPr>
              <w:fldChar w:fldCharType="separate"/>
            </w:r>
            <w:r w:rsidR="00B510EF">
              <w:rPr>
                <w:noProof/>
                <w:webHidden/>
              </w:rPr>
              <w:t>13</w:t>
            </w:r>
            <w:r w:rsidR="00B510EF">
              <w:rPr>
                <w:noProof/>
                <w:webHidden/>
              </w:rPr>
              <w:fldChar w:fldCharType="end"/>
            </w:r>
            <w:r>
              <w:rPr>
                <w:noProof/>
              </w:rPr>
              <w:fldChar w:fldCharType="end"/>
            </w:r>
          </w:ins>
        </w:p>
        <w:p w14:paraId="39525438" w14:textId="77777777" w:rsidR="00B510EF" w:rsidRDefault="00397205">
          <w:pPr>
            <w:pStyle w:val="TOC1"/>
            <w:rPr>
              <w:ins w:id="409" w:author="Anders Hejlsberg" w:date="2014-11-01T15:43:00Z"/>
              <w:rFonts w:eastAsiaTheme="minorEastAsia"/>
              <w:noProof/>
              <w:sz w:val="22"/>
            </w:rPr>
          </w:pPr>
          <w:ins w:id="410" w:author="Anders Hejlsberg" w:date="2014-11-01T15:43:00Z">
            <w:r>
              <w:fldChar w:fldCharType="begin"/>
            </w:r>
            <w:r>
              <w:instrText xml:space="preserve"> HYPERLINK \l "_Toc402619811" </w:instrText>
            </w:r>
            <w:r>
              <w:fldChar w:fldCharType="separate"/>
            </w:r>
            <w:r w:rsidR="00B510EF" w:rsidRPr="004847BD">
              <w:rPr>
                <w:rStyle w:val="Hyperlink"/>
                <w:noProof/>
              </w:rPr>
              <w:t>2</w:t>
            </w:r>
            <w:r w:rsidR="00B510EF">
              <w:rPr>
                <w:rFonts w:eastAsiaTheme="minorEastAsia"/>
                <w:noProof/>
                <w:sz w:val="22"/>
              </w:rPr>
              <w:tab/>
            </w:r>
            <w:r w:rsidR="00B510EF" w:rsidRPr="004847BD">
              <w:rPr>
                <w:rStyle w:val="Hyperlink"/>
                <w:noProof/>
              </w:rPr>
              <w:t>Basic Concepts</w:t>
            </w:r>
            <w:r w:rsidR="00B510EF">
              <w:rPr>
                <w:noProof/>
                <w:webHidden/>
              </w:rPr>
              <w:tab/>
            </w:r>
            <w:r w:rsidR="00B510EF">
              <w:rPr>
                <w:noProof/>
                <w:webHidden/>
              </w:rPr>
              <w:fldChar w:fldCharType="begin"/>
            </w:r>
            <w:r w:rsidR="00B510EF">
              <w:rPr>
                <w:noProof/>
                <w:webHidden/>
              </w:rPr>
              <w:instrText xml:space="preserve"> PAGEREF _Toc402619811 \h </w:instrText>
            </w:r>
            <w:r w:rsidR="00B510EF">
              <w:rPr>
                <w:noProof/>
                <w:webHidden/>
              </w:rPr>
            </w:r>
            <w:r w:rsidR="00B510EF">
              <w:rPr>
                <w:noProof/>
                <w:webHidden/>
              </w:rPr>
              <w:fldChar w:fldCharType="separate"/>
            </w:r>
            <w:r w:rsidR="00B510EF">
              <w:rPr>
                <w:noProof/>
                <w:webHidden/>
              </w:rPr>
              <w:t>17</w:t>
            </w:r>
            <w:r w:rsidR="00B510EF">
              <w:rPr>
                <w:noProof/>
                <w:webHidden/>
              </w:rPr>
              <w:fldChar w:fldCharType="end"/>
            </w:r>
            <w:r>
              <w:rPr>
                <w:noProof/>
              </w:rPr>
              <w:fldChar w:fldCharType="end"/>
            </w:r>
          </w:ins>
        </w:p>
        <w:p w14:paraId="2675BE10" w14:textId="77777777" w:rsidR="00B510EF" w:rsidRDefault="00397205">
          <w:pPr>
            <w:pStyle w:val="TOC2"/>
            <w:tabs>
              <w:tab w:val="left" w:pos="880"/>
              <w:tab w:val="right" w:leader="dot" w:pos="9350"/>
            </w:tabs>
            <w:rPr>
              <w:ins w:id="411" w:author="Anders Hejlsberg" w:date="2014-11-01T15:43:00Z"/>
              <w:rFonts w:eastAsiaTheme="minorEastAsia"/>
              <w:noProof/>
              <w:sz w:val="22"/>
            </w:rPr>
          </w:pPr>
          <w:ins w:id="412" w:author="Anders Hejlsberg" w:date="2014-11-01T15:43:00Z">
            <w:r>
              <w:fldChar w:fldCharType="begin"/>
            </w:r>
            <w:r>
              <w:instrText xml:space="preserve"> HYPERLINK \l "_Toc402619812" </w:instrText>
            </w:r>
            <w:r>
              <w:fldChar w:fldCharType="separate"/>
            </w:r>
            <w:r w:rsidR="00B510EF" w:rsidRPr="004847BD">
              <w:rPr>
                <w:rStyle w:val="Hyperlink"/>
                <w:noProof/>
              </w:rPr>
              <w:t>2.1</w:t>
            </w:r>
            <w:r w:rsidR="00B510EF">
              <w:rPr>
                <w:rFonts w:eastAsiaTheme="minorEastAsia"/>
                <w:noProof/>
                <w:sz w:val="22"/>
              </w:rPr>
              <w:tab/>
            </w:r>
            <w:r w:rsidR="00B510EF" w:rsidRPr="004847BD">
              <w:rPr>
                <w:rStyle w:val="Hyperlink"/>
                <w:noProof/>
              </w:rPr>
              <w:t>Grammar Conventions</w:t>
            </w:r>
            <w:r w:rsidR="00B510EF">
              <w:rPr>
                <w:noProof/>
                <w:webHidden/>
              </w:rPr>
              <w:tab/>
            </w:r>
            <w:r w:rsidR="00B510EF">
              <w:rPr>
                <w:noProof/>
                <w:webHidden/>
              </w:rPr>
              <w:fldChar w:fldCharType="begin"/>
            </w:r>
            <w:r w:rsidR="00B510EF">
              <w:rPr>
                <w:noProof/>
                <w:webHidden/>
              </w:rPr>
              <w:instrText xml:space="preserve"> PAGEREF _Toc402619812 \h </w:instrText>
            </w:r>
            <w:r w:rsidR="00B510EF">
              <w:rPr>
                <w:noProof/>
                <w:webHidden/>
              </w:rPr>
            </w:r>
            <w:r w:rsidR="00B510EF">
              <w:rPr>
                <w:noProof/>
                <w:webHidden/>
              </w:rPr>
              <w:fldChar w:fldCharType="separate"/>
            </w:r>
            <w:r w:rsidR="00B510EF">
              <w:rPr>
                <w:noProof/>
                <w:webHidden/>
              </w:rPr>
              <w:t>17</w:t>
            </w:r>
            <w:r w:rsidR="00B510EF">
              <w:rPr>
                <w:noProof/>
                <w:webHidden/>
              </w:rPr>
              <w:fldChar w:fldCharType="end"/>
            </w:r>
            <w:r>
              <w:rPr>
                <w:noProof/>
              </w:rPr>
              <w:fldChar w:fldCharType="end"/>
            </w:r>
          </w:ins>
        </w:p>
        <w:p w14:paraId="0E093DDD" w14:textId="77777777" w:rsidR="00B510EF" w:rsidRDefault="00397205">
          <w:pPr>
            <w:pStyle w:val="TOC2"/>
            <w:tabs>
              <w:tab w:val="left" w:pos="880"/>
              <w:tab w:val="right" w:leader="dot" w:pos="9350"/>
            </w:tabs>
            <w:rPr>
              <w:ins w:id="413" w:author="Anders Hejlsberg" w:date="2014-11-01T15:43:00Z"/>
              <w:rFonts w:eastAsiaTheme="minorEastAsia"/>
              <w:noProof/>
              <w:sz w:val="22"/>
            </w:rPr>
          </w:pPr>
          <w:ins w:id="414" w:author="Anders Hejlsberg" w:date="2014-11-01T15:43:00Z">
            <w:r>
              <w:fldChar w:fldCharType="begin"/>
            </w:r>
            <w:r>
              <w:instrText xml:space="preserve"> HYPERLINK \l "_Toc402619813" </w:instrText>
            </w:r>
            <w:r>
              <w:fldChar w:fldCharType="separate"/>
            </w:r>
            <w:r w:rsidR="00B510EF" w:rsidRPr="004847BD">
              <w:rPr>
                <w:rStyle w:val="Hyperlink"/>
                <w:noProof/>
              </w:rPr>
              <w:t>2.2</w:t>
            </w:r>
            <w:r w:rsidR="00B510EF">
              <w:rPr>
                <w:rFonts w:eastAsiaTheme="minorEastAsia"/>
                <w:noProof/>
                <w:sz w:val="22"/>
              </w:rPr>
              <w:tab/>
            </w:r>
            <w:r w:rsidR="00B510EF" w:rsidRPr="004847BD">
              <w:rPr>
                <w:rStyle w:val="Hyperlink"/>
                <w:noProof/>
              </w:rPr>
              <w:t>Namespaces and Named Types</w:t>
            </w:r>
            <w:r w:rsidR="00B510EF">
              <w:rPr>
                <w:noProof/>
                <w:webHidden/>
              </w:rPr>
              <w:tab/>
            </w:r>
            <w:r w:rsidR="00B510EF">
              <w:rPr>
                <w:noProof/>
                <w:webHidden/>
              </w:rPr>
              <w:fldChar w:fldCharType="begin"/>
            </w:r>
            <w:r w:rsidR="00B510EF">
              <w:rPr>
                <w:noProof/>
                <w:webHidden/>
              </w:rPr>
              <w:instrText xml:space="preserve"> PAGEREF _Toc402619813 \h </w:instrText>
            </w:r>
            <w:r w:rsidR="00B510EF">
              <w:rPr>
                <w:noProof/>
                <w:webHidden/>
              </w:rPr>
            </w:r>
            <w:r w:rsidR="00B510EF">
              <w:rPr>
                <w:noProof/>
                <w:webHidden/>
              </w:rPr>
              <w:fldChar w:fldCharType="separate"/>
            </w:r>
            <w:r w:rsidR="00B510EF">
              <w:rPr>
                <w:noProof/>
                <w:webHidden/>
              </w:rPr>
              <w:t>17</w:t>
            </w:r>
            <w:r w:rsidR="00B510EF">
              <w:rPr>
                <w:noProof/>
                <w:webHidden/>
              </w:rPr>
              <w:fldChar w:fldCharType="end"/>
            </w:r>
            <w:r>
              <w:rPr>
                <w:noProof/>
              </w:rPr>
              <w:fldChar w:fldCharType="end"/>
            </w:r>
          </w:ins>
        </w:p>
        <w:p w14:paraId="1396F6CB" w14:textId="77777777" w:rsidR="00B510EF" w:rsidRDefault="00397205">
          <w:pPr>
            <w:pStyle w:val="TOC2"/>
            <w:tabs>
              <w:tab w:val="left" w:pos="880"/>
              <w:tab w:val="right" w:leader="dot" w:pos="9350"/>
            </w:tabs>
            <w:rPr>
              <w:ins w:id="415" w:author="Anders Hejlsberg" w:date="2014-11-01T15:43:00Z"/>
              <w:rFonts w:eastAsiaTheme="minorEastAsia"/>
              <w:noProof/>
              <w:sz w:val="22"/>
            </w:rPr>
          </w:pPr>
          <w:ins w:id="416" w:author="Anders Hejlsberg" w:date="2014-11-01T15:43:00Z">
            <w:r>
              <w:fldChar w:fldCharType="begin"/>
            </w:r>
            <w:r>
              <w:instrText xml:space="preserve"> HYPERLINK \l "_Toc402619814" </w:instrText>
            </w:r>
            <w:r>
              <w:fldChar w:fldCharType="separate"/>
            </w:r>
            <w:r w:rsidR="00B510EF" w:rsidRPr="004847BD">
              <w:rPr>
                <w:rStyle w:val="Hyperlink"/>
                <w:noProof/>
              </w:rPr>
              <w:t>2.3</w:t>
            </w:r>
            <w:r w:rsidR="00B510EF">
              <w:rPr>
                <w:rFonts w:eastAsiaTheme="minorEastAsia"/>
                <w:noProof/>
                <w:sz w:val="22"/>
              </w:rPr>
              <w:tab/>
            </w:r>
            <w:r w:rsidR="00B510EF" w:rsidRPr="004847BD">
              <w:rPr>
                <w:rStyle w:val="Hyperlink"/>
                <w:noProof/>
              </w:rPr>
              <w:t>Declarations</w:t>
            </w:r>
            <w:r w:rsidR="00B510EF">
              <w:rPr>
                <w:noProof/>
                <w:webHidden/>
              </w:rPr>
              <w:tab/>
            </w:r>
            <w:r w:rsidR="00B510EF">
              <w:rPr>
                <w:noProof/>
                <w:webHidden/>
              </w:rPr>
              <w:fldChar w:fldCharType="begin"/>
            </w:r>
            <w:r w:rsidR="00B510EF">
              <w:rPr>
                <w:noProof/>
                <w:webHidden/>
              </w:rPr>
              <w:instrText xml:space="preserve"> PAGEREF _Toc402619814 \h </w:instrText>
            </w:r>
            <w:r w:rsidR="00B510EF">
              <w:rPr>
                <w:noProof/>
                <w:webHidden/>
              </w:rPr>
            </w:r>
            <w:r w:rsidR="00B510EF">
              <w:rPr>
                <w:noProof/>
                <w:webHidden/>
              </w:rPr>
              <w:fldChar w:fldCharType="separate"/>
            </w:r>
            <w:r w:rsidR="00B510EF">
              <w:rPr>
                <w:noProof/>
                <w:webHidden/>
              </w:rPr>
              <w:t>18</w:t>
            </w:r>
            <w:r w:rsidR="00B510EF">
              <w:rPr>
                <w:noProof/>
                <w:webHidden/>
              </w:rPr>
              <w:fldChar w:fldCharType="end"/>
            </w:r>
            <w:r>
              <w:rPr>
                <w:noProof/>
              </w:rPr>
              <w:fldChar w:fldCharType="end"/>
            </w:r>
          </w:ins>
        </w:p>
        <w:p w14:paraId="2186835E" w14:textId="77777777" w:rsidR="00B510EF" w:rsidRDefault="00397205">
          <w:pPr>
            <w:pStyle w:val="TOC2"/>
            <w:tabs>
              <w:tab w:val="left" w:pos="880"/>
              <w:tab w:val="right" w:leader="dot" w:pos="9350"/>
            </w:tabs>
            <w:rPr>
              <w:ins w:id="417" w:author="Anders Hejlsberg" w:date="2014-11-01T15:43:00Z"/>
              <w:rFonts w:eastAsiaTheme="minorEastAsia"/>
              <w:noProof/>
              <w:sz w:val="22"/>
            </w:rPr>
          </w:pPr>
          <w:ins w:id="418" w:author="Anders Hejlsberg" w:date="2014-11-01T15:43:00Z">
            <w:r>
              <w:fldChar w:fldCharType="begin"/>
            </w:r>
            <w:r>
              <w:instrText xml:space="preserve"> HYPERLINK \l "_Toc402619815" </w:instrText>
            </w:r>
            <w:r>
              <w:fldChar w:fldCharType="separate"/>
            </w:r>
            <w:r w:rsidR="00B510EF" w:rsidRPr="004847BD">
              <w:rPr>
                <w:rStyle w:val="Hyperlink"/>
                <w:noProof/>
              </w:rPr>
              <w:t>2.4</w:t>
            </w:r>
            <w:r w:rsidR="00B510EF">
              <w:rPr>
                <w:rFonts w:eastAsiaTheme="minorEastAsia"/>
                <w:noProof/>
                <w:sz w:val="22"/>
              </w:rPr>
              <w:tab/>
            </w:r>
            <w:r w:rsidR="00B510EF" w:rsidRPr="004847BD">
              <w:rPr>
                <w:rStyle w:val="Hyperlink"/>
                <w:noProof/>
              </w:rPr>
              <w:t>Scopes</w:t>
            </w:r>
            <w:r w:rsidR="00B510EF">
              <w:rPr>
                <w:noProof/>
                <w:webHidden/>
              </w:rPr>
              <w:tab/>
            </w:r>
            <w:r w:rsidR="00B510EF">
              <w:rPr>
                <w:noProof/>
                <w:webHidden/>
              </w:rPr>
              <w:fldChar w:fldCharType="begin"/>
            </w:r>
            <w:r w:rsidR="00B510EF">
              <w:rPr>
                <w:noProof/>
                <w:webHidden/>
              </w:rPr>
              <w:instrText xml:space="preserve"> PAGEREF _Toc402619815 \h </w:instrText>
            </w:r>
            <w:r w:rsidR="00B510EF">
              <w:rPr>
                <w:noProof/>
                <w:webHidden/>
              </w:rPr>
            </w:r>
            <w:r w:rsidR="00B510EF">
              <w:rPr>
                <w:noProof/>
                <w:webHidden/>
              </w:rPr>
              <w:fldChar w:fldCharType="separate"/>
            </w:r>
            <w:r w:rsidR="00B510EF">
              <w:rPr>
                <w:noProof/>
                <w:webHidden/>
              </w:rPr>
              <w:t>20</w:t>
            </w:r>
            <w:r w:rsidR="00B510EF">
              <w:rPr>
                <w:noProof/>
                <w:webHidden/>
              </w:rPr>
              <w:fldChar w:fldCharType="end"/>
            </w:r>
            <w:r>
              <w:rPr>
                <w:noProof/>
              </w:rPr>
              <w:fldChar w:fldCharType="end"/>
            </w:r>
          </w:ins>
        </w:p>
        <w:p w14:paraId="406A7AC6" w14:textId="77777777" w:rsidR="00B510EF" w:rsidRDefault="00397205">
          <w:pPr>
            <w:pStyle w:val="TOC1"/>
            <w:rPr>
              <w:ins w:id="419" w:author="Anders Hejlsberg" w:date="2014-11-01T15:43:00Z"/>
              <w:rFonts w:eastAsiaTheme="minorEastAsia"/>
              <w:noProof/>
              <w:sz w:val="22"/>
            </w:rPr>
          </w:pPr>
          <w:ins w:id="420" w:author="Anders Hejlsberg" w:date="2014-11-01T15:43:00Z">
            <w:r>
              <w:fldChar w:fldCharType="begin"/>
            </w:r>
            <w:r>
              <w:instrText xml:space="preserve"> HYPERLINK \l "_Toc402619816" </w:instrText>
            </w:r>
            <w:r>
              <w:fldChar w:fldCharType="separate"/>
            </w:r>
            <w:r w:rsidR="00B510EF" w:rsidRPr="004847BD">
              <w:rPr>
                <w:rStyle w:val="Hyperlink"/>
                <w:noProof/>
              </w:rPr>
              <w:t>3</w:t>
            </w:r>
            <w:r w:rsidR="00B510EF">
              <w:rPr>
                <w:rFonts w:eastAsiaTheme="minorEastAsia"/>
                <w:noProof/>
                <w:sz w:val="22"/>
              </w:rPr>
              <w:tab/>
            </w:r>
            <w:r w:rsidR="00B510EF" w:rsidRPr="004847BD">
              <w:rPr>
                <w:rStyle w:val="Hyperlink"/>
                <w:noProof/>
              </w:rPr>
              <w:t>Types</w:t>
            </w:r>
            <w:r w:rsidR="00B510EF">
              <w:rPr>
                <w:noProof/>
                <w:webHidden/>
              </w:rPr>
              <w:tab/>
            </w:r>
            <w:r w:rsidR="00B510EF">
              <w:rPr>
                <w:noProof/>
                <w:webHidden/>
              </w:rPr>
              <w:fldChar w:fldCharType="begin"/>
            </w:r>
            <w:r w:rsidR="00B510EF">
              <w:rPr>
                <w:noProof/>
                <w:webHidden/>
              </w:rPr>
              <w:instrText xml:space="preserve"> PAGEREF _Toc402619816 \h </w:instrText>
            </w:r>
            <w:r w:rsidR="00B510EF">
              <w:rPr>
                <w:noProof/>
                <w:webHidden/>
              </w:rPr>
            </w:r>
            <w:r w:rsidR="00B510EF">
              <w:rPr>
                <w:noProof/>
                <w:webHidden/>
              </w:rPr>
              <w:fldChar w:fldCharType="separate"/>
            </w:r>
            <w:r w:rsidR="00B510EF">
              <w:rPr>
                <w:noProof/>
                <w:webHidden/>
              </w:rPr>
              <w:t>23</w:t>
            </w:r>
            <w:r w:rsidR="00B510EF">
              <w:rPr>
                <w:noProof/>
                <w:webHidden/>
              </w:rPr>
              <w:fldChar w:fldCharType="end"/>
            </w:r>
            <w:r>
              <w:rPr>
                <w:noProof/>
              </w:rPr>
              <w:fldChar w:fldCharType="end"/>
            </w:r>
          </w:ins>
        </w:p>
        <w:p w14:paraId="4FF4DEA9" w14:textId="77777777" w:rsidR="00B510EF" w:rsidRDefault="00397205">
          <w:pPr>
            <w:pStyle w:val="TOC2"/>
            <w:tabs>
              <w:tab w:val="left" w:pos="880"/>
              <w:tab w:val="right" w:leader="dot" w:pos="9350"/>
            </w:tabs>
            <w:rPr>
              <w:ins w:id="421" w:author="Anders Hejlsberg" w:date="2014-11-01T15:43:00Z"/>
              <w:rFonts w:eastAsiaTheme="minorEastAsia"/>
              <w:noProof/>
              <w:sz w:val="22"/>
            </w:rPr>
          </w:pPr>
          <w:ins w:id="422" w:author="Anders Hejlsberg" w:date="2014-11-01T15:43:00Z">
            <w:r>
              <w:fldChar w:fldCharType="begin"/>
            </w:r>
            <w:r>
              <w:instrText xml:space="preserve"> HYPERLINK \l "_Toc402619817" </w:instrText>
            </w:r>
            <w:r>
              <w:fldChar w:fldCharType="separate"/>
            </w:r>
            <w:r w:rsidR="00B510EF" w:rsidRPr="004847BD">
              <w:rPr>
                <w:rStyle w:val="Hyperlink"/>
                <w:noProof/>
              </w:rPr>
              <w:t>3.1</w:t>
            </w:r>
            <w:r w:rsidR="00B510EF">
              <w:rPr>
                <w:rFonts w:eastAsiaTheme="minorEastAsia"/>
                <w:noProof/>
                <w:sz w:val="22"/>
              </w:rPr>
              <w:tab/>
            </w:r>
            <w:r w:rsidR="00B510EF" w:rsidRPr="004847BD">
              <w:rPr>
                <w:rStyle w:val="Hyperlink"/>
                <w:noProof/>
              </w:rPr>
              <w:t>The Any Type</w:t>
            </w:r>
            <w:r w:rsidR="00B510EF">
              <w:rPr>
                <w:noProof/>
                <w:webHidden/>
              </w:rPr>
              <w:tab/>
            </w:r>
            <w:r w:rsidR="00B510EF">
              <w:rPr>
                <w:noProof/>
                <w:webHidden/>
              </w:rPr>
              <w:fldChar w:fldCharType="begin"/>
            </w:r>
            <w:r w:rsidR="00B510EF">
              <w:rPr>
                <w:noProof/>
                <w:webHidden/>
              </w:rPr>
              <w:instrText xml:space="preserve"> PAGEREF _Toc402619817 \h </w:instrText>
            </w:r>
            <w:r w:rsidR="00B510EF">
              <w:rPr>
                <w:noProof/>
                <w:webHidden/>
              </w:rPr>
            </w:r>
            <w:r w:rsidR="00B510EF">
              <w:rPr>
                <w:noProof/>
                <w:webHidden/>
              </w:rPr>
              <w:fldChar w:fldCharType="separate"/>
            </w:r>
            <w:r w:rsidR="00B510EF">
              <w:rPr>
                <w:noProof/>
                <w:webHidden/>
              </w:rPr>
              <w:t>24</w:t>
            </w:r>
            <w:r w:rsidR="00B510EF">
              <w:rPr>
                <w:noProof/>
                <w:webHidden/>
              </w:rPr>
              <w:fldChar w:fldCharType="end"/>
            </w:r>
            <w:r>
              <w:rPr>
                <w:noProof/>
              </w:rPr>
              <w:fldChar w:fldCharType="end"/>
            </w:r>
          </w:ins>
        </w:p>
        <w:p w14:paraId="000EE658" w14:textId="77777777" w:rsidR="00B510EF" w:rsidRDefault="00397205">
          <w:pPr>
            <w:pStyle w:val="TOC2"/>
            <w:tabs>
              <w:tab w:val="left" w:pos="880"/>
              <w:tab w:val="right" w:leader="dot" w:pos="9350"/>
            </w:tabs>
            <w:rPr>
              <w:ins w:id="423" w:author="Anders Hejlsberg" w:date="2014-11-01T15:43:00Z"/>
              <w:rFonts w:eastAsiaTheme="minorEastAsia"/>
              <w:noProof/>
              <w:sz w:val="22"/>
            </w:rPr>
          </w:pPr>
          <w:ins w:id="424" w:author="Anders Hejlsberg" w:date="2014-11-01T15:43:00Z">
            <w:r>
              <w:fldChar w:fldCharType="begin"/>
            </w:r>
            <w:r>
              <w:instrText xml:space="preserve"> HYPERLINK \l "_Toc402619818" </w:instrText>
            </w:r>
            <w:r>
              <w:fldChar w:fldCharType="separate"/>
            </w:r>
            <w:r w:rsidR="00B510EF" w:rsidRPr="004847BD">
              <w:rPr>
                <w:rStyle w:val="Hyperlink"/>
                <w:noProof/>
              </w:rPr>
              <w:t>3.2</w:t>
            </w:r>
            <w:r w:rsidR="00B510EF">
              <w:rPr>
                <w:rFonts w:eastAsiaTheme="minorEastAsia"/>
                <w:noProof/>
                <w:sz w:val="22"/>
              </w:rPr>
              <w:tab/>
            </w:r>
            <w:r w:rsidR="00B510EF" w:rsidRPr="004847BD">
              <w:rPr>
                <w:rStyle w:val="Hyperlink"/>
                <w:noProof/>
              </w:rPr>
              <w:t>Primitive Types</w:t>
            </w:r>
            <w:r w:rsidR="00B510EF">
              <w:rPr>
                <w:noProof/>
                <w:webHidden/>
              </w:rPr>
              <w:tab/>
            </w:r>
            <w:r w:rsidR="00B510EF">
              <w:rPr>
                <w:noProof/>
                <w:webHidden/>
              </w:rPr>
              <w:fldChar w:fldCharType="begin"/>
            </w:r>
            <w:r w:rsidR="00B510EF">
              <w:rPr>
                <w:noProof/>
                <w:webHidden/>
              </w:rPr>
              <w:instrText xml:space="preserve"> PAGEREF _Toc402619818 \h </w:instrText>
            </w:r>
            <w:r w:rsidR="00B510EF">
              <w:rPr>
                <w:noProof/>
                <w:webHidden/>
              </w:rPr>
            </w:r>
            <w:r w:rsidR="00B510EF">
              <w:rPr>
                <w:noProof/>
                <w:webHidden/>
              </w:rPr>
              <w:fldChar w:fldCharType="separate"/>
            </w:r>
            <w:r w:rsidR="00B510EF">
              <w:rPr>
                <w:noProof/>
                <w:webHidden/>
              </w:rPr>
              <w:t>24</w:t>
            </w:r>
            <w:r w:rsidR="00B510EF">
              <w:rPr>
                <w:noProof/>
                <w:webHidden/>
              </w:rPr>
              <w:fldChar w:fldCharType="end"/>
            </w:r>
            <w:r>
              <w:rPr>
                <w:noProof/>
              </w:rPr>
              <w:fldChar w:fldCharType="end"/>
            </w:r>
          </w:ins>
        </w:p>
        <w:p w14:paraId="56A7757D" w14:textId="77777777" w:rsidR="00B510EF" w:rsidRDefault="00397205">
          <w:pPr>
            <w:pStyle w:val="TOC3"/>
            <w:rPr>
              <w:ins w:id="425" w:author="Anders Hejlsberg" w:date="2014-11-01T15:43:00Z"/>
              <w:rFonts w:eastAsiaTheme="minorEastAsia"/>
              <w:noProof/>
              <w:sz w:val="22"/>
            </w:rPr>
          </w:pPr>
          <w:ins w:id="426" w:author="Anders Hejlsberg" w:date="2014-11-01T15:43:00Z">
            <w:r>
              <w:fldChar w:fldCharType="begin"/>
            </w:r>
            <w:r>
              <w:instrText xml:space="preserve"> HYPERLINK \l "_Toc402619819" </w:instrText>
            </w:r>
            <w:r>
              <w:fldChar w:fldCharType="separate"/>
            </w:r>
            <w:r w:rsidR="00B510EF" w:rsidRPr="004847BD">
              <w:rPr>
                <w:rStyle w:val="Hyperlink"/>
                <w:noProof/>
              </w:rPr>
              <w:t>3.2.1</w:t>
            </w:r>
            <w:r w:rsidR="00B510EF">
              <w:rPr>
                <w:rFonts w:eastAsiaTheme="minorEastAsia"/>
                <w:noProof/>
                <w:sz w:val="22"/>
              </w:rPr>
              <w:tab/>
            </w:r>
            <w:r w:rsidR="00B510EF" w:rsidRPr="004847BD">
              <w:rPr>
                <w:rStyle w:val="Hyperlink"/>
                <w:noProof/>
              </w:rPr>
              <w:t>The Number Type</w:t>
            </w:r>
            <w:r w:rsidR="00B510EF">
              <w:rPr>
                <w:noProof/>
                <w:webHidden/>
              </w:rPr>
              <w:tab/>
            </w:r>
            <w:r w:rsidR="00B510EF">
              <w:rPr>
                <w:noProof/>
                <w:webHidden/>
              </w:rPr>
              <w:fldChar w:fldCharType="begin"/>
            </w:r>
            <w:r w:rsidR="00B510EF">
              <w:rPr>
                <w:noProof/>
                <w:webHidden/>
              </w:rPr>
              <w:instrText xml:space="preserve"> PAGEREF _Toc402619819 \h </w:instrText>
            </w:r>
            <w:r w:rsidR="00B510EF">
              <w:rPr>
                <w:noProof/>
                <w:webHidden/>
              </w:rPr>
            </w:r>
            <w:r w:rsidR="00B510EF">
              <w:rPr>
                <w:noProof/>
                <w:webHidden/>
              </w:rPr>
              <w:fldChar w:fldCharType="separate"/>
            </w:r>
            <w:r w:rsidR="00B510EF">
              <w:rPr>
                <w:noProof/>
                <w:webHidden/>
              </w:rPr>
              <w:t>24</w:t>
            </w:r>
            <w:r w:rsidR="00B510EF">
              <w:rPr>
                <w:noProof/>
                <w:webHidden/>
              </w:rPr>
              <w:fldChar w:fldCharType="end"/>
            </w:r>
            <w:r>
              <w:rPr>
                <w:noProof/>
              </w:rPr>
              <w:fldChar w:fldCharType="end"/>
            </w:r>
          </w:ins>
        </w:p>
        <w:p w14:paraId="71532D1A" w14:textId="77777777" w:rsidR="00B510EF" w:rsidRDefault="00397205">
          <w:pPr>
            <w:pStyle w:val="TOC3"/>
            <w:rPr>
              <w:ins w:id="427" w:author="Anders Hejlsberg" w:date="2014-11-01T15:43:00Z"/>
              <w:rFonts w:eastAsiaTheme="minorEastAsia"/>
              <w:noProof/>
              <w:sz w:val="22"/>
            </w:rPr>
          </w:pPr>
          <w:ins w:id="428" w:author="Anders Hejlsberg" w:date="2014-11-01T15:43:00Z">
            <w:r>
              <w:fldChar w:fldCharType="begin"/>
            </w:r>
            <w:r>
              <w:instrText xml:space="preserve"> HYPERLINK \l "_Toc402619820" </w:instrText>
            </w:r>
            <w:r>
              <w:fldChar w:fldCharType="separate"/>
            </w:r>
            <w:r w:rsidR="00B510EF" w:rsidRPr="004847BD">
              <w:rPr>
                <w:rStyle w:val="Hyperlink"/>
                <w:noProof/>
              </w:rPr>
              <w:t>3.2.2</w:t>
            </w:r>
            <w:r w:rsidR="00B510EF">
              <w:rPr>
                <w:rFonts w:eastAsiaTheme="minorEastAsia"/>
                <w:noProof/>
                <w:sz w:val="22"/>
              </w:rPr>
              <w:tab/>
            </w:r>
            <w:r w:rsidR="00B510EF" w:rsidRPr="004847BD">
              <w:rPr>
                <w:rStyle w:val="Hyperlink"/>
                <w:noProof/>
              </w:rPr>
              <w:t>The Boolean Type</w:t>
            </w:r>
            <w:r w:rsidR="00B510EF">
              <w:rPr>
                <w:noProof/>
                <w:webHidden/>
              </w:rPr>
              <w:tab/>
            </w:r>
            <w:r w:rsidR="00B510EF">
              <w:rPr>
                <w:noProof/>
                <w:webHidden/>
              </w:rPr>
              <w:fldChar w:fldCharType="begin"/>
            </w:r>
            <w:r w:rsidR="00B510EF">
              <w:rPr>
                <w:noProof/>
                <w:webHidden/>
              </w:rPr>
              <w:instrText xml:space="preserve"> PAGEREF _Toc402619820 \h </w:instrText>
            </w:r>
            <w:r w:rsidR="00B510EF">
              <w:rPr>
                <w:noProof/>
                <w:webHidden/>
              </w:rPr>
            </w:r>
            <w:r w:rsidR="00B510EF">
              <w:rPr>
                <w:noProof/>
                <w:webHidden/>
              </w:rPr>
              <w:fldChar w:fldCharType="separate"/>
            </w:r>
            <w:r w:rsidR="00B510EF">
              <w:rPr>
                <w:noProof/>
                <w:webHidden/>
              </w:rPr>
              <w:t>25</w:t>
            </w:r>
            <w:r w:rsidR="00B510EF">
              <w:rPr>
                <w:noProof/>
                <w:webHidden/>
              </w:rPr>
              <w:fldChar w:fldCharType="end"/>
            </w:r>
            <w:r>
              <w:rPr>
                <w:noProof/>
              </w:rPr>
              <w:fldChar w:fldCharType="end"/>
            </w:r>
          </w:ins>
        </w:p>
        <w:p w14:paraId="1EF62D1E" w14:textId="77777777" w:rsidR="00B510EF" w:rsidRDefault="00397205">
          <w:pPr>
            <w:pStyle w:val="TOC3"/>
            <w:rPr>
              <w:ins w:id="429" w:author="Anders Hejlsberg" w:date="2014-11-01T15:43:00Z"/>
              <w:rFonts w:eastAsiaTheme="minorEastAsia"/>
              <w:noProof/>
              <w:sz w:val="22"/>
            </w:rPr>
          </w:pPr>
          <w:ins w:id="430" w:author="Anders Hejlsberg" w:date="2014-11-01T15:43:00Z">
            <w:r>
              <w:fldChar w:fldCharType="begin"/>
            </w:r>
            <w:r>
              <w:instrText xml:space="preserve"> HYPERLINK \l "_Toc402619821" </w:instrText>
            </w:r>
            <w:r>
              <w:fldChar w:fldCharType="separate"/>
            </w:r>
            <w:r w:rsidR="00B510EF" w:rsidRPr="004847BD">
              <w:rPr>
                <w:rStyle w:val="Hyperlink"/>
                <w:noProof/>
              </w:rPr>
              <w:t>3.2.3</w:t>
            </w:r>
            <w:r w:rsidR="00B510EF">
              <w:rPr>
                <w:rFonts w:eastAsiaTheme="minorEastAsia"/>
                <w:noProof/>
                <w:sz w:val="22"/>
              </w:rPr>
              <w:tab/>
            </w:r>
            <w:r w:rsidR="00B510EF" w:rsidRPr="004847BD">
              <w:rPr>
                <w:rStyle w:val="Hyperlink"/>
                <w:noProof/>
              </w:rPr>
              <w:t>The String Type</w:t>
            </w:r>
            <w:r w:rsidR="00B510EF">
              <w:rPr>
                <w:noProof/>
                <w:webHidden/>
              </w:rPr>
              <w:tab/>
            </w:r>
            <w:r w:rsidR="00B510EF">
              <w:rPr>
                <w:noProof/>
                <w:webHidden/>
              </w:rPr>
              <w:fldChar w:fldCharType="begin"/>
            </w:r>
            <w:r w:rsidR="00B510EF">
              <w:rPr>
                <w:noProof/>
                <w:webHidden/>
              </w:rPr>
              <w:instrText xml:space="preserve"> PAGEREF _Toc402619821 \h </w:instrText>
            </w:r>
            <w:r w:rsidR="00B510EF">
              <w:rPr>
                <w:noProof/>
                <w:webHidden/>
              </w:rPr>
            </w:r>
            <w:r w:rsidR="00B510EF">
              <w:rPr>
                <w:noProof/>
                <w:webHidden/>
              </w:rPr>
              <w:fldChar w:fldCharType="separate"/>
            </w:r>
            <w:r w:rsidR="00B510EF">
              <w:rPr>
                <w:noProof/>
                <w:webHidden/>
              </w:rPr>
              <w:t>25</w:t>
            </w:r>
            <w:r w:rsidR="00B510EF">
              <w:rPr>
                <w:noProof/>
                <w:webHidden/>
              </w:rPr>
              <w:fldChar w:fldCharType="end"/>
            </w:r>
            <w:r>
              <w:rPr>
                <w:noProof/>
              </w:rPr>
              <w:fldChar w:fldCharType="end"/>
            </w:r>
          </w:ins>
        </w:p>
        <w:p w14:paraId="652D9650" w14:textId="77777777" w:rsidR="00B510EF" w:rsidRDefault="00397205">
          <w:pPr>
            <w:pStyle w:val="TOC3"/>
            <w:rPr>
              <w:ins w:id="431" w:author="Anders Hejlsberg" w:date="2014-11-01T15:43:00Z"/>
              <w:rFonts w:eastAsiaTheme="minorEastAsia"/>
              <w:noProof/>
              <w:sz w:val="22"/>
            </w:rPr>
          </w:pPr>
          <w:ins w:id="432" w:author="Anders Hejlsberg" w:date="2014-11-01T15:43:00Z">
            <w:r>
              <w:fldChar w:fldCharType="begin"/>
            </w:r>
            <w:r>
              <w:instrText xml:space="preserve"> HYPERLINK \l "_Toc402619822" </w:instrText>
            </w:r>
            <w:r>
              <w:fldChar w:fldCharType="separate"/>
            </w:r>
            <w:r w:rsidR="00B510EF" w:rsidRPr="004847BD">
              <w:rPr>
                <w:rStyle w:val="Hyperlink"/>
                <w:noProof/>
              </w:rPr>
              <w:t>3.2.4</w:t>
            </w:r>
            <w:r w:rsidR="00B510EF">
              <w:rPr>
                <w:rFonts w:eastAsiaTheme="minorEastAsia"/>
                <w:noProof/>
                <w:sz w:val="22"/>
              </w:rPr>
              <w:tab/>
            </w:r>
            <w:r w:rsidR="00B510EF" w:rsidRPr="004847BD">
              <w:rPr>
                <w:rStyle w:val="Hyperlink"/>
                <w:noProof/>
              </w:rPr>
              <w:t>The Void Type</w:t>
            </w:r>
            <w:r w:rsidR="00B510EF">
              <w:rPr>
                <w:noProof/>
                <w:webHidden/>
              </w:rPr>
              <w:tab/>
            </w:r>
            <w:r w:rsidR="00B510EF">
              <w:rPr>
                <w:noProof/>
                <w:webHidden/>
              </w:rPr>
              <w:fldChar w:fldCharType="begin"/>
            </w:r>
            <w:r w:rsidR="00B510EF">
              <w:rPr>
                <w:noProof/>
                <w:webHidden/>
              </w:rPr>
              <w:instrText xml:space="preserve"> PAGEREF _Toc402619822 \h </w:instrText>
            </w:r>
            <w:r w:rsidR="00B510EF">
              <w:rPr>
                <w:noProof/>
                <w:webHidden/>
              </w:rPr>
            </w:r>
            <w:r w:rsidR="00B510EF">
              <w:rPr>
                <w:noProof/>
                <w:webHidden/>
              </w:rPr>
              <w:fldChar w:fldCharType="separate"/>
            </w:r>
            <w:r w:rsidR="00B510EF">
              <w:rPr>
                <w:noProof/>
                <w:webHidden/>
              </w:rPr>
              <w:t>25</w:t>
            </w:r>
            <w:r w:rsidR="00B510EF">
              <w:rPr>
                <w:noProof/>
                <w:webHidden/>
              </w:rPr>
              <w:fldChar w:fldCharType="end"/>
            </w:r>
            <w:r>
              <w:rPr>
                <w:noProof/>
              </w:rPr>
              <w:fldChar w:fldCharType="end"/>
            </w:r>
          </w:ins>
        </w:p>
        <w:p w14:paraId="20EC60AB" w14:textId="77777777" w:rsidR="00B510EF" w:rsidRDefault="00397205">
          <w:pPr>
            <w:pStyle w:val="TOC3"/>
            <w:rPr>
              <w:ins w:id="433" w:author="Anders Hejlsberg" w:date="2014-11-01T15:43:00Z"/>
              <w:rFonts w:eastAsiaTheme="minorEastAsia"/>
              <w:noProof/>
              <w:sz w:val="22"/>
            </w:rPr>
          </w:pPr>
          <w:ins w:id="434" w:author="Anders Hejlsberg" w:date="2014-11-01T15:43:00Z">
            <w:r>
              <w:fldChar w:fldCharType="begin"/>
            </w:r>
            <w:r>
              <w:instrText xml:space="preserve"> HYPERLINK \l "_Toc402619823" </w:instrText>
            </w:r>
            <w:r>
              <w:fldChar w:fldCharType="separate"/>
            </w:r>
            <w:r w:rsidR="00B510EF" w:rsidRPr="004847BD">
              <w:rPr>
                <w:rStyle w:val="Hyperlink"/>
                <w:noProof/>
              </w:rPr>
              <w:t>3.2.5</w:t>
            </w:r>
            <w:r w:rsidR="00B510EF">
              <w:rPr>
                <w:rFonts w:eastAsiaTheme="minorEastAsia"/>
                <w:noProof/>
                <w:sz w:val="22"/>
              </w:rPr>
              <w:tab/>
            </w:r>
            <w:r w:rsidR="00B510EF" w:rsidRPr="004847BD">
              <w:rPr>
                <w:rStyle w:val="Hyperlink"/>
                <w:noProof/>
              </w:rPr>
              <w:t>The Null Type</w:t>
            </w:r>
            <w:r w:rsidR="00B510EF">
              <w:rPr>
                <w:noProof/>
                <w:webHidden/>
              </w:rPr>
              <w:tab/>
            </w:r>
            <w:r w:rsidR="00B510EF">
              <w:rPr>
                <w:noProof/>
                <w:webHidden/>
              </w:rPr>
              <w:fldChar w:fldCharType="begin"/>
            </w:r>
            <w:r w:rsidR="00B510EF">
              <w:rPr>
                <w:noProof/>
                <w:webHidden/>
              </w:rPr>
              <w:instrText xml:space="preserve"> PAGEREF _Toc402619823 \h </w:instrText>
            </w:r>
            <w:r w:rsidR="00B510EF">
              <w:rPr>
                <w:noProof/>
                <w:webHidden/>
              </w:rPr>
            </w:r>
            <w:r w:rsidR="00B510EF">
              <w:rPr>
                <w:noProof/>
                <w:webHidden/>
              </w:rPr>
              <w:fldChar w:fldCharType="separate"/>
            </w:r>
            <w:r w:rsidR="00B510EF">
              <w:rPr>
                <w:noProof/>
                <w:webHidden/>
              </w:rPr>
              <w:t>26</w:t>
            </w:r>
            <w:r w:rsidR="00B510EF">
              <w:rPr>
                <w:noProof/>
                <w:webHidden/>
              </w:rPr>
              <w:fldChar w:fldCharType="end"/>
            </w:r>
            <w:r>
              <w:rPr>
                <w:noProof/>
              </w:rPr>
              <w:fldChar w:fldCharType="end"/>
            </w:r>
          </w:ins>
        </w:p>
        <w:p w14:paraId="27453F4A" w14:textId="77777777" w:rsidR="00B510EF" w:rsidRDefault="00397205">
          <w:pPr>
            <w:pStyle w:val="TOC3"/>
            <w:rPr>
              <w:ins w:id="435" w:author="Anders Hejlsberg" w:date="2014-11-01T15:43:00Z"/>
              <w:rFonts w:eastAsiaTheme="minorEastAsia"/>
              <w:noProof/>
              <w:sz w:val="22"/>
            </w:rPr>
          </w:pPr>
          <w:ins w:id="436" w:author="Anders Hejlsberg" w:date="2014-11-01T15:43:00Z">
            <w:r>
              <w:fldChar w:fldCharType="begin"/>
            </w:r>
            <w:r>
              <w:instrText xml:space="preserve"> HYPERLINK \l "_Toc402619824" </w:instrText>
            </w:r>
            <w:r>
              <w:fldChar w:fldCharType="separate"/>
            </w:r>
            <w:r w:rsidR="00B510EF" w:rsidRPr="004847BD">
              <w:rPr>
                <w:rStyle w:val="Hyperlink"/>
                <w:noProof/>
              </w:rPr>
              <w:t>3.2.6</w:t>
            </w:r>
            <w:r w:rsidR="00B510EF">
              <w:rPr>
                <w:rFonts w:eastAsiaTheme="minorEastAsia"/>
                <w:noProof/>
                <w:sz w:val="22"/>
              </w:rPr>
              <w:tab/>
            </w:r>
            <w:r w:rsidR="00B510EF" w:rsidRPr="004847BD">
              <w:rPr>
                <w:rStyle w:val="Hyperlink"/>
                <w:noProof/>
              </w:rPr>
              <w:t>The Undefined Type</w:t>
            </w:r>
            <w:r w:rsidR="00B510EF">
              <w:rPr>
                <w:noProof/>
                <w:webHidden/>
              </w:rPr>
              <w:tab/>
            </w:r>
            <w:r w:rsidR="00B510EF">
              <w:rPr>
                <w:noProof/>
                <w:webHidden/>
              </w:rPr>
              <w:fldChar w:fldCharType="begin"/>
            </w:r>
            <w:r w:rsidR="00B510EF">
              <w:rPr>
                <w:noProof/>
                <w:webHidden/>
              </w:rPr>
              <w:instrText xml:space="preserve"> PAGEREF _Toc402619824 \h </w:instrText>
            </w:r>
            <w:r w:rsidR="00B510EF">
              <w:rPr>
                <w:noProof/>
                <w:webHidden/>
              </w:rPr>
            </w:r>
            <w:r w:rsidR="00B510EF">
              <w:rPr>
                <w:noProof/>
                <w:webHidden/>
              </w:rPr>
              <w:fldChar w:fldCharType="separate"/>
            </w:r>
            <w:r w:rsidR="00B510EF">
              <w:rPr>
                <w:noProof/>
                <w:webHidden/>
              </w:rPr>
              <w:t>26</w:t>
            </w:r>
            <w:r w:rsidR="00B510EF">
              <w:rPr>
                <w:noProof/>
                <w:webHidden/>
              </w:rPr>
              <w:fldChar w:fldCharType="end"/>
            </w:r>
            <w:r>
              <w:rPr>
                <w:noProof/>
              </w:rPr>
              <w:fldChar w:fldCharType="end"/>
            </w:r>
          </w:ins>
        </w:p>
        <w:p w14:paraId="2699B215" w14:textId="77777777" w:rsidR="00B510EF" w:rsidRDefault="00397205">
          <w:pPr>
            <w:pStyle w:val="TOC3"/>
            <w:rPr>
              <w:ins w:id="437" w:author="Anders Hejlsberg" w:date="2014-11-01T15:43:00Z"/>
              <w:rFonts w:eastAsiaTheme="minorEastAsia"/>
              <w:noProof/>
              <w:sz w:val="22"/>
            </w:rPr>
          </w:pPr>
          <w:ins w:id="438" w:author="Anders Hejlsberg" w:date="2014-11-01T15:43:00Z">
            <w:r>
              <w:fldChar w:fldCharType="begin"/>
            </w:r>
            <w:r>
              <w:instrText xml:space="preserve"> HYPERLINK \l "_Toc402619825" </w:instrText>
            </w:r>
            <w:r>
              <w:fldChar w:fldCharType="separate"/>
            </w:r>
            <w:r w:rsidR="00B510EF" w:rsidRPr="004847BD">
              <w:rPr>
                <w:rStyle w:val="Hyperlink"/>
                <w:noProof/>
              </w:rPr>
              <w:t>3.2.7</w:t>
            </w:r>
            <w:r w:rsidR="00B510EF">
              <w:rPr>
                <w:rFonts w:eastAsiaTheme="minorEastAsia"/>
                <w:noProof/>
                <w:sz w:val="22"/>
              </w:rPr>
              <w:tab/>
            </w:r>
            <w:r w:rsidR="00B510EF" w:rsidRPr="004847BD">
              <w:rPr>
                <w:rStyle w:val="Hyperlink"/>
                <w:noProof/>
              </w:rPr>
              <w:t>Enum Types</w:t>
            </w:r>
            <w:r w:rsidR="00B510EF">
              <w:rPr>
                <w:noProof/>
                <w:webHidden/>
              </w:rPr>
              <w:tab/>
            </w:r>
            <w:r w:rsidR="00B510EF">
              <w:rPr>
                <w:noProof/>
                <w:webHidden/>
              </w:rPr>
              <w:fldChar w:fldCharType="begin"/>
            </w:r>
            <w:r w:rsidR="00B510EF">
              <w:rPr>
                <w:noProof/>
                <w:webHidden/>
              </w:rPr>
              <w:instrText xml:space="preserve"> PAGEREF _Toc402619825 \h </w:instrText>
            </w:r>
            <w:r w:rsidR="00B510EF">
              <w:rPr>
                <w:noProof/>
                <w:webHidden/>
              </w:rPr>
            </w:r>
            <w:r w:rsidR="00B510EF">
              <w:rPr>
                <w:noProof/>
                <w:webHidden/>
              </w:rPr>
              <w:fldChar w:fldCharType="separate"/>
            </w:r>
            <w:r w:rsidR="00B510EF">
              <w:rPr>
                <w:noProof/>
                <w:webHidden/>
              </w:rPr>
              <w:t>26</w:t>
            </w:r>
            <w:r w:rsidR="00B510EF">
              <w:rPr>
                <w:noProof/>
                <w:webHidden/>
              </w:rPr>
              <w:fldChar w:fldCharType="end"/>
            </w:r>
            <w:r>
              <w:rPr>
                <w:noProof/>
              </w:rPr>
              <w:fldChar w:fldCharType="end"/>
            </w:r>
          </w:ins>
        </w:p>
        <w:p w14:paraId="71518BF2" w14:textId="77777777" w:rsidR="00B510EF" w:rsidRDefault="00397205">
          <w:pPr>
            <w:pStyle w:val="TOC3"/>
            <w:rPr>
              <w:ins w:id="439" w:author="Anders Hejlsberg" w:date="2014-11-01T15:43:00Z"/>
              <w:rFonts w:eastAsiaTheme="minorEastAsia"/>
              <w:noProof/>
              <w:sz w:val="22"/>
            </w:rPr>
          </w:pPr>
          <w:ins w:id="440" w:author="Anders Hejlsberg" w:date="2014-11-01T15:43:00Z">
            <w:r>
              <w:fldChar w:fldCharType="begin"/>
            </w:r>
            <w:r>
              <w:instrText xml:space="preserve"> HYPERLINK \l "_Toc402619826" </w:instrText>
            </w:r>
            <w:r>
              <w:fldChar w:fldCharType="separate"/>
            </w:r>
            <w:r w:rsidR="00B510EF" w:rsidRPr="004847BD">
              <w:rPr>
                <w:rStyle w:val="Hyperlink"/>
                <w:noProof/>
              </w:rPr>
              <w:t>3.2.8</w:t>
            </w:r>
            <w:r w:rsidR="00B510EF">
              <w:rPr>
                <w:rFonts w:eastAsiaTheme="minorEastAsia"/>
                <w:noProof/>
                <w:sz w:val="22"/>
              </w:rPr>
              <w:tab/>
            </w:r>
            <w:r w:rsidR="00B510EF" w:rsidRPr="004847BD">
              <w:rPr>
                <w:rStyle w:val="Hyperlink"/>
                <w:noProof/>
              </w:rPr>
              <w:t>String Literal Types</w:t>
            </w:r>
            <w:r w:rsidR="00B510EF">
              <w:rPr>
                <w:noProof/>
                <w:webHidden/>
              </w:rPr>
              <w:tab/>
            </w:r>
            <w:r w:rsidR="00B510EF">
              <w:rPr>
                <w:noProof/>
                <w:webHidden/>
              </w:rPr>
              <w:fldChar w:fldCharType="begin"/>
            </w:r>
            <w:r w:rsidR="00B510EF">
              <w:rPr>
                <w:noProof/>
                <w:webHidden/>
              </w:rPr>
              <w:instrText xml:space="preserve"> PAGEREF _Toc402619826 \h </w:instrText>
            </w:r>
            <w:r w:rsidR="00B510EF">
              <w:rPr>
                <w:noProof/>
                <w:webHidden/>
              </w:rPr>
            </w:r>
            <w:r w:rsidR="00B510EF">
              <w:rPr>
                <w:noProof/>
                <w:webHidden/>
              </w:rPr>
              <w:fldChar w:fldCharType="separate"/>
            </w:r>
            <w:r w:rsidR="00B510EF">
              <w:rPr>
                <w:noProof/>
                <w:webHidden/>
              </w:rPr>
              <w:t>26</w:t>
            </w:r>
            <w:r w:rsidR="00B510EF">
              <w:rPr>
                <w:noProof/>
                <w:webHidden/>
              </w:rPr>
              <w:fldChar w:fldCharType="end"/>
            </w:r>
            <w:r>
              <w:rPr>
                <w:noProof/>
              </w:rPr>
              <w:fldChar w:fldCharType="end"/>
            </w:r>
          </w:ins>
        </w:p>
        <w:p w14:paraId="6072A538" w14:textId="77777777" w:rsidR="00B510EF" w:rsidRDefault="00397205">
          <w:pPr>
            <w:pStyle w:val="TOC2"/>
            <w:tabs>
              <w:tab w:val="left" w:pos="880"/>
              <w:tab w:val="right" w:leader="dot" w:pos="9350"/>
            </w:tabs>
            <w:rPr>
              <w:ins w:id="441" w:author="Anders Hejlsberg" w:date="2014-11-01T15:43:00Z"/>
              <w:rFonts w:eastAsiaTheme="minorEastAsia"/>
              <w:noProof/>
              <w:sz w:val="22"/>
            </w:rPr>
          </w:pPr>
          <w:ins w:id="442" w:author="Anders Hejlsberg" w:date="2014-11-01T15:43:00Z">
            <w:r>
              <w:fldChar w:fldCharType="begin"/>
            </w:r>
            <w:r>
              <w:instrText xml:space="preserve"> HYPERLINK \l "_Toc402619827" </w:instrText>
            </w:r>
            <w:r>
              <w:fldChar w:fldCharType="separate"/>
            </w:r>
            <w:r w:rsidR="00B510EF" w:rsidRPr="004847BD">
              <w:rPr>
                <w:rStyle w:val="Hyperlink"/>
                <w:noProof/>
              </w:rPr>
              <w:t>3.3</w:t>
            </w:r>
            <w:r w:rsidR="00B510EF">
              <w:rPr>
                <w:rFonts w:eastAsiaTheme="minorEastAsia"/>
                <w:noProof/>
                <w:sz w:val="22"/>
              </w:rPr>
              <w:tab/>
            </w:r>
            <w:r w:rsidR="00B510EF" w:rsidRPr="004847BD">
              <w:rPr>
                <w:rStyle w:val="Hyperlink"/>
                <w:noProof/>
              </w:rPr>
              <w:t>Object Types</w:t>
            </w:r>
            <w:r w:rsidR="00B510EF">
              <w:rPr>
                <w:noProof/>
                <w:webHidden/>
              </w:rPr>
              <w:tab/>
            </w:r>
            <w:r w:rsidR="00B510EF">
              <w:rPr>
                <w:noProof/>
                <w:webHidden/>
              </w:rPr>
              <w:fldChar w:fldCharType="begin"/>
            </w:r>
            <w:r w:rsidR="00B510EF">
              <w:rPr>
                <w:noProof/>
                <w:webHidden/>
              </w:rPr>
              <w:instrText xml:space="preserve"> PAGEREF _Toc402619827 \h </w:instrText>
            </w:r>
            <w:r w:rsidR="00B510EF">
              <w:rPr>
                <w:noProof/>
                <w:webHidden/>
              </w:rPr>
            </w:r>
            <w:r w:rsidR="00B510EF">
              <w:rPr>
                <w:noProof/>
                <w:webHidden/>
              </w:rPr>
              <w:fldChar w:fldCharType="separate"/>
            </w:r>
            <w:r w:rsidR="00B510EF">
              <w:rPr>
                <w:noProof/>
                <w:webHidden/>
              </w:rPr>
              <w:t>27</w:t>
            </w:r>
            <w:r w:rsidR="00B510EF">
              <w:rPr>
                <w:noProof/>
                <w:webHidden/>
              </w:rPr>
              <w:fldChar w:fldCharType="end"/>
            </w:r>
            <w:r>
              <w:rPr>
                <w:noProof/>
              </w:rPr>
              <w:fldChar w:fldCharType="end"/>
            </w:r>
          </w:ins>
        </w:p>
        <w:p w14:paraId="29393B2C" w14:textId="77777777" w:rsidR="00B510EF" w:rsidRDefault="00397205">
          <w:pPr>
            <w:pStyle w:val="TOC3"/>
            <w:rPr>
              <w:ins w:id="443" w:author="Anders Hejlsberg" w:date="2014-11-01T15:43:00Z"/>
              <w:rFonts w:eastAsiaTheme="minorEastAsia"/>
              <w:noProof/>
              <w:sz w:val="22"/>
            </w:rPr>
          </w:pPr>
          <w:ins w:id="444" w:author="Anders Hejlsberg" w:date="2014-11-01T15:43:00Z">
            <w:r>
              <w:fldChar w:fldCharType="begin"/>
            </w:r>
            <w:r>
              <w:instrText xml:space="preserve"> HYPERLINK \l "_Toc402619828" </w:instrText>
            </w:r>
            <w:r>
              <w:fldChar w:fldCharType="separate"/>
            </w:r>
            <w:r w:rsidR="00B510EF" w:rsidRPr="004847BD">
              <w:rPr>
                <w:rStyle w:val="Hyperlink"/>
                <w:noProof/>
              </w:rPr>
              <w:t>3.3.1</w:t>
            </w:r>
            <w:r w:rsidR="00B510EF">
              <w:rPr>
                <w:rFonts w:eastAsiaTheme="minorEastAsia"/>
                <w:noProof/>
                <w:sz w:val="22"/>
              </w:rPr>
              <w:tab/>
            </w:r>
            <w:r w:rsidR="00B510EF" w:rsidRPr="004847BD">
              <w:rPr>
                <w:rStyle w:val="Hyperlink"/>
                <w:noProof/>
              </w:rPr>
              <w:t>Named Type References</w:t>
            </w:r>
            <w:r w:rsidR="00B510EF">
              <w:rPr>
                <w:noProof/>
                <w:webHidden/>
              </w:rPr>
              <w:tab/>
            </w:r>
            <w:r w:rsidR="00B510EF">
              <w:rPr>
                <w:noProof/>
                <w:webHidden/>
              </w:rPr>
              <w:fldChar w:fldCharType="begin"/>
            </w:r>
            <w:r w:rsidR="00B510EF">
              <w:rPr>
                <w:noProof/>
                <w:webHidden/>
              </w:rPr>
              <w:instrText xml:space="preserve"> PAGEREF _Toc402619828 \h </w:instrText>
            </w:r>
            <w:r w:rsidR="00B510EF">
              <w:rPr>
                <w:noProof/>
                <w:webHidden/>
              </w:rPr>
            </w:r>
            <w:r w:rsidR="00B510EF">
              <w:rPr>
                <w:noProof/>
                <w:webHidden/>
              </w:rPr>
              <w:fldChar w:fldCharType="separate"/>
            </w:r>
            <w:r w:rsidR="00B510EF">
              <w:rPr>
                <w:noProof/>
                <w:webHidden/>
              </w:rPr>
              <w:t>27</w:t>
            </w:r>
            <w:r w:rsidR="00B510EF">
              <w:rPr>
                <w:noProof/>
                <w:webHidden/>
              </w:rPr>
              <w:fldChar w:fldCharType="end"/>
            </w:r>
            <w:r>
              <w:rPr>
                <w:noProof/>
              </w:rPr>
              <w:fldChar w:fldCharType="end"/>
            </w:r>
          </w:ins>
        </w:p>
        <w:p w14:paraId="139FDB0F" w14:textId="77777777" w:rsidR="00B510EF" w:rsidRDefault="00397205">
          <w:pPr>
            <w:pStyle w:val="TOC3"/>
            <w:rPr>
              <w:ins w:id="445" w:author="Anders Hejlsberg" w:date="2014-11-01T15:43:00Z"/>
              <w:rFonts w:eastAsiaTheme="minorEastAsia"/>
              <w:noProof/>
              <w:sz w:val="22"/>
            </w:rPr>
          </w:pPr>
          <w:ins w:id="446" w:author="Anders Hejlsberg" w:date="2014-11-01T15:43:00Z">
            <w:r>
              <w:fldChar w:fldCharType="begin"/>
            </w:r>
            <w:r>
              <w:instrText xml:space="preserve"> HYPERLINK \l "_Toc402619829" </w:instrText>
            </w:r>
            <w:r>
              <w:fldChar w:fldCharType="separate"/>
            </w:r>
            <w:r w:rsidR="00B510EF" w:rsidRPr="004847BD">
              <w:rPr>
                <w:rStyle w:val="Hyperlink"/>
                <w:noProof/>
              </w:rPr>
              <w:t>3.3.2</w:t>
            </w:r>
            <w:r w:rsidR="00B510EF">
              <w:rPr>
                <w:rFonts w:eastAsiaTheme="minorEastAsia"/>
                <w:noProof/>
                <w:sz w:val="22"/>
              </w:rPr>
              <w:tab/>
            </w:r>
            <w:r w:rsidR="00B510EF" w:rsidRPr="004847BD">
              <w:rPr>
                <w:rStyle w:val="Hyperlink"/>
                <w:noProof/>
              </w:rPr>
              <w:t>Array Types</w:t>
            </w:r>
            <w:r w:rsidR="00B510EF">
              <w:rPr>
                <w:noProof/>
                <w:webHidden/>
              </w:rPr>
              <w:tab/>
            </w:r>
            <w:r w:rsidR="00B510EF">
              <w:rPr>
                <w:noProof/>
                <w:webHidden/>
              </w:rPr>
              <w:fldChar w:fldCharType="begin"/>
            </w:r>
            <w:r w:rsidR="00B510EF">
              <w:rPr>
                <w:noProof/>
                <w:webHidden/>
              </w:rPr>
              <w:instrText xml:space="preserve"> PAGEREF _Toc402619829 \h </w:instrText>
            </w:r>
            <w:r w:rsidR="00B510EF">
              <w:rPr>
                <w:noProof/>
                <w:webHidden/>
              </w:rPr>
            </w:r>
            <w:r w:rsidR="00B510EF">
              <w:rPr>
                <w:noProof/>
                <w:webHidden/>
              </w:rPr>
              <w:fldChar w:fldCharType="separate"/>
            </w:r>
            <w:r w:rsidR="00B510EF">
              <w:rPr>
                <w:noProof/>
                <w:webHidden/>
              </w:rPr>
              <w:t>27</w:t>
            </w:r>
            <w:r w:rsidR="00B510EF">
              <w:rPr>
                <w:noProof/>
                <w:webHidden/>
              </w:rPr>
              <w:fldChar w:fldCharType="end"/>
            </w:r>
            <w:r>
              <w:rPr>
                <w:noProof/>
              </w:rPr>
              <w:fldChar w:fldCharType="end"/>
            </w:r>
          </w:ins>
        </w:p>
        <w:p w14:paraId="76A37A47" w14:textId="77777777" w:rsidR="00B510EF" w:rsidRDefault="00397205">
          <w:pPr>
            <w:pStyle w:val="TOC3"/>
            <w:rPr>
              <w:ins w:id="447" w:author="Anders Hejlsberg" w:date="2014-11-01T15:43:00Z"/>
              <w:rFonts w:eastAsiaTheme="minorEastAsia"/>
              <w:noProof/>
              <w:sz w:val="22"/>
            </w:rPr>
          </w:pPr>
          <w:ins w:id="448" w:author="Anders Hejlsberg" w:date="2014-11-01T15:43:00Z">
            <w:r>
              <w:fldChar w:fldCharType="begin"/>
            </w:r>
            <w:r>
              <w:instrText xml:space="preserve"> HYPERLINK \l "_Toc402619830" </w:instrText>
            </w:r>
            <w:r>
              <w:fldChar w:fldCharType="separate"/>
            </w:r>
            <w:r w:rsidR="00B510EF" w:rsidRPr="004847BD">
              <w:rPr>
                <w:rStyle w:val="Hyperlink"/>
                <w:noProof/>
              </w:rPr>
              <w:t>3.3.3</w:t>
            </w:r>
            <w:r w:rsidR="00B510EF">
              <w:rPr>
                <w:rFonts w:eastAsiaTheme="minorEastAsia"/>
                <w:noProof/>
                <w:sz w:val="22"/>
              </w:rPr>
              <w:tab/>
            </w:r>
            <w:r w:rsidR="00B510EF" w:rsidRPr="004847BD">
              <w:rPr>
                <w:rStyle w:val="Hyperlink"/>
                <w:noProof/>
              </w:rPr>
              <w:t>Tuple Types</w:t>
            </w:r>
            <w:r w:rsidR="00B510EF">
              <w:rPr>
                <w:noProof/>
                <w:webHidden/>
              </w:rPr>
              <w:tab/>
            </w:r>
            <w:r w:rsidR="00B510EF">
              <w:rPr>
                <w:noProof/>
                <w:webHidden/>
              </w:rPr>
              <w:fldChar w:fldCharType="begin"/>
            </w:r>
            <w:r w:rsidR="00B510EF">
              <w:rPr>
                <w:noProof/>
                <w:webHidden/>
              </w:rPr>
              <w:instrText xml:space="preserve"> PAGEREF _Toc402619830 \h </w:instrText>
            </w:r>
            <w:r w:rsidR="00B510EF">
              <w:rPr>
                <w:noProof/>
                <w:webHidden/>
              </w:rPr>
            </w:r>
            <w:r w:rsidR="00B510EF">
              <w:rPr>
                <w:noProof/>
                <w:webHidden/>
              </w:rPr>
              <w:fldChar w:fldCharType="separate"/>
            </w:r>
            <w:r w:rsidR="00B510EF">
              <w:rPr>
                <w:noProof/>
                <w:webHidden/>
              </w:rPr>
              <w:t>28</w:t>
            </w:r>
            <w:r w:rsidR="00B510EF">
              <w:rPr>
                <w:noProof/>
                <w:webHidden/>
              </w:rPr>
              <w:fldChar w:fldCharType="end"/>
            </w:r>
            <w:r>
              <w:rPr>
                <w:noProof/>
              </w:rPr>
              <w:fldChar w:fldCharType="end"/>
            </w:r>
          </w:ins>
        </w:p>
        <w:p w14:paraId="7896FFF5" w14:textId="77777777" w:rsidR="00B510EF" w:rsidRDefault="00397205">
          <w:pPr>
            <w:pStyle w:val="TOC3"/>
            <w:rPr>
              <w:ins w:id="449" w:author="Anders Hejlsberg" w:date="2014-11-01T15:43:00Z"/>
              <w:rFonts w:eastAsiaTheme="minorEastAsia"/>
              <w:noProof/>
              <w:sz w:val="22"/>
            </w:rPr>
          </w:pPr>
          <w:ins w:id="450" w:author="Anders Hejlsberg" w:date="2014-11-01T15:43:00Z">
            <w:r>
              <w:fldChar w:fldCharType="begin"/>
            </w:r>
            <w:r>
              <w:instrText xml:space="preserve"> HYPERLINK \l "_Toc402619831" </w:instrText>
            </w:r>
            <w:r>
              <w:fldChar w:fldCharType="separate"/>
            </w:r>
            <w:r w:rsidR="00B510EF" w:rsidRPr="004847BD">
              <w:rPr>
                <w:rStyle w:val="Hyperlink"/>
                <w:noProof/>
              </w:rPr>
              <w:t>3.3.4</w:t>
            </w:r>
            <w:r w:rsidR="00B510EF">
              <w:rPr>
                <w:rFonts w:eastAsiaTheme="minorEastAsia"/>
                <w:noProof/>
                <w:sz w:val="22"/>
              </w:rPr>
              <w:tab/>
            </w:r>
            <w:r w:rsidR="00B510EF" w:rsidRPr="004847BD">
              <w:rPr>
                <w:rStyle w:val="Hyperlink"/>
                <w:noProof/>
              </w:rPr>
              <w:t>Function Types</w:t>
            </w:r>
            <w:r w:rsidR="00B510EF">
              <w:rPr>
                <w:noProof/>
                <w:webHidden/>
              </w:rPr>
              <w:tab/>
            </w:r>
            <w:r w:rsidR="00B510EF">
              <w:rPr>
                <w:noProof/>
                <w:webHidden/>
              </w:rPr>
              <w:fldChar w:fldCharType="begin"/>
            </w:r>
            <w:r w:rsidR="00B510EF">
              <w:rPr>
                <w:noProof/>
                <w:webHidden/>
              </w:rPr>
              <w:instrText xml:space="preserve"> PAGEREF _Toc402619831 \h </w:instrText>
            </w:r>
            <w:r w:rsidR="00B510EF">
              <w:rPr>
                <w:noProof/>
                <w:webHidden/>
              </w:rPr>
            </w:r>
            <w:r w:rsidR="00B510EF">
              <w:rPr>
                <w:noProof/>
                <w:webHidden/>
              </w:rPr>
              <w:fldChar w:fldCharType="separate"/>
            </w:r>
            <w:r w:rsidR="00B510EF">
              <w:rPr>
                <w:noProof/>
                <w:webHidden/>
              </w:rPr>
              <w:t>28</w:t>
            </w:r>
            <w:r w:rsidR="00B510EF">
              <w:rPr>
                <w:noProof/>
                <w:webHidden/>
              </w:rPr>
              <w:fldChar w:fldCharType="end"/>
            </w:r>
            <w:r>
              <w:rPr>
                <w:noProof/>
              </w:rPr>
              <w:fldChar w:fldCharType="end"/>
            </w:r>
          </w:ins>
        </w:p>
        <w:p w14:paraId="53E6581B" w14:textId="77777777" w:rsidR="00B510EF" w:rsidRDefault="00397205">
          <w:pPr>
            <w:pStyle w:val="TOC3"/>
            <w:rPr>
              <w:ins w:id="451" w:author="Anders Hejlsberg" w:date="2014-11-01T15:43:00Z"/>
              <w:rFonts w:eastAsiaTheme="minorEastAsia"/>
              <w:noProof/>
              <w:sz w:val="22"/>
            </w:rPr>
          </w:pPr>
          <w:ins w:id="452" w:author="Anders Hejlsberg" w:date="2014-11-01T15:43:00Z">
            <w:r>
              <w:fldChar w:fldCharType="begin"/>
            </w:r>
            <w:r>
              <w:instrText xml:space="preserve"> HYPERLINK \l "_Toc402619832" </w:instrText>
            </w:r>
            <w:r>
              <w:fldChar w:fldCharType="separate"/>
            </w:r>
            <w:r w:rsidR="00B510EF" w:rsidRPr="004847BD">
              <w:rPr>
                <w:rStyle w:val="Hyperlink"/>
                <w:noProof/>
              </w:rPr>
              <w:t>3.3.5</w:t>
            </w:r>
            <w:r w:rsidR="00B510EF">
              <w:rPr>
                <w:rFonts w:eastAsiaTheme="minorEastAsia"/>
                <w:noProof/>
                <w:sz w:val="22"/>
              </w:rPr>
              <w:tab/>
            </w:r>
            <w:r w:rsidR="00B510EF" w:rsidRPr="004847BD">
              <w:rPr>
                <w:rStyle w:val="Hyperlink"/>
                <w:noProof/>
              </w:rPr>
              <w:t>Constructor Types</w:t>
            </w:r>
            <w:r w:rsidR="00B510EF">
              <w:rPr>
                <w:noProof/>
                <w:webHidden/>
              </w:rPr>
              <w:tab/>
            </w:r>
            <w:r w:rsidR="00B510EF">
              <w:rPr>
                <w:noProof/>
                <w:webHidden/>
              </w:rPr>
              <w:fldChar w:fldCharType="begin"/>
            </w:r>
            <w:r w:rsidR="00B510EF">
              <w:rPr>
                <w:noProof/>
                <w:webHidden/>
              </w:rPr>
              <w:instrText xml:space="preserve"> PAGEREF _Toc402619832 \h </w:instrText>
            </w:r>
            <w:r w:rsidR="00B510EF">
              <w:rPr>
                <w:noProof/>
                <w:webHidden/>
              </w:rPr>
            </w:r>
            <w:r w:rsidR="00B510EF">
              <w:rPr>
                <w:noProof/>
                <w:webHidden/>
              </w:rPr>
              <w:fldChar w:fldCharType="separate"/>
            </w:r>
            <w:r w:rsidR="00B510EF">
              <w:rPr>
                <w:noProof/>
                <w:webHidden/>
              </w:rPr>
              <w:t>28</w:t>
            </w:r>
            <w:r w:rsidR="00B510EF">
              <w:rPr>
                <w:noProof/>
                <w:webHidden/>
              </w:rPr>
              <w:fldChar w:fldCharType="end"/>
            </w:r>
            <w:r>
              <w:rPr>
                <w:noProof/>
              </w:rPr>
              <w:fldChar w:fldCharType="end"/>
            </w:r>
          </w:ins>
        </w:p>
        <w:p w14:paraId="46CEF89F" w14:textId="77777777" w:rsidR="00B510EF" w:rsidRDefault="00397205">
          <w:pPr>
            <w:pStyle w:val="TOC3"/>
            <w:rPr>
              <w:ins w:id="453" w:author="Anders Hejlsberg" w:date="2014-11-01T15:43:00Z"/>
              <w:rFonts w:eastAsiaTheme="minorEastAsia"/>
              <w:noProof/>
              <w:sz w:val="22"/>
            </w:rPr>
          </w:pPr>
          <w:ins w:id="454" w:author="Anders Hejlsberg" w:date="2014-11-01T15:43:00Z">
            <w:r>
              <w:fldChar w:fldCharType="begin"/>
            </w:r>
            <w:r>
              <w:instrText xml:space="preserve"> HYPERLINK \l "_Toc402619833" </w:instrText>
            </w:r>
            <w:r>
              <w:fldChar w:fldCharType="separate"/>
            </w:r>
            <w:r w:rsidR="00B510EF" w:rsidRPr="004847BD">
              <w:rPr>
                <w:rStyle w:val="Hyperlink"/>
                <w:noProof/>
              </w:rPr>
              <w:t>3.3.6</w:t>
            </w:r>
            <w:r w:rsidR="00B510EF">
              <w:rPr>
                <w:rFonts w:eastAsiaTheme="minorEastAsia"/>
                <w:noProof/>
                <w:sz w:val="22"/>
              </w:rPr>
              <w:tab/>
            </w:r>
            <w:r w:rsidR="00B510EF" w:rsidRPr="004847BD">
              <w:rPr>
                <w:rStyle w:val="Hyperlink"/>
                <w:noProof/>
              </w:rPr>
              <w:t>Members</w:t>
            </w:r>
            <w:r w:rsidR="00B510EF">
              <w:rPr>
                <w:noProof/>
                <w:webHidden/>
              </w:rPr>
              <w:tab/>
            </w:r>
            <w:r w:rsidR="00B510EF">
              <w:rPr>
                <w:noProof/>
                <w:webHidden/>
              </w:rPr>
              <w:fldChar w:fldCharType="begin"/>
            </w:r>
            <w:r w:rsidR="00B510EF">
              <w:rPr>
                <w:noProof/>
                <w:webHidden/>
              </w:rPr>
              <w:instrText xml:space="preserve"> PAGEREF _Toc402619833 \h </w:instrText>
            </w:r>
            <w:r w:rsidR="00B510EF">
              <w:rPr>
                <w:noProof/>
                <w:webHidden/>
              </w:rPr>
            </w:r>
            <w:r w:rsidR="00B510EF">
              <w:rPr>
                <w:noProof/>
                <w:webHidden/>
              </w:rPr>
              <w:fldChar w:fldCharType="separate"/>
            </w:r>
            <w:r w:rsidR="00B510EF">
              <w:rPr>
                <w:noProof/>
                <w:webHidden/>
              </w:rPr>
              <w:t>28</w:t>
            </w:r>
            <w:r w:rsidR="00B510EF">
              <w:rPr>
                <w:noProof/>
                <w:webHidden/>
              </w:rPr>
              <w:fldChar w:fldCharType="end"/>
            </w:r>
            <w:r>
              <w:rPr>
                <w:noProof/>
              </w:rPr>
              <w:fldChar w:fldCharType="end"/>
            </w:r>
          </w:ins>
        </w:p>
        <w:p w14:paraId="0D24CC6C" w14:textId="77777777" w:rsidR="00B510EF" w:rsidRDefault="00397205">
          <w:pPr>
            <w:pStyle w:val="TOC2"/>
            <w:tabs>
              <w:tab w:val="left" w:pos="880"/>
              <w:tab w:val="right" w:leader="dot" w:pos="9350"/>
            </w:tabs>
            <w:rPr>
              <w:ins w:id="455" w:author="Anders Hejlsberg" w:date="2014-11-01T15:43:00Z"/>
              <w:rFonts w:eastAsiaTheme="minorEastAsia"/>
              <w:noProof/>
              <w:sz w:val="22"/>
            </w:rPr>
          </w:pPr>
          <w:ins w:id="456" w:author="Anders Hejlsberg" w:date="2014-11-01T15:43:00Z">
            <w:r>
              <w:fldChar w:fldCharType="begin"/>
            </w:r>
            <w:r>
              <w:instrText xml:space="preserve"> HYPERLINK \l "_Toc402619834" </w:instrText>
            </w:r>
            <w:r>
              <w:fldChar w:fldCharType="separate"/>
            </w:r>
            <w:r w:rsidR="00B510EF" w:rsidRPr="004847BD">
              <w:rPr>
                <w:rStyle w:val="Hyperlink"/>
                <w:noProof/>
              </w:rPr>
              <w:t>3.4</w:t>
            </w:r>
            <w:r w:rsidR="00B510EF">
              <w:rPr>
                <w:rFonts w:eastAsiaTheme="minorEastAsia"/>
                <w:noProof/>
                <w:sz w:val="22"/>
              </w:rPr>
              <w:tab/>
            </w:r>
            <w:r w:rsidR="00B510EF" w:rsidRPr="004847BD">
              <w:rPr>
                <w:rStyle w:val="Hyperlink"/>
                <w:noProof/>
              </w:rPr>
              <w:t>Union Types</w:t>
            </w:r>
            <w:r w:rsidR="00B510EF">
              <w:rPr>
                <w:noProof/>
                <w:webHidden/>
              </w:rPr>
              <w:tab/>
            </w:r>
            <w:r w:rsidR="00B510EF">
              <w:rPr>
                <w:noProof/>
                <w:webHidden/>
              </w:rPr>
              <w:fldChar w:fldCharType="begin"/>
            </w:r>
            <w:r w:rsidR="00B510EF">
              <w:rPr>
                <w:noProof/>
                <w:webHidden/>
              </w:rPr>
              <w:instrText xml:space="preserve"> PAGEREF _Toc402619834 \h </w:instrText>
            </w:r>
            <w:r w:rsidR="00B510EF">
              <w:rPr>
                <w:noProof/>
                <w:webHidden/>
              </w:rPr>
            </w:r>
            <w:r w:rsidR="00B510EF">
              <w:rPr>
                <w:noProof/>
                <w:webHidden/>
              </w:rPr>
              <w:fldChar w:fldCharType="separate"/>
            </w:r>
            <w:r w:rsidR="00B510EF">
              <w:rPr>
                <w:noProof/>
                <w:webHidden/>
              </w:rPr>
              <w:t>29</w:t>
            </w:r>
            <w:r w:rsidR="00B510EF">
              <w:rPr>
                <w:noProof/>
                <w:webHidden/>
              </w:rPr>
              <w:fldChar w:fldCharType="end"/>
            </w:r>
            <w:r>
              <w:rPr>
                <w:noProof/>
              </w:rPr>
              <w:fldChar w:fldCharType="end"/>
            </w:r>
          </w:ins>
        </w:p>
        <w:p w14:paraId="57C30AD9" w14:textId="77777777" w:rsidR="00B510EF" w:rsidRDefault="00397205">
          <w:pPr>
            <w:pStyle w:val="TOC3"/>
            <w:rPr>
              <w:ins w:id="457" w:author="Anders Hejlsberg" w:date="2014-11-01T15:43:00Z"/>
              <w:rFonts w:eastAsiaTheme="minorEastAsia"/>
              <w:noProof/>
              <w:sz w:val="22"/>
            </w:rPr>
          </w:pPr>
          <w:ins w:id="458" w:author="Anders Hejlsberg" w:date="2014-11-01T15:43:00Z">
            <w:r>
              <w:fldChar w:fldCharType="begin"/>
            </w:r>
            <w:r>
              <w:instrText xml:space="preserve"> HYPERLINK \l "_Toc402619835" </w:instrText>
            </w:r>
            <w:r>
              <w:fldChar w:fldCharType="separate"/>
            </w:r>
            <w:r w:rsidR="00B510EF" w:rsidRPr="004847BD">
              <w:rPr>
                <w:rStyle w:val="Hyperlink"/>
                <w:noProof/>
              </w:rPr>
              <w:t>3.4.1</w:t>
            </w:r>
            <w:r w:rsidR="00B510EF">
              <w:rPr>
                <w:rFonts w:eastAsiaTheme="minorEastAsia"/>
                <w:noProof/>
                <w:sz w:val="22"/>
              </w:rPr>
              <w:tab/>
            </w:r>
            <w:r w:rsidR="00B510EF" w:rsidRPr="004847BD">
              <w:rPr>
                <w:rStyle w:val="Hyperlink"/>
                <w:noProof/>
              </w:rPr>
              <w:t>Contextual Union Types</w:t>
            </w:r>
            <w:r w:rsidR="00B510EF">
              <w:rPr>
                <w:noProof/>
                <w:webHidden/>
              </w:rPr>
              <w:tab/>
            </w:r>
            <w:r w:rsidR="00B510EF">
              <w:rPr>
                <w:noProof/>
                <w:webHidden/>
              </w:rPr>
              <w:fldChar w:fldCharType="begin"/>
            </w:r>
            <w:r w:rsidR="00B510EF">
              <w:rPr>
                <w:noProof/>
                <w:webHidden/>
              </w:rPr>
              <w:instrText xml:space="preserve"> PAGEREF _Toc402619835 \h </w:instrText>
            </w:r>
            <w:r w:rsidR="00B510EF">
              <w:rPr>
                <w:noProof/>
                <w:webHidden/>
              </w:rPr>
            </w:r>
            <w:r w:rsidR="00B510EF">
              <w:rPr>
                <w:noProof/>
                <w:webHidden/>
              </w:rPr>
              <w:fldChar w:fldCharType="separate"/>
            </w:r>
            <w:r w:rsidR="00B510EF">
              <w:rPr>
                <w:noProof/>
                <w:webHidden/>
              </w:rPr>
              <w:t>31</w:t>
            </w:r>
            <w:r w:rsidR="00B510EF">
              <w:rPr>
                <w:noProof/>
                <w:webHidden/>
              </w:rPr>
              <w:fldChar w:fldCharType="end"/>
            </w:r>
            <w:r>
              <w:rPr>
                <w:noProof/>
              </w:rPr>
              <w:fldChar w:fldCharType="end"/>
            </w:r>
          </w:ins>
        </w:p>
        <w:p w14:paraId="708408D6" w14:textId="77777777" w:rsidR="00B510EF" w:rsidRDefault="00397205">
          <w:pPr>
            <w:pStyle w:val="TOC2"/>
            <w:tabs>
              <w:tab w:val="left" w:pos="880"/>
              <w:tab w:val="right" w:leader="dot" w:pos="9350"/>
            </w:tabs>
            <w:rPr>
              <w:ins w:id="459" w:author="Anders Hejlsberg" w:date="2014-11-01T15:43:00Z"/>
              <w:rFonts w:eastAsiaTheme="minorEastAsia"/>
              <w:noProof/>
              <w:sz w:val="22"/>
            </w:rPr>
          </w:pPr>
          <w:ins w:id="460" w:author="Anders Hejlsberg" w:date="2014-11-01T15:43:00Z">
            <w:r>
              <w:fldChar w:fldCharType="begin"/>
            </w:r>
            <w:r>
              <w:instrText xml:space="preserve"> HYPERLINK \l "_Toc402619836" </w:instrText>
            </w:r>
            <w:r>
              <w:fldChar w:fldCharType="separate"/>
            </w:r>
            <w:r w:rsidR="00B510EF" w:rsidRPr="004847BD">
              <w:rPr>
                <w:rStyle w:val="Hyperlink"/>
                <w:noProof/>
              </w:rPr>
              <w:t>3.5</w:t>
            </w:r>
            <w:r w:rsidR="00B510EF">
              <w:rPr>
                <w:rFonts w:eastAsiaTheme="minorEastAsia"/>
                <w:noProof/>
                <w:sz w:val="22"/>
              </w:rPr>
              <w:tab/>
            </w:r>
            <w:r w:rsidR="00B510EF" w:rsidRPr="004847BD">
              <w:rPr>
                <w:rStyle w:val="Hyperlink"/>
                <w:noProof/>
              </w:rPr>
              <w:t>Type Parameters</w:t>
            </w:r>
            <w:r w:rsidR="00B510EF">
              <w:rPr>
                <w:noProof/>
                <w:webHidden/>
              </w:rPr>
              <w:tab/>
            </w:r>
            <w:r w:rsidR="00B510EF">
              <w:rPr>
                <w:noProof/>
                <w:webHidden/>
              </w:rPr>
              <w:fldChar w:fldCharType="begin"/>
            </w:r>
            <w:r w:rsidR="00B510EF">
              <w:rPr>
                <w:noProof/>
                <w:webHidden/>
              </w:rPr>
              <w:instrText xml:space="preserve"> PAGEREF _Toc402619836 \h </w:instrText>
            </w:r>
            <w:r w:rsidR="00B510EF">
              <w:rPr>
                <w:noProof/>
                <w:webHidden/>
              </w:rPr>
            </w:r>
            <w:r w:rsidR="00B510EF">
              <w:rPr>
                <w:noProof/>
                <w:webHidden/>
              </w:rPr>
              <w:fldChar w:fldCharType="separate"/>
            </w:r>
            <w:r w:rsidR="00B510EF">
              <w:rPr>
                <w:noProof/>
                <w:webHidden/>
              </w:rPr>
              <w:t>31</w:t>
            </w:r>
            <w:r w:rsidR="00B510EF">
              <w:rPr>
                <w:noProof/>
                <w:webHidden/>
              </w:rPr>
              <w:fldChar w:fldCharType="end"/>
            </w:r>
            <w:r>
              <w:rPr>
                <w:noProof/>
              </w:rPr>
              <w:fldChar w:fldCharType="end"/>
            </w:r>
          </w:ins>
        </w:p>
        <w:p w14:paraId="1453EA10" w14:textId="77777777" w:rsidR="00B510EF" w:rsidRDefault="00397205">
          <w:pPr>
            <w:pStyle w:val="TOC3"/>
            <w:rPr>
              <w:ins w:id="461" w:author="Anders Hejlsberg" w:date="2014-11-01T15:43:00Z"/>
              <w:rFonts w:eastAsiaTheme="minorEastAsia"/>
              <w:noProof/>
              <w:sz w:val="22"/>
            </w:rPr>
          </w:pPr>
          <w:ins w:id="462" w:author="Anders Hejlsberg" w:date="2014-11-01T15:43:00Z">
            <w:r>
              <w:fldChar w:fldCharType="begin"/>
            </w:r>
            <w:r>
              <w:instrText xml:space="preserve"> HYPERLINK \l "_Toc402619837" </w:instrText>
            </w:r>
            <w:r>
              <w:fldChar w:fldCharType="separate"/>
            </w:r>
            <w:r w:rsidR="00B510EF" w:rsidRPr="004847BD">
              <w:rPr>
                <w:rStyle w:val="Hyperlink"/>
                <w:noProof/>
              </w:rPr>
              <w:t>3.5.1</w:t>
            </w:r>
            <w:r w:rsidR="00B510EF">
              <w:rPr>
                <w:rFonts w:eastAsiaTheme="minorEastAsia"/>
                <w:noProof/>
                <w:sz w:val="22"/>
              </w:rPr>
              <w:tab/>
            </w:r>
            <w:r w:rsidR="00B510EF" w:rsidRPr="004847BD">
              <w:rPr>
                <w:rStyle w:val="Hyperlink"/>
                <w:noProof/>
              </w:rPr>
              <w:t>Type Parameter Lists</w:t>
            </w:r>
            <w:r w:rsidR="00B510EF">
              <w:rPr>
                <w:noProof/>
                <w:webHidden/>
              </w:rPr>
              <w:tab/>
            </w:r>
            <w:r w:rsidR="00B510EF">
              <w:rPr>
                <w:noProof/>
                <w:webHidden/>
              </w:rPr>
              <w:fldChar w:fldCharType="begin"/>
            </w:r>
            <w:r w:rsidR="00B510EF">
              <w:rPr>
                <w:noProof/>
                <w:webHidden/>
              </w:rPr>
              <w:instrText xml:space="preserve"> PAGEREF _Toc402619837 \h </w:instrText>
            </w:r>
            <w:r w:rsidR="00B510EF">
              <w:rPr>
                <w:noProof/>
                <w:webHidden/>
              </w:rPr>
            </w:r>
            <w:r w:rsidR="00B510EF">
              <w:rPr>
                <w:noProof/>
                <w:webHidden/>
              </w:rPr>
              <w:fldChar w:fldCharType="separate"/>
            </w:r>
            <w:r w:rsidR="00B510EF">
              <w:rPr>
                <w:noProof/>
                <w:webHidden/>
              </w:rPr>
              <w:t>32</w:t>
            </w:r>
            <w:r w:rsidR="00B510EF">
              <w:rPr>
                <w:noProof/>
                <w:webHidden/>
              </w:rPr>
              <w:fldChar w:fldCharType="end"/>
            </w:r>
            <w:r>
              <w:rPr>
                <w:noProof/>
              </w:rPr>
              <w:fldChar w:fldCharType="end"/>
            </w:r>
          </w:ins>
        </w:p>
        <w:p w14:paraId="72472613" w14:textId="77777777" w:rsidR="00B510EF" w:rsidRDefault="00397205">
          <w:pPr>
            <w:pStyle w:val="TOC3"/>
            <w:rPr>
              <w:ins w:id="463" w:author="Anders Hejlsberg" w:date="2014-11-01T15:43:00Z"/>
              <w:rFonts w:eastAsiaTheme="minorEastAsia"/>
              <w:noProof/>
              <w:sz w:val="22"/>
            </w:rPr>
          </w:pPr>
          <w:ins w:id="464" w:author="Anders Hejlsberg" w:date="2014-11-01T15:43:00Z">
            <w:r>
              <w:fldChar w:fldCharType="begin"/>
            </w:r>
            <w:r>
              <w:instrText xml:space="preserve"> HYPERLINK \l "_Toc402619838" </w:instrText>
            </w:r>
            <w:r>
              <w:fldChar w:fldCharType="separate"/>
            </w:r>
            <w:r w:rsidR="00B510EF" w:rsidRPr="004847BD">
              <w:rPr>
                <w:rStyle w:val="Hyperlink"/>
                <w:noProof/>
              </w:rPr>
              <w:t>3.5.2</w:t>
            </w:r>
            <w:r w:rsidR="00B510EF">
              <w:rPr>
                <w:rFonts w:eastAsiaTheme="minorEastAsia"/>
                <w:noProof/>
                <w:sz w:val="22"/>
              </w:rPr>
              <w:tab/>
            </w:r>
            <w:r w:rsidR="00B510EF" w:rsidRPr="004847BD">
              <w:rPr>
                <w:rStyle w:val="Hyperlink"/>
                <w:noProof/>
              </w:rPr>
              <w:t>Type Argument Lists</w:t>
            </w:r>
            <w:r w:rsidR="00B510EF">
              <w:rPr>
                <w:noProof/>
                <w:webHidden/>
              </w:rPr>
              <w:tab/>
            </w:r>
            <w:r w:rsidR="00B510EF">
              <w:rPr>
                <w:noProof/>
                <w:webHidden/>
              </w:rPr>
              <w:fldChar w:fldCharType="begin"/>
            </w:r>
            <w:r w:rsidR="00B510EF">
              <w:rPr>
                <w:noProof/>
                <w:webHidden/>
              </w:rPr>
              <w:instrText xml:space="preserve"> PAGEREF _Toc402619838 \h </w:instrText>
            </w:r>
            <w:r w:rsidR="00B510EF">
              <w:rPr>
                <w:noProof/>
                <w:webHidden/>
              </w:rPr>
            </w:r>
            <w:r w:rsidR="00B510EF">
              <w:rPr>
                <w:noProof/>
                <w:webHidden/>
              </w:rPr>
              <w:fldChar w:fldCharType="separate"/>
            </w:r>
            <w:r w:rsidR="00B510EF">
              <w:rPr>
                <w:noProof/>
                <w:webHidden/>
              </w:rPr>
              <w:t>33</w:t>
            </w:r>
            <w:r w:rsidR="00B510EF">
              <w:rPr>
                <w:noProof/>
                <w:webHidden/>
              </w:rPr>
              <w:fldChar w:fldCharType="end"/>
            </w:r>
            <w:r>
              <w:rPr>
                <w:noProof/>
              </w:rPr>
              <w:fldChar w:fldCharType="end"/>
            </w:r>
          </w:ins>
        </w:p>
        <w:p w14:paraId="2E8CA4EF" w14:textId="77777777" w:rsidR="00B510EF" w:rsidRDefault="00397205">
          <w:pPr>
            <w:pStyle w:val="TOC2"/>
            <w:tabs>
              <w:tab w:val="left" w:pos="880"/>
              <w:tab w:val="right" w:leader="dot" w:pos="9350"/>
            </w:tabs>
            <w:rPr>
              <w:ins w:id="465" w:author="Anders Hejlsberg" w:date="2014-11-01T15:43:00Z"/>
              <w:rFonts w:eastAsiaTheme="minorEastAsia"/>
              <w:noProof/>
              <w:sz w:val="22"/>
            </w:rPr>
          </w:pPr>
          <w:ins w:id="466" w:author="Anders Hejlsberg" w:date="2014-11-01T15:43:00Z">
            <w:r>
              <w:fldChar w:fldCharType="begin"/>
            </w:r>
            <w:r>
              <w:instrText xml:space="preserve"> HYPERLINK \l "_Toc402619839" </w:instrText>
            </w:r>
            <w:r>
              <w:fldChar w:fldCharType="separate"/>
            </w:r>
            <w:r w:rsidR="00B510EF" w:rsidRPr="004847BD">
              <w:rPr>
                <w:rStyle w:val="Hyperlink"/>
                <w:noProof/>
              </w:rPr>
              <w:t>3.6</w:t>
            </w:r>
            <w:r w:rsidR="00B510EF">
              <w:rPr>
                <w:rFonts w:eastAsiaTheme="minorEastAsia"/>
                <w:noProof/>
                <w:sz w:val="22"/>
              </w:rPr>
              <w:tab/>
            </w:r>
            <w:r w:rsidR="00B510EF" w:rsidRPr="004847BD">
              <w:rPr>
                <w:rStyle w:val="Hyperlink"/>
                <w:noProof/>
              </w:rPr>
              <w:t>Named Types</w:t>
            </w:r>
            <w:r w:rsidR="00B510EF">
              <w:rPr>
                <w:noProof/>
                <w:webHidden/>
              </w:rPr>
              <w:tab/>
            </w:r>
            <w:r w:rsidR="00B510EF">
              <w:rPr>
                <w:noProof/>
                <w:webHidden/>
              </w:rPr>
              <w:fldChar w:fldCharType="begin"/>
            </w:r>
            <w:r w:rsidR="00B510EF">
              <w:rPr>
                <w:noProof/>
                <w:webHidden/>
              </w:rPr>
              <w:instrText xml:space="preserve"> PAGEREF _Toc402619839 \h </w:instrText>
            </w:r>
            <w:r w:rsidR="00B510EF">
              <w:rPr>
                <w:noProof/>
                <w:webHidden/>
              </w:rPr>
            </w:r>
            <w:r w:rsidR="00B510EF">
              <w:rPr>
                <w:noProof/>
                <w:webHidden/>
              </w:rPr>
              <w:fldChar w:fldCharType="separate"/>
            </w:r>
            <w:r w:rsidR="00B510EF">
              <w:rPr>
                <w:noProof/>
                <w:webHidden/>
              </w:rPr>
              <w:t>33</w:t>
            </w:r>
            <w:r w:rsidR="00B510EF">
              <w:rPr>
                <w:noProof/>
                <w:webHidden/>
              </w:rPr>
              <w:fldChar w:fldCharType="end"/>
            </w:r>
            <w:r>
              <w:rPr>
                <w:noProof/>
              </w:rPr>
              <w:fldChar w:fldCharType="end"/>
            </w:r>
          </w:ins>
        </w:p>
        <w:p w14:paraId="64A02C3B" w14:textId="77777777" w:rsidR="00B510EF" w:rsidRDefault="00397205">
          <w:pPr>
            <w:pStyle w:val="TOC3"/>
            <w:rPr>
              <w:ins w:id="467" w:author="Anders Hejlsberg" w:date="2014-11-01T15:43:00Z"/>
              <w:rFonts w:eastAsiaTheme="minorEastAsia"/>
              <w:noProof/>
              <w:sz w:val="22"/>
            </w:rPr>
          </w:pPr>
          <w:ins w:id="468" w:author="Anders Hejlsberg" w:date="2014-11-01T15:43:00Z">
            <w:r>
              <w:fldChar w:fldCharType="begin"/>
            </w:r>
            <w:r>
              <w:instrText xml:space="preserve"> HYPERLINK \l "_Toc402619840" </w:instrText>
            </w:r>
            <w:r>
              <w:fldChar w:fldCharType="separate"/>
            </w:r>
            <w:r w:rsidR="00B510EF" w:rsidRPr="004847BD">
              <w:rPr>
                <w:rStyle w:val="Hyperlink"/>
                <w:noProof/>
              </w:rPr>
              <w:t>3.6.1</w:t>
            </w:r>
            <w:r w:rsidR="00B510EF">
              <w:rPr>
                <w:rFonts w:eastAsiaTheme="minorEastAsia"/>
                <w:noProof/>
                <w:sz w:val="22"/>
              </w:rPr>
              <w:tab/>
            </w:r>
            <w:r w:rsidR="00B510EF" w:rsidRPr="004847BD">
              <w:rPr>
                <w:rStyle w:val="Hyperlink"/>
                <w:noProof/>
              </w:rPr>
              <w:t>Instance Types</w:t>
            </w:r>
            <w:r w:rsidR="00B510EF">
              <w:rPr>
                <w:noProof/>
                <w:webHidden/>
              </w:rPr>
              <w:tab/>
            </w:r>
            <w:r w:rsidR="00B510EF">
              <w:rPr>
                <w:noProof/>
                <w:webHidden/>
              </w:rPr>
              <w:fldChar w:fldCharType="begin"/>
            </w:r>
            <w:r w:rsidR="00B510EF">
              <w:rPr>
                <w:noProof/>
                <w:webHidden/>
              </w:rPr>
              <w:instrText xml:space="preserve"> PAGEREF _Toc402619840 \h </w:instrText>
            </w:r>
            <w:r w:rsidR="00B510EF">
              <w:rPr>
                <w:noProof/>
                <w:webHidden/>
              </w:rPr>
            </w:r>
            <w:r w:rsidR="00B510EF">
              <w:rPr>
                <w:noProof/>
                <w:webHidden/>
              </w:rPr>
              <w:fldChar w:fldCharType="separate"/>
            </w:r>
            <w:r w:rsidR="00B510EF">
              <w:rPr>
                <w:noProof/>
                <w:webHidden/>
              </w:rPr>
              <w:t>34</w:t>
            </w:r>
            <w:r w:rsidR="00B510EF">
              <w:rPr>
                <w:noProof/>
                <w:webHidden/>
              </w:rPr>
              <w:fldChar w:fldCharType="end"/>
            </w:r>
            <w:r>
              <w:rPr>
                <w:noProof/>
              </w:rPr>
              <w:fldChar w:fldCharType="end"/>
            </w:r>
          </w:ins>
        </w:p>
        <w:p w14:paraId="6FCDB13E" w14:textId="77777777" w:rsidR="00B510EF" w:rsidRDefault="00397205">
          <w:pPr>
            <w:pStyle w:val="TOC2"/>
            <w:tabs>
              <w:tab w:val="left" w:pos="880"/>
              <w:tab w:val="right" w:leader="dot" w:pos="9350"/>
            </w:tabs>
            <w:rPr>
              <w:ins w:id="469" w:author="Anders Hejlsberg" w:date="2014-11-01T15:43:00Z"/>
              <w:rFonts w:eastAsiaTheme="minorEastAsia"/>
              <w:noProof/>
              <w:sz w:val="22"/>
            </w:rPr>
          </w:pPr>
          <w:ins w:id="470" w:author="Anders Hejlsberg" w:date="2014-11-01T15:43:00Z">
            <w:r>
              <w:fldChar w:fldCharType="begin"/>
            </w:r>
            <w:r>
              <w:instrText xml:space="preserve"> HYPERLINK \l "_Toc402619841" </w:instrText>
            </w:r>
            <w:r>
              <w:fldChar w:fldCharType="separate"/>
            </w:r>
            <w:r w:rsidR="00B510EF" w:rsidRPr="004847BD">
              <w:rPr>
                <w:rStyle w:val="Hyperlink"/>
                <w:noProof/>
              </w:rPr>
              <w:t>3.7</w:t>
            </w:r>
            <w:r w:rsidR="00B510EF">
              <w:rPr>
                <w:rFonts w:eastAsiaTheme="minorEastAsia"/>
                <w:noProof/>
                <w:sz w:val="22"/>
              </w:rPr>
              <w:tab/>
            </w:r>
            <w:r w:rsidR="00B510EF" w:rsidRPr="004847BD">
              <w:rPr>
                <w:rStyle w:val="Hyperlink"/>
                <w:noProof/>
              </w:rPr>
              <w:t>Specifying Types</w:t>
            </w:r>
            <w:r w:rsidR="00B510EF">
              <w:rPr>
                <w:noProof/>
                <w:webHidden/>
              </w:rPr>
              <w:tab/>
            </w:r>
            <w:r w:rsidR="00B510EF">
              <w:rPr>
                <w:noProof/>
                <w:webHidden/>
              </w:rPr>
              <w:fldChar w:fldCharType="begin"/>
            </w:r>
            <w:r w:rsidR="00B510EF">
              <w:rPr>
                <w:noProof/>
                <w:webHidden/>
              </w:rPr>
              <w:instrText xml:space="preserve"> PAGEREF _Toc402619841 \h </w:instrText>
            </w:r>
            <w:r w:rsidR="00B510EF">
              <w:rPr>
                <w:noProof/>
                <w:webHidden/>
              </w:rPr>
            </w:r>
            <w:r w:rsidR="00B510EF">
              <w:rPr>
                <w:noProof/>
                <w:webHidden/>
              </w:rPr>
              <w:fldChar w:fldCharType="separate"/>
            </w:r>
            <w:r w:rsidR="00B510EF">
              <w:rPr>
                <w:noProof/>
                <w:webHidden/>
              </w:rPr>
              <w:t>34</w:t>
            </w:r>
            <w:r w:rsidR="00B510EF">
              <w:rPr>
                <w:noProof/>
                <w:webHidden/>
              </w:rPr>
              <w:fldChar w:fldCharType="end"/>
            </w:r>
            <w:r>
              <w:rPr>
                <w:noProof/>
              </w:rPr>
              <w:fldChar w:fldCharType="end"/>
            </w:r>
          </w:ins>
        </w:p>
        <w:p w14:paraId="4115813F" w14:textId="77777777" w:rsidR="00B510EF" w:rsidRDefault="00397205">
          <w:pPr>
            <w:pStyle w:val="TOC3"/>
            <w:rPr>
              <w:ins w:id="471" w:author="Anders Hejlsberg" w:date="2014-11-01T15:43:00Z"/>
              <w:rFonts w:eastAsiaTheme="minorEastAsia"/>
              <w:noProof/>
              <w:sz w:val="22"/>
            </w:rPr>
          </w:pPr>
          <w:ins w:id="472" w:author="Anders Hejlsberg" w:date="2014-11-01T15:43:00Z">
            <w:r>
              <w:fldChar w:fldCharType="begin"/>
            </w:r>
            <w:r>
              <w:instrText xml:space="preserve"> HYPERLINK \l "_Toc402619842" </w:instrText>
            </w:r>
            <w:r>
              <w:fldChar w:fldCharType="separate"/>
            </w:r>
            <w:r w:rsidR="00B510EF" w:rsidRPr="004847BD">
              <w:rPr>
                <w:rStyle w:val="Hyperlink"/>
                <w:noProof/>
              </w:rPr>
              <w:t>3.7.1</w:t>
            </w:r>
            <w:r w:rsidR="00B510EF">
              <w:rPr>
                <w:rFonts w:eastAsiaTheme="minorEastAsia"/>
                <w:noProof/>
                <w:sz w:val="22"/>
              </w:rPr>
              <w:tab/>
            </w:r>
            <w:r w:rsidR="00B510EF" w:rsidRPr="004847BD">
              <w:rPr>
                <w:rStyle w:val="Hyperlink"/>
                <w:noProof/>
              </w:rPr>
              <w:t>Predefined Types</w:t>
            </w:r>
            <w:r w:rsidR="00B510EF">
              <w:rPr>
                <w:noProof/>
                <w:webHidden/>
              </w:rPr>
              <w:tab/>
            </w:r>
            <w:r w:rsidR="00B510EF">
              <w:rPr>
                <w:noProof/>
                <w:webHidden/>
              </w:rPr>
              <w:fldChar w:fldCharType="begin"/>
            </w:r>
            <w:r w:rsidR="00B510EF">
              <w:rPr>
                <w:noProof/>
                <w:webHidden/>
              </w:rPr>
              <w:instrText xml:space="preserve"> PAGEREF _Toc402619842 \h </w:instrText>
            </w:r>
            <w:r w:rsidR="00B510EF">
              <w:rPr>
                <w:noProof/>
                <w:webHidden/>
              </w:rPr>
            </w:r>
            <w:r w:rsidR="00B510EF">
              <w:rPr>
                <w:noProof/>
                <w:webHidden/>
              </w:rPr>
              <w:fldChar w:fldCharType="separate"/>
            </w:r>
            <w:r w:rsidR="00B510EF">
              <w:rPr>
                <w:noProof/>
                <w:webHidden/>
              </w:rPr>
              <w:t>35</w:t>
            </w:r>
            <w:r w:rsidR="00B510EF">
              <w:rPr>
                <w:noProof/>
                <w:webHidden/>
              </w:rPr>
              <w:fldChar w:fldCharType="end"/>
            </w:r>
            <w:r>
              <w:rPr>
                <w:noProof/>
              </w:rPr>
              <w:fldChar w:fldCharType="end"/>
            </w:r>
          </w:ins>
        </w:p>
        <w:p w14:paraId="710C331D" w14:textId="77777777" w:rsidR="00B510EF" w:rsidRDefault="00397205">
          <w:pPr>
            <w:pStyle w:val="TOC3"/>
            <w:rPr>
              <w:ins w:id="473" w:author="Anders Hejlsberg" w:date="2014-11-01T15:43:00Z"/>
              <w:rFonts w:eastAsiaTheme="minorEastAsia"/>
              <w:noProof/>
              <w:sz w:val="22"/>
            </w:rPr>
          </w:pPr>
          <w:ins w:id="474" w:author="Anders Hejlsberg" w:date="2014-11-01T15:43:00Z">
            <w:r>
              <w:fldChar w:fldCharType="begin"/>
            </w:r>
            <w:r>
              <w:instrText xml:space="preserve"> HYPERLINK \l "_Toc402619843" </w:instrText>
            </w:r>
            <w:r>
              <w:fldChar w:fldCharType="separate"/>
            </w:r>
            <w:r w:rsidR="00B510EF" w:rsidRPr="004847BD">
              <w:rPr>
                <w:rStyle w:val="Hyperlink"/>
                <w:noProof/>
              </w:rPr>
              <w:t>3.7.2</w:t>
            </w:r>
            <w:r w:rsidR="00B510EF">
              <w:rPr>
                <w:rFonts w:eastAsiaTheme="minorEastAsia"/>
                <w:noProof/>
                <w:sz w:val="22"/>
              </w:rPr>
              <w:tab/>
            </w:r>
            <w:r w:rsidR="00B510EF" w:rsidRPr="004847BD">
              <w:rPr>
                <w:rStyle w:val="Hyperlink"/>
                <w:noProof/>
              </w:rPr>
              <w:t>Type References</w:t>
            </w:r>
            <w:r w:rsidR="00B510EF">
              <w:rPr>
                <w:noProof/>
                <w:webHidden/>
              </w:rPr>
              <w:tab/>
            </w:r>
            <w:r w:rsidR="00B510EF">
              <w:rPr>
                <w:noProof/>
                <w:webHidden/>
              </w:rPr>
              <w:fldChar w:fldCharType="begin"/>
            </w:r>
            <w:r w:rsidR="00B510EF">
              <w:rPr>
                <w:noProof/>
                <w:webHidden/>
              </w:rPr>
              <w:instrText xml:space="preserve"> PAGEREF _Toc402619843 \h </w:instrText>
            </w:r>
            <w:r w:rsidR="00B510EF">
              <w:rPr>
                <w:noProof/>
                <w:webHidden/>
              </w:rPr>
            </w:r>
            <w:r w:rsidR="00B510EF">
              <w:rPr>
                <w:noProof/>
                <w:webHidden/>
              </w:rPr>
              <w:fldChar w:fldCharType="separate"/>
            </w:r>
            <w:r w:rsidR="00B510EF">
              <w:rPr>
                <w:noProof/>
                <w:webHidden/>
              </w:rPr>
              <w:t>36</w:t>
            </w:r>
            <w:r w:rsidR="00B510EF">
              <w:rPr>
                <w:noProof/>
                <w:webHidden/>
              </w:rPr>
              <w:fldChar w:fldCharType="end"/>
            </w:r>
            <w:r>
              <w:rPr>
                <w:noProof/>
              </w:rPr>
              <w:fldChar w:fldCharType="end"/>
            </w:r>
          </w:ins>
        </w:p>
        <w:p w14:paraId="7C11C895" w14:textId="77777777" w:rsidR="00B510EF" w:rsidRDefault="00397205">
          <w:pPr>
            <w:pStyle w:val="TOC3"/>
            <w:rPr>
              <w:ins w:id="475" w:author="Anders Hejlsberg" w:date="2014-11-01T15:43:00Z"/>
              <w:rFonts w:eastAsiaTheme="minorEastAsia"/>
              <w:noProof/>
              <w:sz w:val="22"/>
            </w:rPr>
          </w:pPr>
          <w:ins w:id="476" w:author="Anders Hejlsberg" w:date="2014-11-01T15:43:00Z">
            <w:r>
              <w:fldChar w:fldCharType="begin"/>
            </w:r>
            <w:r>
              <w:instrText xml:space="preserve"> HYPERLINK \l "_Toc402619844" </w:instrText>
            </w:r>
            <w:r>
              <w:fldChar w:fldCharType="separate"/>
            </w:r>
            <w:r w:rsidR="00B510EF" w:rsidRPr="004847BD">
              <w:rPr>
                <w:rStyle w:val="Hyperlink"/>
                <w:noProof/>
              </w:rPr>
              <w:t>3.7.3</w:t>
            </w:r>
            <w:r w:rsidR="00B510EF">
              <w:rPr>
                <w:rFonts w:eastAsiaTheme="minorEastAsia"/>
                <w:noProof/>
                <w:sz w:val="22"/>
              </w:rPr>
              <w:tab/>
            </w:r>
            <w:r w:rsidR="00B510EF" w:rsidRPr="004847BD">
              <w:rPr>
                <w:rStyle w:val="Hyperlink"/>
                <w:noProof/>
              </w:rPr>
              <w:t>Object Type Literals</w:t>
            </w:r>
            <w:r w:rsidR="00B510EF">
              <w:rPr>
                <w:noProof/>
                <w:webHidden/>
              </w:rPr>
              <w:tab/>
            </w:r>
            <w:r w:rsidR="00B510EF">
              <w:rPr>
                <w:noProof/>
                <w:webHidden/>
              </w:rPr>
              <w:fldChar w:fldCharType="begin"/>
            </w:r>
            <w:r w:rsidR="00B510EF">
              <w:rPr>
                <w:noProof/>
                <w:webHidden/>
              </w:rPr>
              <w:instrText xml:space="preserve"> PAGEREF _Toc402619844 \h </w:instrText>
            </w:r>
            <w:r w:rsidR="00B510EF">
              <w:rPr>
                <w:noProof/>
                <w:webHidden/>
              </w:rPr>
            </w:r>
            <w:r w:rsidR="00B510EF">
              <w:rPr>
                <w:noProof/>
                <w:webHidden/>
              </w:rPr>
              <w:fldChar w:fldCharType="separate"/>
            </w:r>
            <w:r w:rsidR="00B510EF">
              <w:rPr>
                <w:noProof/>
                <w:webHidden/>
              </w:rPr>
              <w:t>37</w:t>
            </w:r>
            <w:r w:rsidR="00B510EF">
              <w:rPr>
                <w:noProof/>
                <w:webHidden/>
              </w:rPr>
              <w:fldChar w:fldCharType="end"/>
            </w:r>
            <w:r>
              <w:rPr>
                <w:noProof/>
              </w:rPr>
              <w:fldChar w:fldCharType="end"/>
            </w:r>
          </w:ins>
        </w:p>
        <w:p w14:paraId="5148EF4B" w14:textId="77777777" w:rsidR="00B510EF" w:rsidRDefault="00397205">
          <w:pPr>
            <w:pStyle w:val="TOC3"/>
            <w:rPr>
              <w:ins w:id="477" w:author="Anders Hejlsberg" w:date="2014-11-01T15:43:00Z"/>
              <w:rFonts w:eastAsiaTheme="minorEastAsia"/>
              <w:noProof/>
              <w:sz w:val="22"/>
            </w:rPr>
          </w:pPr>
          <w:ins w:id="478" w:author="Anders Hejlsberg" w:date="2014-11-01T15:43:00Z">
            <w:r>
              <w:fldChar w:fldCharType="begin"/>
            </w:r>
            <w:r>
              <w:instrText xml:space="preserve"> HYPERLINK \l "_Toc402619845" </w:instrText>
            </w:r>
            <w:r>
              <w:fldChar w:fldCharType="separate"/>
            </w:r>
            <w:r w:rsidR="00B510EF" w:rsidRPr="004847BD">
              <w:rPr>
                <w:rStyle w:val="Hyperlink"/>
                <w:noProof/>
              </w:rPr>
              <w:t>3.7.4</w:t>
            </w:r>
            <w:r w:rsidR="00B510EF">
              <w:rPr>
                <w:rFonts w:eastAsiaTheme="minorEastAsia"/>
                <w:noProof/>
                <w:sz w:val="22"/>
              </w:rPr>
              <w:tab/>
            </w:r>
            <w:r w:rsidR="00B510EF" w:rsidRPr="004847BD">
              <w:rPr>
                <w:rStyle w:val="Hyperlink"/>
                <w:noProof/>
              </w:rPr>
              <w:t>Array Type Literals</w:t>
            </w:r>
            <w:r w:rsidR="00B510EF">
              <w:rPr>
                <w:noProof/>
                <w:webHidden/>
              </w:rPr>
              <w:tab/>
            </w:r>
            <w:r w:rsidR="00B510EF">
              <w:rPr>
                <w:noProof/>
                <w:webHidden/>
              </w:rPr>
              <w:fldChar w:fldCharType="begin"/>
            </w:r>
            <w:r w:rsidR="00B510EF">
              <w:rPr>
                <w:noProof/>
                <w:webHidden/>
              </w:rPr>
              <w:instrText xml:space="preserve"> PAGEREF _Toc402619845 \h </w:instrText>
            </w:r>
            <w:r w:rsidR="00B510EF">
              <w:rPr>
                <w:noProof/>
                <w:webHidden/>
              </w:rPr>
            </w:r>
            <w:r w:rsidR="00B510EF">
              <w:rPr>
                <w:noProof/>
                <w:webHidden/>
              </w:rPr>
              <w:fldChar w:fldCharType="separate"/>
            </w:r>
            <w:r w:rsidR="00B510EF">
              <w:rPr>
                <w:noProof/>
                <w:webHidden/>
              </w:rPr>
              <w:t>38</w:t>
            </w:r>
            <w:r w:rsidR="00B510EF">
              <w:rPr>
                <w:noProof/>
                <w:webHidden/>
              </w:rPr>
              <w:fldChar w:fldCharType="end"/>
            </w:r>
            <w:r>
              <w:rPr>
                <w:noProof/>
              </w:rPr>
              <w:fldChar w:fldCharType="end"/>
            </w:r>
          </w:ins>
        </w:p>
        <w:p w14:paraId="7610F120" w14:textId="77777777" w:rsidR="00B510EF" w:rsidRDefault="00397205">
          <w:pPr>
            <w:pStyle w:val="TOC3"/>
            <w:rPr>
              <w:ins w:id="479" w:author="Anders Hejlsberg" w:date="2014-11-01T15:43:00Z"/>
              <w:rFonts w:eastAsiaTheme="minorEastAsia"/>
              <w:noProof/>
              <w:sz w:val="22"/>
            </w:rPr>
          </w:pPr>
          <w:ins w:id="480" w:author="Anders Hejlsberg" w:date="2014-11-01T15:43:00Z">
            <w:r>
              <w:fldChar w:fldCharType="begin"/>
            </w:r>
            <w:r>
              <w:instrText xml:space="preserve"> HYPERLINK \l "_Toc402619846" </w:instrText>
            </w:r>
            <w:r>
              <w:fldChar w:fldCharType="separate"/>
            </w:r>
            <w:r w:rsidR="00B510EF" w:rsidRPr="004847BD">
              <w:rPr>
                <w:rStyle w:val="Hyperlink"/>
                <w:noProof/>
              </w:rPr>
              <w:t>3.7.5</w:t>
            </w:r>
            <w:r w:rsidR="00B510EF">
              <w:rPr>
                <w:rFonts w:eastAsiaTheme="minorEastAsia"/>
                <w:noProof/>
                <w:sz w:val="22"/>
              </w:rPr>
              <w:tab/>
            </w:r>
            <w:r w:rsidR="00B510EF" w:rsidRPr="004847BD">
              <w:rPr>
                <w:rStyle w:val="Hyperlink"/>
                <w:noProof/>
              </w:rPr>
              <w:t>Tuple Type Literals</w:t>
            </w:r>
            <w:r w:rsidR="00B510EF">
              <w:rPr>
                <w:noProof/>
                <w:webHidden/>
              </w:rPr>
              <w:tab/>
            </w:r>
            <w:r w:rsidR="00B510EF">
              <w:rPr>
                <w:noProof/>
                <w:webHidden/>
              </w:rPr>
              <w:fldChar w:fldCharType="begin"/>
            </w:r>
            <w:r w:rsidR="00B510EF">
              <w:rPr>
                <w:noProof/>
                <w:webHidden/>
              </w:rPr>
              <w:instrText xml:space="preserve"> PAGEREF _Toc402619846 \h </w:instrText>
            </w:r>
            <w:r w:rsidR="00B510EF">
              <w:rPr>
                <w:noProof/>
                <w:webHidden/>
              </w:rPr>
            </w:r>
            <w:r w:rsidR="00B510EF">
              <w:rPr>
                <w:noProof/>
                <w:webHidden/>
              </w:rPr>
              <w:fldChar w:fldCharType="separate"/>
            </w:r>
            <w:r w:rsidR="00B510EF">
              <w:rPr>
                <w:noProof/>
                <w:webHidden/>
              </w:rPr>
              <w:t>38</w:t>
            </w:r>
            <w:r w:rsidR="00B510EF">
              <w:rPr>
                <w:noProof/>
                <w:webHidden/>
              </w:rPr>
              <w:fldChar w:fldCharType="end"/>
            </w:r>
            <w:r>
              <w:rPr>
                <w:noProof/>
              </w:rPr>
              <w:fldChar w:fldCharType="end"/>
            </w:r>
          </w:ins>
        </w:p>
        <w:p w14:paraId="02FF5383" w14:textId="77777777" w:rsidR="00B510EF" w:rsidRDefault="00397205">
          <w:pPr>
            <w:pStyle w:val="TOC3"/>
            <w:rPr>
              <w:ins w:id="481" w:author="Anders Hejlsberg" w:date="2014-11-01T15:43:00Z"/>
              <w:rFonts w:eastAsiaTheme="minorEastAsia"/>
              <w:noProof/>
              <w:sz w:val="22"/>
            </w:rPr>
          </w:pPr>
          <w:ins w:id="482" w:author="Anders Hejlsberg" w:date="2014-11-01T15:43:00Z">
            <w:r>
              <w:fldChar w:fldCharType="begin"/>
            </w:r>
            <w:r>
              <w:instrText xml:space="preserve"> HYPERLINK \l "_Toc402619847" </w:instrText>
            </w:r>
            <w:r>
              <w:fldChar w:fldCharType="separate"/>
            </w:r>
            <w:r w:rsidR="00B510EF" w:rsidRPr="004847BD">
              <w:rPr>
                <w:rStyle w:val="Hyperlink"/>
                <w:noProof/>
              </w:rPr>
              <w:t>3.7.6</w:t>
            </w:r>
            <w:r w:rsidR="00B510EF">
              <w:rPr>
                <w:rFonts w:eastAsiaTheme="minorEastAsia"/>
                <w:noProof/>
                <w:sz w:val="22"/>
              </w:rPr>
              <w:tab/>
            </w:r>
            <w:r w:rsidR="00B510EF" w:rsidRPr="004847BD">
              <w:rPr>
                <w:rStyle w:val="Hyperlink"/>
                <w:noProof/>
              </w:rPr>
              <w:t>Union Type Literals</w:t>
            </w:r>
            <w:r w:rsidR="00B510EF">
              <w:rPr>
                <w:noProof/>
                <w:webHidden/>
              </w:rPr>
              <w:tab/>
            </w:r>
            <w:r w:rsidR="00B510EF">
              <w:rPr>
                <w:noProof/>
                <w:webHidden/>
              </w:rPr>
              <w:fldChar w:fldCharType="begin"/>
            </w:r>
            <w:r w:rsidR="00B510EF">
              <w:rPr>
                <w:noProof/>
                <w:webHidden/>
              </w:rPr>
              <w:instrText xml:space="preserve"> PAGEREF _Toc402619847 \h </w:instrText>
            </w:r>
            <w:r w:rsidR="00B510EF">
              <w:rPr>
                <w:noProof/>
                <w:webHidden/>
              </w:rPr>
            </w:r>
            <w:r w:rsidR="00B510EF">
              <w:rPr>
                <w:noProof/>
                <w:webHidden/>
              </w:rPr>
              <w:fldChar w:fldCharType="separate"/>
            </w:r>
            <w:r w:rsidR="00B510EF">
              <w:rPr>
                <w:noProof/>
                <w:webHidden/>
              </w:rPr>
              <w:t>38</w:t>
            </w:r>
            <w:r w:rsidR="00B510EF">
              <w:rPr>
                <w:noProof/>
                <w:webHidden/>
              </w:rPr>
              <w:fldChar w:fldCharType="end"/>
            </w:r>
            <w:r>
              <w:rPr>
                <w:noProof/>
              </w:rPr>
              <w:fldChar w:fldCharType="end"/>
            </w:r>
          </w:ins>
        </w:p>
        <w:p w14:paraId="183377DF" w14:textId="77777777" w:rsidR="00B510EF" w:rsidRDefault="00397205">
          <w:pPr>
            <w:pStyle w:val="TOC3"/>
            <w:rPr>
              <w:ins w:id="483" w:author="Anders Hejlsberg" w:date="2014-11-01T15:43:00Z"/>
              <w:rFonts w:eastAsiaTheme="minorEastAsia"/>
              <w:noProof/>
              <w:sz w:val="22"/>
            </w:rPr>
          </w:pPr>
          <w:ins w:id="484" w:author="Anders Hejlsberg" w:date="2014-11-01T15:43:00Z">
            <w:r>
              <w:lastRenderedPageBreak/>
              <w:fldChar w:fldCharType="begin"/>
            </w:r>
            <w:r>
              <w:instrText xml:space="preserve"> HYPERLINK \l "_Toc402619848" </w:instrText>
            </w:r>
            <w:r>
              <w:fldChar w:fldCharType="separate"/>
            </w:r>
            <w:r w:rsidR="00B510EF" w:rsidRPr="004847BD">
              <w:rPr>
                <w:rStyle w:val="Hyperlink"/>
                <w:noProof/>
              </w:rPr>
              <w:t>3.7.7</w:t>
            </w:r>
            <w:r w:rsidR="00B510EF">
              <w:rPr>
                <w:rFonts w:eastAsiaTheme="minorEastAsia"/>
                <w:noProof/>
                <w:sz w:val="22"/>
              </w:rPr>
              <w:tab/>
            </w:r>
            <w:r w:rsidR="00B510EF" w:rsidRPr="004847BD">
              <w:rPr>
                <w:rStyle w:val="Hyperlink"/>
                <w:noProof/>
              </w:rPr>
              <w:t>Function Type Literals</w:t>
            </w:r>
            <w:r w:rsidR="00B510EF">
              <w:rPr>
                <w:noProof/>
                <w:webHidden/>
              </w:rPr>
              <w:tab/>
            </w:r>
            <w:r w:rsidR="00B510EF">
              <w:rPr>
                <w:noProof/>
                <w:webHidden/>
              </w:rPr>
              <w:fldChar w:fldCharType="begin"/>
            </w:r>
            <w:r w:rsidR="00B510EF">
              <w:rPr>
                <w:noProof/>
                <w:webHidden/>
              </w:rPr>
              <w:instrText xml:space="preserve"> PAGEREF _Toc402619848 \h </w:instrText>
            </w:r>
            <w:r w:rsidR="00B510EF">
              <w:rPr>
                <w:noProof/>
                <w:webHidden/>
              </w:rPr>
            </w:r>
            <w:r w:rsidR="00B510EF">
              <w:rPr>
                <w:noProof/>
                <w:webHidden/>
              </w:rPr>
              <w:fldChar w:fldCharType="separate"/>
            </w:r>
            <w:r w:rsidR="00B510EF">
              <w:rPr>
                <w:noProof/>
                <w:webHidden/>
              </w:rPr>
              <w:t>39</w:t>
            </w:r>
            <w:r w:rsidR="00B510EF">
              <w:rPr>
                <w:noProof/>
                <w:webHidden/>
              </w:rPr>
              <w:fldChar w:fldCharType="end"/>
            </w:r>
            <w:r>
              <w:rPr>
                <w:noProof/>
              </w:rPr>
              <w:fldChar w:fldCharType="end"/>
            </w:r>
          </w:ins>
        </w:p>
        <w:p w14:paraId="098A7119" w14:textId="77777777" w:rsidR="00B510EF" w:rsidRDefault="00397205">
          <w:pPr>
            <w:pStyle w:val="TOC3"/>
            <w:rPr>
              <w:ins w:id="485" w:author="Anders Hejlsberg" w:date="2014-11-01T15:43:00Z"/>
              <w:rFonts w:eastAsiaTheme="minorEastAsia"/>
              <w:noProof/>
              <w:sz w:val="22"/>
            </w:rPr>
          </w:pPr>
          <w:ins w:id="486" w:author="Anders Hejlsberg" w:date="2014-11-01T15:43:00Z">
            <w:r>
              <w:fldChar w:fldCharType="begin"/>
            </w:r>
            <w:r>
              <w:instrText xml:space="preserve"> HYPERLINK \l "_Toc402619849" </w:instrText>
            </w:r>
            <w:r>
              <w:fldChar w:fldCharType="separate"/>
            </w:r>
            <w:r w:rsidR="00B510EF" w:rsidRPr="004847BD">
              <w:rPr>
                <w:rStyle w:val="Hyperlink"/>
                <w:noProof/>
              </w:rPr>
              <w:t>3.7.8</w:t>
            </w:r>
            <w:r w:rsidR="00B510EF">
              <w:rPr>
                <w:rFonts w:eastAsiaTheme="minorEastAsia"/>
                <w:noProof/>
                <w:sz w:val="22"/>
              </w:rPr>
              <w:tab/>
            </w:r>
            <w:r w:rsidR="00B510EF" w:rsidRPr="004847BD">
              <w:rPr>
                <w:rStyle w:val="Hyperlink"/>
                <w:noProof/>
              </w:rPr>
              <w:t>Constructor Type Literals</w:t>
            </w:r>
            <w:r w:rsidR="00B510EF">
              <w:rPr>
                <w:noProof/>
                <w:webHidden/>
              </w:rPr>
              <w:tab/>
            </w:r>
            <w:r w:rsidR="00B510EF">
              <w:rPr>
                <w:noProof/>
                <w:webHidden/>
              </w:rPr>
              <w:fldChar w:fldCharType="begin"/>
            </w:r>
            <w:r w:rsidR="00B510EF">
              <w:rPr>
                <w:noProof/>
                <w:webHidden/>
              </w:rPr>
              <w:instrText xml:space="preserve"> PAGEREF _Toc402619849 \h </w:instrText>
            </w:r>
            <w:r w:rsidR="00B510EF">
              <w:rPr>
                <w:noProof/>
                <w:webHidden/>
              </w:rPr>
            </w:r>
            <w:r w:rsidR="00B510EF">
              <w:rPr>
                <w:noProof/>
                <w:webHidden/>
              </w:rPr>
              <w:fldChar w:fldCharType="separate"/>
            </w:r>
            <w:r w:rsidR="00B510EF">
              <w:rPr>
                <w:noProof/>
                <w:webHidden/>
              </w:rPr>
              <w:t>39</w:t>
            </w:r>
            <w:r w:rsidR="00B510EF">
              <w:rPr>
                <w:noProof/>
                <w:webHidden/>
              </w:rPr>
              <w:fldChar w:fldCharType="end"/>
            </w:r>
            <w:r>
              <w:rPr>
                <w:noProof/>
              </w:rPr>
              <w:fldChar w:fldCharType="end"/>
            </w:r>
          </w:ins>
        </w:p>
        <w:p w14:paraId="1F21705A" w14:textId="77777777" w:rsidR="00B510EF" w:rsidRDefault="00397205">
          <w:pPr>
            <w:pStyle w:val="TOC3"/>
            <w:rPr>
              <w:ins w:id="487" w:author="Anders Hejlsberg" w:date="2014-11-01T15:43:00Z"/>
              <w:rFonts w:eastAsiaTheme="minorEastAsia"/>
              <w:noProof/>
              <w:sz w:val="22"/>
            </w:rPr>
          </w:pPr>
          <w:ins w:id="488" w:author="Anders Hejlsberg" w:date="2014-11-01T15:43:00Z">
            <w:r>
              <w:fldChar w:fldCharType="begin"/>
            </w:r>
            <w:r>
              <w:instrText xml:space="preserve"> HYPERLINK \l "_Toc40261985</w:instrText>
            </w:r>
            <w:r>
              <w:instrText xml:space="preserve">0" </w:instrText>
            </w:r>
            <w:r>
              <w:fldChar w:fldCharType="separate"/>
            </w:r>
            <w:r w:rsidR="00B510EF" w:rsidRPr="004847BD">
              <w:rPr>
                <w:rStyle w:val="Hyperlink"/>
                <w:noProof/>
              </w:rPr>
              <w:t>3.7.9</w:t>
            </w:r>
            <w:r w:rsidR="00B510EF">
              <w:rPr>
                <w:rFonts w:eastAsiaTheme="minorEastAsia"/>
                <w:noProof/>
                <w:sz w:val="22"/>
              </w:rPr>
              <w:tab/>
            </w:r>
            <w:r w:rsidR="00B510EF" w:rsidRPr="004847BD">
              <w:rPr>
                <w:rStyle w:val="Hyperlink"/>
                <w:noProof/>
              </w:rPr>
              <w:t>Type Queries</w:t>
            </w:r>
            <w:r w:rsidR="00B510EF">
              <w:rPr>
                <w:noProof/>
                <w:webHidden/>
              </w:rPr>
              <w:tab/>
            </w:r>
            <w:r w:rsidR="00B510EF">
              <w:rPr>
                <w:noProof/>
                <w:webHidden/>
              </w:rPr>
              <w:fldChar w:fldCharType="begin"/>
            </w:r>
            <w:r w:rsidR="00B510EF">
              <w:rPr>
                <w:noProof/>
                <w:webHidden/>
              </w:rPr>
              <w:instrText xml:space="preserve"> PAGEREF _Toc402619850 \h </w:instrText>
            </w:r>
            <w:r w:rsidR="00B510EF">
              <w:rPr>
                <w:noProof/>
                <w:webHidden/>
              </w:rPr>
            </w:r>
            <w:r w:rsidR="00B510EF">
              <w:rPr>
                <w:noProof/>
                <w:webHidden/>
              </w:rPr>
              <w:fldChar w:fldCharType="separate"/>
            </w:r>
            <w:r w:rsidR="00B510EF">
              <w:rPr>
                <w:noProof/>
                <w:webHidden/>
              </w:rPr>
              <w:t>40</w:t>
            </w:r>
            <w:r w:rsidR="00B510EF">
              <w:rPr>
                <w:noProof/>
                <w:webHidden/>
              </w:rPr>
              <w:fldChar w:fldCharType="end"/>
            </w:r>
            <w:r>
              <w:rPr>
                <w:noProof/>
              </w:rPr>
              <w:fldChar w:fldCharType="end"/>
            </w:r>
          </w:ins>
        </w:p>
        <w:p w14:paraId="60DFDCDF" w14:textId="77777777" w:rsidR="00B510EF" w:rsidRDefault="00397205">
          <w:pPr>
            <w:pStyle w:val="TOC2"/>
            <w:tabs>
              <w:tab w:val="left" w:pos="880"/>
              <w:tab w:val="right" w:leader="dot" w:pos="9350"/>
            </w:tabs>
            <w:rPr>
              <w:ins w:id="489" w:author="Anders Hejlsberg" w:date="2014-11-01T15:43:00Z"/>
              <w:rFonts w:eastAsiaTheme="minorEastAsia"/>
              <w:noProof/>
              <w:sz w:val="22"/>
            </w:rPr>
          </w:pPr>
          <w:ins w:id="490" w:author="Anders Hejlsberg" w:date="2014-11-01T15:43:00Z">
            <w:r>
              <w:fldChar w:fldCharType="begin"/>
            </w:r>
            <w:r>
              <w:instrText xml:space="preserve"> HYPERLINK \l "_Toc402619851" </w:instrText>
            </w:r>
            <w:r>
              <w:fldChar w:fldCharType="separate"/>
            </w:r>
            <w:r w:rsidR="00B510EF" w:rsidRPr="004847BD">
              <w:rPr>
                <w:rStyle w:val="Hyperlink"/>
                <w:noProof/>
              </w:rPr>
              <w:t>3.8</w:t>
            </w:r>
            <w:r w:rsidR="00B510EF">
              <w:rPr>
                <w:rFonts w:eastAsiaTheme="minorEastAsia"/>
                <w:noProof/>
                <w:sz w:val="22"/>
              </w:rPr>
              <w:tab/>
            </w:r>
            <w:r w:rsidR="00B510EF" w:rsidRPr="004847BD">
              <w:rPr>
                <w:rStyle w:val="Hyperlink"/>
                <w:noProof/>
              </w:rPr>
              <w:t>Specifying Members</w:t>
            </w:r>
            <w:r w:rsidR="00B510EF">
              <w:rPr>
                <w:noProof/>
                <w:webHidden/>
              </w:rPr>
              <w:tab/>
            </w:r>
            <w:r w:rsidR="00B510EF">
              <w:rPr>
                <w:noProof/>
                <w:webHidden/>
              </w:rPr>
              <w:fldChar w:fldCharType="begin"/>
            </w:r>
            <w:r w:rsidR="00B510EF">
              <w:rPr>
                <w:noProof/>
                <w:webHidden/>
              </w:rPr>
              <w:instrText xml:space="preserve"> PAGEREF _Toc402619851 \h </w:instrText>
            </w:r>
            <w:r w:rsidR="00B510EF">
              <w:rPr>
                <w:noProof/>
                <w:webHidden/>
              </w:rPr>
            </w:r>
            <w:r w:rsidR="00B510EF">
              <w:rPr>
                <w:noProof/>
                <w:webHidden/>
              </w:rPr>
              <w:fldChar w:fldCharType="separate"/>
            </w:r>
            <w:r w:rsidR="00B510EF">
              <w:rPr>
                <w:noProof/>
                <w:webHidden/>
              </w:rPr>
              <w:t>40</w:t>
            </w:r>
            <w:r w:rsidR="00B510EF">
              <w:rPr>
                <w:noProof/>
                <w:webHidden/>
              </w:rPr>
              <w:fldChar w:fldCharType="end"/>
            </w:r>
            <w:r>
              <w:rPr>
                <w:noProof/>
              </w:rPr>
              <w:fldChar w:fldCharType="end"/>
            </w:r>
          </w:ins>
        </w:p>
        <w:p w14:paraId="07294F5A" w14:textId="77777777" w:rsidR="00B510EF" w:rsidRDefault="00397205">
          <w:pPr>
            <w:pStyle w:val="TOC3"/>
            <w:rPr>
              <w:ins w:id="491" w:author="Anders Hejlsberg" w:date="2014-11-01T15:43:00Z"/>
              <w:rFonts w:eastAsiaTheme="minorEastAsia"/>
              <w:noProof/>
              <w:sz w:val="22"/>
            </w:rPr>
          </w:pPr>
          <w:ins w:id="492" w:author="Anders Hejlsberg" w:date="2014-11-01T15:43:00Z">
            <w:r>
              <w:fldChar w:fldCharType="begin"/>
            </w:r>
            <w:r>
              <w:instrText xml:space="preserve"> HYPERLINK \l "_Toc402619852" </w:instrText>
            </w:r>
            <w:r>
              <w:fldChar w:fldCharType="separate"/>
            </w:r>
            <w:r w:rsidR="00B510EF" w:rsidRPr="004847BD">
              <w:rPr>
                <w:rStyle w:val="Hyperlink"/>
                <w:noProof/>
              </w:rPr>
              <w:t>3.8.1</w:t>
            </w:r>
            <w:r w:rsidR="00B510EF">
              <w:rPr>
                <w:rFonts w:eastAsiaTheme="minorEastAsia"/>
                <w:noProof/>
                <w:sz w:val="22"/>
              </w:rPr>
              <w:tab/>
            </w:r>
            <w:r w:rsidR="00B510EF" w:rsidRPr="004847BD">
              <w:rPr>
                <w:rStyle w:val="Hyperlink"/>
                <w:noProof/>
              </w:rPr>
              <w:t>Property Signatures</w:t>
            </w:r>
            <w:r w:rsidR="00B510EF">
              <w:rPr>
                <w:noProof/>
                <w:webHidden/>
              </w:rPr>
              <w:tab/>
            </w:r>
            <w:r w:rsidR="00B510EF">
              <w:rPr>
                <w:noProof/>
                <w:webHidden/>
              </w:rPr>
              <w:fldChar w:fldCharType="begin"/>
            </w:r>
            <w:r w:rsidR="00B510EF">
              <w:rPr>
                <w:noProof/>
                <w:webHidden/>
              </w:rPr>
              <w:instrText xml:space="preserve"> PAGEREF _Toc402619852 \h </w:instrText>
            </w:r>
            <w:r w:rsidR="00B510EF">
              <w:rPr>
                <w:noProof/>
                <w:webHidden/>
              </w:rPr>
            </w:r>
            <w:r w:rsidR="00B510EF">
              <w:rPr>
                <w:noProof/>
                <w:webHidden/>
              </w:rPr>
              <w:fldChar w:fldCharType="separate"/>
            </w:r>
            <w:r w:rsidR="00B510EF">
              <w:rPr>
                <w:noProof/>
                <w:webHidden/>
              </w:rPr>
              <w:t>41</w:t>
            </w:r>
            <w:r w:rsidR="00B510EF">
              <w:rPr>
                <w:noProof/>
                <w:webHidden/>
              </w:rPr>
              <w:fldChar w:fldCharType="end"/>
            </w:r>
            <w:r>
              <w:rPr>
                <w:noProof/>
              </w:rPr>
              <w:fldChar w:fldCharType="end"/>
            </w:r>
          </w:ins>
        </w:p>
        <w:p w14:paraId="56D5D83B" w14:textId="77777777" w:rsidR="00B510EF" w:rsidRDefault="00397205">
          <w:pPr>
            <w:pStyle w:val="TOC3"/>
            <w:rPr>
              <w:ins w:id="493" w:author="Anders Hejlsberg" w:date="2014-11-01T15:43:00Z"/>
              <w:rFonts w:eastAsiaTheme="minorEastAsia"/>
              <w:noProof/>
              <w:sz w:val="22"/>
            </w:rPr>
          </w:pPr>
          <w:ins w:id="494" w:author="Anders Hejlsberg" w:date="2014-11-01T15:43:00Z">
            <w:r>
              <w:fldChar w:fldCharType="begin"/>
            </w:r>
            <w:r>
              <w:instrText xml:space="preserve"> HYPERLINK \l "_Toc402619853" </w:instrText>
            </w:r>
            <w:r>
              <w:fldChar w:fldCharType="separate"/>
            </w:r>
            <w:r w:rsidR="00B510EF" w:rsidRPr="004847BD">
              <w:rPr>
                <w:rStyle w:val="Hyperlink"/>
                <w:noProof/>
              </w:rPr>
              <w:t>3.8.2</w:t>
            </w:r>
            <w:r w:rsidR="00B510EF">
              <w:rPr>
                <w:rFonts w:eastAsiaTheme="minorEastAsia"/>
                <w:noProof/>
                <w:sz w:val="22"/>
              </w:rPr>
              <w:tab/>
            </w:r>
            <w:r w:rsidR="00B510EF" w:rsidRPr="004847BD">
              <w:rPr>
                <w:rStyle w:val="Hyperlink"/>
                <w:noProof/>
              </w:rPr>
              <w:t>Call Signatures</w:t>
            </w:r>
            <w:r w:rsidR="00B510EF">
              <w:rPr>
                <w:noProof/>
                <w:webHidden/>
              </w:rPr>
              <w:tab/>
            </w:r>
            <w:r w:rsidR="00B510EF">
              <w:rPr>
                <w:noProof/>
                <w:webHidden/>
              </w:rPr>
              <w:fldChar w:fldCharType="begin"/>
            </w:r>
            <w:r w:rsidR="00B510EF">
              <w:rPr>
                <w:noProof/>
                <w:webHidden/>
              </w:rPr>
              <w:instrText xml:space="preserve"> PAGEREF _Toc402619853 \h </w:instrText>
            </w:r>
            <w:r w:rsidR="00B510EF">
              <w:rPr>
                <w:noProof/>
                <w:webHidden/>
              </w:rPr>
            </w:r>
            <w:r w:rsidR="00B510EF">
              <w:rPr>
                <w:noProof/>
                <w:webHidden/>
              </w:rPr>
              <w:fldChar w:fldCharType="separate"/>
            </w:r>
            <w:r w:rsidR="00B510EF">
              <w:rPr>
                <w:noProof/>
                <w:webHidden/>
              </w:rPr>
              <w:t>41</w:t>
            </w:r>
            <w:r w:rsidR="00B510EF">
              <w:rPr>
                <w:noProof/>
                <w:webHidden/>
              </w:rPr>
              <w:fldChar w:fldCharType="end"/>
            </w:r>
            <w:r>
              <w:rPr>
                <w:noProof/>
              </w:rPr>
              <w:fldChar w:fldCharType="end"/>
            </w:r>
          </w:ins>
        </w:p>
        <w:p w14:paraId="64D53389" w14:textId="77777777" w:rsidR="00B510EF" w:rsidRDefault="00397205">
          <w:pPr>
            <w:pStyle w:val="TOC3"/>
            <w:rPr>
              <w:ins w:id="495" w:author="Anders Hejlsberg" w:date="2014-11-01T15:43:00Z"/>
              <w:rFonts w:eastAsiaTheme="minorEastAsia"/>
              <w:noProof/>
              <w:sz w:val="22"/>
            </w:rPr>
          </w:pPr>
          <w:ins w:id="496" w:author="Anders Hejlsberg" w:date="2014-11-01T15:43:00Z">
            <w:r>
              <w:fldChar w:fldCharType="begin"/>
            </w:r>
            <w:r>
              <w:instrText xml:space="preserve"> HYPERLINK \l "_Toc402619854" </w:instrText>
            </w:r>
            <w:r>
              <w:fldChar w:fldCharType="separate"/>
            </w:r>
            <w:r w:rsidR="00B510EF" w:rsidRPr="004847BD">
              <w:rPr>
                <w:rStyle w:val="Hyperlink"/>
                <w:noProof/>
              </w:rPr>
              <w:t>3.8.3</w:t>
            </w:r>
            <w:r w:rsidR="00B510EF">
              <w:rPr>
                <w:rFonts w:eastAsiaTheme="minorEastAsia"/>
                <w:noProof/>
                <w:sz w:val="22"/>
              </w:rPr>
              <w:tab/>
            </w:r>
            <w:r w:rsidR="00B510EF" w:rsidRPr="004847BD">
              <w:rPr>
                <w:rStyle w:val="Hyperlink"/>
                <w:noProof/>
              </w:rPr>
              <w:t>Construct Signatures</w:t>
            </w:r>
            <w:r w:rsidR="00B510EF">
              <w:rPr>
                <w:noProof/>
                <w:webHidden/>
              </w:rPr>
              <w:tab/>
            </w:r>
            <w:r w:rsidR="00B510EF">
              <w:rPr>
                <w:noProof/>
                <w:webHidden/>
              </w:rPr>
              <w:fldChar w:fldCharType="begin"/>
            </w:r>
            <w:r w:rsidR="00B510EF">
              <w:rPr>
                <w:noProof/>
                <w:webHidden/>
              </w:rPr>
              <w:instrText xml:space="preserve"> PAGEREF _Toc402619854 \h </w:instrText>
            </w:r>
            <w:r w:rsidR="00B510EF">
              <w:rPr>
                <w:noProof/>
                <w:webHidden/>
              </w:rPr>
            </w:r>
            <w:r w:rsidR="00B510EF">
              <w:rPr>
                <w:noProof/>
                <w:webHidden/>
              </w:rPr>
              <w:fldChar w:fldCharType="separate"/>
            </w:r>
            <w:r w:rsidR="00B510EF">
              <w:rPr>
                <w:noProof/>
                <w:webHidden/>
              </w:rPr>
              <w:t>44</w:t>
            </w:r>
            <w:r w:rsidR="00B510EF">
              <w:rPr>
                <w:noProof/>
                <w:webHidden/>
              </w:rPr>
              <w:fldChar w:fldCharType="end"/>
            </w:r>
            <w:r>
              <w:rPr>
                <w:noProof/>
              </w:rPr>
              <w:fldChar w:fldCharType="end"/>
            </w:r>
          </w:ins>
        </w:p>
        <w:p w14:paraId="62270262" w14:textId="77777777" w:rsidR="00B510EF" w:rsidRDefault="00397205">
          <w:pPr>
            <w:pStyle w:val="TOC3"/>
            <w:rPr>
              <w:ins w:id="497" w:author="Anders Hejlsberg" w:date="2014-11-01T15:43:00Z"/>
              <w:rFonts w:eastAsiaTheme="minorEastAsia"/>
              <w:noProof/>
              <w:sz w:val="22"/>
            </w:rPr>
          </w:pPr>
          <w:ins w:id="498" w:author="Anders Hejlsberg" w:date="2014-11-01T15:43:00Z">
            <w:r>
              <w:fldChar w:fldCharType="begin"/>
            </w:r>
            <w:r>
              <w:instrText xml:space="preserve"> HYPERLINK \l "_Toc402619855" </w:instrText>
            </w:r>
            <w:r>
              <w:fldChar w:fldCharType="separate"/>
            </w:r>
            <w:r w:rsidR="00B510EF" w:rsidRPr="004847BD">
              <w:rPr>
                <w:rStyle w:val="Hyperlink"/>
                <w:noProof/>
              </w:rPr>
              <w:t>3.8.4</w:t>
            </w:r>
            <w:r w:rsidR="00B510EF">
              <w:rPr>
                <w:rFonts w:eastAsiaTheme="minorEastAsia"/>
                <w:noProof/>
                <w:sz w:val="22"/>
              </w:rPr>
              <w:tab/>
            </w:r>
            <w:r w:rsidR="00B510EF" w:rsidRPr="004847BD">
              <w:rPr>
                <w:rStyle w:val="Hyperlink"/>
                <w:noProof/>
              </w:rPr>
              <w:t>Index Signatures</w:t>
            </w:r>
            <w:r w:rsidR="00B510EF">
              <w:rPr>
                <w:noProof/>
                <w:webHidden/>
              </w:rPr>
              <w:tab/>
            </w:r>
            <w:r w:rsidR="00B510EF">
              <w:rPr>
                <w:noProof/>
                <w:webHidden/>
              </w:rPr>
              <w:fldChar w:fldCharType="begin"/>
            </w:r>
            <w:r w:rsidR="00B510EF">
              <w:rPr>
                <w:noProof/>
                <w:webHidden/>
              </w:rPr>
              <w:instrText xml:space="preserve"> PAGEREF _Toc402619855 \h </w:instrText>
            </w:r>
            <w:r w:rsidR="00B510EF">
              <w:rPr>
                <w:noProof/>
                <w:webHidden/>
              </w:rPr>
            </w:r>
            <w:r w:rsidR="00B510EF">
              <w:rPr>
                <w:noProof/>
                <w:webHidden/>
              </w:rPr>
              <w:fldChar w:fldCharType="separate"/>
            </w:r>
            <w:r w:rsidR="00B510EF">
              <w:rPr>
                <w:noProof/>
                <w:webHidden/>
              </w:rPr>
              <w:t>45</w:t>
            </w:r>
            <w:r w:rsidR="00B510EF">
              <w:rPr>
                <w:noProof/>
                <w:webHidden/>
              </w:rPr>
              <w:fldChar w:fldCharType="end"/>
            </w:r>
            <w:r>
              <w:rPr>
                <w:noProof/>
              </w:rPr>
              <w:fldChar w:fldCharType="end"/>
            </w:r>
          </w:ins>
        </w:p>
        <w:p w14:paraId="0D934DDC" w14:textId="77777777" w:rsidR="00B510EF" w:rsidRDefault="00397205">
          <w:pPr>
            <w:pStyle w:val="TOC3"/>
            <w:rPr>
              <w:ins w:id="499" w:author="Anders Hejlsberg" w:date="2014-11-01T15:43:00Z"/>
              <w:rFonts w:eastAsiaTheme="minorEastAsia"/>
              <w:noProof/>
              <w:sz w:val="22"/>
            </w:rPr>
          </w:pPr>
          <w:ins w:id="500" w:author="Anders Hejlsberg" w:date="2014-11-01T15:43:00Z">
            <w:r>
              <w:fldChar w:fldCharType="begin"/>
            </w:r>
            <w:r>
              <w:instrText xml:space="preserve"> HYPERLINK \l "_Toc402619856" </w:instrText>
            </w:r>
            <w:r>
              <w:fldChar w:fldCharType="separate"/>
            </w:r>
            <w:r w:rsidR="00B510EF" w:rsidRPr="004847BD">
              <w:rPr>
                <w:rStyle w:val="Hyperlink"/>
                <w:noProof/>
              </w:rPr>
              <w:t>3.8.5</w:t>
            </w:r>
            <w:r w:rsidR="00B510EF">
              <w:rPr>
                <w:rFonts w:eastAsiaTheme="minorEastAsia"/>
                <w:noProof/>
                <w:sz w:val="22"/>
              </w:rPr>
              <w:tab/>
            </w:r>
            <w:r w:rsidR="00B510EF" w:rsidRPr="004847BD">
              <w:rPr>
                <w:rStyle w:val="Hyperlink"/>
                <w:noProof/>
              </w:rPr>
              <w:t>Method Signatures</w:t>
            </w:r>
            <w:r w:rsidR="00B510EF">
              <w:rPr>
                <w:noProof/>
                <w:webHidden/>
              </w:rPr>
              <w:tab/>
            </w:r>
            <w:r w:rsidR="00B510EF">
              <w:rPr>
                <w:noProof/>
                <w:webHidden/>
              </w:rPr>
              <w:fldChar w:fldCharType="begin"/>
            </w:r>
            <w:r w:rsidR="00B510EF">
              <w:rPr>
                <w:noProof/>
                <w:webHidden/>
              </w:rPr>
              <w:instrText xml:space="preserve"> PAGEREF _Toc402619856 \h </w:instrText>
            </w:r>
            <w:r w:rsidR="00B510EF">
              <w:rPr>
                <w:noProof/>
                <w:webHidden/>
              </w:rPr>
            </w:r>
            <w:r w:rsidR="00B510EF">
              <w:rPr>
                <w:noProof/>
                <w:webHidden/>
              </w:rPr>
              <w:fldChar w:fldCharType="separate"/>
            </w:r>
            <w:r w:rsidR="00B510EF">
              <w:rPr>
                <w:noProof/>
                <w:webHidden/>
              </w:rPr>
              <w:t>45</w:t>
            </w:r>
            <w:r w:rsidR="00B510EF">
              <w:rPr>
                <w:noProof/>
                <w:webHidden/>
              </w:rPr>
              <w:fldChar w:fldCharType="end"/>
            </w:r>
            <w:r>
              <w:rPr>
                <w:noProof/>
              </w:rPr>
              <w:fldChar w:fldCharType="end"/>
            </w:r>
          </w:ins>
        </w:p>
        <w:p w14:paraId="671EA5BF" w14:textId="77777777" w:rsidR="00B510EF" w:rsidRDefault="00397205">
          <w:pPr>
            <w:pStyle w:val="TOC2"/>
            <w:tabs>
              <w:tab w:val="left" w:pos="880"/>
              <w:tab w:val="right" w:leader="dot" w:pos="9350"/>
            </w:tabs>
            <w:rPr>
              <w:ins w:id="501" w:author="Anders Hejlsberg" w:date="2014-11-01T15:43:00Z"/>
              <w:rFonts w:eastAsiaTheme="minorEastAsia"/>
              <w:noProof/>
              <w:sz w:val="22"/>
            </w:rPr>
          </w:pPr>
          <w:ins w:id="502" w:author="Anders Hejlsberg" w:date="2014-11-01T15:43:00Z">
            <w:r>
              <w:fldChar w:fldCharType="begin"/>
            </w:r>
            <w:r>
              <w:instrText xml:space="preserve"> HYPERLINK \l "_Toc402619857" </w:instrText>
            </w:r>
            <w:r>
              <w:fldChar w:fldCharType="separate"/>
            </w:r>
            <w:r w:rsidR="00B510EF" w:rsidRPr="004847BD">
              <w:rPr>
                <w:rStyle w:val="Hyperlink"/>
                <w:noProof/>
              </w:rPr>
              <w:t>3.9</w:t>
            </w:r>
            <w:r w:rsidR="00B510EF">
              <w:rPr>
                <w:rFonts w:eastAsiaTheme="minorEastAsia"/>
                <w:noProof/>
                <w:sz w:val="22"/>
              </w:rPr>
              <w:tab/>
            </w:r>
            <w:r w:rsidR="00B510EF" w:rsidRPr="004847BD">
              <w:rPr>
                <w:rStyle w:val="Hyperlink"/>
                <w:noProof/>
              </w:rPr>
              <w:t>Type Aliases</w:t>
            </w:r>
            <w:r w:rsidR="00B510EF">
              <w:rPr>
                <w:noProof/>
                <w:webHidden/>
              </w:rPr>
              <w:tab/>
            </w:r>
            <w:r w:rsidR="00B510EF">
              <w:rPr>
                <w:noProof/>
                <w:webHidden/>
              </w:rPr>
              <w:fldChar w:fldCharType="begin"/>
            </w:r>
            <w:r w:rsidR="00B510EF">
              <w:rPr>
                <w:noProof/>
                <w:webHidden/>
              </w:rPr>
              <w:instrText xml:space="preserve"> PAGEREF _Toc402619857 \h </w:instrText>
            </w:r>
            <w:r w:rsidR="00B510EF">
              <w:rPr>
                <w:noProof/>
                <w:webHidden/>
              </w:rPr>
            </w:r>
            <w:r w:rsidR="00B510EF">
              <w:rPr>
                <w:noProof/>
                <w:webHidden/>
              </w:rPr>
              <w:fldChar w:fldCharType="separate"/>
            </w:r>
            <w:r w:rsidR="00B510EF">
              <w:rPr>
                <w:noProof/>
                <w:webHidden/>
              </w:rPr>
              <w:t>46</w:t>
            </w:r>
            <w:r w:rsidR="00B510EF">
              <w:rPr>
                <w:noProof/>
                <w:webHidden/>
              </w:rPr>
              <w:fldChar w:fldCharType="end"/>
            </w:r>
            <w:r>
              <w:rPr>
                <w:noProof/>
              </w:rPr>
              <w:fldChar w:fldCharType="end"/>
            </w:r>
          </w:ins>
        </w:p>
        <w:p w14:paraId="1DC96C67" w14:textId="77777777" w:rsidR="00B510EF" w:rsidRDefault="00397205">
          <w:pPr>
            <w:pStyle w:val="TOC2"/>
            <w:tabs>
              <w:tab w:val="left" w:pos="880"/>
              <w:tab w:val="right" w:leader="dot" w:pos="9350"/>
            </w:tabs>
            <w:rPr>
              <w:ins w:id="503" w:author="Anders Hejlsberg" w:date="2014-11-01T15:43:00Z"/>
              <w:rFonts w:eastAsiaTheme="minorEastAsia"/>
              <w:noProof/>
              <w:sz w:val="22"/>
            </w:rPr>
          </w:pPr>
          <w:ins w:id="504" w:author="Anders Hejlsberg" w:date="2014-11-01T15:43:00Z">
            <w:r>
              <w:fldChar w:fldCharType="begin"/>
            </w:r>
            <w:r>
              <w:instrText xml:space="preserve"> HYPERLINK \l "_Toc402619858" </w:instrText>
            </w:r>
            <w:r>
              <w:fldChar w:fldCharType="separate"/>
            </w:r>
            <w:r w:rsidR="00B510EF" w:rsidRPr="004847BD">
              <w:rPr>
                <w:rStyle w:val="Hyperlink"/>
                <w:noProof/>
              </w:rPr>
              <w:t>3.10</w:t>
            </w:r>
            <w:r w:rsidR="00B510EF">
              <w:rPr>
                <w:rFonts w:eastAsiaTheme="minorEastAsia"/>
                <w:noProof/>
                <w:sz w:val="22"/>
              </w:rPr>
              <w:tab/>
            </w:r>
            <w:r w:rsidR="00B510EF" w:rsidRPr="004847BD">
              <w:rPr>
                <w:rStyle w:val="Hyperlink"/>
                <w:noProof/>
              </w:rPr>
              <w:t>Type Relationships</w:t>
            </w:r>
            <w:r w:rsidR="00B510EF">
              <w:rPr>
                <w:noProof/>
                <w:webHidden/>
              </w:rPr>
              <w:tab/>
            </w:r>
            <w:r w:rsidR="00B510EF">
              <w:rPr>
                <w:noProof/>
                <w:webHidden/>
              </w:rPr>
              <w:fldChar w:fldCharType="begin"/>
            </w:r>
            <w:r w:rsidR="00B510EF">
              <w:rPr>
                <w:noProof/>
                <w:webHidden/>
              </w:rPr>
              <w:instrText xml:space="preserve"> PAGEREF _Toc402619858 \h </w:instrText>
            </w:r>
            <w:r w:rsidR="00B510EF">
              <w:rPr>
                <w:noProof/>
                <w:webHidden/>
              </w:rPr>
            </w:r>
            <w:r w:rsidR="00B510EF">
              <w:rPr>
                <w:noProof/>
                <w:webHidden/>
              </w:rPr>
              <w:fldChar w:fldCharType="separate"/>
            </w:r>
            <w:r w:rsidR="00B510EF">
              <w:rPr>
                <w:noProof/>
                <w:webHidden/>
              </w:rPr>
              <w:t>48</w:t>
            </w:r>
            <w:r w:rsidR="00B510EF">
              <w:rPr>
                <w:noProof/>
                <w:webHidden/>
              </w:rPr>
              <w:fldChar w:fldCharType="end"/>
            </w:r>
            <w:r>
              <w:rPr>
                <w:noProof/>
              </w:rPr>
              <w:fldChar w:fldCharType="end"/>
            </w:r>
          </w:ins>
        </w:p>
        <w:p w14:paraId="535060FE" w14:textId="77777777" w:rsidR="00B510EF" w:rsidRDefault="00397205">
          <w:pPr>
            <w:pStyle w:val="TOC3"/>
            <w:rPr>
              <w:ins w:id="505" w:author="Anders Hejlsberg" w:date="2014-11-01T15:43:00Z"/>
              <w:rFonts w:eastAsiaTheme="minorEastAsia"/>
              <w:noProof/>
              <w:sz w:val="22"/>
            </w:rPr>
          </w:pPr>
          <w:ins w:id="506" w:author="Anders Hejlsberg" w:date="2014-11-01T15:43:00Z">
            <w:r>
              <w:fldChar w:fldCharType="begin"/>
            </w:r>
            <w:r>
              <w:instrText xml:space="preserve"> HYPERLINK \l "_Toc402619859" </w:instrText>
            </w:r>
            <w:r>
              <w:fldChar w:fldCharType="separate"/>
            </w:r>
            <w:r w:rsidR="00B510EF" w:rsidRPr="004847BD">
              <w:rPr>
                <w:rStyle w:val="Hyperlink"/>
                <w:noProof/>
                <w:highlight w:val="white"/>
              </w:rPr>
              <w:t>3.10.1</w:t>
            </w:r>
            <w:r w:rsidR="00B510EF">
              <w:rPr>
                <w:rFonts w:eastAsiaTheme="minorEastAsia"/>
                <w:noProof/>
                <w:sz w:val="22"/>
              </w:rPr>
              <w:tab/>
            </w:r>
            <w:r w:rsidR="00B510EF" w:rsidRPr="004847BD">
              <w:rPr>
                <w:rStyle w:val="Hyperlink"/>
                <w:noProof/>
                <w:highlight w:val="white"/>
              </w:rPr>
              <w:t>Apparent Members</w:t>
            </w:r>
            <w:r w:rsidR="00B510EF">
              <w:rPr>
                <w:noProof/>
                <w:webHidden/>
              </w:rPr>
              <w:tab/>
            </w:r>
            <w:r w:rsidR="00B510EF">
              <w:rPr>
                <w:noProof/>
                <w:webHidden/>
              </w:rPr>
              <w:fldChar w:fldCharType="begin"/>
            </w:r>
            <w:r w:rsidR="00B510EF">
              <w:rPr>
                <w:noProof/>
                <w:webHidden/>
              </w:rPr>
              <w:instrText xml:space="preserve"> PAGEREF _Toc402619859 \h </w:instrText>
            </w:r>
            <w:r w:rsidR="00B510EF">
              <w:rPr>
                <w:noProof/>
                <w:webHidden/>
              </w:rPr>
            </w:r>
            <w:r w:rsidR="00B510EF">
              <w:rPr>
                <w:noProof/>
                <w:webHidden/>
              </w:rPr>
              <w:fldChar w:fldCharType="separate"/>
            </w:r>
            <w:r w:rsidR="00B510EF">
              <w:rPr>
                <w:noProof/>
                <w:webHidden/>
              </w:rPr>
              <w:t>48</w:t>
            </w:r>
            <w:r w:rsidR="00B510EF">
              <w:rPr>
                <w:noProof/>
                <w:webHidden/>
              </w:rPr>
              <w:fldChar w:fldCharType="end"/>
            </w:r>
            <w:r>
              <w:rPr>
                <w:noProof/>
              </w:rPr>
              <w:fldChar w:fldCharType="end"/>
            </w:r>
          </w:ins>
        </w:p>
        <w:p w14:paraId="4DA5C53E" w14:textId="77777777" w:rsidR="00B510EF" w:rsidRDefault="00397205">
          <w:pPr>
            <w:pStyle w:val="TOC3"/>
            <w:rPr>
              <w:ins w:id="507" w:author="Anders Hejlsberg" w:date="2014-11-01T15:43:00Z"/>
              <w:rFonts w:eastAsiaTheme="minorEastAsia"/>
              <w:noProof/>
              <w:sz w:val="22"/>
            </w:rPr>
          </w:pPr>
          <w:ins w:id="508" w:author="Anders Hejlsberg" w:date="2014-11-01T15:43:00Z">
            <w:r>
              <w:fldChar w:fldCharType="begin"/>
            </w:r>
            <w:r>
              <w:instrText xml:space="preserve"> HYPERLINK \l "_Toc402619860" </w:instrText>
            </w:r>
            <w:r>
              <w:fldChar w:fldCharType="separate"/>
            </w:r>
            <w:r w:rsidR="00B510EF" w:rsidRPr="004847BD">
              <w:rPr>
                <w:rStyle w:val="Hyperlink"/>
                <w:noProof/>
              </w:rPr>
              <w:t>3.10.2</w:t>
            </w:r>
            <w:r w:rsidR="00B510EF">
              <w:rPr>
                <w:rFonts w:eastAsiaTheme="minorEastAsia"/>
                <w:noProof/>
                <w:sz w:val="22"/>
              </w:rPr>
              <w:tab/>
            </w:r>
            <w:r w:rsidR="00B510EF" w:rsidRPr="004847BD">
              <w:rPr>
                <w:rStyle w:val="Hyperlink"/>
                <w:noProof/>
              </w:rPr>
              <w:t>Type and Member Identity</w:t>
            </w:r>
            <w:r w:rsidR="00B510EF">
              <w:rPr>
                <w:noProof/>
                <w:webHidden/>
              </w:rPr>
              <w:tab/>
            </w:r>
            <w:r w:rsidR="00B510EF">
              <w:rPr>
                <w:noProof/>
                <w:webHidden/>
              </w:rPr>
              <w:fldChar w:fldCharType="begin"/>
            </w:r>
            <w:r w:rsidR="00B510EF">
              <w:rPr>
                <w:noProof/>
                <w:webHidden/>
              </w:rPr>
              <w:instrText xml:space="preserve"> PAGEREF _Toc402619860 \h </w:instrText>
            </w:r>
            <w:r w:rsidR="00B510EF">
              <w:rPr>
                <w:noProof/>
                <w:webHidden/>
              </w:rPr>
            </w:r>
            <w:r w:rsidR="00B510EF">
              <w:rPr>
                <w:noProof/>
                <w:webHidden/>
              </w:rPr>
              <w:fldChar w:fldCharType="separate"/>
            </w:r>
            <w:r w:rsidR="00B510EF">
              <w:rPr>
                <w:noProof/>
                <w:webHidden/>
              </w:rPr>
              <w:t>49</w:t>
            </w:r>
            <w:r w:rsidR="00B510EF">
              <w:rPr>
                <w:noProof/>
                <w:webHidden/>
              </w:rPr>
              <w:fldChar w:fldCharType="end"/>
            </w:r>
            <w:r>
              <w:rPr>
                <w:noProof/>
              </w:rPr>
              <w:fldChar w:fldCharType="end"/>
            </w:r>
          </w:ins>
        </w:p>
        <w:p w14:paraId="6B8CB49C" w14:textId="77777777" w:rsidR="00B510EF" w:rsidRDefault="00397205">
          <w:pPr>
            <w:pStyle w:val="TOC3"/>
            <w:rPr>
              <w:ins w:id="509" w:author="Anders Hejlsberg" w:date="2014-11-01T15:43:00Z"/>
              <w:rFonts w:eastAsiaTheme="minorEastAsia"/>
              <w:noProof/>
              <w:sz w:val="22"/>
            </w:rPr>
          </w:pPr>
          <w:ins w:id="510" w:author="Anders Hejlsberg" w:date="2014-11-01T15:43:00Z">
            <w:r>
              <w:fldChar w:fldCharType="begin"/>
            </w:r>
            <w:r>
              <w:instrText xml:space="preserve"> HYPERLINK \l "_Toc402619861" </w:instrText>
            </w:r>
            <w:r>
              <w:fldChar w:fldCharType="separate"/>
            </w:r>
            <w:r w:rsidR="00B510EF" w:rsidRPr="004847BD">
              <w:rPr>
                <w:rStyle w:val="Hyperlink"/>
                <w:noProof/>
              </w:rPr>
              <w:t>3.10.3</w:t>
            </w:r>
            <w:r w:rsidR="00B510EF">
              <w:rPr>
                <w:rFonts w:eastAsiaTheme="minorEastAsia"/>
                <w:noProof/>
                <w:sz w:val="22"/>
              </w:rPr>
              <w:tab/>
            </w:r>
            <w:r w:rsidR="00B510EF" w:rsidRPr="004847BD">
              <w:rPr>
                <w:rStyle w:val="Hyperlink"/>
                <w:noProof/>
              </w:rPr>
              <w:t>Subtypes and Supertypes</w:t>
            </w:r>
            <w:r w:rsidR="00B510EF">
              <w:rPr>
                <w:noProof/>
                <w:webHidden/>
              </w:rPr>
              <w:tab/>
            </w:r>
            <w:r w:rsidR="00B510EF">
              <w:rPr>
                <w:noProof/>
                <w:webHidden/>
              </w:rPr>
              <w:fldChar w:fldCharType="begin"/>
            </w:r>
            <w:r w:rsidR="00B510EF">
              <w:rPr>
                <w:noProof/>
                <w:webHidden/>
              </w:rPr>
              <w:instrText xml:space="preserve"> PAGEREF _Toc402619861 \h </w:instrText>
            </w:r>
            <w:r w:rsidR="00B510EF">
              <w:rPr>
                <w:noProof/>
                <w:webHidden/>
              </w:rPr>
            </w:r>
            <w:r w:rsidR="00B510EF">
              <w:rPr>
                <w:noProof/>
                <w:webHidden/>
              </w:rPr>
              <w:fldChar w:fldCharType="separate"/>
            </w:r>
            <w:r w:rsidR="00B510EF">
              <w:rPr>
                <w:noProof/>
                <w:webHidden/>
              </w:rPr>
              <w:t>50</w:t>
            </w:r>
            <w:r w:rsidR="00B510EF">
              <w:rPr>
                <w:noProof/>
                <w:webHidden/>
              </w:rPr>
              <w:fldChar w:fldCharType="end"/>
            </w:r>
            <w:r>
              <w:rPr>
                <w:noProof/>
              </w:rPr>
              <w:fldChar w:fldCharType="end"/>
            </w:r>
          </w:ins>
        </w:p>
        <w:p w14:paraId="0FF9C3C1" w14:textId="77777777" w:rsidR="00B510EF" w:rsidRDefault="00397205">
          <w:pPr>
            <w:pStyle w:val="TOC3"/>
            <w:rPr>
              <w:ins w:id="511" w:author="Anders Hejlsberg" w:date="2014-11-01T15:43:00Z"/>
              <w:rFonts w:eastAsiaTheme="minorEastAsia"/>
              <w:noProof/>
              <w:sz w:val="22"/>
            </w:rPr>
          </w:pPr>
          <w:ins w:id="512" w:author="Anders Hejlsberg" w:date="2014-11-01T15:43:00Z">
            <w:r>
              <w:fldChar w:fldCharType="begin"/>
            </w:r>
            <w:r>
              <w:instrText xml:space="preserve"> HYPERLINK \l "_Toc402619862"</w:instrText>
            </w:r>
            <w:r>
              <w:instrText xml:space="preserve"> </w:instrText>
            </w:r>
            <w:r>
              <w:fldChar w:fldCharType="separate"/>
            </w:r>
            <w:r w:rsidR="00B510EF" w:rsidRPr="004847BD">
              <w:rPr>
                <w:rStyle w:val="Hyperlink"/>
                <w:noProof/>
              </w:rPr>
              <w:t>3.10.4</w:t>
            </w:r>
            <w:r w:rsidR="00B510EF">
              <w:rPr>
                <w:rFonts w:eastAsiaTheme="minorEastAsia"/>
                <w:noProof/>
                <w:sz w:val="22"/>
              </w:rPr>
              <w:tab/>
            </w:r>
            <w:r w:rsidR="00B510EF" w:rsidRPr="004847BD">
              <w:rPr>
                <w:rStyle w:val="Hyperlink"/>
                <w:noProof/>
              </w:rPr>
              <w:t>Assignment Compatibility</w:t>
            </w:r>
            <w:r w:rsidR="00B510EF">
              <w:rPr>
                <w:noProof/>
                <w:webHidden/>
              </w:rPr>
              <w:tab/>
            </w:r>
            <w:r w:rsidR="00B510EF">
              <w:rPr>
                <w:noProof/>
                <w:webHidden/>
              </w:rPr>
              <w:fldChar w:fldCharType="begin"/>
            </w:r>
            <w:r w:rsidR="00B510EF">
              <w:rPr>
                <w:noProof/>
                <w:webHidden/>
              </w:rPr>
              <w:instrText xml:space="preserve"> PAGEREF _Toc402619862 \h </w:instrText>
            </w:r>
            <w:r w:rsidR="00B510EF">
              <w:rPr>
                <w:noProof/>
                <w:webHidden/>
              </w:rPr>
            </w:r>
            <w:r w:rsidR="00B510EF">
              <w:rPr>
                <w:noProof/>
                <w:webHidden/>
              </w:rPr>
              <w:fldChar w:fldCharType="separate"/>
            </w:r>
            <w:r w:rsidR="00B510EF">
              <w:rPr>
                <w:noProof/>
                <w:webHidden/>
              </w:rPr>
              <w:t>51</w:t>
            </w:r>
            <w:r w:rsidR="00B510EF">
              <w:rPr>
                <w:noProof/>
                <w:webHidden/>
              </w:rPr>
              <w:fldChar w:fldCharType="end"/>
            </w:r>
            <w:r>
              <w:rPr>
                <w:noProof/>
              </w:rPr>
              <w:fldChar w:fldCharType="end"/>
            </w:r>
          </w:ins>
        </w:p>
        <w:p w14:paraId="7BD778FC" w14:textId="77777777" w:rsidR="00B510EF" w:rsidRDefault="00397205">
          <w:pPr>
            <w:pStyle w:val="TOC3"/>
            <w:rPr>
              <w:ins w:id="513" w:author="Anders Hejlsberg" w:date="2014-11-01T15:43:00Z"/>
              <w:rFonts w:eastAsiaTheme="minorEastAsia"/>
              <w:noProof/>
              <w:sz w:val="22"/>
            </w:rPr>
          </w:pPr>
          <w:ins w:id="514" w:author="Anders Hejlsberg" w:date="2014-11-01T15:43:00Z">
            <w:r>
              <w:fldChar w:fldCharType="begin"/>
            </w:r>
            <w:r>
              <w:instrText xml:space="preserve"> HYPERLINK \l "_Toc402619863" </w:instrText>
            </w:r>
            <w:r>
              <w:fldChar w:fldCharType="separate"/>
            </w:r>
            <w:r w:rsidR="00B510EF" w:rsidRPr="004847BD">
              <w:rPr>
                <w:rStyle w:val="Hyperlink"/>
                <w:noProof/>
              </w:rPr>
              <w:t>3.10.5</w:t>
            </w:r>
            <w:r w:rsidR="00B510EF">
              <w:rPr>
                <w:rFonts w:eastAsiaTheme="minorEastAsia"/>
                <w:noProof/>
                <w:sz w:val="22"/>
              </w:rPr>
              <w:tab/>
            </w:r>
            <w:r w:rsidR="00B510EF" w:rsidRPr="004847BD">
              <w:rPr>
                <w:rStyle w:val="Hyperlink"/>
                <w:noProof/>
              </w:rPr>
              <w:t>Contextual Signature Instantiation</w:t>
            </w:r>
            <w:r w:rsidR="00B510EF">
              <w:rPr>
                <w:noProof/>
                <w:webHidden/>
              </w:rPr>
              <w:tab/>
            </w:r>
            <w:r w:rsidR="00B510EF">
              <w:rPr>
                <w:noProof/>
                <w:webHidden/>
              </w:rPr>
              <w:fldChar w:fldCharType="begin"/>
            </w:r>
            <w:r w:rsidR="00B510EF">
              <w:rPr>
                <w:noProof/>
                <w:webHidden/>
              </w:rPr>
              <w:instrText xml:space="preserve"> PAGEREF _Toc402619863 \h </w:instrText>
            </w:r>
            <w:r w:rsidR="00B510EF">
              <w:rPr>
                <w:noProof/>
                <w:webHidden/>
              </w:rPr>
            </w:r>
            <w:r w:rsidR="00B510EF">
              <w:rPr>
                <w:noProof/>
                <w:webHidden/>
              </w:rPr>
              <w:fldChar w:fldCharType="separate"/>
            </w:r>
            <w:r w:rsidR="00B510EF">
              <w:rPr>
                <w:noProof/>
                <w:webHidden/>
              </w:rPr>
              <w:t>53</w:t>
            </w:r>
            <w:r w:rsidR="00B510EF">
              <w:rPr>
                <w:noProof/>
                <w:webHidden/>
              </w:rPr>
              <w:fldChar w:fldCharType="end"/>
            </w:r>
            <w:r>
              <w:rPr>
                <w:noProof/>
              </w:rPr>
              <w:fldChar w:fldCharType="end"/>
            </w:r>
          </w:ins>
        </w:p>
        <w:p w14:paraId="14494C64" w14:textId="77777777" w:rsidR="00B510EF" w:rsidRDefault="00397205">
          <w:pPr>
            <w:pStyle w:val="TOC3"/>
            <w:rPr>
              <w:ins w:id="515" w:author="Anders Hejlsberg" w:date="2014-11-01T15:43:00Z"/>
              <w:rFonts w:eastAsiaTheme="minorEastAsia"/>
              <w:noProof/>
              <w:sz w:val="22"/>
            </w:rPr>
          </w:pPr>
          <w:ins w:id="516" w:author="Anders Hejlsberg" w:date="2014-11-01T15:43:00Z">
            <w:r>
              <w:fldChar w:fldCharType="begin"/>
            </w:r>
            <w:r>
              <w:instrText xml:space="preserve"> HYPERLINK \l "_Toc402619864" </w:instrText>
            </w:r>
            <w:r>
              <w:fldChar w:fldCharType="separate"/>
            </w:r>
            <w:r w:rsidR="00B510EF" w:rsidRPr="004847BD">
              <w:rPr>
                <w:rStyle w:val="Hyperlink"/>
                <w:noProof/>
              </w:rPr>
              <w:t>3.10.6</w:t>
            </w:r>
            <w:r w:rsidR="00B510EF">
              <w:rPr>
                <w:rFonts w:eastAsiaTheme="minorEastAsia"/>
                <w:noProof/>
                <w:sz w:val="22"/>
              </w:rPr>
              <w:tab/>
            </w:r>
            <w:r w:rsidR="00B510EF" w:rsidRPr="004847BD">
              <w:rPr>
                <w:rStyle w:val="Hyperlink"/>
                <w:noProof/>
              </w:rPr>
              <w:t>Type Inference</w:t>
            </w:r>
            <w:r w:rsidR="00B510EF">
              <w:rPr>
                <w:noProof/>
                <w:webHidden/>
              </w:rPr>
              <w:tab/>
            </w:r>
            <w:r w:rsidR="00B510EF">
              <w:rPr>
                <w:noProof/>
                <w:webHidden/>
              </w:rPr>
              <w:fldChar w:fldCharType="begin"/>
            </w:r>
            <w:r w:rsidR="00B510EF">
              <w:rPr>
                <w:noProof/>
                <w:webHidden/>
              </w:rPr>
              <w:instrText xml:space="preserve"> PAGEREF _Toc402619864 \h </w:instrText>
            </w:r>
            <w:r w:rsidR="00B510EF">
              <w:rPr>
                <w:noProof/>
                <w:webHidden/>
              </w:rPr>
            </w:r>
            <w:r w:rsidR="00B510EF">
              <w:rPr>
                <w:noProof/>
                <w:webHidden/>
              </w:rPr>
              <w:fldChar w:fldCharType="separate"/>
            </w:r>
            <w:r w:rsidR="00B510EF">
              <w:rPr>
                <w:noProof/>
                <w:webHidden/>
              </w:rPr>
              <w:t>53</w:t>
            </w:r>
            <w:r w:rsidR="00B510EF">
              <w:rPr>
                <w:noProof/>
                <w:webHidden/>
              </w:rPr>
              <w:fldChar w:fldCharType="end"/>
            </w:r>
            <w:r>
              <w:rPr>
                <w:noProof/>
              </w:rPr>
              <w:fldChar w:fldCharType="end"/>
            </w:r>
          </w:ins>
        </w:p>
        <w:p w14:paraId="5B0460EF" w14:textId="77777777" w:rsidR="00B510EF" w:rsidRDefault="00397205">
          <w:pPr>
            <w:pStyle w:val="TOC3"/>
            <w:rPr>
              <w:ins w:id="517" w:author="Anders Hejlsberg" w:date="2014-11-01T15:43:00Z"/>
              <w:rFonts w:eastAsiaTheme="minorEastAsia"/>
              <w:noProof/>
              <w:sz w:val="22"/>
            </w:rPr>
          </w:pPr>
          <w:ins w:id="518" w:author="Anders Hejlsberg" w:date="2014-11-01T15:43:00Z">
            <w:r>
              <w:fldChar w:fldCharType="begin"/>
            </w:r>
            <w:r>
              <w:instrText xml:space="preserve"> HYPERLINK \l "_Toc402619865" </w:instrText>
            </w:r>
            <w:r>
              <w:fldChar w:fldCharType="separate"/>
            </w:r>
            <w:r w:rsidR="00B510EF" w:rsidRPr="004847BD">
              <w:rPr>
                <w:rStyle w:val="Hyperlink"/>
                <w:noProof/>
              </w:rPr>
              <w:t>3.10.7</w:t>
            </w:r>
            <w:r w:rsidR="00B510EF">
              <w:rPr>
                <w:rFonts w:eastAsiaTheme="minorEastAsia"/>
                <w:noProof/>
                <w:sz w:val="22"/>
              </w:rPr>
              <w:tab/>
            </w:r>
            <w:r w:rsidR="00B510EF" w:rsidRPr="004847BD">
              <w:rPr>
                <w:rStyle w:val="Hyperlink"/>
                <w:noProof/>
              </w:rPr>
              <w:t>Recursive Types</w:t>
            </w:r>
            <w:r w:rsidR="00B510EF">
              <w:rPr>
                <w:noProof/>
                <w:webHidden/>
              </w:rPr>
              <w:tab/>
            </w:r>
            <w:r w:rsidR="00B510EF">
              <w:rPr>
                <w:noProof/>
                <w:webHidden/>
              </w:rPr>
              <w:fldChar w:fldCharType="begin"/>
            </w:r>
            <w:r w:rsidR="00B510EF">
              <w:rPr>
                <w:noProof/>
                <w:webHidden/>
              </w:rPr>
              <w:instrText xml:space="preserve"> PAGEREF _Toc402619865 \h </w:instrText>
            </w:r>
            <w:r w:rsidR="00B510EF">
              <w:rPr>
                <w:noProof/>
                <w:webHidden/>
              </w:rPr>
            </w:r>
            <w:r w:rsidR="00B510EF">
              <w:rPr>
                <w:noProof/>
                <w:webHidden/>
              </w:rPr>
              <w:fldChar w:fldCharType="separate"/>
            </w:r>
            <w:r w:rsidR="00B510EF">
              <w:rPr>
                <w:noProof/>
                <w:webHidden/>
              </w:rPr>
              <w:t>54</w:t>
            </w:r>
            <w:r w:rsidR="00B510EF">
              <w:rPr>
                <w:noProof/>
                <w:webHidden/>
              </w:rPr>
              <w:fldChar w:fldCharType="end"/>
            </w:r>
            <w:r>
              <w:rPr>
                <w:noProof/>
              </w:rPr>
              <w:fldChar w:fldCharType="end"/>
            </w:r>
          </w:ins>
        </w:p>
        <w:p w14:paraId="52078B09" w14:textId="77777777" w:rsidR="00B510EF" w:rsidRDefault="00397205">
          <w:pPr>
            <w:pStyle w:val="TOC2"/>
            <w:tabs>
              <w:tab w:val="left" w:pos="880"/>
              <w:tab w:val="right" w:leader="dot" w:pos="9350"/>
            </w:tabs>
            <w:rPr>
              <w:ins w:id="519" w:author="Anders Hejlsberg" w:date="2014-11-01T15:43:00Z"/>
              <w:rFonts w:eastAsiaTheme="minorEastAsia"/>
              <w:noProof/>
              <w:sz w:val="22"/>
            </w:rPr>
          </w:pPr>
          <w:ins w:id="520" w:author="Anders Hejlsberg" w:date="2014-11-01T15:43:00Z">
            <w:r>
              <w:fldChar w:fldCharType="begin"/>
            </w:r>
            <w:r>
              <w:instrText xml:space="preserve"> HYPERLINK \l "_Toc402619866" </w:instrText>
            </w:r>
            <w:r>
              <w:fldChar w:fldCharType="separate"/>
            </w:r>
            <w:r w:rsidR="00B510EF" w:rsidRPr="004847BD">
              <w:rPr>
                <w:rStyle w:val="Hyperlink"/>
                <w:noProof/>
              </w:rPr>
              <w:t>3.11</w:t>
            </w:r>
            <w:r w:rsidR="00B510EF">
              <w:rPr>
                <w:rFonts w:eastAsiaTheme="minorEastAsia"/>
                <w:noProof/>
                <w:sz w:val="22"/>
              </w:rPr>
              <w:tab/>
            </w:r>
            <w:r w:rsidR="00B510EF" w:rsidRPr="004847BD">
              <w:rPr>
                <w:rStyle w:val="Hyperlink"/>
                <w:noProof/>
              </w:rPr>
              <w:t>Widened Types</w:t>
            </w:r>
            <w:r w:rsidR="00B510EF">
              <w:rPr>
                <w:noProof/>
                <w:webHidden/>
              </w:rPr>
              <w:tab/>
            </w:r>
            <w:r w:rsidR="00B510EF">
              <w:rPr>
                <w:noProof/>
                <w:webHidden/>
              </w:rPr>
              <w:fldChar w:fldCharType="begin"/>
            </w:r>
            <w:r w:rsidR="00B510EF">
              <w:rPr>
                <w:noProof/>
                <w:webHidden/>
              </w:rPr>
              <w:instrText xml:space="preserve"> PAGEREF _Toc402619866 \h </w:instrText>
            </w:r>
            <w:r w:rsidR="00B510EF">
              <w:rPr>
                <w:noProof/>
                <w:webHidden/>
              </w:rPr>
            </w:r>
            <w:r w:rsidR="00B510EF">
              <w:rPr>
                <w:noProof/>
                <w:webHidden/>
              </w:rPr>
              <w:fldChar w:fldCharType="separate"/>
            </w:r>
            <w:r w:rsidR="00B510EF">
              <w:rPr>
                <w:noProof/>
                <w:webHidden/>
              </w:rPr>
              <w:t>55</w:t>
            </w:r>
            <w:r w:rsidR="00B510EF">
              <w:rPr>
                <w:noProof/>
                <w:webHidden/>
              </w:rPr>
              <w:fldChar w:fldCharType="end"/>
            </w:r>
            <w:r>
              <w:rPr>
                <w:noProof/>
              </w:rPr>
              <w:fldChar w:fldCharType="end"/>
            </w:r>
          </w:ins>
        </w:p>
        <w:p w14:paraId="066DCCC9" w14:textId="77777777" w:rsidR="00B510EF" w:rsidRDefault="00397205">
          <w:pPr>
            <w:pStyle w:val="TOC1"/>
            <w:rPr>
              <w:ins w:id="521" w:author="Anders Hejlsberg" w:date="2014-11-01T15:43:00Z"/>
              <w:rFonts w:eastAsiaTheme="minorEastAsia"/>
              <w:noProof/>
              <w:sz w:val="22"/>
            </w:rPr>
          </w:pPr>
          <w:ins w:id="522" w:author="Anders Hejlsberg" w:date="2014-11-01T15:43:00Z">
            <w:r>
              <w:fldChar w:fldCharType="begin"/>
            </w:r>
            <w:r>
              <w:instrText xml:space="preserve"> HYPERLIN</w:instrText>
            </w:r>
            <w:r>
              <w:instrText xml:space="preserve">K \l "_Toc402619867" </w:instrText>
            </w:r>
            <w:r>
              <w:fldChar w:fldCharType="separate"/>
            </w:r>
            <w:r w:rsidR="00B510EF" w:rsidRPr="004847BD">
              <w:rPr>
                <w:rStyle w:val="Hyperlink"/>
                <w:noProof/>
              </w:rPr>
              <w:t>4</w:t>
            </w:r>
            <w:r w:rsidR="00B510EF">
              <w:rPr>
                <w:rFonts w:eastAsiaTheme="minorEastAsia"/>
                <w:noProof/>
                <w:sz w:val="22"/>
              </w:rPr>
              <w:tab/>
            </w:r>
            <w:r w:rsidR="00B510EF" w:rsidRPr="004847BD">
              <w:rPr>
                <w:rStyle w:val="Hyperlink"/>
                <w:noProof/>
              </w:rPr>
              <w:t>Expressions</w:t>
            </w:r>
            <w:r w:rsidR="00B510EF">
              <w:rPr>
                <w:noProof/>
                <w:webHidden/>
              </w:rPr>
              <w:tab/>
            </w:r>
            <w:r w:rsidR="00B510EF">
              <w:rPr>
                <w:noProof/>
                <w:webHidden/>
              </w:rPr>
              <w:fldChar w:fldCharType="begin"/>
            </w:r>
            <w:r w:rsidR="00B510EF">
              <w:rPr>
                <w:noProof/>
                <w:webHidden/>
              </w:rPr>
              <w:instrText xml:space="preserve"> PAGEREF _Toc402619867 \h </w:instrText>
            </w:r>
            <w:r w:rsidR="00B510EF">
              <w:rPr>
                <w:noProof/>
                <w:webHidden/>
              </w:rPr>
            </w:r>
            <w:r w:rsidR="00B510EF">
              <w:rPr>
                <w:noProof/>
                <w:webHidden/>
              </w:rPr>
              <w:fldChar w:fldCharType="separate"/>
            </w:r>
            <w:r w:rsidR="00B510EF">
              <w:rPr>
                <w:noProof/>
                <w:webHidden/>
              </w:rPr>
              <w:t>57</w:t>
            </w:r>
            <w:r w:rsidR="00B510EF">
              <w:rPr>
                <w:noProof/>
                <w:webHidden/>
              </w:rPr>
              <w:fldChar w:fldCharType="end"/>
            </w:r>
            <w:r>
              <w:rPr>
                <w:noProof/>
              </w:rPr>
              <w:fldChar w:fldCharType="end"/>
            </w:r>
          </w:ins>
        </w:p>
        <w:p w14:paraId="3D55FFCE" w14:textId="77777777" w:rsidR="00B510EF" w:rsidRDefault="00397205">
          <w:pPr>
            <w:pStyle w:val="TOC2"/>
            <w:tabs>
              <w:tab w:val="left" w:pos="880"/>
              <w:tab w:val="right" w:leader="dot" w:pos="9350"/>
            </w:tabs>
            <w:rPr>
              <w:ins w:id="523" w:author="Anders Hejlsberg" w:date="2014-11-01T15:43:00Z"/>
              <w:rFonts w:eastAsiaTheme="minorEastAsia"/>
              <w:noProof/>
              <w:sz w:val="22"/>
            </w:rPr>
          </w:pPr>
          <w:ins w:id="524" w:author="Anders Hejlsberg" w:date="2014-11-01T15:43:00Z">
            <w:r>
              <w:fldChar w:fldCharType="begin"/>
            </w:r>
            <w:r>
              <w:instrText xml:space="preserve"> HYPERLINK \l "_Toc402619868" </w:instrText>
            </w:r>
            <w:r>
              <w:fldChar w:fldCharType="separate"/>
            </w:r>
            <w:r w:rsidR="00B510EF" w:rsidRPr="004847BD">
              <w:rPr>
                <w:rStyle w:val="Hyperlink"/>
                <w:noProof/>
              </w:rPr>
              <w:t>4.1</w:t>
            </w:r>
            <w:r w:rsidR="00B510EF">
              <w:rPr>
                <w:rFonts w:eastAsiaTheme="minorEastAsia"/>
                <w:noProof/>
                <w:sz w:val="22"/>
              </w:rPr>
              <w:tab/>
            </w:r>
            <w:r w:rsidR="00B510EF" w:rsidRPr="004847BD">
              <w:rPr>
                <w:rStyle w:val="Hyperlink"/>
                <w:noProof/>
              </w:rPr>
              <w:t>Values and References</w:t>
            </w:r>
            <w:r w:rsidR="00B510EF">
              <w:rPr>
                <w:noProof/>
                <w:webHidden/>
              </w:rPr>
              <w:tab/>
            </w:r>
            <w:r w:rsidR="00B510EF">
              <w:rPr>
                <w:noProof/>
                <w:webHidden/>
              </w:rPr>
              <w:fldChar w:fldCharType="begin"/>
            </w:r>
            <w:r w:rsidR="00B510EF">
              <w:rPr>
                <w:noProof/>
                <w:webHidden/>
              </w:rPr>
              <w:instrText xml:space="preserve"> PAGEREF _Toc402619868 \h </w:instrText>
            </w:r>
            <w:r w:rsidR="00B510EF">
              <w:rPr>
                <w:noProof/>
                <w:webHidden/>
              </w:rPr>
            </w:r>
            <w:r w:rsidR="00B510EF">
              <w:rPr>
                <w:noProof/>
                <w:webHidden/>
              </w:rPr>
              <w:fldChar w:fldCharType="separate"/>
            </w:r>
            <w:r w:rsidR="00B510EF">
              <w:rPr>
                <w:noProof/>
                <w:webHidden/>
              </w:rPr>
              <w:t>57</w:t>
            </w:r>
            <w:r w:rsidR="00B510EF">
              <w:rPr>
                <w:noProof/>
                <w:webHidden/>
              </w:rPr>
              <w:fldChar w:fldCharType="end"/>
            </w:r>
            <w:r>
              <w:rPr>
                <w:noProof/>
              </w:rPr>
              <w:fldChar w:fldCharType="end"/>
            </w:r>
          </w:ins>
        </w:p>
        <w:p w14:paraId="274351F0" w14:textId="77777777" w:rsidR="00B510EF" w:rsidRDefault="00397205">
          <w:pPr>
            <w:pStyle w:val="TOC2"/>
            <w:tabs>
              <w:tab w:val="left" w:pos="880"/>
              <w:tab w:val="right" w:leader="dot" w:pos="9350"/>
            </w:tabs>
            <w:rPr>
              <w:ins w:id="525" w:author="Anders Hejlsberg" w:date="2014-11-01T15:43:00Z"/>
              <w:rFonts w:eastAsiaTheme="minorEastAsia"/>
              <w:noProof/>
              <w:sz w:val="22"/>
            </w:rPr>
          </w:pPr>
          <w:ins w:id="526" w:author="Anders Hejlsberg" w:date="2014-11-01T15:43:00Z">
            <w:r>
              <w:fldChar w:fldCharType="begin"/>
            </w:r>
            <w:r>
              <w:instrText xml:space="preserve"> HYPERLINK \l "_Toc402619869" </w:instrText>
            </w:r>
            <w:r>
              <w:fldChar w:fldCharType="separate"/>
            </w:r>
            <w:r w:rsidR="00B510EF" w:rsidRPr="004847BD">
              <w:rPr>
                <w:rStyle w:val="Hyperlink"/>
                <w:noProof/>
              </w:rPr>
              <w:t>4.2</w:t>
            </w:r>
            <w:r w:rsidR="00B510EF">
              <w:rPr>
                <w:rFonts w:eastAsiaTheme="minorEastAsia"/>
                <w:noProof/>
                <w:sz w:val="22"/>
              </w:rPr>
              <w:tab/>
            </w:r>
            <w:r w:rsidR="00B510EF" w:rsidRPr="004847BD">
              <w:rPr>
                <w:rStyle w:val="Hyperlink"/>
                <w:noProof/>
              </w:rPr>
              <w:t>The this Keyword</w:t>
            </w:r>
            <w:r w:rsidR="00B510EF">
              <w:rPr>
                <w:noProof/>
                <w:webHidden/>
              </w:rPr>
              <w:tab/>
            </w:r>
            <w:r w:rsidR="00B510EF">
              <w:rPr>
                <w:noProof/>
                <w:webHidden/>
              </w:rPr>
              <w:fldChar w:fldCharType="begin"/>
            </w:r>
            <w:r w:rsidR="00B510EF">
              <w:rPr>
                <w:noProof/>
                <w:webHidden/>
              </w:rPr>
              <w:instrText xml:space="preserve"> PAGEREF _Toc402619869 \h </w:instrText>
            </w:r>
            <w:r w:rsidR="00B510EF">
              <w:rPr>
                <w:noProof/>
                <w:webHidden/>
              </w:rPr>
            </w:r>
            <w:r w:rsidR="00B510EF">
              <w:rPr>
                <w:noProof/>
                <w:webHidden/>
              </w:rPr>
              <w:fldChar w:fldCharType="separate"/>
            </w:r>
            <w:r w:rsidR="00B510EF">
              <w:rPr>
                <w:noProof/>
                <w:webHidden/>
              </w:rPr>
              <w:t>57</w:t>
            </w:r>
            <w:r w:rsidR="00B510EF">
              <w:rPr>
                <w:noProof/>
                <w:webHidden/>
              </w:rPr>
              <w:fldChar w:fldCharType="end"/>
            </w:r>
            <w:r>
              <w:rPr>
                <w:noProof/>
              </w:rPr>
              <w:fldChar w:fldCharType="end"/>
            </w:r>
          </w:ins>
        </w:p>
        <w:p w14:paraId="5CAB1E55" w14:textId="77777777" w:rsidR="00B510EF" w:rsidRDefault="00397205">
          <w:pPr>
            <w:pStyle w:val="TOC2"/>
            <w:tabs>
              <w:tab w:val="left" w:pos="880"/>
              <w:tab w:val="right" w:leader="dot" w:pos="9350"/>
            </w:tabs>
            <w:rPr>
              <w:ins w:id="527" w:author="Anders Hejlsberg" w:date="2014-11-01T15:43:00Z"/>
              <w:rFonts w:eastAsiaTheme="minorEastAsia"/>
              <w:noProof/>
              <w:sz w:val="22"/>
            </w:rPr>
          </w:pPr>
          <w:ins w:id="528" w:author="Anders Hejlsberg" w:date="2014-11-01T15:43:00Z">
            <w:r>
              <w:fldChar w:fldCharType="begin"/>
            </w:r>
            <w:r>
              <w:instrText xml:space="preserve"> HYPERLINK \l "_Toc402619870" </w:instrText>
            </w:r>
            <w:r>
              <w:fldChar w:fldCharType="separate"/>
            </w:r>
            <w:r w:rsidR="00B510EF" w:rsidRPr="004847BD">
              <w:rPr>
                <w:rStyle w:val="Hyperlink"/>
                <w:noProof/>
              </w:rPr>
              <w:t>4.3</w:t>
            </w:r>
            <w:r w:rsidR="00B510EF">
              <w:rPr>
                <w:rFonts w:eastAsiaTheme="minorEastAsia"/>
                <w:noProof/>
                <w:sz w:val="22"/>
              </w:rPr>
              <w:tab/>
            </w:r>
            <w:r w:rsidR="00B510EF" w:rsidRPr="004847BD">
              <w:rPr>
                <w:rStyle w:val="Hyperlink"/>
                <w:noProof/>
              </w:rPr>
              <w:t>Identifiers</w:t>
            </w:r>
            <w:r w:rsidR="00B510EF">
              <w:rPr>
                <w:noProof/>
                <w:webHidden/>
              </w:rPr>
              <w:tab/>
            </w:r>
            <w:r w:rsidR="00B510EF">
              <w:rPr>
                <w:noProof/>
                <w:webHidden/>
              </w:rPr>
              <w:fldChar w:fldCharType="begin"/>
            </w:r>
            <w:r w:rsidR="00B510EF">
              <w:rPr>
                <w:noProof/>
                <w:webHidden/>
              </w:rPr>
              <w:instrText xml:space="preserve"> PAGEREF _Toc402619870 \h </w:instrText>
            </w:r>
            <w:r w:rsidR="00B510EF">
              <w:rPr>
                <w:noProof/>
                <w:webHidden/>
              </w:rPr>
            </w:r>
            <w:r w:rsidR="00B510EF">
              <w:rPr>
                <w:noProof/>
                <w:webHidden/>
              </w:rPr>
              <w:fldChar w:fldCharType="separate"/>
            </w:r>
            <w:r w:rsidR="00B510EF">
              <w:rPr>
                <w:noProof/>
                <w:webHidden/>
              </w:rPr>
              <w:t>58</w:t>
            </w:r>
            <w:r w:rsidR="00B510EF">
              <w:rPr>
                <w:noProof/>
                <w:webHidden/>
              </w:rPr>
              <w:fldChar w:fldCharType="end"/>
            </w:r>
            <w:r>
              <w:rPr>
                <w:noProof/>
              </w:rPr>
              <w:fldChar w:fldCharType="end"/>
            </w:r>
          </w:ins>
        </w:p>
        <w:p w14:paraId="2BB77AEC" w14:textId="77777777" w:rsidR="00B510EF" w:rsidRDefault="00397205">
          <w:pPr>
            <w:pStyle w:val="TOC2"/>
            <w:tabs>
              <w:tab w:val="left" w:pos="880"/>
              <w:tab w:val="right" w:leader="dot" w:pos="9350"/>
            </w:tabs>
            <w:rPr>
              <w:ins w:id="529" w:author="Anders Hejlsberg" w:date="2014-11-01T15:43:00Z"/>
              <w:rFonts w:eastAsiaTheme="minorEastAsia"/>
              <w:noProof/>
              <w:sz w:val="22"/>
            </w:rPr>
          </w:pPr>
          <w:ins w:id="530" w:author="Anders Hejlsberg" w:date="2014-11-01T15:43:00Z">
            <w:r>
              <w:fldChar w:fldCharType="begin"/>
            </w:r>
            <w:r>
              <w:instrText xml:space="preserve"> HYPERLINK \l "_Toc402619871" </w:instrText>
            </w:r>
            <w:r>
              <w:fldChar w:fldCharType="separate"/>
            </w:r>
            <w:r w:rsidR="00B510EF" w:rsidRPr="004847BD">
              <w:rPr>
                <w:rStyle w:val="Hyperlink"/>
                <w:noProof/>
              </w:rPr>
              <w:t>4.4</w:t>
            </w:r>
            <w:r w:rsidR="00B510EF">
              <w:rPr>
                <w:rFonts w:eastAsiaTheme="minorEastAsia"/>
                <w:noProof/>
                <w:sz w:val="22"/>
              </w:rPr>
              <w:tab/>
            </w:r>
            <w:r w:rsidR="00B510EF" w:rsidRPr="004847BD">
              <w:rPr>
                <w:rStyle w:val="Hyperlink"/>
                <w:noProof/>
              </w:rPr>
              <w:t>Literals</w:t>
            </w:r>
            <w:r w:rsidR="00B510EF">
              <w:rPr>
                <w:noProof/>
                <w:webHidden/>
              </w:rPr>
              <w:tab/>
            </w:r>
            <w:r w:rsidR="00B510EF">
              <w:rPr>
                <w:noProof/>
                <w:webHidden/>
              </w:rPr>
              <w:fldChar w:fldCharType="begin"/>
            </w:r>
            <w:r w:rsidR="00B510EF">
              <w:rPr>
                <w:noProof/>
                <w:webHidden/>
              </w:rPr>
              <w:instrText xml:space="preserve"> PAGEREF _Toc402619871 \h </w:instrText>
            </w:r>
            <w:r w:rsidR="00B510EF">
              <w:rPr>
                <w:noProof/>
                <w:webHidden/>
              </w:rPr>
            </w:r>
            <w:r w:rsidR="00B510EF">
              <w:rPr>
                <w:noProof/>
                <w:webHidden/>
              </w:rPr>
              <w:fldChar w:fldCharType="separate"/>
            </w:r>
            <w:r w:rsidR="00B510EF">
              <w:rPr>
                <w:noProof/>
                <w:webHidden/>
              </w:rPr>
              <w:t>58</w:t>
            </w:r>
            <w:r w:rsidR="00B510EF">
              <w:rPr>
                <w:noProof/>
                <w:webHidden/>
              </w:rPr>
              <w:fldChar w:fldCharType="end"/>
            </w:r>
            <w:r>
              <w:rPr>
                <w:noProof/>
              </w:rPr>
              <w:fldChar w:fldCharType="end"/>
            </w:r>
          </w:ins>
        </w:p>
        <w:p w14:paraId="38F3739F" w14:textId="77777777" w:rsidR="00B510EF" w:rsidRDefault="00397205">
          <w:pPr>
            <w:pStyle w:val="TOC2"/>
            <w:tabs>
              <w:tab w:val="left" w:pos="880"/>
              <w:tab w:val="right" w:leader="dot" w:pos="9350"/>
            </w:tabs>
            <w:rPr>
              <w:ins w:id="531" w:author="Anders Hejlsberg" w:date="2014-11-01T15:43:00Z"/>
              <w:rFonts w:eastAsiaTheme="minorEastAsia"/>
              <w:noProof/>
              <w:sz w:val="22"/>
            </w:rPr>
          </w:pPr>
          <w:ins w:id="532" w:author="Anders Hejlsberg" w:date="2014-11-01T15:43:00Z">
            <w:r>
              <w:fldChar w:fldCharType="begin"/>
            </w:r>
            <w:r>
              <w:instrText xml:space="preserve"> HYPERLINK \l "_Toc402619872" </w:instrText>
            </w:r>
            <w:r>
              <w:fldChar w:fldCharType="separate"/>
            </w:r>
            <w:r w:rsidR="00B510EF" w:rsidRPr="004847BD">
              <w:rPr>
                <w:rStyle w:val="Hyperlink"/>
                <w:noProof/>
              </w:rPr>
              <w:t>4.5</w:t>
            </w:r>
            <w:r w:rsidR="00B510EF">
              <w:rPr>
                <w:rFonts w:eastAsiaTheme="minorEastAsia"/>
                <w:noProof/>
                <w:sz w:val="22"/>
              </w:rPr>
              <w:tab/>
            </w:r>
            <w:r w:rsidR="00B510EF" w:rsidRPr="004847BD">
              <w:rPr>
                <w:rStyle w:val="Hyperlink"/>
                <w:noProof/>
              </w:rPr>
              <w:t>Object Literals</w:t>
            </w:r>
            <w:r w:rsidR="00B510EF">
              <w:rPr>
                <w:noProof/>
                <w:webHidden/>
              </w:rPr>
              <w:tab/>
            </w:r>
            <w:r w:rsidR="00B510EF">
              <w:rPr>
                <w:noProof/>
                <w:webHidden/>
              </w:rPr>
              <w:fldChar w:fldCharType="begin"/>
            </w:r>
            <w:r w:rsidR="00B510EF">
              <w:rPr>
                <w:noProof/>
                <w:webHidden/>
              </w:rPr>
              <w:instrText xml:space="preserve"> PAGEREF _Toc402619872 \h </w:instrText>
            </w:r>
            <w:r w:rsidR="00B510EF">
              <w:rPr>
                <w:noProof/>
                <w:webHidden/>
              </w:rPr>
            </w:r>
            <w:r w:rsidR="00B510EF">
              <w:rPr>
                <w:noProof/>
                <w:webHidden/>
              </w:rPr>
              <w:fldChar w:fldCharType="separate"/>
            </w:r>
            <w:r w:rsidR="00B510EF">
              <w:rPr>
                <w:noProof/>
                <w:webHidden/>
              </w:rPr>
              <w:t>58</w:t>
            </w:r>
            <w:r w:rsidR="00B510EF">
              <w:rPr>
                <w:noProof/>
                <w:webHidden/>
              </w:rPr>
              <w:fldChar w:fldCharType="end"/>
            </w:r>
            <w:r>
              <w:rPr>
                <w:noProof/>
              </w:rPr>
              <w:fldChar w:fldCharType="end"/>
            </w:r>
          </w:ins>
        </w:p>
        <w:p w14:paraId="6EA763F7" w14:textId="77777777" w:rsidR="00B510EF" w:rsidRDefault="00397205">
          <w:pPr>
            <w:pStyle w:val="TOC2"/>
            <w:tabs>
              <w:tab w:val="left" w:pos="880"/>
              <w:tab w:val="right" w:leader="dot" w:pos="9350"/>
            </w:tabs>
            <w:rPr>
              <w:ins w:id="533" w:author="Anders Hejlsberg" w:date="2014-11-01T15:43:00Z"/>
              <w:rFonts w:eastAsiaTheme="minorEastAsia"/>
              <w:noProof/>
              <w:sz w:val="22"/>
            </w:rPr>
          </w:pPr>
          <w:ins w:id="534" w:author="Anders Hejlsberg" w:date="2014-11-01T15:43:00Z">
            <w:r>
              <w:fldChar w:fldCharType="begin"/>
            </w:r>
            <w:r>
              <w:instrText xml:space="preserve"> HYPERL</w:instrText>
            </w:r>
            <w:r>
              <w:instrText xml:space="preserve">INK \l "_Toc402619873" </w:instrText>
            </w:r>
            <w:r>
              <w:fldChar w:fldCharType="separate"/>
            </w:r>
            <w:r w:rsidR="00B510EF" w:rsidRPr="004847BD">
              <w:rPr>
                <w:rStyle w:val="Hyperlink"/>
                <w:noProof/>
              </w:rPr>
              <w:t>4.6</w:t>
            </w:r>
            <w:r w:rsidR="00B510EF">
              <w:rPr>
                <w:rFonts w:eastAsiaTheme="minorEastAsia"/>
                <w:noProof/>
                <w:sz w:val="22"/>
              </w:rPr>
              <w:tab/>
            </w:r>
            <w:r w:rsidR="00B510EF" w:rsidRPr="004847BD">
              <w:rPr>
                <w:rStyle w:val="Hyperlink"/>
                <w:noProof/>
              </w:rPr>
              <w:t>Array Literals</w:t>
            </w:r>
            <w:r w:rsidR="00B510EF">
              <w:rPr>
                <w:noProof/>
                <w:webHidden/>
              </w:rPr>
              <w:tab/>
            </w:r>
            <w:r w:rsidR="00B510EF">
              <w:rPr>
                <w:noProof/>
                <w:webHidden/>
              </w:rPr>
              <w:fldChar w:fldCharType="begin"/>
            </w:r>
            <w:r w:rsidR="00B510EF">
              <w:rPr>
                <w:noProof/>
                <w:webHidden/>
              </w:rPr>
              <w:instrText xml:space="preserve"> PAGEREF _Toc402619873 \h </w:instrText>
            </w:r>
            <w:r w:rsidR="00B510EF">
              <w:rPr>
                <w:noProof/>
                <w:webHidden/>
              </w:rPr>
            </w:r>
            <w:r w:rsidR="00B510EF">
              <w:rPr>
                <w:noProof/>
                <w:webHidden/>
              </w:rPr>
              <w:fldChar w:fldCharType="separate"/>
            </w:r>
            <w:r w:rsidR="00B510EF">
              <w:rPr>
                <w:noProof/>
                <w:webHidden/>
              </w:rPr>
              <w:t>60</w:t>
            </w:r>
            <w:r w:rsidR="00B510EF">
              <w:rPr>
                <w:noProof/>
                <w:webHidden/>
              </w:rPr>
              <w:fldChar w:fldCharType="end"/>
            </w:r>
            <w:r>
              <w:rPr>
                <w:noProof/>
              </w:rPr>
              <w:fldChar w:fldCharType="end"/>
            </w:r>
          </w:ins>
        </w:p>
        <w:p w14:paraId="26B2E654" w14:textId="77777777" w:rsidR="00B510EF" w:rsidRDefault="00397205">
          <w:pPr>
            <w:pStyle w:val="TOC2"/>
            <w:tabs>
              <w:tab w:val="left" w:pos="880"/>
              <w:tab w:val="right" w:leader="dot" w:pos="9350"/>
            </w:tabs>
            <w:rPr>
              <w:ins w:id="535" w:author="Anders Hejlsberg" w:date="2014-11-01T15:43:00Z"/>
              <w:rFonts w:eastAsiaTheme="minorEastAsia"/>
              <w:noProof/>
              <w:sz w:val="22"/>
            </w:rPr>
          </w:pPr>
          <w:ins w:id="536" w:author="Anders Hejlsberg" w:date="2014-11-01T15:43:00Z">
            <w:r>
              <w:fldChar w:fldCharType="begin"/>
            </w:r>
            <w:r>
              <w:instrText xml:space="preserve"> HYPERLINK \l "_Toc402619874" </w:instrText>
            </w:r>
            <w:r>
              <w:fldChar w:fldCharType="separate"/>
            </w:r>
            <w:r w:rsidR="00B510EF" w:rsidRPr="004847BD">
              <w:rPr>
                <w:rStyle w:val="Hyperlink"/>
                <w:noProof/>
              </w:rPr>
              <w:t>4.7</w:t>
            </w:r>
            <w:r w:rsidR="00B510EF">
              <w:rPr>
                <w:rFonts w:eastAsiaTheme="minorEastAsia"/>
                <w:noProof/>
                <w:sz w:val="22"/>
              </w:rPr>
              <w:tab/>
            </w:r>
            <w:r w:rsidR="00B510EF" w:rsidRPr="004847BD">
              <w:rPr>
                <w:rStyle w:val="Hyperlink"/>
                <w:noProof/>
              </w:rPr>
              <w:t>Parentheses</w:t>
            </w:r>
            <w:r w:rsidR="00B510EF">
              <w:rPr>
                <w:noProof/>
                <w:webHidden/>
              </w:rPr>
              <w:tab/>
            </w:r>
            <w:r w:rsidR="00B510EF">
              <w:rPr>
                <w:noProof/>
                <w:webHidden/>
              </w:rPr>
              <w:fldChar w:fldCharType="begin"/>
            </w:r>
            <w:r w:rsidR="00B510EF">
              <w:rPr>
                <w:noProof/>
                <w:webHidden/>
              </w:rPr>
              <w:instrText xml:space="preserve"> PAGEREF _Toc402619874 \h </w:instrText>
            </w:r>
            <w:r w:rsidR="00B510EF">
              <w:rPr>
                <w:noProof/>
                <w:webHidden/>
              </w:rPr>
            </w:r>
            <w:r w:rsidR="00B510EF">
              <w:rPr>
                <w:noProof/>
                <w:webHidden/>
              </w:rPr>
              <w:fldChar w:fldCharType="separate"/>
            </w:r>
            <w:r w:rsidR="00B510EF">
              <w:rPr>
                <w:noProof/>
                <w:webHidden/>
              </w:rPr>
              <w:t>60</w:t>
            </w:r>
            <w:r w:rsidR="00B510EF">
              <w:rPr>
                <w:noProof/>
                <w:webHidden/>
              </w:rPr>
              <w:fldChar w:fldCharType="end"/>
            </w:r>
            <w:r>
              <w:rPr>
                <w:noProof/>
              </w:rPr>
              <w:fldChar w:fldCharType="end"/>
            </w:r>
          </w:ins>
        </w:p>
        <w:p w14:paraId="383AF810" w14:textId="77777777" w:rsidR="00B510EF" w:rsidRDefault="00397205">
          <w:pPr>
            <w:pStyle w:val="TOC2"/>
            <w:tabs>
              <w:tab w:val="left" w:pos="880"/>
              <w:tab w:val="right" w:leader="dot" w:pos="9350"/>
            </w:tabs>
            <w:rPr>
              <w:ins w:id="537" w:author="Anders Hejlsberg" w:date="2014-11-01T15:43:00Z"/>
              <w:rFonts w:eastAsiaTheme="minorEastAsia"/>
              <w:noProof/>
              <w:sz w:val="22"/>
            </w:rPr>
          </w:pPr>
          <w:ins w:id="538" w:author="Anders Hejlsberg" w:date="2014-11-01T15:43:00Z">
            <w:r>
              <w:fldChar w:fldCharType="begin"/>
            </w:r>
            <w:r>
              <w:instrText xml:space="preserve"> HYPERLINK \l "_Toc402619875" </w:instrText>
            </w:r>
            <w:r>
              <w:fldChar w:fldCharType="separate"/>
            </w:r>
            <w:r w:rsidR="00B510EF" w:rsidRPr="004847BD">
              <w:rPr>
                <w:rStyle w:val="Hyperlink"/>
                <w:noProof/>
              </w:rPr>
              <w:t>4.8</w:t>
            </w:r>
            <w:r w:rsidR="00B510EF">
              <w:rPr>
                <w:rFonts w:eastAsiaTheme="minorEastAsia"/>
                <w:noProof/>
                <w:sz w:val="22"/>
              </w:rPr>
              <w:tab/>
            </w:r>
            <w:r w:rsidR="00B510EF" w:rsidRPr="004847BD">
              <w:rPr>
                <w:rStyle w:val="Hyperlink"/>
                <w:noProof/>
              </w:rPr>
              <w:t>The super Keyword</w:t>
            </w:r>
            <w:r w:rsidR="00B510EF">
              <w:rPr>
                <w:noProof/>
                <w:webHidden/>
              </w:rPr>
              <w:tab/>
            </w:r>
            <w:r w:rsidR="00B510EF">
              <w:rPr>
                <w:noProof/>
                <w:webHidden/>
              </w:rPr>
              <w:fldChar w:fldCharType="begin"/>
            </w:r>
            <w:r w:rsidR="00B510EF">
              <w:rPr>
                <w:noProof/>
                <w:webHidden/>
              </w:rPr>
              <w:instrText xml:space="preserve"> PAGEREF _Toc402619875 \h </w:instrText>
            </w:r>
            <w:r w:rsidR="00B510EF">
              <w:rPr>
                <w:noProof/>
                <w:webHidden/>
              </w:rPr>
            </w:r>
            <w:r w:rsidR="00B510EF">
              <w:rPr>
                <w:noProof/>
                <w:webHidden/>
              </w:rPr>
              <w:fldChar w:fldCharType="separate"/>
            </w:r>
            <w:r w:rsidR="00B510EF">
              <w:rPr>
                <w:noProof/>
                <w:webHidden/>
              </w:rPr>
              <w:t>61</w:t>
            </w:r>
            <w:r w:rsidR="00B510EF">
              <w:rPr>
                <w:noProof/>
                <w:webHidden/>
              </w:rPr>
              <w:fldChar w:fldCharType="end"/>
            </w:r>
            <w:r>
              <w:rPr>
                <w:noProof/>
              </w:rPr>
              <w:fldChar w:fldCharType="end"/>
            </w:r>
          </w:ins>
        </w:p>
        <w:p w14:paraId="494B4598" w14:textId="77777777" w:rsidR="00B510EF" w:rsidRDefault="00397205">
          <w:pPr>
            <w:pStyle w:val="TOC3"/>
            <w:rPr>
              <w:ins w:id="539" w:author="Anders Hejlsberg" w:date="2014-11-01T15:43:00Z"/>
              <w:rFonts w:eastAsiaTheme="minorEastAsia"/>
              <w:noProof/>
              <w:sz w:val="22"/>
            </w:rPr>
          </w:pPr>
          <w:ins w:id="540" w:author="Anders Hejlsberg" w:date="2014-11-01T15:43:00Z">
            <w:r>
              <w:fldChar w:fldCharType="begin"/>
            </w:r>
            <w:r>
              <w:instrText xml:space="preserve"> HYPERLINK \l "_Toc402619876" </w:instrText>
            </w:r>
            <w:r>
              <w:fldChar w:fldCharType="separate"/>
            </w:r>
            <w:r w:rsidR="00B510EF" w:rsidRPr="004847BD">
              <w:rPr>
                <w:rStyle w:val="Hyperlink"/>
                <w:noProof/>
              </w:rPr>
              <w:t>4.8.1</w:t>
            </w:r>
            <w:r w:rsidR="00B510EF">
              <w:rPr>
                <w:rFonts w:eastAsiaTheme="minorEastAsia"/>
                <w:noProof/>
                <w:sz w:val="22"/>
              </w:rPr>
              <w:tab/>
            </w:r>
            <w:r w:rsidR="00B510EF" w:rsidRPr="004847BD">
              <w:rPr>
                <w:rStyle w:val="Hyperlink"/>
                <w:noProof/>
              </w:rPr>
              <w:t>Super Calls</w:t>
            </w:r>
            <w:r w:rsidR="00B510EF">
              <w:rPr>
                <w:noProof/>
                <w:webHidden/>
              </w:rPr>
              <w:tab/>
            </w:r>
            <w:r w:rsidR="00B510EF">
              <w:rPr>
                <w:noProof/>
                <w:webHidden/>
              </w:rPr>
              <w:fldChar w:fldCharType="begin"/>
            </w:r>
            <w:r w:rsidR="00B510EF">
              <w:rPr>
                <w:noProof/>
                <w:webHidden/>
              </w:rPr>
              <w:instrText xml:space="preserve"> PAGEREF _Toc402619876 \h </w:instrText>
            </w:r>
            <w:r w:rsidR="00B510EF">
              <w:rPr>
                <w:noProof/>
                <w:webHidden/>
              </w:rPr>
            </w:r>
            <w:r w:rsidR="00B510EF">
              <w:rPr>
                <w:noProof/>
                <w:webHidden/>
              </w:rPr>
              <w:fldChar w:fldCharType="separate"/>
            </w:r>
            <w:r w:rsidR="00B510EF">
              <w:rPr>
                <w:noProof/>
                <w:webHidden/>
              </w:rPr>
              <w:t>61</w:t>
            </w:r>
            <w:r w:rsidR="00B510EF">
              <w:rPr>
                <w:noProof/>
                <w:webHidden/>
              </w:rPr>
              <w:fldChar w:fldCharType="end"/>
            </w:r>
            <w:r>
              <w:rPr>
                <w:noProof/>
              </w:rPr>
              <w:fldChar w:fldCharType="end"/>
            </w:r>
          </w:ins>
        </w:p>
        <w:p w14:paraId="67B9B281" w14:textId="77777777" w:rsidR="00B510EF" w:rsidRDefault="00397205">
          <w:pPr>
            <w:pStyle w:val="TOC3"/>
            <w:rPr>
              <w:ins w:id="541" w:author="Anders Hejlsberg" w:date="2014-11-01T15:43:00Z"/>
              <w:rFonts w:eastAsiaTheme="minorEastAsia"/>
              <w:noProof/>
              <w:sz w:val="22"/>
            </w:rPr>
          </w:pPr>
          <w:ins w:id="542" w:author="Anders Hejlsberg" w:date="2014-11-01T15:43:00Z">
            <w:r>
              <w:fldChar w:fldCharType="begin"/>
            </w:r>
            <w:r>
              <w:instrText xml:space="preserve"> HYPERLINK \l "_Toc402619877" </w:instrText>
            </w:r>
            <w:r>
              <w:fldChar w:fldCharType="separate"/>
            </w:r>
            <w:r w:rsidR="00B510EF" w:rsidRPr="004847BD">
              <w:rPr>
                <w:rStyle w:val="Hyperlink"/>
                <w:noProof/>
              </w:rPr>
              <w:t>4.8.2</w:t>
            </w:r>
            <w:r w:rsidR="00B510EF">
              <w:rPr>
                <w:rFonts w:eastAsiaTheme="minorEastAsia"/>
                <w:noProof/>
                <w:sz w:val="22"/>
              </w:rPr>
              <w:tab/>
            </w:r>
            <w:r w:rsidR="00B510EF" w:rsidRPr="004847BD">
              <w:rPr>
                <w:rStyle w:val="Hyperlink"/>
                <w:noProof/>
              </w:rPr>
              <w:t>Super Property Access</w:t>
            </w:r>
            <w:r w:rsidR="00B510EF">
              <w:rPr>
                <w:noProof/>
                <w:webHidden/>
              </w:rPr>
              <w:tab/>
            </w:r>
            <w:r w:rsidR="00B510EF">
              <w:rPr>
                <w:noProof/>
                <w:webHidden/>
              </w:rPr>
              <w:fldChar w:fldCharType="begin"/>
            </w:r>
            <w:r w:rsidR="00B510EF">
              <w:rPr>
                <w:noProof/>
                <w:webHidden/>
              </w:rPr>
              <w:instrText xml:space="preserve"> PAGEREF _Toc402619877 \h </w:instrText>
            </w:r>
            <w:r w:rsidR="00B510EF">
              <w:rPr>
                <w:noProof/>
                <w:webHidden/>
              </w:rPr>
            </w:r>
            <w:r w:rsidR="00B510EF">
              <w:rPr>
                <w:noProof/>
                <w:webHidden/>
              </w:rPr>
              <w:fldChar w:fldCharType="separate"/>
            </w:r>
            <w:r w:rsidR="00B510EF">
              <w:rPr>
                <w:noProof/>
                <w:webHidden/>
              </w:rPr>
              <w:t>61</w:t>
            </w:r>
            <w:r w:rsidR="00B510EF">
              <w:rPr>
                <w:noProof/>
                <w:webHidden/>
              </w:rPr>
              <w:fldChar w:fldCharType="end"/>
            </w:r>
            <w:r>
              <w:rPr>
                <w:noProof/>
              </w:rPr>
              <w:fldChar w:fldCharType="end"/>
            </w:r>
          </w:ins>
        </w:p>
        <w:p w14:paraId="5A01FA58" w14:textId="77777777" w:rsidR="00B510EF" w:rsidRDefault="00397205">
          <w:pPr>
            <w:pStyle w:val="TOC2"/>
            <w:tabs>
              <w:tab w:val="left" w:pos="880"/>
              <w:tab w:val="right" w:leader="dot" w:pos="9350"/>
            </w:tabs>
            <w:rPr>
              <w:ins w:id="543" w:author="Anders Hejlsberg" w:date="2014-11-01T15:43:00Z"/>
              <w:rFonts w:eastAsiaTheme="minorEastAsia"/>
              <w:noProof/>
              <w:sz w:val="22"/>
            </w:rPr>
          </w:pPr>
          <w:ins w:id="544" w:author="Anders Hejlsberg" w:date="2014-11-01T15:43:00Z">
            <w:r>
              <w:fldChar w:fldCharType="begin"/>
            </w:r>
            <w:r>
              <w:instrText xml:space="preserve"> HYPERLINK \l "_Toc402619878" </w:instrText>
            </w:r>
            <w:r>
              <w:fldChar w:fldCharType="separate"/>
            </w:r>
            <w:r w:rsidR="00B510EF" w:rsidRPr="004847BD">
              <w:rPr>
                <w:rStyle w:val="Hyperlink"/>
                <w:noProof/>
              </w:rPr>
              <w:t>4.9</w:t>
            </w:r>
            <w:r w:rsidR="00B510EF">
              <w:rPr>
                <w:rFonts w:eastAsiaTheme="minorEastAsia"/>
                <w:noProof/>
                <w:sz w:val="22"/>
              </w:rPr>
              <w:tab/>
            </w:r>
            <w:r w:rsidR="00B510EF" w:rsidRPr="004847BD">
              <w:rPr>
                <w:rStyle w:val="Hyperlink"/>
                <w:noProof/>
              </w:rPr>
              <w:t>Function Expressions</w:t>
            </w:r>
            <w:r w:rsidR="00B510EF">
              <w:rPr>
                <w:noProof/>
                <w:webHidden/>
              </w:rPr>
              <w:tab/>
            </w:r>
            <w:r w:rsidR="00B510EF">
              <w:rPr>
                <w:noProof/>
                <w:webHidden/>
              </w:rPr>
              <w:fldChar w:fldCharType="begin"/>
            </w:r>
            <w:r w:rsidR="00B510EF">
              <w:rPr>
                <w:noProof/>
                <w:webHidden/>
              </w:rPr>
              <w:instrText xml:space="preserve"> PAGEREF _Toc402619878 \h </w:instrText>
            </w:r>
            <w:r w:rsidR="00B510EF">
              <w:rPr>
                <w:noProof/>
                <w:webHidden/>
              </w:rPr>
            </w:r>
            <w:r w:rsidR="00B510EF">
              <w:rPr>
                <w:noProof/>
                <w:webHidden/>
              </w:rPr>
              <w:fldChar w:fldCharType="separate"/>
            </w:r>
            <w:r w:rsidR="00B510EF">
              <w:rPr>
                <w:noProof/>
                <w:webHidden/>
              </w:rPr>
              <w:t>62</w:t>
            </w:r>
            <w:r w:rsidR="00B510EF">
              <w:rPr>
                <w:noProof/>
                <w:webHidden/>
              </w:rPr>
              <w:fldChar w:fldCharType="end"/>
            </w:r>
            <w:r>
              <w:rPr>
                <w:noProof/>
              </w:rPr>
              <w:fldChar w:fldCharType="end"/>
            </w:r>
          </w:ins>
        </w:p>
        <w:p w14:paraId="18EDE8FF" w14:textId="77777777" w:rsidR="00B510EF" w:rsidRDefault="00397205">
          <w:pPr>
            <w:pStyle w:val="TOC3"/>
            <w:rPr>
              <w:ins w:id="545" w:author="Anders Hejlsberg" w:date="2014-11-01T15:43:00Z"/>
              <w:rFonts w:eastAsiaTheme="minorEastAsia"/>
              <w:noProof/>
              <w:sz w:val="22"/>
            </w:rPr>
          </w:pPr>
          <w:ins w:id="546" w:author="Anders Hejlsberg" w:date="2014-11-01T15:43:00Z">
            <w:r>
              <w:fldChar w:fldCharType="begin"/>
            </w:r>
            <w:r>
              <w:instrText xml:space="preserve"> HYPERLINK \l "_Toc402619879" </w:instrText>
            </w:r>
            <w:r>
              <w:fldChar w:fldCharType="separate"/>
            </w:r>
            <w:r w:rsidR="00B510EF" w:rsidRPr="004847BD">
              <w:rPr>
                <w:rStyle w:val="Hyperlink"/>
                <w:noProof/>
              </w:rPr>
              <w:t>4.9.1</w:t>
            </w:r>
            <w:r w:rsidR="00B510EF">
              <w:rPr>
                <w:rFonts w:eastAsiaTheme="minorEastAsia"/>
                <w:noProof/>
                <w:sz w:val="22"/>
              </w:rPr>
              <w:tab/>
            </w:r>
            <w:r w:rsidR="00B510EF" w:rsidRPr="004847BD">
              <w:rPr>
                <w:rStyle w:val="Hyperlink"/>
                <w:noProof/>
              </w:rPr>
              <w:t>Standard Function Expressions</w:t>
            </w:r>
            <w:r w:rsidR="00B510EF">
              <w:rPr>
                <w:noProof/>
                <w:webHidden/>
              </w:rPr>
              <w:tab/>
            </w:r>
            <w:r w:rsidR="00B510EF">
              <w:rPr>
                <w:noProof/>
                <w:webHidden/>
              </w:rPr>
              <w:fldChar w:fldCharType="begin"/>
            </w:r>
            <w:r w:rsidR="00B510EF">
              <w:rPr>
                <w:noProof/>
                <w:webHidden/>
              </w:rPr>
              <w:instrText xml:space="preserve"> PAGEREF _Toc402619879 \h </w:instrText>
            </w:r>
            <w:r w:rsidR="00B510EF">
              <w:rPr>
                <w:noProof/>
                <w:webHidden/>
              </w:rPr>
            </w:r>
            <w:r w:rsidR="00B510EF">
              <w:rPr>
                <w:noProof/>
                <w:webHidden/>
              </w:rPr>
              <w:fldChar w:fldCharType="separate"/>
            </w:r>
            <w:r w:rsidR="00B510EF">
              <w:rPr>
                <w:noProof/>
                <w:webHidden/>
              </w:rPr>
              <w:t>62</w:t>
            </w:r>
            <w:r w:rsidR="00B510EF">
              <w:rPr>
                <w:noProof/>
                <w:webHidden/>
              </w:rPr>
              <w:fldChar w:fldCharType="end"/>
            </w:r>
            <w:r>
              <w:rPr>
                <w:noProof/>
              </w:rPr>
              <w:fldChar w:fldCharType="end"/>
            </w:r>
          </w:ins>
        </w:p>
        <w:p w14:paraId="7A104F1B" w14:textId="77777777" w:rsidR="00B510EF" w:rsidRDefault="00397205">
          <w:pPr>
            <w:pStyle w:val="TOC3"/>
            <w:rPr>
              <w:ins w:id="547" w:author="Anders Hejlsberg" w:date="2014-11-01T15:43:00Z"/>
              <w:rFonts w:eastAsiaTheme="minorEastAsia"/>
              <w:noProof/>
              <w:sz w:val="22"/>
            </w:rPr>
          </w:pPr>
          <w:ins w:id="548" w:author="Anders Hejlsberg" w:date="2014-11-01T15:43:00Z">
            <w:r>
              <w:fldChar w:fldCharType="begin"/>
            </w:r>
            <w:r>
              <w:instrText xml:space="preserve"> HYPERLINK \l "_Toc4026</w:instrText>
            </w:r>
            <w:r>
              <w:instrText xml:space="preserve">19880" </w:instrText>
            </w:r>
            <w:r>
              <w:fldChar w:fldCharType="separate"/>
            </w:r>
            <w:r w:rsidR="00B510EF" w:rsidRPr="004847BD">
              <w:rPr>
                <w:rStyle w:val="Hyperlink"/>
                <w:noProof/>
              </w:rPr>
              <w:t>4.9.2</w:t>
            </w:r>
            <w:r w:rsidR="00B510EF">
              <w:rPr>
                <w:rFonts w:eastAsiaTheme="minorEastAsia"/>
                <w:noProof/>
                <w:sz w:val="22"/>
              </w:rPr>
              <w:tab/>
            </w:r>
            <w:r w:rsidR="00B510EF" w:rsidRPr="004847BD">
              <w:rPr>
                <w:rStyle w:val="Hyperlink"/>
                <w:noProof/>
              </w:rPr>
              <w:t>Arrow Function Expressions</w:t>
            </w:r>
            <w:r w:rsidR="00B510EF">
              <w:rPr>
                <w:noProof/>
                <w:webHidden/>
              </w:rPr>
              <w:tab/>
            </w:r>
            <w:r w:rsidR="00B510EF">
              <w:rPr>
                <w:noProof/>
                <w:webHidden/>
              </w:rPr>
              <w:fldChar w:fldCharType="begin"/>
            </w:r>
            <w:r w:rsidR="00B510EF">
              <w:rPr>
                <w:noProof/>
                <w:webHidden/>
              </w:rPr>
              <w:instrText xml:space="preserve"> PAGEREF _Toc402619880 \h </w:instrText>
            </w:r>
            <w:r w:rsidR="00B510EF">
              <w:rPr>
                <w:noProof/>
                <w:webHidden/>
              </w:rPr>
            </w:r>
            <w:r w:rsidR="00B510EF">
              <w:rPr>
                <w:noProof/>
                <w:webHidden/>
              </w:rPr>
              <w:fldChar w:fldCharType="separate"/>
            </w:r>
            <w:r w:rsidR="00B510EF">
              <w:rPr>
                <w:noProof/>
                <w:webHidden/>
              </w:rPr>
              <w:t>62</w:t>
            </w:r>
            <w:r w:rsidR="00B510EF">
              <w:rPr>
                <w:noProof/>
                <w:webHidden/>
              </w:rPr>
              <w:fldChar w:fldCharType="end"/>
            </w:r>
            <w:r>
              <w:rPr>
                <w:noProof/>
              </w:rPr>
              <w:fldChar w:fldCharType="end"/>
            </w:r>
          </w:ins>
        </w:p>
        <w:p w14:paraId="5EB7C228" w14:textId="77777777" w:rsidR="00B510EF" w:rsidRDefault="00397205">
          <w:pPr>
            <w:pStyle w:val="TOC3"/>
            <w:rPr>
              <w:ins w:id="549" w:author="Anders Hejlsberg" w:date="2014-11-01T15:43:00Z"/>
              <w:rFonts w:eastAsiaTheme="minorEastAsia"/>
              <w:noProof/>
              <w:sz w:val="22"/>
            </w:rPr>
          </w:pPr>
          <w:ins w:id="550" w:author="Anders Hejlsberg" w:date="2014-11-01T15:43:00Z">
            <w:r>
              <w:fldChar w:fldCharType="begin"/>
            </w:r>
            <w:r>
              <w:instrText xml:space="preserve"> HYPERLINK \l "_Toc402619881" </w:instrText>
            </w:r>
            <w:r>
              <w:fldChar w:fldCharType="separate"/>
            </w:r>
            <w:r w:rsidR="00B510EF" w:rsidRPr="004847BD">
              <w:rPr>
                <w:rStyle w:val="Hyperlink"/>
                <w:noProof/>
              </w:rPr>
              <w:t>4.9.3</w:t>
            </w:r>
            <w:r w:rsidR="00B510EF">
              <w:rPr>
                <w:rFonts w:eastAsiaTheme="minorEastAsia"/>
                <w:noProof/>
                <w:sz w:val="22"/>
              </w:rPr>
              <w:tab/>
            </w:r>
            <w:r w:rsidR="00B510EF" w:rsidRPr="004847BD">
              <w:rPr>
                <w:rStyle w:val="Hyperlink"/>
                <w:noProof/>
              </w:rPr>
              <w:t>Contextually Typed Function Expressions</w:t>
            </w:r>
            <w:r w:rsidR="00B510EF">
              <w:rPr>
                <w:noProof/>
                <w:webHidden/>
              </w:rPr>
              <w:tab/>
            </w:r>
            <w:r w:rsidR="00B510EF">
              <w:rPr>
                <w:noProof/>
                <w:webHidden/>
              </w:rPr>
              <w:fldChar w:fldCharType="begin"/>
            </w:r>
            <w:r w:rsidR="00B510EF">
              <w:rPr>
                <w:noProof/>
                <w:webHidden/>
              </w:rPr>
              <w:instrText xml:space="preserve"> PAGEREF _Toc402619881 \h </w:instrText>
            </w:r>
            <w:r w:rsidR="00B510EF">
              <w:rPr>
                <w:noProof/>
                <w:webHidden/>
              </w:rPr>
            </w:r>
            <w:r w:rsidR="00B510EF">
              <w:rPr>
                <w:noProof/>
                <w:webHidden/>
              </w:rPr>
              <w:fldChar w:fldCharType="separate"/>
            </w:r>
            <w:r w:rsidR="00B510EF">
              <w:rPr>
                <w:noProof/>
                <w:webHidden/>
              </w:rPr>
              <w:t>64</w:t>
            </w:r>
            <w:r w:rsidR="00B510EF">
              <w:rPr>
                <w:noProof/>
                <w:webHidden/>
              </w:rPr>
              <w:fldChar w:fldCharType="end"/>
            </w:r>
            <w:r>
              <w:rPr>
                <w:noProof/>
              </w:rPr>
              <w:fldChar w:fldCharType="end"/>
            </w:r>
          </w:ins>
        </w:p>
        <w:p w14:paraId="4AA06268" w14:textId="77777777" w:rsidR="00B510EF" w:rsidRDefault="00397205">
          <w:pPr>
            <w:pStyle w:val="TOC2"/>
            <w:tabs>
              <w:tab w:val="left" w:pos="880"/>
              <w:tab w:val="right" w:leader="dot" w:pos="9350"/>
            </w:tabs>
            <w:rPr>
              <w:ins w:id="551" w:author="Anders Hejlsberg" w:date="2014-11-01T15:43:00Z"/>
              <w:rFonts w:eastAsiaTheme="minorEastAsia"/>
              <w:noProof/>
              <w:sz w:val="22"/>
            </w:rPr>
          </w:pPr>
          <w:ins w:id="552" w:author="Anders Hejlsberg" w:date="2014-11-01T15:43:00Z">
            <w:r>
              <w:fldChar w:fldCharType="begin"/>
            </w:r>
            <w:r>
              <w:instrText xml:space="preserve"> HYPERLINK \l "_Toc402619882" </w:instrText>
            </w:r>
            <w:r>
              <w:fldChar w:fldCharType="separate"/>
            </w:r>
            <w:r w:rsidR="00B510EF" w:rsidRPr="004847BD">
              <w:rPr>
                <w:rStyle w:val="Hyperlink"/>
                <w:noProof/>
              </w:rPr>
              <w:t>4.10</w:t>
            </w:r>
            <w:r w:rsidR="00B510EF">
              <w:rPr>
                <w:rFonts w:eastAsiaTheme="minorEastAsia"/>
                <w:noProof/>
                <w:sz w:val="22"/>
              </w:rPr>
              <w:tab/>
            </w:r>
            <w:r w:rsidR="00B510EF" w:rsidRPr="004847BD">
              <w:rPr>
                <w:rStyle w:val="Hyperlink"/>
                <w:noProof/>
              </w:rPr>
              <w:t>Property Access</w:t>
            </w:r>
            <w:r w:rsidR="00B510EF">
              <w:rPr>
                <w:noProof/>
                <w:webHidden/>
              </w:rPr>
              <w:tab/>
            </w:r>
            <w:r w:rsidR="00B510EF">
              <w:rPr>
                <w:noProof/>
                <w:webHidden/>
              </w:rPr>
              <w:fldChar w:fldCharType="begin"/>
            </w:r>
            <w:r w:rsidR="00B510EF">
              <w:rPr>
                <w:noProof/>
                <w:webHidden/>
              </w:rPr>
              <w:instrText xml:space="preserve"> PAGEREF _Toc402619882 \h </w:instrText>
            </w:r>
            <w:r w:rsidR="00B510EF">
              <w:rPr>
                <w:noProof/>
                <w:webHidden/>
              </w:rPr>
            </w:r>
            <w:r w:rsidR="00B510EF">
              <w:rPr>
                <w:noProof/>
                <w:webHidden/>
              </w:rPr>
              <w:fldChar w:fldCharType="separate"/>
            </w:r>
            <w:r w:rsidR="00B510EF">
              <w:rPr>
                <w:noProof/>
                <w:webHidden/>
              </w:rPr>
              <w:t>64</w:t>
            </w:r>
            <w:r w:rsidR="00B510EF">
              <w:rPr>
                <w:noProof/>
                <w:webHidden/>
              </w:rPr>
              <w:fldChar w:fldCharType="end"/>
            </w:r>
            <w:r>
              <w:rPr>
                <w:noProof/>
              </w:rPr>
              <w:fldChar w:fldCharType="end"/>
            </w:r>
          </w:ins>
        </w:p>
        <w:p w14:paraId="05EBFC83" w14:textId="77777777" w:rsidR="00B510EF" w:rsidRDefault="00397205">
          <w:pPr>
            <w:pStyle w:val="TOC2"/>
            <w:tabs>
              <w:tab w:val="left" w:pos="880"/>
              <w:tab w:val="right" w:leader="dot" w:pos="9350"/>
            </w:tabs>
            <w:rPr>
              <w:ins w:id="553" w:author="Anders Hejlsberg" w:date="2014-11-01T15:43:00Z"/>
              <w:rFonts w:eastAsiaTheme="minorEastAsia"/>
              <w:noProof/>
              <w:sz w:val="22"/>
            </w:rPr>
          </w:pPr>
          <w:ins w:id="554" w:author="Anders Hejlsberg" w:date="2014-11-01T15:43:00Z">
            <w:r>
              <w:fldChar w:fldCharType="begin"/>
            </w:r>
            <w:r>
              <w:instrText xml:space="preserve"> HYPERLINK \l "_Toc402619883" </w:instrText>
            </w:r>
            <w:r>
              <w:fldChar w:fldCharType="separate"/>
            </w:r>
            <w:r w:rsidR="00B510EF" w:rsidRPr="004847BD">
              <w:rPr>
                <w:rStyle w:val="Hyperlink"/>
                <w:noProof/>
              </w:rPr>
              <w:t>4.11</w:t>
            </w:r>
            <w:r w:rsidR="00B510EF">
              <w:rPr>
                <w:rFonts w:eastAsiaTheme="minorEastAsia"/>
                <w:noProof/>
                <w:sz w:val="22"/>
              </w:rPr>
              <w:tab/>
            </w:r>
            <w:r w:rsidR="00B510EF" w:rsidRPr="004847BD">
              <w:rPr>
                <w:rStyle w:val="Hyperlink"/>
                <w:noProof/>
              </w:rPr>
              <w:t>The new Operator</w:t>
            </w:r>
            <w:r w:rsidR="00B510EF">
              <w:rPr>
                <w:noProof/>
                <w:webHidden/>
              </w:rPr>
              <w:tab/>
            </w:r>
            <w:r w:rsidR="00B510EF">
              <w:rPr>
                <w:noProof/>
                <w:webHidden/>
              </w:rPr>
              <w:fldChar w:fldCharType="begin"/>
            </w:r>
            <w:r w:rsidR="00B510EF">
              <w:rPr>
                <w:noProof/>
                <w:webHidden/>
              </w:rPr>
              <w:instrText xml:space="preserve"> PAGEREF _Toc402619883 \h </w:instrText>
            </w:r>
            <w:r w:rsidR="00B510EF">
              <w:rPr>
                <w:noProof/>
                <w:webHidden/>
              </w:rPr>
            </w:r>
            <w:r w:rsidR="00B510EF">
              <w:rPr>
                <w:noProof/>
                <w:webHidden/>
              </w:rPr>
              <w:fldChar w:fldCharType="separate"/>
            </w:r>
            <w:r w:rsidR="00B510EF">
              <w:rPr>
                <w:noProof/>
                <w:webHidden/>
              </w:rPr>
              <w:t>65</w:t>
            </w:r>
            <w:r w:rsidR="00B510EF">
              <w:rPr>
                <w:noProof/>
                <w:webHidden/>
              </w:rPr>
              <w:fldChar w:fldCharType="end"/>
            </w:r>
            <w:r>
              <w:rPr>
                <w:noProof/>
              </w:rPr>
              <w:fldChar w:fldCharType="end"/>
            </w:r>
          </w:ins>
        </w:p>
        <w:p w14:paraId="4942E111" w14:textId="77777777" w:rsidR="00B510EF" w:rsidRDefault="00397205">
          <w:pPr>
            <w:pStyle w:val="TOC2"/>
            <w:tabs>
              <w:tab w:val="left" w:pos="880"/>
              <w:tab w:val="right" w:leader="dot" w:pos="9350"/>
            </w:tabs>
            <w:rPr>
              <w:ins w:id="555" w:author="Anders Hejlsberg" w:date="2014-11-01T15:43:00Z"/>
              <w:rFonts w:eastAsiaTheme="minorEastAsia"/>
              <w:noProof/>
              <w:sz w:val="22"/>
            </w:rPr>
          </w:pPr>
          <w:ins w:id="556" w:author="Anders Hejlsberg" w:date="2014-11-01T15:43:00Z">
            <w:r>
              <w:fldChar w:fldCharType="begin"/>
            </w:r>
            <w:r>
              <w:instrText xml:space="preserve"> HYPERLINK \l "_Toc402619884" </w:instrText>
            </w:r>
            <w:r>
              <w:fldChar w:fldCharType="separate"/>
            </w:r>
            <w:r w:rsidR="00B510EF" w:rsidRPr="004847BD">
              <w:rPr>
                <w:rStyle w:val="Hyperlink"/>
                <w:noProof/>
              </w:rPr>
              <w:t>4.12</w:t>
            </w:r>
            <w:r w:rsidR="00B510EF">
              <w:rPr>
                <w:rFonts w:eastAsiaTheme="minorEastAsia"/>
                <w:noProof/>
                <w:sz w:val="22"/>
              </w:rPr>
              <w:tab/>
            </w:r>
            <w:r w:rsidR="00B510EF" w:rsidRPr="004847BD">
              <w:rPr>
                <w:rStyle w:val="Hyperlink"/>
                <w:noProof/>
              </w:rPr>
              <w:t>Function Calls</w:t>
            </w:r>
            <w:r w:rsidR="00B510EF">
              <w:rPr>
                <w:noProof/>
                <w:webHidden/>
              </w:rPr>
              <w:tab/>
            </w:r>
            <w:r w:rsidR="00B510EF">
              <w:rPr>
                <w:noProof/>
                <w:webHidden/>
              </w:rPr>
              <w:fldChar w:fldCharType="begin"/>
            </w:r>
            <w:r w:rsidR="00B510EF">
              <w:rPr>
                <w:noProof/>
                <w:webHidden/>
              </w:rPr>
              <w:instrText xml:space="preserve"> PAGEREF _Toc402619884 \h </w:instrText>
            </w:r>
            <w:r w:rsidR="00B510EF">
              <w:rPr>
                <w:noProof/>
                <w:webHidden/>
              </w:rPr>
            </w:r>
            <w:r w:rsidR="00B510EF">
              <w:rPr>
                <w:noProof/>
                <w:webHidden/>
              </w:rPr>
              <w:fldChar w:fldCharType="separate"/>
            </w:r>
            <w:r w:rsidR="00B510EF">
              <w:rPr>
                <w:noProof/>
                <w:webHidden/>
              </w:rPr>
              <w:t>66</w:t>
            </w:r>
            <w:r w:rsidR="00B510EF">
              <w:rPr>
                <w:noProof/>
                <w:webHidden/>
              </w:rPr>
              <w:fldChar w:fldCharType="end"/>
            </w:r>
            <w:r>
              <w:rPr>
                <w:noProof/>
              </w:rPr>
              <w:fldChar w:fldCharType="end"/>
            </w:r>
          </w:ins>
        </w:p>
        <w:p w14:paraId="25C11AD9" w14:textId="77777777" w:rsidR="00B510EF" w:rsidRDefault="00397205">
          <w:pPr>
            <w:pStyle w:val="TOC3"/>
            <w:rPr>
              <w:ins w:id="557" w:author="Anders Hejlsberg" w:date="2014-11-01T15:43:00Z"/>
              <w:rFonts w:eastAsiaTheme="minorEastAsia"/>
              <w:noProof/>
              <w:sz w:val="22"/>
            </w:rPr>
          </w:pPr>
          <w:ins w:id="558" w:author="Anders Hejlsberg" w:date="2014-11-01T15:43:00Z">
            <w:r>
              <w:fldChar w:fldCharType="begin"/>
            </w:r>
            <w:r>
              <w:instrText xml:space="preserve"> HYPERLINK \l "_Toc402619885" </w:instrText>
            </w:r>
            <w:r>
              <w:fldChar w:fldCharType="separate"/>
            </w:r>
            <w:r w:rsidR="00B510EF" w:rsidRPr="004847BD">
              <w:rPr>
                <w:rStyle w:val="Hyperlink"/>
                <w:noProof/>
              </w:rPr>
              <w:t>4.12.1</w:t>
            </w:r>
            <w:r w:rsidR="00B510EF">
              <w:rPr>
                <w:rFonts w:eastAsiaTheme="minorEastAsia"/>
                <w:noProof/>
                <w:sz w:val="22"/>
              </w:rPr>
              <w:tab/>
            </w:r>
            <w:r w:rsidR="00B510EF" w:rsidRPr="004847BD">
              <w:rPr>
                <w:rStyle w:val="Hyperlink"/>
                <w:noProof/>
              </w:rPr>
              <w:t>Overload Resolution</w:t>
            </w:r>
            <w:r w:rsidR="00B510EF">
              <w:rPr>
                <w:noProof/>
                <w:webHidden/>
              </w:rPr>
              <w:tab/>
            </w:r>
            <w:r w:rsidR="00B510EF">
              <w:rPr>
                <w:noProof/>
                <w:webHidden/>
              </w:rPr>
              <w:fldChar w:fldCharType="begin"/>
            </w:r>
            <w:r w:rsidR="00B510EF">
              <w:rPr>
                <w:noProof/>
                <w:webHidden/>
              </w:rPr>
              <w:instrText xml:space="preserve"> PAGEREF _Toc402619885 \h </w:instrText>
            </w:r>
            <w:r w:rsidR="00B510EF">
              <w:rPr>
                <w:noProof/>
                <w:webHidden/>
              </w:rPr>
            </w:r>
            <w:r w:rsidR="00B510EF">
              <w:rPr>
                <w:noProof/>
                <w:webHidden/>
              </w:rPr>
              <w:fldChar w:fldCharType="separate"/>
            </w:r>
            <w:r w:rsidR="00B510EF">
              <w:rPr>
                <w:noProof/>
                <w:webHidden/>
              </w:rPr>
              <w:t>66</w:t>
            </w:r>
            <w:r w:rsidR="00B510EF">
              <w:rPr>
                <w:noProof/>
                <w:webHidden/>
              </w:rPr>
              <w:fldChar w:fldCharType="end"/>
            </w:r>
            <w:r>
              <w:rPr>
                <w:noProof/>
              </w:rPr>
              <w:fldChar w:fldCharType="end"/>
            </w:r>
          </w:ins>
        </w:p>
        <w:p w14:paraId="7C2FD038" w14:textId="77777777" w:rsidR="00B510EF" w:rsidRDefault="00397205">
          <w:pPr>
            <w:pStyle w:val="TOC3"/>
            <w:rPr>
              <w:ins w:id="559" w:author="Anders Hejlsberg" w:date="2014-11-01T15:43:00Z"/>
              <w:rFonts w:eastAsiaTheme="minorEastAsia"/>
              <w:noProof/>
              <w:sz w:val="22"/>
            </w:rPr>
          </w:pPr>
          <w:ins w:id="560" w:author="Anders Hejlsberg" w:date="2014-11-01T15:43:00Z">
            <w:r>
              <w:fldChar w:fldCharType="begin"/>
            </w:r>
            <w:r>
              <w:instrText xml:space="preserve"> HYPERLINK \l "_Toc402619886" </w:instrText>
            </w:r>
            <w:r>
              <w:fldChar w:fldCharType="separate"/>
            </w:r>
            <w:r w:rsidR="00B510EF" w:rsidRPr="004847BD">
              <w:rPr>
                <w:rStyle w:val="Hyperlink"/>
                <w:noProof/>
              </w:rPr>
              <w:t>4.12.2</w:t>
            </w:r>
            <w:r w:rsidR="00B510EF">
              <w:rPr>
                <w:rFonts w:eastAsiaTheme="minorEastAsia"/>
                <w:noProof/>
                <w:sz w:val="22"/>
              </w:rPr>
              <w:tab/>
            </w:r>
            <w:r w:rsidR="00B510EF" w:rsidRPr="004847BD">
              <w:rPr>
                <w:rStyle w:val="Hyperlink"/>
                <w:noProof/>
              </w:rPr>
              <w:t>Type Argument Inference</w:t>
            </w:r>
            <w:r w:rsidR="00B510EF">
              <w:rPr>
                <w:noProof/>
                <w:webHidden/>
              </w:rPr>
              <w:tab/>
            </w:r>
            <w:r w:rsidR="00B510EF">
              <w:rPr>
                <w:noProof/>
                <w:webHidden/>
              </w:rPr>
              <w:fldChar w:fldCharType="begin"/>
            </w:r>
            <w:r w:rsidR="00B510EF">
              <w:rPr>
                <w:noProof/>
                <w:webHidden/>
              </w:rPr>
              <w:instrText xml:space="preserve"> PAGEREF _Toc402619886 \h </w:instrText>
            </w:r>
            <w:r w:rsidR="00B510EF">
              <w:rPr>
                <w:noProof/>
                <w:webHidden/>
              </w:rPr>
            </w:r>
            <w:r w:rsidR="00B510EF">
              <w:rPr>
                <w:noProof/>
                <w:webHidden/>
              </w:rPr>
              <w:fldChar w:fldCharType="separate"/>
            </w:r>
            <w:r w:rsidR="00B510EF">
              <w:rPr>
                <w:noProof/>
                <w:webHidden/>
              </w:rPr>
              <w:t>67</w:t>
            </w:r>
            <w:r w:rsidR="00B510EF">
              <w:rPr>
                <w:noProof/>
                <w:webHidden/>
              </w:rPr>
              <w:fldChar w:fldCharType="end"/>
            </w:r>
            <w:r>
              <w:rPr>
                <w:noProof/>
              </w:rPr>
              <w:fldChar w:fldCharType="end"/>
            </w:r>
          </w:ins>
        </w:p>
        <w:p w14:paraId="5153E8EE" w14:textId="77777777" w:rsidR="00B510EF" w:rsidRDefault="00397205">
          <w:pPr>
            <w:pStyle w:val="TOC3"/>
            <w:rPr>
              <w:ins w:id="561" w:author="Anders Hejlsberg" w:date="2014-11-01T15:43:00Z"/>
              <w:rFonts w:eastAsiaTheme="minorEastAsia"/>
              <w:noProof/>
              <w:sz w:val="22"/>
            </w:rPr>
          </w:pPr>
          <w:ins w:id="562" w:author="Anders Hejlsberg" w:date="2014-11-01T15:43:00Z">
            <w:r>
              <w:fldChar w:fldCharType="begin"/>
            </w:r>
            <w:r>
              <w:instrText xml:space="preserve"> HYPERLINK \l "_Toc402619887" </w:instrText>
            </w:r>
            <w:r>
              <w:fldChar w:fldCharType="separate"/>
            </w:r>
            <w:r w:rsidR="00B510EF" w:rsidRPr="004847BD">
              <w:rPr>
                <w:rStyle w:val="Hyperlink"/>
                <w:noProof/>
              </w:rPr>
              <w:t>4.12.3</w:t>
            </w:r>
            <w:r w:rsidR="00B510EF">
              <w:rPr>
                <w:rFonts w:eastAsiaTheme="minorEastAsia"/>
                <w:noProof/>
                <w:sz w:val="22"/>
              </w:rPr>
              <w:tab/>
            </w:r>
            <w:r w:rsidR="00B510EF" w:rsidRPr="004847BD">
              <w:rPr>
                <w:rStyle w:val="Hyperlink"/>
                <w:noProof/>
              </w:rPr>
              <w:t>Grammar Ambiguities</w:t>
            </w:r>
            <w:r w:rsidR="00B510EF">
              <w:rPr>
                <w:noProof/>
                <w:webHidden/>
              </w:rPr>
              <w:tab/>
            </w:r>
            <w:r w:rsidR="00B510EF">
              <w:rPr>
                <w:noProof/>
                <w:webHidden/>
              </w:rPr>
              <w:fldChar w:fldCharType="begin"/>
            </w:r>
            <w:r w:rsidR="00B510EF">
              <w:rPr>
                <w:noProof/>
                <w:webHidden/>
              </w:rPr>
              <w:instrText xml:space="preserve"> PAGEREF _Toc402619887 \h </w:instrText>
            </w:r>
            <w:r w:rsidR="00B510EF">
              <w:rPr>
                <w:noProof/>
                <w:webHidden/>
              </w:rPr>
            </w:r>
            <w:r w:rsidR="00B510EF">
              <w:rPr>
                <w:noProof/>
                <w:webHidden/>
              </w:rPr>
              <w:fldChar w:fldCharType="separate"/>
            </w:r>
            <w:r w:rsidR="00B510EF">
              <w:rPr>
                <w:noProof/>
                <w:webHidden/>
              </w:rPr>
              <w:t>70</w:t>
            </w:r>
            <w:r w:rsidR="00B510EF">
              <w:rPr>
                <w:noProof/>
                <w:webHidden/>
              </w:rPr>
              <w:fldChar w:fldCharType="end"/>
            </w:r>
            <w:r>
              <w:rPr>
                <w:noProof/>
              </w:rPr>
              <w:fldChar w:fldCharType="end"/>
            </w:r>
          </w:ins>
        </w:p>
        <w:p w14:paraId="1B1BE494" w14:textId="77777777" w:rsidR="00B510EF" w:rsidRDefault="00397205">
          <w:pPr>
            <w:pStyle w:val="TOC2"/>
            <w:tabs>
              <w:tab w:val="left" w:pos="880"/>
              <w:tab w:val="right" w:leader="dot" w:pos="9350"/>
            </w:tabs>
            <w:rPr>
              <w:ins w:id="563" w:author="Anders Hejlsberg" w:date="2014-11-01T15:43:00Z"/>
              <w:rFonts w:eastAsiaTheme="minorEastAsia"/>
              <w:noProof/>
              <w:sz w:val="22"/>
            </w:rPr>
          </w:pPr>
          <w:ins w:id="564" w:author="Anders Hejlsberg" w:date="2014-11-01T15:43:00Z">
            <w:r>
              <w:fldChar w:fldCharType="begin"/>
            </w:r>
            <w:r>
              <w:instrText xml:space="preserve"> HYPERLINK \l "_Toc402619888" </w:instrText>
            </w:r>
            <w:r>
              <w:fldChar w:fldCharType="separate"/>
            </w:r>
            <w:r w:rsidR="00B510EF" w:rsidRPr="004847BD">
              <w:rPr>
                <w:rStyle w:val="Hyperlink"/>
                <w:noProof/>
              </w:rPr>
              <w:t>4.13</w:t>
            </w:r>
            <w:r w:rsidR="00B510EF">
              <w:rPr>
                <w:rFonts w:eastAsiaTheme="minorEastAsia"/>
                <w:noProof/>
                <w:sz w:val="22"/>
              </w:rPr>
              <w:tab/>
            </w:r>
            <w:r w:rsidR="00B510EF" w:rsidRPr="004847BD">
              <w:rPr>
                <w:rStyle w:val="Hyperlink"/>
                <w:noProof/>
              </w:rPr>
              <w:t>Type Assertions</w:t>
            </w:r>
            <w:r w:rsidR="00B510EF">
              <w:rPr>
                <w:noProof/>
                <w:webHidden/>
              </w:rPr>
              <w:tab/>
            </w:r>
            <w:r w:rsidR="00B510EF">
              <w:rPr>
                <w:noProof/>
                <w:webHidden/>
              </w:rPr>
              <w:fldChar w:fldCharType="begin"/>
            </w:r>
            <w:r w:rsidR="00B510EF">
              <w:rPr>
                <w:noProof/>
                <w:webHidden/>
              </w:rPr>
              <w:instrText xml:space="preserve"> PAGEREF _Toc402619888 \h </w:instrText>
            </w:r>
            <w:r w:rsidR="00B510EF">
              <w:rPr>
                <w:noProof/>
                <w:webHidden/>
              </w:rPr>
            </w:r>
            <w:r w:rsidR="00B510EF">
              <w:rPr>
                <w:noProof/>
                <w:webHidden/>
              </w:rPr>
              <w:fldChar w:fldCharType="separate"/>
            </w:r>
            <w:r w:rsidR="00B510EF">
              <w:rPr>
                <w:noProof/>
                <w:webHidden/>
              </w:rPr>
              <w:t>70</w:t>
            </w:r>
            <w:r w:rsidR="00B510EF">
              <w:rPr>
                <w:noProof/>
                <w:webHidden/>
              </w:rPr>
              <w:fldChar w:fldCharType="end"/>
            </w:r>
            <w:r>
              <w:rPr>
                <w:noProof/>
              </w:rPr>
              <w:fldChar w:fldCharType="end"/>
            </w:r>
          </w:ins>
        </w:p>
        <w:p w14:paraId="181CCDBF" w14:textId="77777777" w:rsidR="00B510EF" w:rsidRDefault="00397205">
          <w:pPr>
            <w:pStyle w:val="TOC2"/>
            <w:tabs>
              <w:tab w:val="left" w:pos="880"/>
              <w:tab w:val="right" w:leader="dot" w:pos="9350"/>
            </w:tabs>
            <w:rPr>
              <w:ins w:id="565" w:author="Anders Hejlsberg" w:date="2014-11-01T15:43:00Z"/>
              <w:rFonts w:eastAsiaTheme="minorEastAsia"/>
              <w:noProof/>
              <w:sz w:val="22"/>
            </w:rPr>
          </w:pPr>
          <w:ins w:id="566" w:author="Anders Hejlsberg" w:date="2014-11-01T15:43:00Z">
            <w:r>
              <w:lastRenderedPageBreak/>
              <w:fldChar w:fldCharType="begin"/>
            </w:r>
            <w:r>
              <w:instrText xml:space="preserve"> HYPERL</w:instrText>
            </w:r>
            <w:r>
              <w:instrText xml:space="preserve">INK \l "_Toc402619889" </w:instrText>
            </w:r>
            <w:r>
              <w:fldChar w:fldCharType="separate"/>
            </w:r>
            <w:r w:rsidR="00B510EF" w:rsidRPr="004847BD">
              <w:rPr>
                <w:rStyle w:val="Hyperlink"/>
                <w:noProof/>
              </w:rPr>
              <w:t>4.14</w:t>
            </w:r>
            <w:r w:rsidR="00B510EF">
              <w:rPr>
                <w:rFonts w:eastAsiaTheme="minorEastAsia"/>
                <w:noProof/>
                <w:sz w:val="22"/>
              </w:rPr>
              <w:tab/>
            </w:r>
            <w:r w:rsidR="00B510EF" w:rsidRPr="004847BD">
              <w:rPr>
                <w:rStyle w:val="Hyperlink"/>
                <w:noProof/>
              </w:rPr>
              <w:t>Unary Operators</w:t>
            </w:r>
            <w:r w:rsidR="00B510EF">
              <w:rPr>
                <w:noProof/>
                <w:webHidden/>
              </w:rPr>
              <w:tab/>
            </w:r>
            <w:r w:rsidR="00B510EF">
              <w:rPr>
                <w:noProof/>
                <w:webHidden/>
              </w:rPr>
              <w:fldChar w:fldCharType="begin"/>
            </w:r>
            <w:r w:rsidR="00B510EF">
              <w:rPr>
                <w:noProof/>
                <w:webHidden/>
              </w:rPr>
              <w:instrText xml:space="preserve"> PAGEREF _Toc402619889 \h </w:instrText>
            </w:r>
            <w:r w:rsidR="00B510EF">
              <w:rPr>
                <w:noProof/>
                <w:webHidden/>
              </w:rPr>
            </w:r>
            <w:r w:rsidR="00B510EF">
              <w:rPr>
                <w:noProof/>
                <w:webHidden/>
              </w:rPr>
              <w:fldChar w:fldCharType="separate"/>
            </w:r>
            <w:r w:rsidR="00B510EF">
              <w:rPr>
                <w:noProof/>
                <w:webHidden/>
              </w:rPr>
              <w:t>71</w:t>
            </w:r>
            <w:r w:rsidR="00B510EF">
              <w:rPr>
                <w:noProof/>
                <w:webHidden/>
              </w:rPr>
              <w:fldChar w:fldCharType="end"/>
            </w:r>
            <w:r>
              <w:rPr>
                <w:noProof/>
              </w:rPr>
              <w:fldChar w:fldCharType="end"/>
            </w:r>
          </w:ins>
        </w:p>
        <w:p w14:paraId="240DD2E8" w14:textId="77777777" w:rsidR="00B510EF" w:rsidRDefault="00397205">
          <w:pPr>
            <w:pStyle w:val="TOC3"/>
            <w:rPr>
              <w:ins w:id="567" w:author="Anders Hejlsberg" w:date="2014-11-01T15:43:00Z"/>
              <w:rFonts w:eastAsiaTheme="minorEastAsia"/>
              <w:noProof/>
              <w:sz w:val="22"/>
            </w:rPr>
          </w:pPr>
          <w:ins w:id="568" w:author="Anders Hejlsberg" w:date="2014-11-01T15:43:00Z">
            <w:r>
              <w:fldChar w:fldCharType="begin"/>
            </w:r>
            <w:r>
              <w:instrText xml:space="preserve"> HYPERLINK \l "_Toc402619890" </w:instrText>
            </w:r>
            <w:r>
              <w:fldChar w:fldCharType="separate"/>
            </w:r>
            <w:r w:rsidR="00B510EF" w:rsidRPr="004847BD">
              <w:rPr>
                <w:rStyle w:val="Hyperlink"/>
                <w:noProof/>
              </w:rPr>
              <w:t>4.14.1</w:t>
            </w:r>
            <w:r w:rsidR="00B510EF">
              <w:rPr>
                <w:rFonts w:eastAsiaTheme="minorEastAsia"/>
                <w:noProof/>
                <w:sz w:val="22"/>
              </w:rPr>
              <w:tab/>
            </w:r>
            <w:r w:rsidR="00B510EF" w:rsidRPr="004847BD">
              <w:rPr>
                <w:rStyle w:val="Hyperlink"/>
                <w:noProof/>
              </w:rPr>
              <w:t>The ++ and -- operators</w:t>
            </w:r>
            <w:r w:rsidR="00B510EF">
              <w:rPr>
                <w:noProof/>
                <w:webHidden/>
              </w:rPr>
              <w:tab/>
            </w:r>
            <w:r w:rsidR="00B510EF">
              <w:rPr>
                <w:noProof/>
                <w:webHidden/>
              </w:rPr>
              <w:fldChar w:fldCharType="begin"/>
            </w:r>
            <w:r w:rsidR="00B510EF">
              <w:rPr>
                <w:noProof/>
                <w:webHidden/>
              </w:rPr>
              <w:instrText xml:space="preserve"> PAGEREF _Toc402619890 \h </w:instrText>
            </w:r>
            <w:r w:rsidR="00B510EF">
              <w:rPr>
                <w:noProof/>
                <w:webHidden/>
              </w:rPr>
            </w:r>
            <w:r w:rsidR="00B510EF">
              <w:rPr>
                <w:noProof/>
                <w:webHidden/>
              </w:rPr>
              <w:fldChar w:fldCharType="separate"/>
            </w:r>
            <w:r w:rsidR="00B510EF">
              <w:rPr>
                <w:noProof/>
                <w:webHidden/>
              </w:rPr>
              <w:t>71</w:t>
            </w:r>
            <w:r w:rsidR="00B510EF">
              <w:rPr>
                <w:noProof/>
                <w:webHidden/>
              </w:rPr>
              <w:fldChar w:fldCharType="end"/>
            </w:r>
            <w:r>
              <w:rPr>
                <w:noProof/>
              </w:rPr>
              <w:fldChar w:fldCharType="end"/>
            </w:r>
          </w:ins>
        </w:p>
        <w:p w14:paraId="4160E2CD" w14:textId="77777777" w:rsidR="00B510EF" w:rsidRDefault="00397205">
          <w:pPr>
            <w:pStyle w:val="TOC3"/>
            <w:rPr>
              <w:ins w:id="569" w:author="Anders Hejlsberg" w:date="2014-11-01T15:43:00Z"/>
              <w:rFonts w:eastAsiaTheme="minorEastAsia"/>
              <w:noProof/>
              <w:sz w:val="22"/>
            </w:rPr>
          </w:pPr>
          <w:ins w:id="570" w:author="Anders Hejlsberg" w:date="2014-11-01T15:43:00Z">
            <w:r>
              <w:fldChar w:fldCharType="begin"/>
            </w:r>
            <w:r>
              <w:instrText xml:space="preserve"> HYPERLINK \l "_Toc402619891" </w:instrText>
            </w:r>
            <w:r>
              <w:fldChar w:fldCharType="separate"/>
            </w:r>
            <w:r w:rsidR="00B510EF" w:rsidRPr="004847BD">
              <w:rPr>
                <w:rStyle w:val="Hyperlink"/>
                <w:noProof/>
              </w:rPr>
              <w:t>4.14.2</w:t>
            </w:r>
            <w:r w:rsidR="00B510EF">
              <w:rPr>
                <w:rFonts w:eastAsiaTheme="minorEastAsia"/>
                <w:noProof/>
                <w:sz w:val="22"/>
              </w:rPr>
              <w:tab/>
            </w:r>
            <w:r w:rsidR="00B510EF" w:rsidRPr="004847BD">
              <w:rPr>
                <w:rStyle w:val="Hyperlink"/>
                <w:noProof/>
              </w:rPr>
              <w:t>The +, –, and ~ operators</w:t>
            </w:r>
            <w:r w:rsidR="00B510EF">
              <w:rPr>
                <w:noProof/>
                <w:webHidden/>
              </w:rPr>
              <w:tab/>
            </w:r>
            <w:r w:rsidR="00B510EF">
              <w:rPr>
                <w:noProof/>
                <w:webHidden/>
              </w:rPr>
              <w:fldChar w:fldCharType="begin"/>
            </w:r>
            <w:r w:rsidR="00B510EF">
              <w:rPr>
                <w:noProof/>
                <w:webHidden/>
              </w:rPr>
              <w:instrText xml:space="preserve"> PAGEREF _Toc402619891 \h </w:instrText>
            </w:r>
            <w:r w:rsidR="00B510EF">
              <w:rPr>
                <w:noProof/>
                <w:webHidden/>
              </w:rPr>
            </w:r>
            <w:r w:rsidR="00B510EF">
              <w:rPr>
                <w:noProof/>
                <w:webHidden/>
              </w:rPr>
              <w:fldChar w:fldCharType="separate"/>
            </w:r>
            <w:r w:rsidR="00B510EF">
              <w:rPr>
                <w:noProof/>
                <w:webHidden/>
              </w:rPr>
              <w:t>71</w:t>
            </w:r>
            <w:r w:rsidR="00B510EF">
              <w:rPr>
                <w:noProof/>
                <w:webHidden/>
              </w:rPr>
              <w:fldChar w:fldCharType="end"/>
            </w:r>
            <w:r>
              <w:rPr>
                <w:noProof/>
              </w:rPr>
              <w:fldChar w:fldCharType="end"/>
            </w:r>
          </w:ins>
        </w:p>
        <w:p w14:paraId="3CE9A81E" w14:textId="77777777" w:rsidR="00B510EF" w:rsidRDefault="00397205">
          <w:pPr>
            <w:pStyle w:val="TOC3"/>
            <w:rPr>
              <w:ins w:id="571" w:author="Anders Hejlsberg" w:date="2014-11-01T15:43:00Z"/>
              <w:rFonts w:eastAsiaTheme="minorEastAsia"/>
              <w:noProof/>
              <w:sz w:val="22"/>
            </w:rPr>
          </w:pPr>
          <w:ins w:id="572" w:author="Anders Hejlsberg" w:date="2014-11-01T15:43:00Z">
            <w:r>
              <w:fldChar w:fldCharType="begin"/>
            </w:r>
            <w:r>
              <w:instrText xml:space="preserve"> HYPERLINK \l "_Toc402619892" </w:instrText>
            </w:r>
            <w:r>
              <w:fldChar w:fldCharType="separate"/>
            </w:r>
            <w:r w:rsidR="00B510EF" w:rsidRPr="004847BD">
              <w:rPr>
                <w:rStyle w:val="Hyperlink"/>
                <w:noProof/>
              </w:rPr>
              <w:t>4.14.3</w:t>
            </w:r>
            <w:r w:rsidR="00B510EF">
              <w:rPr>
                <w:rFonts w:eastAsiaTheme="minorEastAsia"/>
                <w:noProof/>
                <w:sz w:val="22"/>
              </w:rPr>
              <w:tab/>
            </w:r>
            <w:r w:rsidR="00B510EF" w:rsidRPr="004847BD">
              <w:rPr>
                <w:rStyle w:val="Hyperlink"/>
                <w:noProof/>
              </w:rPr>
              <w:t>The ! operator</w:t>
            </w:r>
            <w:r w:rsidR="00B510EF">
              <w:rPr>
                <w:noProof/>
                <w:webHidden/>
              </w:rPr>
              <w:tab/>
            </w:r>
            <w:r w:rsidR="00B510EF">
              <w:rPr>
                <w:noProof/>
                <w:webHidden/>
              </w:rPr>
              <w:fldChar w:fldCharType="begin"/>
            </w:r>
            <w:r w:rsidR="00B510EF">
              <w:rPr>
                <w:noProof/>
                <w:webHidden/>
              </w:rPr>
              <w:instrText xml:space="preserve"> PAGEREF _Toc402619892 \h </w:instrText>
            </w:r>
            <w:r w:rsidR="00B510EF">
              <w:rPr>
                <w:noProof/>
                <w:webHidden/>
              </w:rPr>
            </w:r>
            <w:r w:rsidR="00B510EF">
              <w:rPr>
                <w:noProof/>
                <w:webHidden/>
              </w:rPr>
              <w:fldChar w:fldCharType="separate"/>
            </w:r>
            <w:r w:rsidR="00B510EF">
              <w:rPr>
                <w:noProof/>
                <w:webHidden/>
              </w:rPr>
              <w:t>72</w:t>
            </w:r>
            <w:r w:rsidR="00B510EF">
              <w:rPr>
                <w:noProof/>
                <w:webHidden/>
              </w:rPr>
              <w:fldChar w:fldCharType="end"/>
            </w:r>
            <w:r>
              <w:rPr>
                <w:noProof/>
              </w:rPr>
              <w:fldChar w:fldCharType="end"/>
            </w:r>
          </w:ins>
        </w:p>
        <w:p w14:paraId="6AE351F9" w14:textId="77777777" w:rsidR="00B510EF" w:rsidRDefault="00397205">
          <w:pPr>
            <w:pStyle w:val="TOC3"/>
            <w:rPr>
              <w:ins w:id="573" w:author="Anders Hejlsberg" w:date="2014-11-01T15:43:00Z"/>
              <w:rFonts w:eastAsiaTheme="minorEastAsia"/>
              <w:noProof/>
              <w:sz w:val="22"/>
            </w:rPr>
          </w:pPr>
          <w:ins w:id="574" w:author="Anders Hejlsberg" w:date="2014-11-01T15:43:00Z">
            <w:r>
              <w:fldChar w:fldCharType="begin"/>
            </w:r>
            <w:r>
              <w:instrText xml:space="preserve"> HYPERLINK \l "_Toc402619893" </w:instrText>
            </w:r>
            <w:r>
              <w:fldChar w:fldCharType="separate"/>
            </w:r>
            <w:r w:rsidR="00B510EF" w:rsidRPr="004847BD">
              <w:rPr>
                <w:rStyle w:val="Hyperlink"/>
                <w:noProof/>
              </w:rPr>
              <w:t>4.14.4</w:t>
            </w:r>
            <w:r w:rsidR="00B510EF">
              <w:rPr>
                <w:rFonts w:eastAsiaTheme="minorEastAsia"/>
                <w:noProof/>
                <w:sz w:val="22"/>
              </w:rPr>
              <w:tab/>
            </w:r>
            <w:r w:rsidR="00B510EF" w:rsidRPr="004847BD">
              <w:rPr>
                <w:rStyle w:val="Hyperlink"/>
                <w:noProof/>
              </w:rPr>
              <w:t>The delete Operator</w:t>
            </w:r>
            <w:r w:rsidR="00B510EF">
              <w:rPr>
                <w:noProof/>
                <w:webHidden/>
              </w:rPr>
              <w:tab/>
            </w:r>
            <w:r w:rsidR="00B510EF">
              <w:rPr>
                <w:noProof/>
                <w:webHidden/>
              </w:rPr>
              <w:fldChar w:fldCharType="begin"/>
            </w:r>
            <w:r w:rsidR="00B510EF">
              <w:rPr>
                <w:noProof/>
                <w:webHidden/>
              </w:rPr>
              <w:instrText xml:space="preserve"> PAGEREF _Toc402619893 \h </w:instrText>
            </w:r>
            <w:r w:rsidR="00B510EF">
              <w:rPr>
                <w:noProof/>
                <w:webHidden/>
              </w:rPr>
            </w:r>
            <w:r w:rsidR="00B510EF">
              <w:rPr>
                <w:noProof/>
                <w:webHidden/>
              </w:rPr>
              <w:fldChar w:fldCharType="separate"/>
            </w:r>
            <w:r w:rsidR="00B510EF">
              <w:rPr>
                <w:noProof/>
                <w:webHidden/>
              </w:rPr>
              <w:t>72</w:t>
            </w:r>
            <w:r w:rsidR="00B510EF">
              <w:rPr>
                <w:noProof/>
                <w:webHidden/>
              </w:rPr>
              <w:fldChar w:fldCharType="end"/>
            </w:r>
            <w:r>
              <w:rPr>
                <w:noProof/>
              </w:rPr>
              <w:fldChar w:fldCharType="end"/>
            </w:r>
          </w:ins>
        </w:p>
        <w:p w14:paraId="2DCCBDD0" w14:textId="77777777" w:rsidR="00B510EF" w:rsidRDefault="00397205">
          <w:pPr>
            <w:pStyle w:val="TOC3"/>
            <w:rPr>
              <w:ins w:id="575" w:author="Anders Hejlsberg" w:date="2014-11-01T15:43:00Z"/>
              <w:rFonts w:eastAsiaTheme="minorEastAsia"/>
              <w:noProof/>
              <w:sz w:val="22"/>
            </w:rPr>
          </w:pPr>
          <w:ins w:id="576" w:author="Anders Hejlsberg" w:date="2014-11-01T15:43:00Z">
            <w:r>
              <w:fldChar w:fldCharType="begin"/>
            </w:r>
            <w:r>
              <w:instrText xml:space="preserve"> HYPERLINK \l "_Toc402619894" </w:instrText>
            </w:r>
            <w:r>
              <w:fldChar w:fldCharType="separate"/>
            </w:r>
            <w:r w:rsidR="00B510EF" w:rsidRPr="004847BD">
              <w:rPr>
                <w:rStyle w:val="Hyperlink"/>
                <w:noProof/>
              </w:rPr>
              <w:t>4.14.5</w:t>
            </w:r>
            <w:r w:rsidR="00B510EF">
              <w:rPr>
                <w:rFonts w:eastAsiaTheme="minorEastAsia"/>
                <w:noProof/>
                <w:sz w:val="22"/>
              </w:rPr>
              <w:tab/>
            </w:r>
            <w:r w:rsidR="00B510EF" w:rsidRPr="004847BD">
              <w:rPr>
                <w:rStyle w:val="Hyperlink"/>
                <w:noProof/>
              </w:rPr>
              <w:t>The void Operator</w:t>
            </w:r>
            <w:r w:rsidR="00B510EF">
              <w:rPr>
                <w:noProof/>
                <w:webHidden/>
              </w:rPr>
              <w:tab/>
            </w:r>
            <w:r w:rsidR="00B510EF">
              <w:rPr>
                <w:noProof/>
                <w:webHidden/>
              </w:rPr>
              <w:fldChar w:fldCharType="begin"/>
            </w:r>
            <w:r w:rsidR="00B510EF">
              <w:rPr>
                <w:noProof/>
                <w:webHidden/>
              </w:rPr>
              <w:instrText xml:space="preserve"> PAGEREF _Toc402619894 \h </w:instrText>
            </w:r>
            <w:r w:rsidR="00B510EF">
              <w:rPr>
                <w:noProof/>
                <w:webHidden/>
              </w:rPr>
            </w:r>
            <w:r w:rsidR="00B510EF">
              <w:rPr>
                <w:noProof/>
                <w:webHidden/>
              </w:rPr>
              <w:fldChar w:fldCharType="separate"/>
            </w:r>
            <w:r w:rsidR="00B510EF">
              <w:rPr>
                <w:noProof/>
                <w:webHidden/>
              </w:rPr>
              <w:t>72</w:t>
            </w:r>
            <w:r w:rsidR="00B510EF">
              <w:rPr>
                <w:noProof/>
                <w:webHidden/>
              </w:rPr>
              <w:fldChar w:fldCharType="end"/>
            </w:r>
            <w:r>
              <w:rPr>
                <w:noProof/>
              </w:rPr>
              <w:fldChar w:fldCharType="end"/>
            </w:r>
          </w:ins>
        </w:p>
        <w:p w14:paraId="229A8DE3" w14:textId="77777777" w:rsidR="00B510EF" w:rsidRDefault="00397205">
          <w:pPr>
            <w:pStyle w:val="TOC3"/>
            <w:rPr>
              <w:ins w:id="577" w:author="Anders Hejlsberg" w:date="2014-11-01T15:43:00Z"/>
              <w:rFonts w:eastAsiaTheme="minorEastAsia"/>
              <w:noProof/>
              <w:sz w:val="22"/>
            </w:rPr>
          </w:pPr>
          <w:ins w:id="578" w:author="Anders Hejlsberg" w:date="2014-11-01T15:43:00Z">
            <w:r>
              <w:fldChar w:fldCharType="begin"/>
            </w:r>
            <w:r>
              <w:instrText xml:space="preserve"> HYPERLINK \l "_Toc402619895" </w:instrText>
            </w:r>
            <w:r>
              <w:fldChar w:fldCharType="separate"/>
            </w:r>
            <w:r w:rsidR="00B510EF" w:rsidRPr="004847BD">
              <w:rPr>
                <w:rStyle w:val="Hyperlink"/>
                <w:noProof/>
              </w:rPr>
              <w:t>4.14.6</w:t>
            </w:r>
            <w:r w:rsidR="00B510EF">
              <w:rPr>
                <w:rFonts w:eastAsiaTheme="minorEastAsia"/>
                <w:noProof/>
                <w:sz w:val="22"/>
              </w:rPr>
              <w:tab/>
            </w:r>
            <w:r w:rsidR="00B510EF" w:rsidRPr="004847BD">
              <w:rPr>
                <w:rStyle w:val="Hyperlink"/>
                <w:noProof/>
              </w:rPr>
              <w:t>The typeof Operator</w:t>
            </w:r>
            <w:r w:rsidR="00B510EF">
              <w:rPr>
                <w:noProof/>
                <w:webHidden/>
              </w:rPr>
              <w:tab/>
            </w:r>
            <w:r w:rsidR="00B510EF">
              <w:rPr>
                <w:noProof/>
                <w:webHidden/>
              </w:rPr>
              <w:fldChar w:fldCharType="begin"/>
            </w:r>
            <w:r w:rsidR="00B510EF">
              <w:rPr>
                <w:noProof/>
                <w:webHidden/>
              </w:rPr>
              <w:instrText xml:space="preserve"> PAGEREF _Toc402619895 \h </w:instrText>
            </w:r>
            <w:r w:rsidR="00B510EF">
              <w:rPr>
                <w:noProof/>
                <w:webHidden/>
              </w:rPr>
            </w:r>
            <w:r w:rsidR="00B510EF">
              <w:rPr>
                <w:noProof/>
                <w:webHidden/>
              </w:rPr>
              <w:fldChar w:fldCharType="separate"/>
            </w:r>
            <w:r w:rsidR="00B510EF">
              <w:rPr>
                <w:noProof/>
                <w:webHidden/>
              </w:rPr>
              <w:t>72</w:t>
            </w:r>
            <w:r w:rsidR="00B510EF">
              <w:rPr>
                <w:noProof/>
                <w:webHidden/>
              </w:rPr>
              <w:fldChar w:fldCharType="end"/>
            </w:r>
            <w:r>
              <w:rPr>
                <w:noProof/>
              </w:rPr>
              <w:fldChar w:fldCharType="end"/>
            </w:r>
          </w:ins>
        </w:p>
        <w:p w14:paraId="1E41EF38" w14:textId="77777777" w:rsidR="00B510EF" w:rsidRDefault="00397205">
          <w:pPr>
            <w:pStyle w:val="TOC2"/>
            <w:tabs>
              <w:tab w:val="left" w:pos="880"/>
              <w:tab w:val="right" w:leader="dot" w:pos="9350"/>
            </w:tabs>
            <w:rPr>
              <w:ins w:id="579" w:author="Anders Hejlsberg" w:date="2014-11-01T15:43:00Z"/>
              <w:rFonts w:eastAsiaTheme="minorEastAsia"/>
              <w:noProof/>
              <w:sz w:val="22"/>
            </w:rPr>
          </w:pPr>
          <w:ins w:id="580" w:author="Anders Hejlsberg" w:date="2014-11-01T15:43:00Z">
            <w:r>
              <w:fldChar w:fldCharType="begin"/>
            </w:r>
            <w:r>
              <w:instrText xml:space="preserve"> HYPERLINK \l "_Toc402619896" </w:instrText>
            </w:r>
            <w:r>
              <w:fldChar w:fldCharType="separate"/>
            </w:r>
            <w:r w:rsidR="00B510EF" w:rsidRPr="004847BD">
              <w:rPr>
                <w:rStyle w:val="Hyperlink"/>
                <w:noProof/>
              </w:rPr>
              <w:t>4.15</w:t>
            </w:r>
            <w:r w:rsidR="00B510EF">
              <w:rPr>
                <w:rFonts w:eastAsiaTheme="minorEastAsia"/>
                <w:noProof/>
                <w:sz w:val="22"/>
              </w:rPr>
              <w:tab/>
            </w:r>
            <w:r w:rsidR="00B510EF" w:rsidRPr="004847BD">
              <w:rPr>
                <w:rStyle w:val="Hyperlink"/>
                <w:noProof/>
              </w:rPr>
              <w:t>Binary Operators</w:t>
            </w:r>
            <w:r w:rsidR="00B510EF">
              <w:rPr>
                <w:noProof/>
                <w:webHidden/>
              </w:rPr>
              <w:tab/>
            </w:r>
            <w:r w:rsidR="00B510EF">
              <w:rPr>
                <w:noProof/>
                <w:webHidden/>
              </w:rPr>
              <w:fldChar w:fldCharType="begin"/>
            </w:r>
            <w:r w:rsidR="00B510EF">
              <w:rPr>
                <w:noProof/>
                <w:webHidden/>
              </w:rPr>
              <w:instrText xml:space="preserve"> PAGEREF _Toc402619896 \h </w:instrText>
            </w:r>
            <w:r w:rsidR="00B510EF">
              <w:rPr>
                <w:noProof/>
                <w:webHidden/>
              </w:rPr>
            </w:r>
            <w:r w:rsidR="00B510EF">
              <w:rPr>
                <w:noProof/>
                <w:webHidden/>
              </w:rPr>
              <w:fldChar w:fldCharType="separate"/>
            </w:r>
            <w:r w:rsidR="00B510EF">
              <w:rPr>
                <w:noProof/>
                <w:webHidden/>
              </w:rPr>
              <w:t>73</w:t>
            </w:r>
            <w:r w:rsidR="00B510EF">
              <w:rPr>
                <w:noProof/>
                <w:webHidden/>
              </w:rPr>
              <w:fldChar w:fldCharType="end"/>
            </w:r>
            <w:r>
              <w:rPr>
                <w:noProof/>
              </w:rPr>
              <w:fldChar w:fldCharType="end"/>
            </w:r>
          </w:ins>
        </w:p>
        <w:p w14:paraId="62830232" w14:textId="77777777" w:rsidR="00B510EF" w:rsidRDefault="00397205">
          <w:pPr>
            <w:pStyle w:val="TOC3"/>
            <w:rPr>
              <w:ins w:id="581" w:author="Anders Hejlsberg" w:date="2014-11-01T15:43:00Z"/>
              <w:rFonts w:eastAsiaTheme="minorEastAsia"/>
              <w:noProof/>
              <w:sz w:val="22"/>
            </w:rPr>
          </w:pPr>
          <w:ins w:id="582" w:author="Anders Hejlsberg" w:date="2014-11-01T15:43:00Z">
            <w:r>
              <w:fldChar w:fldCharType="begin"/>
            </w:r>
            <w:r>
              <w:instrText xml:space="preserve"> HYPERLINK \l "_Toc402619897" </w:instrText>
            </w:r>
            <w:r>
              <w:fldChar w:fldCharType="separate"/>
            </w:r>
            <w:r w:rsidR="00B510EF" w:rsidRPr="004847BD">
              <w:rPr>
                <w:rStyle w:val="Hyperlink"/>
                <w:noProof/>
              </w:rPr>
              <w:t>4.15.1</w:t>
            </w:r>
            <w:r w:rsidR="00B510EF">
              <w:rPr>
                <w:rFonts w:eastAsiaTheme="minorEastAsia"/>
                <w:noProof/>
                <w:sz w:val="22"/>
              </w:rPr>
              <w:tab/>
            </w:r>
            <w:r w:rsidR="00B510EF" w:rsidRPr="004847BD">
              <w:rPr>
                <w:rStyle w:val="Hyperlink"/>
                <w:noProof/>
              </w:rPr>
              <w:t>The *, /, %, –, &lt;&lt;, &gt;&gt;, &gt;&gt;&gt;, &amp;, ^, and | operators</w:t>
            </w:r>
            <w:r w:rsidR="00B510EF">
              <w:rPr>
                <w:noProof/>
                <w:webHidden/>
              </w:rPr>
              <w:tab/>
            </w:r>
            <w:r w:rsidR="00B510EF">
              <w:rPr>
                <w:noProof/>
                <w:webHidden/>
              </w:rPr>
              <w:fldChar w:fldCharType="begin"/>
            </w:r>
            <w:r w:rsidR="00B510EF">
              <w:rPr>
                <w:noProof/>
                <w:webHidden/>
              </w:rPr>
              <w:instrText xml:space="preserve"> PAGEREF _Toc402619897 \h </w:instrText>
            </w:r>
            <w:r w:rsidR="00B510EF">
              <w:rPr>
                <w:noProof/>
                <w:webHidden/>
              </w:rPr>
            </w:r>
            <w:r w:rsidR="00B510EF">
              <w:rPr>
                <w:noProof/>
                <w:webHidden/>
              </w:rPr>
              <w:fldChar w:fldCharType="separate"/>
            </w:r>
            <w:r w:rsidR="00B510EF">
              <w:rPr>
                <w:noProof/>
                <w:webHidden/>
              </w:rPr>
              <w:t>73</w:t>
            </w:r>
            <w:r w:rsidR="00B510EF">
              <w:rPr>
                <w:noProof/>
                <w:webHidden/>
              </w:rPr>
              <w:fldChar w:fldCharType="end"/>
            </w:r>
            <w:r>
              <w:rPr>
                <w:noProof/>
              </w:rPr>
              <w:fldChar w:fldCharType="end"/>
            </w:r>
          </w:ins>
        </w:p>
        <w:p w14:paraId="56F8239C" w14:textId="77777777" w:rsidR="00B510EF" w:rsidRDefault="00397205">
          <w:pPr>
            <w:pStyle w:val="TOC3"/>
            <w:rPr>
              <w:ins w:id="583" w:author="Anders Hejlsberg" w:date="2014-11-01T15:43:00Z"/>
              <w:rFonts w:eastAsiaTheme="minorEastAsia"/>
              <w:noProof/>
              <w:sz w:val="22"/>
            </w:rPr>
          </w:pPr>
          <w:ins w:id="584" w:author="Anders Hejlsberg" w:date="2014-11-01T15:43:00Z">
            <w:r>
              <w:fldChar w:fldCharType="begin"/>
            </w:r>
            <w:r>
              <w:instrText xml:space="preserve"> HYPERLINK \l "_Toc402619898" </w:instrText>
            </w:r>
            <w:r>
              <w:fldChar w:fldCharType="separate"/>
            </w:r>
            <w:r w:rsidR="00B510EF" w:rsidRPr="004847BD">
              <w:rPr>
                <w:rStyle w:val="Hyperlink"/>
                <w:noProof/>
              </w:rPr>
              <w:t>4.15.2</w:t>
            </w:r>
            <w:r w:rsidR="00B510EF">
              <w:rPr>
                <w:rFonts w:eastAsiaTheme="minorEastAsia"/>
                <w:noProof/>
                <w:sz w:val="22"/>
              </w:rPr>
              <w:tab/>
            </w:r>
            <w:r w:rsidR="00B510EF" w:rsidRPr="004847BD">
              <w:rPr>
                <w:rStyle w:val="Hyperlink"/>
                <w:noProof/>
              </w:rPr>
              <w:t>The + operator</w:t>
            </w:r>
            <w:r w:rsidR="00B510EF">
              <w:rPr>
                <w:noProof/>
                <w:webHidden/>
              </w:rPr>
              <w:tab/>
            </w:r>
            <w:r w:rsidR="00B510EF">
              <w:rPr>
                <w:noProof/>
                <w:webHidden/>
              </w:rPr>
              <w:fldChar w:fldCharType="begin"/>
            </w:r>
            <w:r w:rsidR="00B510EF">
              <w:rPr>
                <w:noProof/>
                <w:webHidden/>
              </w:rPr>
              <w:instrText xml:space="preserve"> PAGEREF _Toc402619898 \h </w:instrText>
            </w:r>
            <w:r w:rsidR="00B510EF">
              <w:rPr>
                <w:noProof/>
                <w:webHidden/>
              </w:rPr>
            </w:r>
            <w:r w:rsidR="00B510EF">
              <w:rPr>
                <w:noProof/>
                <w:webHidden/>
              </w:rPr>
              <w:fldChar w:fldCharType="separate"/>
            </w:r>
            <w:r w:rsidR="00B510EF">
              <w:rPr>
                <w:noProof/>
                <w:webHidden/>
              </w:rPr>
              <w:t>73</w:t>
            </w:r>
            <w:r w:rsidR="00B510EF">
              <w:rPr>
                <w:noProof/>
                <w:webHidden/>
              </w:rPr>
              <w:fldChar w:fldCharType="end"/>
            </w:r>
            <w:r>
              <w:rPr>
                <w:noProof/>
              </w:rPr>
              <w:fldChar w:fldCharType="end"/>
            </w:r>
          </w:ins>
        </w:p>
        <w:p w14:paraId="087B03A6" w14:textId="77777777" w:rsidR="00B510EF" w:rsidRDefault="00397205">
          <w:pPr>
            <w:pStyle w:val="TOC3"/>
            <w:rPr>
              <w:ins w:id="585" w:author="Anders Hejlsberg" w:date="2014-11-01T15:43:00Z"/>
              <w:rFonts w:eastAsiaTheme="minorEastAsia"/>
              <w:noProof/>
              <w:sz w:val="22"/>
            </w:rPr>
          </w:pPr>
          <w:ins w:id="586" w:author="Anders Hejlsberg" w:date="2014-11-01T15:43:00Z">
            <w:r>
              <w:fldChar w:fldCharType="begin"/>
            </w:r>
            <w:r>
              <w:instrText xml:space="preserve"> HYPERLINK \l "_Toc402619899" </w:instrText>
            </w:r>
            <w:r>
              <w:fldChar w:fldCharType="separate"/>
            </w:r>
            <w:r w:rsidR="00B510EF" w:rsidRPr="004847BD">
              <w:rPr>
                <w:rStyle w:val="Hyperlink"/>
                <w:noProof/>
              </w:rPr>
              <w:t>4.15.3</w:t>
            </w:r>
            <w:r w:rsidR="00B510EF">
              <w:rPr>
                <w:rFonts w:eastAsiaTheme="minorEastAsia"/>
                <w:noProof/>
                <w:sz w:val="22"/>
              </w:rPr>
              <w:tab/>
            </w:r>
            <w:r w:rsidR="00B510EF" w:rsidRPr="004847BD">
              <w:rPr>
                <w:rStyle w:val="Hyperlink"/>
                <w:noProof/>
              </w:rPr>
              <w:t>The &lt;, &gt;, &lt;=, &gt;=, ==, !=, ===, and !== operators</w:t>
            </w:r>
            <w:r w:rsidR="00B510EF">
              <w:rPr>
                <w:noProof/>
                <w:webHidden/>
              </w:rPr>
              <w:tab/>
            </w:r>
            <w:r w:rsidR="00B510EF">
              <w:rPr>
                <w:noProof/>
                <w:webHidden/>
              </w:rPr>
              <w:fldChar w:fldCharType="begin"/>
            </w:r>
            <w:r w:rsidR="00B510EF">
              <w:rPr>
                <w:noProof/>
                <w:webHidden/>
              </w:rPr>
              <w:instrText xml:space="preserve"> PAGEREF _Toc402619899 \h </w:instrText>
            </w:r>
            <w:r w:rsidR="00B510EF">
              <w:rPr>
                <w:noProof/>
                <w:webHidden/>
              </w:rPr>
            </w:r>
            <w:r w:rsidR="00B510EF">
              <w:rPr>
                <w:noProof/>
                <w:webHidden/>
              </w:rPr>
              <w:fldChar w:fldCharType="separate"/>
            </w:r>
            <w:r w:rsidR="00B510EF">
              <w:rPr>
                <w:noProof/>
                <w:webHidden/>
              </w:rPr>
              <w:t>74</w:t>
            </w:r>
            <w:r w:rsidR="00B510EF">
              <w:rPr>
                <w:noProof/>
                <w:webHidden/>
              </w:rPr>
              <w:fldChar w:fldCharType="end"/>
            </w:r>
            <w:r>
              <w:rPr>
                <w:noProof/>
              </w:rPr>
              <w:fldChar w:fldCharType="end"/>
            </w:r>
          </w:ins>
        </w:p>
        <w:p w14:paraId="7247A0F6" w14:textId="77777777" w:rsidR="00B510EF" w:rsidRDefault="00397205">
          <w:pPr>
            <w:pStyle w:val="TOC3"/>
            <w:rPr>
              <w:ins w:id="587" w:author="Anders Hejlsberg" w:date="2014-11-01T15:43:00Z"/>
              <w:rFonts w:eastAsiaTheme="minorEastAsia"/>
              <w:noProof/>
              <w:sz w:val="22"/>
            </w:rPr>
          </w:pPr>
          <w:ins w:id="588" w:author="Anders Hejlsberg" w:date="2014-11-01T15:43:00Z">
            <w:r>
              <w:fldChar w:fldCharType="begin"/>
            </w:r>
            <w:r>
              <w:instrText xml:space="preserve"> HYPERLINK \l "_Toc402619900" </w:instrText>
            </w:r>
            <w:r>
              <w:fldChar w:fldCharType="separate"/>
            </w:r>
            <w:r w:rsidR="00B510EF" w:rsidRPr="004847BD">
              <w:rPr>
                <w:rStyle w:val="Hyperlink"/>
                <w:noProof/>
              </w:rPr>
              <w:t>4.15.4</w:t>
            </w:r>
            <w:r w:rsidR="00B510EF">
              <w:rPr>
                <w:rFonts w:eastAsiaTheme="minorEastAsia"/>
                <w:noProof/>
                <w:sz w:val="22"/>
              </w:rPr>
              <w:tab/>
            </w:r>
            <w:r w:rsidR="00B510EF" w:rsidRPr="004847BD">
              <w:rPr>
                <w:rStyle w:val="Hyperlink"/>
                <w:noProof/>
              </w:rPr>
              <w:t>The instanceof operator</w:t>
            </w:r>
            <w:r w:rsidR="00B510EF">
              <w:rPr>
                <w:noProof/>
                <w:webHidden/>
              </w:rPr>
              <w:tab/>
            </w:r>
            <w:r w:rsidR="00B510EF">
              <w:rPr>
                <w:noProof/>
                <w:webHidden/>
              </w:rPr>
              <w:fldChar w:fldCharType="begin"/>
            </w:r>
            <w:r w:rsidR="00B510EF">
              <w:rPr>
                <w:noProof/>
                <w:webHidden/>
              </w:rPr>
              <w:instrText xml:space="preserve"> PAGEREF _Toc402619900 \h </w:instrText>
            </w:r>
            <w:r w:rsidR="00B510EF">
              <w:rPr>
                <w:noProof/>
                <w:webHidden/>
              </w:rPr>
            </w:r>
            <w:r w:rsidR="00B510EF">
              <w:rPr>
                <w:noProof/>
                <w:webHidden/>
              </w:rPr>
              <w:fldChar w:fldCharType="separate"/>
            </w:r>
            <w:r w:rsidR="00B510EF">
              <w:rPr>
                <w:noProof/>
                <w:webHidden/>
              </w:rPr>
              <w:t>74</w:t>
            </w:r>
            <w:r w:rsidR="00B510EF">
              <w:rPr>
                <w:noProof/>
                <w:webHidden/>
              </w:rPr>
              <w:fldChar w:fldCharType="end"/>
            </w:r>
            <w:r>
              <w:rPr>
                <w:noProof/>
              </w:rPr>
              <w:fldChar w:fldCharType="end"/>
            </w:r>
          </w:ins>
        </w:p>
        <w:p w14:paraId="40F6FD45" w14:textId="77777777" w:rsidR="00B510EF" w:rsidRDefault="00397205">
          <w:pPr>
            <w:pStyle w:val="TOC3"/>
            <w:rPr>
              <w:ins w:id="589" w:author="Anders Hejlsberg" w:date="2014-11-01T15:43:00Z"/>
              <w:rFonts w:eastAsiaTheme="minorEastAsia"/>
              <w:noProof/>
              <w:sz w:val="22"/>
            </w:rPr>
          </w:pPr>
          <w:ins w:id="590" w:author="Anders Hejlsberg" w:date="2014-11-01T15:43:00Z">
            <w:r>
              <w:fldChar w:fldCharType="begin"/>
            </w:r>
            <w:r>
              <w:instrText xml:space="preserve"> HYPERLINK \l "_Toc402619901" </w:instrText>
            </w:r>
            <w:r>
              <w:fldChar w:fldCharType="separate"/>
            </w:r>
            <w:r w:rsidR="00B510EF" w:rsidRPr="004847BD">
              <w:rPr>
                <w:rStyle w:val="Hyperlink"/>
                <w:noProof/>
              </w:rPr>
              <w:t>4.15.5</w:t>
            </w:r>
            <w:r w:rsidR="00B510EF">
              <w:rPr>
                <w:rFonts w:eastAsiaTheme="minorEastAsia"/>
                <w:noProof/>
                <w:sz w:val="22"/>
              </w:rPr>
              <w:tab/>
            </w:r>
            <w:r w:rsidR="00B510EF" w:rsidRPr="004847BD">
              <w:rPr>
                <w:rStyle w:val="Hyperlink"/>
                <w:noProof/>
              </w:rPr>
              <w:t>The in operator</w:t>
            </w:r>
            <w:r w:rsidR="00B510EF">
              <w:rPr>
                <w:noProof/>
                <w:webHidden/>
              </w:rPr>
              <w:tab/>
            </w:r>
            <w:r w:rsidR="00B510EF">
              <w:rPr>
                <w:noProof/>
                <w:webHidden/>
              </w:rPr>
              <w:fldChar w:fldCharType="begin"/>
            </w:r>
            <w:r w:rsidR="00B510EF">
              <w:rPr>
                <w:noProof/>
                <w:webHidden/>
              </w:rPr>
              <w:instrText xml:space="preserve"> PAGEREF _Toc402619901 \h </w:instrText>
            </w:r>
            <w:r w:rsidR="00B510EF">
              <w:rPr>
                <w:noProof/>
                <w:webHidden/>
              </w:rPr>
            </w:r>
            <w:r w:rsidR="00B510EF">
              <w:rPr>
                <w:noProof/>
                <w:webHidden/>
              </w:rPr>
              <w:fldChar w:fldCharType="separate"/>
            </w:r>
            <w:r w:rsidR="00B510EF">
              <w:rPr>
                <w:noProof/>
                <w:webHidden/>
              </w:rPr>
              <w:t>74</w:t>
            </w:r>
            <w:r w:rsidR="00B510EF">
              <w:rPr>
                <w:noProof/>
                <w:webHidden/>
              </w:rPr>
              <w:fldChar w:fldCharType="end"/>
            </w:r>
            <w:r>
              <w:rPr>
                <w:noProof/>
              </w:rPr>
              <w:fldChar w:fldCharType="end"/>
            </w:r>
          </w:ins>
        </w:p>
        <w:p w14:paraId="5E5F1C4D" w14:textId="77777777" w:rsidR="00B510EF" w:rsidRDefault="00397205">
          <w:pPr>
            <w:pStyle w:val="TOC3"/>
            <w:rPr>
              <w:ins w:id="591" w:author="Anders Hejlsberg" w:date="2014-11-01T15:43:00Z"/>
              <w:rFonts w:eastAsiaTheme="minorEastAsia"/>
              <w:noProof/>
              <w:sz w:val="22"/>
            </w:rPr>
          </w:pPr>
          <w:ins w:id="592" w:author="Anders Hejlsberg" w:date="2014-11-01T15:43:00Z">
            <w:r>
              <w:fldChar w:fldCharType="begin"/>
            </w:r>
            <w:r>
              <w:instrText xml:space="preserve"> HYPERLINK \l "_Toc402619902" </w:instrText>
            </w:r>
            <w:r>
              <w:fldChar w:fldCharType="separate"/>
            </w:r>
            <w:r w:rsidR="00B510EF" w:rsidRPr="004847BD">
              <w:rPr>
                <w:rStyle w:val="Hyperlink"/>
                <w:noProof/>
              </w:rPr>
              <w:t>4.15.6</w:t>
            </w:r>
            <w:r w:rsidR="00B510EF">
              <w:rPr>
                <w:rFonts w:eastAsiaTheme="minorEastAsia"/>
                <w:noProof/>
                <w:sz w:val="22"/>
              </w:rPr>
              <w:tab/>
            </w:r>
            <w:r w:rsidR="00B510EF" w:rsidRPr="004847BD">
              <w:rPr>
                <w:rStyle w:val="Hyperlink"/>
                <w:noProof/>
              </w:rPr>
              <w:t>The &amp;&amp; operator</w:t>
            </w:r>
            <w:r w:rsidR="00B510EF">
              <w:rPr>
                <w:noProof/>
                <w:webHidden/>
              </w:rPr>
              <w:tab/>
            </w:r>
            <w:r w:rsidR="00B510EF">
              <w:rPr>
                <w:noProof/>
                <w:webHidden/>
              </w:rPr>
              <w:fldChar w:fldCharType="begin"/>
            </w:r>
            <w:r w:rsidR="00B510EF">
              <w:rPr>
                <w:noProof/>
                <w:webHidden/>
              </w:rPr>
              <w:instrText xml:space="preserve"> PAGEREF _Toc402619902 \h </w:instrText>
            </w:r>
            <w:r w:rsidR="00B510EF">
              <w:rPr>
                <w:noProof/>
                <w:webHidden/>
              </w:rPr>
            </w:r>
            <w:r w:rsidR="00B510EF">
              <w:rPr>
                <w:noProof/>
                <w:webHidden/>
              </w:rPr>
              <w:fldChar w:fldCharType="separate"/>
            </w:r>
            <w:r w:rsidR="00B510EF">
              <w:rPr>
                <w:noProof/>
                <w:webHidden/>
              </w:rPr>
              <w:t>74</w:t>
            </w:r>
            <w:r w:rsidR="00B510EF">
              <w:rPr>
                <w:noProof/>
                <w:webHidden/>
              </w:rPr>
              <w:fldChar w:fldCharType="end"/>
            </w:r>
            <w:r>
              <w:rPr>
                <w:noProof/>
              </w:rPr>
              <w:fldChar w:fldCharType="end"/>
            </w:r>
          </w:ins>
        </w:p>
        <w:p w14:paraId="01CDA6D2" w14:textId="77777777" w:rsidR="00B510EF" w:rsidRDefault="00397205">
          <w:pPr>
            <w:pStyle w:val="TOC3"/>
            <w:rPr>
              <w:ins w:id="593" w:author="Anders Hejlsberg" w:date="2014-11-01T15:43:00Z"/>
              <w:rFonts w:eastAsiaTheme="minorEastAsia"/>
              <w:noProof/>
              <w:sz w:val="22"/>
            </w:rPr>
          </w:pPr>
          <w:ins w:id="594" w:author="Anders Hejlsberg" w:date="2014-11-01T15:43:00Z">
            <w:r>
              <w:fldChar w:fldCharType="begin"/>
            </w:r>
            <w:r>
              <w:instrText xml:space="preserve"> HYPERLINK \l "_Toc402619903" </w:instrText>
            </w:r>
            <w:r>
              <w:fldChar w:fldCharType="separate"/>
            </w:r>
            <w:r w:rsidR="00B510EF" w:rsidRPr="004847BD">
              <w:rPr>
                <w:rStyle w:val="Hyperlink"/>
                <w:noProof/>
              </w:rPr>
              <w:t>4.15.7</w:t>
            </w:r>
            <w:r w:rsidR="00B510EF">
              <w:rPr>
                <w:rFonts w:eastAsiaTheme="minorEastAsia"/>
                <w:noProof/>
                <w:sz w:val="22"/>
              </w:rPr>
              <w:tab/>
            </w:r>
            <w:r w:rsidR="00B510EF" w:rsidRPr="004847BD">
              <w:rPr>
                <w:rStyle w:val="Hyperlink"/>
                <w:noProof/>
              </w:rPr>
              <w:t>The || operator</w:t>
            </w:r>
            <w:r w:rsidR="00B510EF">
              <w:rPr>
                <w:noProof/>
                <w:webHidden/>
              </w:rPr>
              <w:tab/>
            </w:r>
            <w:r w:rsidR="00B510EF">
              <w:rPr>
                <w:noProof/>
                <w:webHidden/>
              </w:rPr>
              <w:fldChar w:fldCharType="begin"/>
            </w:r>
            <w:r w:rsidR="00B510EF">
              <w:rPr>
                <w:noProof/>
                <w:webHidden/>
              </w:rPr>
              <w:instrText xml:space="preserve"> PAGEREF _Toc402619903 \h </w:instrText>
            </w:r>
            <w:r w:rsidR="00B510EF">
              <w:rPr>
                <w:noProof/>
                <w:webHidden/>
              </w:rPr>
            </w:r>
            <w:r w:rsidR="00B510EF">
              <w:rPr>
                <w:noProof/>
                <w:webHidden/>
              </w:rPr>
              <w:fldChar w:fldCharType="separate"/>
            </w:r>
            <w:r w:rsidR="00B510EF">
              <w:rPr>
                <w:noProof/>
                <w:webHidden/>
              </w:rPr>
              <w:t>75</w:t>
            </w:r>
            <w:r w:rsidR="00B510EF">
              <w:rPr>
                <w:noProof/>
                <w:webHidden/>
              </w:rPr>
              <w:fldChar w:fldCharType="end"/>
            </w:r>
            <w:r>
              <w:rPr>
                <w:noProof/>
              </w:rPr>
              <w:fldChar w:fldCharType="end"/>
            </w:r>
          </w:ins>
        </w:p>
        <w:p w14:paraId="49856888" w14:textId="77777777" w:rsidR="00B510EF" w:rsidRDefault="00397205">
          <w:pPr>
            <w:pStyle w:val="TOC2"/>
            <w:tabs>
              <w:tab w:val="left" w:pos="880"/>
              <w:tab w:val="right" w:leader="dot" w:pos="9350"/>
            </w:tabs>
            <w:rPr>
              <w:ins w:id="595" w:author="Anders Hejlsberg" w:date="2014-11-01T15:43:00Z"/>
              <w:rFonts w:eastAsiaTheme="minorEastAsia"/>
              <w:noProof/>
              <w:sz w:val="22"/>
            </w:rPr>
          </w:pPr>
          <w:ins w:id="596" w:author="Anders Hejlsberg" w:date="2014-11-01T15:43:00Z">
            <w:r>
              <w:fldChar w:fldCharType="begin"/>
            </w:r>
            <w:r>
              <w:instrText xml:space="preserve"> HYPERLINK \l "_Toc402619904" </w:instrText>
            </w:r>
            <w:r>
              <w:fldChar w:fldCharType="separate"/>
            </w:r>
            <w:r w:rsidR="00B510EF" w:rsidRPr="004847BD">
              <w:rPr>
                <w:rStyle w:val="Hyperlink"/>
                <w:noProof/>
              </w:rPr>
              <w:t>4.16</w:t>
            </w:r>
            <w:r w:rsidR="00B510EF">
              <w:rPr>
                <w:rFonts w:eastAsiaTheme="minorEastAsia"/>
                <w:noProof/>
                <w:sz w:val="22"/>
              </w:rPr>
              <w:tab/>
            </w:r>
            <w:r w:rsidR="00B510EF" w:rsidRPr="004847BD">
              <w:rPr>
                <w:rStyle w:val="Hyperlink"/>
                <w:noProof/>
              </w:rPr>
              <w:t>The Conditional Operator</w:t>
            </w:r>
            <w:r w:rsidR="00B510EF">
              <w:rPr>
                <w:noProof/>
                <w:webHidden/>
              </w:rPr>
              <w:tab/>
            </w:r>
            <w:r w:rsidR="00B510EF">
              <w:rPr>
                <w:noProof/>
                <w:webHidden/>
              </w:rPr>
              <w:fldChar w:fldCharType="begin"/>
            </w:r>
            <w:r w:rsidR="00B510EF">
              <w:rPr>
                <w:noProof/>
                <w:webHidden/>
              </w:rPr>
              <w:instrText xml:space="preserve"> PAGEREF _Toc402619904 \h </w:instrText>
            </w:r>
            <w:r w:rsidR="00B510EF">
              <w:rPr>
                <w:noProof/>
                <w:webHidden/>
              </w:rPr>
            </w:r>
            <w:r w:rsidR="00B510EF">
              <w:rPr>
                <w:noProof/>
                <w:webHidden/>
              </w:rPr>
              <w:fldChar w:fldCharType="separate"/>
            </w:r>
            <w:r w:rsidR="00B510EF">
              <w:rPr>
                <w:noProof/>
                <w:webHidden/>
              </w:rPr>
              <w:t>75</w:t>
            </w:r>
            <w:r w:rsidR="00B510EF">
              <w:rPr>
                <w:noProof/>
                <w:webHidden/>
              </w:rPr>
              <w:fldChar w:fldCharType="end"/>
            </w:r>
            <w:r>
              <w:rPr>
                <w:noProof/>
              </w:rPr>
              <w:fldChar w:fldCharType="end"/>
            </w:r>
          </w:ins>
        </w:p>
        <w:p w14:paraId="1E0803A0" w14:textId="77777777" w:rsidR="00B510EF" w:rsidRDefault="00397205">
          <w:pPr>
            <w:pStyle w:val="TOC2"/>
            <w:tabs>
              <w:tab w:val="left" w:pos="880"/>
              <w:tab w:val="right" w:leader="dot" w:pos="9350"/>
            </w:tabs>
            <w:rPr>
              <w:ins w:id="597" w:author="Anders Hejlsberg" w:date="2014-11-01T15:43:00Z"/>
              <w:rFonts w:eastAsiaTheme="minorEastAsia"/>
              <w:noProof/>
              <w:sz w:val="22"/>
            </w:rPr>
          </w:pPr>
          <w:ins w:id="598" w:author="Anders Hejlsberg" w:date="2014-11-01T15:43:00Z">
            <w:r>
              <w:fldChar w:fldCharType="begin"/>
            </w:r>
            <w:r>
              <w:instrText xml:space="preserve"> HYPERLINK \l "_Toc402619905" </w:instrText>
            </w:r>
            <w:r>
              <w:fldChar w:fldCharType="separate"/>
            </w:r>
            <w:r w:rsidR="00B510EF" w:rsidRPr="004847BD">
              <w:rPr>
                <w:rStyle w:val="Hyperlink"/>
                <w:noProof/>
              </w:rPr>
              <w:t>4.17</w:t>
            </w:r>
            <w:r w:rsidR="00B510EF">
              <w:rPr>
                <w:rFonts w:eastAsiaTheme="minorEastAsia"/>
                <w:noProof/>
                <w:sz w:val="22"/>
              </w:rPr>
              <w:tab/>
            </w:r>
            <w:r w:rsidR="00B510EF" w:rsidRPr="004847BD">
              <w:rPr>
                <w:rStyle w:val="Hyperlink"/>
                <w:noProof/>
              </w:rPr>
              <w:t>Assignment Operators</w:t>
            </w:r>
            <w:r w:rsidR="00B510EF">
              <w:rPr>
                <w:noProof/>
                <w:webHidden/>
              </w:rPr>
              <w:tab/>
            </w:r>
            <w:r w:rsidR="00B510EF">
              <w:rPr>
                <w:noProof/>
                <w:webHidden/>
              </w:rPr>
              <w:fldChar w:fldCharType="begin"/>
            </w:r>
            <w:r w:rsidR="00B510EF">
              <w:rPr>
                <w:noProof/>
                <w:webHidden/>
              </w:rPr>
              <w:instrText xml:space="preserve"> PAGEREF _Toc402619905 \h </w:instrText>
            </w:r>
            <w:r w:rsidR="00B510EF">
              <w:rPr>
                <w:noProof/>
                <w:webHidden/>
              </w:rPr>
            </w:r>
            <w:r w:rsidR="00B510EF">
              <w:rPr>
                <w:noProof/>
                <w:webHidden/>
              </w:rPr>
              <w:fldChar w:fldCharType="separate"/>
            </w:r>
            <w:r w:rsidR="00B510EF">
              <w:rPr>
                <w:noProof/>
                <w:webHidden/>
              </w:rPr>
              <w:t>76</w:t>
            </w:r>
            <w:r w:rsidR="00B510EF">
              <w:rPr>
                <w:noProof/>
                <w:webHidden/>
              </w:rPr>
              <w:fldChar w:fldCharType="end"/>
            </w:r>
            <w:r>
              <w:rPr>
                <w:noProof/>
              </w:rPr>
              <w:fldChar w:fldCharType="end"/>
            </w:r>
          </w:ins>
        </w:p>
        <w:p w14:paraId="347FCFEA" w14:textId="77777777" w:rsidR="00B510EF" w:rsidRDefault="00397205">
          <w:pPr>
            <w:pStyle w:val="TOC2"/>
            <w:tabs>
              <w:tab w:val="left" w:pos="880"/>
              <w:tab w:val="right" w:leader="dot" w:pos="9350"/>
            </w:tabs>
            <w:rPr>
              <w:ins w:id="599" w:author="Anders Hejlsberg" w:date="2014-11-01T15:43:00Z"/>
              <w:rFonts w:eastAsiaTheme="minorEastAsia"/>
              <w:noProof/>
              <w:sz w:val="22"/>
            </w:rPr>
          </w:pPr>
          <w:ins w:id="600" w:author="Anders Hejlsberg" w:date="2014-11-01T15:43:00Z">
            <w:r>
              <w:fldChar w:fldCharType="begin"/>
            </w:r>
            <w:r>
              <w:instrText xml:space="preserve"> HYPERLINK \l "_Toc402619906" </w:instrText>
            </w:r>
            <w:r>
              <w:fldChar w:fldCharType="separate"/>
            </w:r>
            <w:r w:rsidR="00B510EF" w:rsidRPr="004847BD">
              <w:rPr>
                <w:rStyle w:val="Hyperlink"/>
                <w:noProof/>
              </w:rPr>
              <w:t>4.18</w:t>
            </w:r>
            <w:r w:rsidR="00B510EF">
              <w:rPr>
                <w:rFonts w:eastAsiaTheme="minorEastAsia"/>
                <w:noProof/>
                <w:sz w:val="22"/>
              </w:rPr>
              <w:tab/>
            </w:r>
            <w:r w:rsidR="00B510EF" w:rsidRPr="004847BD">
              <w:rPr>
                <w:rStyle w:val="Hyperlink"/>
                <w:noProof/>
              </w:rPr>
              <w:t>The Comma Operator</w:t>
            </w:r>
            <w:r w:rsidR="00B510EF">
              <w:rPr>
                <w:noProof/>
                <w:webHidden/>
              </w:rPr>
              <w:tab/>
            </w:r>
            <w:r w:rsidR="00B510EF">
              <w:rPr>
                <w:noProof/>
                <w:webHidden/>
              </w:rPr>
              <w:fldChar w:fldCharType="begin"/>
            </w:r>
            <w:r w:rsidR="00B510EF">
              <w:rPr>
                <w:noProof/>
                <w:webHidden/>
              </w:rPr>
              <w:instrText xml:space="preserve"> PAGEREF _Toc402619906 \h </w:instrText>
            </w:r>
            <w:r w:rsidR="00B510EF">
              <w:rPr>
                <w:noProof/>
                <w:webHidden/>
              </w:rPr>
            </w:r>
            <w:r w:rsidR="00B510EF">
              <w:rPr>
                <w:noProof/>
                <w:webHidden/>
              </w:rPr>
              <w:fldChar w:fldCharType="separate"/>
            </w:r>
            <w:r w:rsidR="00B510EF">
              <w:rPr>
                <w:noProof/>
                <w:webHidden/>
              </w:rPr>
              <w:t>76</w:t>
            </w:r>
            <w:r w:rsidR="00B510EF">
              <w:rPr>
                <w:noProof/>
                <w:webHidden/>
              </w:rPr>
              <w:fldChar w:fldCharType="end"/>
            </w:r>
            <w:r>
              <w:rPr>
                <w:noProof/>
              </w:rPr>
              <w:fldChar w:fldCharType="end"/>
            </w:r>
          </w:ins>
        </w:p>
        <w:p w14:paraId="26582617" w14:textId="77777777" w:rsidR="00B510EF" w:rsidRDefault="00397205">
          <w:pPr>
            <w:pStyle w:val="TOC2"/>
            <w:tabs>
              <w:tab w:val="left" w:pos="880"/>
              <w:tab w:val="right" w:leader="dot" w:pos="9350"/>
            </w:tabs>
            <w:rPr>
              <w:ins w:id="601" w:author="Anders Hejlsberg" w:date="2014-11-01T15:43:00Z"/>
              <w:rFonts w:eastAsiaTheme="minorEastAsia"/>
              <w:noProof/>
              <w:sz w:val="22"/>
            </w:rPr>
          </w:pPr>
          <w:ins w:id="602" w:author="Anders Hejlsberg" w:date="2014-11-01T15:43:00Z">
            <w:r>
              <w:fldChar w:fldCharType="begin"/>
            </w:r>
            <w:r>
              <w:instrText xml:space="preserve"> HYPERLINK \l "_Toc402619907" </w:instrText>
            </w:r>
            <w:r>
              <w:fldChar w:fldCharType="separate"/>
            </w:r>
            <w:r w:rsidR="00B510EF" w:rsidRPr="004847BD">
              <w:rPr>
                <w:rStyle w:val="Hyperlink"/>
                <w:noProof/>
              </w:rPr>
              <w:t>4.19</w:t>
            </w:r>
            <w:r w:rsidR="00B510EF">
              <w:rPr>
                <w:rFonts w:eastAsiaTheme="minorEastAsia"/>
                <w:noProof/>
                <w:sz w:val="22"/>
              </w:rPr>
              <w:tab/>
            </w:r>
            <w:r w:rsidR="00B510EF" w:rsidRPr="004847BD">
              <w:rPr>
                <w:rStyle w:val="Hyperlink"/>
                <w:noProof/>
              </w:rPr>
              <w:t>Contextually Typed Expressions</w:t>
            </w:r>
            <w:r w:rsidR="00B510EF">
              <w:rPr>
                <w:noProof/>
                <w:webHidden/>
              </w:rPr>
              <w:tab/>
            </w:r>
            <w:r w:rsidR="00B510EF">
              <w:rPr>
                <w:noProof/>
                <w:webHidden/>
              </w:rPr>
              <w:fldChar w:fldCharType="begin"/>
            </w:r>
            <w:r w:rsidR="00B510EF">
              <w:rPr>
                <w:noProof/>
                <w:webHidden/>
              </w:rPr>
              <w:instrText xml:space="preserve"> PAGEREF _Toc402619907 \h </w:instrText>
            </w:r>
            <w:r w:rsidR="00B510EF">
              <w:rPr>
                <w:noProof/>
                <w:webHidden/>
              </w:rPr>
            </w:r>
            <w:r w:rsidR="00B510EF">
              <w:rPr>
                <w:noProof/>
                <w:webHidden/>
              </w:rPr>
              <w:fldChar w:fldCharType="separate"/>
            </w:r>
            <w:r w:rsidR="00B510EF">
              <w:rPr>
                <w:noProof/>
                <w:webHidden/>
              </w:rPr>
              <w:t>76</w:t>
            </w:r>
            <w:r w:rsidR="00B510EF">
              <w:rPr>
                <w:noProof/>
                <w:webHidden/>
              </w:rPr>
              <w:fldChar w:fldCharType="end"/>
            </w:r>
            <w:r>
              <w:rPr>
                <w:noProof/>
              </w:rPr>
              <w:fldChar w:fldCharType="end"/>
            </w:r>
          </w:ins>
        </w:p>
        <w:p w14:paraId="1EBA1148" w14:textId="77777777" w:rsidR="00B510EF" w:rsidRDefault="00397205">
          <w:pPr>
            <w:pStyle w:val="TOC2"/>
            <w:tabs>
              <w:tab w:val="left" w:pos="880"/>
              <w:tab w:val="right" w:leader="dot" w:pos="9350"/>
            </w:tabs>
            <w:rPr>
              <w:ins w:id="603" w:author="Anders Hejlsberg" w:date="2014-11-01T15:43:00Z"/>
              <w:rFonts w:eastAsiaTheme="minorEastAsia"/>
              <w:noProof/>
              <w:sz w:val="22"/>
            </w:rPr>
          </w:pPr>
          <w:ins w:id="604" w:author="Anders Hejlsberg" w:date="2014-11-01T15:43:00Z">
            <w:r>
              <w:fldChar w:fldCharType="begin"/>
            </w:r>
            <w:r>
              <w:instrText xml:space="preserve"> HYPERLINK \l "_Toc402619908" </w:instrText>
            </w:r>
            <w:r>
              <w:fldChar w:fldCharType="separate"/>
            </w:r>
            <w:r w:rsidR="00B510EF" w:rsidRPr="004847BD">
              <w:rPr>
                <w:rStyle w:val="Hyperlink"/>
                <w:noProof/>
              </w:rPr>
              <w:t>4.20</w:t>
            </w:r>
            <w:r w:rsidR="00B510EF">
              <w:rPr>
                <w:rFonts w:eastAsiaTheme="minorEastAsia"/>
                <w:noProof/>
                <w:sz w:val="22"/>
              </w:rPr>
              <w:tab/>
            </w:r>
            <w:r w:rsidR="00B510EF" w:rsidRPr="004847BD">
              <w:rPr>
                <w:rStyle w:val="Hyperlink"/>
                <w:noProof/>
              </w:rPr>
              <w:t>Type Guards</w:t>
            </w:r>
            <w:r w:rsidR="00B510EF">
              <w:rPr>
                <w:noProof/>
                <w:webHidden/>
              </w:rPr>
              <w:tab/>
            </w:r>
            <w:r w:rsidR="00B510EF">
              <w:rPr>
                <w:noProof/>
                <w:webHidden/>
              </w:rPr>
              <w:fldChar w:fldCharType="begin"/>
            </w:r>
            <w:r w:rsidR="00B510EF">
              <w:rPr>
                <w:noProof/>
                <w:webHidden/>
              </w:rPr>
              <w:instrText xml:space="preserve"> PAGEREF _Toc402619908 \h </w:instrText>
            </w:r>
            <w:r w:rsidR="00B510EF">
              <w:rPr>
                <w:noProof/>
                <w:webHidden/>
              </w:rPr>
            </w:r>
            <w:r w:rsidR="00B510EF">
              <w:rPr>
                <w:noProof/>
                <w:webHidden/>
              </w:rPr>
              <w:fldChar w:fldCharType="separate"/>
            </w:r>
            <w:r w:rsidR="00B510EF">
              <w:rPr>
                <w:noProof/>
                <w:webHidden/>
              </w:rPr>
              <w:t>78</w:t>
            </w:r>
            <w:r w:rsidR="00B510EF">
              <w:rPr>
                <w:noProof/>
                <w:webHidden/>
              </w:rPr>
              <w:fldChar w:fldCharType="end"/>
            </w:r>
            <w:r>
              <w:rPr>
                <w:noProof/>
              </w:rPr>
              <w:fldChar w:fldCharType="end"/>
            </w:r>
          </w:ins>
        </w:p>
        <w:p w14:paraId="6335B139" w14:textId="77777777" w:rsidR="00B510EF" w:rsidRDefault="00397205">
          <w:pPr>
            <w:pStyle w:val="TOC1"/>
            <w:rPr>
              <w:ins w:id="605" w:author="Anders Hejlsberg" w:date="2014-11-01T15:43:00Z"/>
              <w:rFonts w:eastAsiaTheme="minorEastAsia"/>
              <w:noProof/>
              <w:sz w:val="22"/>
            </w:rPr>
          </w:pPr>
          <w:ins w:id="606" w:author="Anders Hejlsberg" w:date="2014-11-01T15:43:00Z">
            <w:r>
              <w:fldChar w:fldCharType="begin"/>
            </w:r>
            <w:r>
              <w:instrText xml:space="preserve"> HYPERLINK \l "_Toc402619909" </w:instrText>
            </w:r>
            <w:r>
              <w:fldChar w:fldCharType="separate"/>
            </w:r>
            <w:r w:rsidR="00B510EF" w:rsidRPr="004847BD">
              <w:rPr>
                <w:rStyle w:val="Hyperlink"/>
                <w:noProof/>
              </w:rPr>
              <w:t>5</w:t>
            </w:r>
            <w:r w:rsidR="00B510EF">
              <w:rPr>
                <w:rFonts w:eastAsiaTheme="minorEastAsia"/>
                <w:noProof/>
                <w:sz w:val="22"/>
              </w:rPr>
              <w:tab/>
            </w:r>
            <w:r w:rsidR="00B510EF" w:rsidRPr="004847BD">
              <w:rPr>
                <w:rStyle w:val="Hyperlink"/>
                <w:noProof/>
              </w:rPr>
              <w:t>Statements</w:t>
            </w:r>
            <w:r w:rsidR="00B510EF">
              <w:rPr>
                <w:noProof/>
                <w:webHidden/>
              </w:rPr>
              <w:tab/>
            </w:r>
            <w:r w:rsidR="00B510EF">
              <w:rPr>
                <w:noProof/>
                <w:webHidden/>
              </w:rPr>
              <w:fldChar w:fldCharType="begin"/>
            </w:r>
            <w:r w:rsidR="00B510EF">
              <w:rPr>
                <w:noProof/>
                <w:webHidden/>
              </w:rPr>
              <w:instrText xml:space="preserve"> PAGEREF _Toc402619909 \h </w:instrText>
            </w:r>
            <w:r w:rsidR="00B510EF">
              <w:rPr>
                <w:noProof/>
                <w:webHidden/>
              </w:rPr>
            </w:r>
            <w:r w:rsidR="00B510EF">
              <w:rPr>
                <w:noProof/>
                <w:webHidden/>
              </w:rPr>
              <w:fldChar w:fldCharType="separate"/>
            </w:r>
            <w:r w:rsidR="00B510EF">
              <w:rPr>
                <w:noProof/>
                <w:webHidden/>
              </w:rPr>
              <w:t>83</w:t>
            </w:r>
            <w:r w:rsidR="00B510EF">
              <w:rPr>
                <w:noProof/>
                <w:webHidden/>
              </w:rPr>
              <w:fldChar w:fldCharType="end"/>
            </w:r>
            <w:r>
              <w:rPr>
                <w:noProof/>
              </w:rPr>
              <w:fldChar w:fldCharType="end"/>
            </w:r>
          </w:ins>
        </w:p>
        <w:p w14:paraId="1DDCCF25" w14:textId="77777777" w:rsidR="00B510EF" w:rsidRDefault="00397205">
          <w:pPr>
            <w:pStyle w:val="TOC2"/>
            <w:tabs>
              <w:tab w:val="left" w:pos="880"/>
              <w:tab w:val="right" w:leader="dot" w:pos="9350"/>
            </w:tabs>
            <w:rPr>
              <w:ins w:id="607" w:author="Anders Hejlsberg" w:date="2014-11-01T15:43:00Z"/>
              <w:rFonts w:eastAsiaTheme="minorEastAsia"/>
              <w:noProof/>
              <w:sz w:val="22"/>
            </w:rPr>
          </w:pPr>
          <w:ins w:id="608" w:author="Anders Hejlsberg" w:date="2014-11-01T15:43:00Z">
            <w:r>
              <w:fldChar w:fldCharType="begin"/>
            </w:r>
            <w:r>
              <w:instrText xml:space="preserve"> HYPERLINK \l "_Toc402619910" </w:instrText>
            </w:r>
            <w:r>
              <w:fldChar w:fldCharType="separate"/>
            </w:r>
            <w:r w:rsidR="00B510EF" w:rsidRPr="004847BD">
              <w:rPr>
                <w:rStyle w:val="Hyperlink"/>
                <w:noProof/>
              </w:rPr>
              <w:t>5.1</w:t>
            </w:r>
            <w:r w:rsidR="00B510EF">
              <w:rPr>
                <w:rFonts w:eastAsiaTheme="minorEastAsia"/>
                <w:noProof/>
                <w:sz w:val="22"/>
              </w:rPr>
              <w:tab/>
            </w:r>
            <w:r w:rsidR="00B510EF" w:rsidRPr="004847BD">
              <w:rPr>
                <w:rStyle w:val="Hyperlink"/>
                <w:noProof/>
              </w:rPr>
              <w:t>Variable Statements</w:t>
            </w:r>
            <w:r w:rsidR="00B510EF">
              <w:rPr>
                <w:noProof/>
                <w:webHidden/>
              </w:rPr>
              <w:tab/>
            </w:r>
            <w:r w:rsidR="00B510EF">
              <w:rPr>
                <w:noProof/>
                <w:webHidden/>
              </w:rPr>
              <w:fldChar w:fldCharType="begin"/>
            </w:r>
            <w:r w:rsidR="00B510EF">
              <w:rPr>
                <w:noProof/>
                <w:webHidden/>
              </w:rPr>
              <w:instrText xml:space="preserve"> PAGEREF _Toc402619910 \h </w:instrText>
            </w:r>
            <w:r w:rsidR="00B510EF">
              <w:rPr>
                <w:noProof/>
                <w:webHidden/>
              </w:rPr>
            </w:r>
            <w:r w:rsidR="00B510EF">
              <w:rPr>
                <w:noProof/>
                <w:webHidden/>
              </w:rPr>
              <w:fldChar w:fldCharType="separate"/>
            </w:r>
            <w:r w:rsidR="00B510EF">
              <w:rPr>
                <w:noProof/>
                <w:webHidden/>
              </w:rPr>
              <w:t>83</w:t>
            </w:r>
            <w:r w:rsidR="00B510EF">
              <w:rPr>
                <w:noProof/>
                <w:webHidden/>
              </w:rPr>
              <w:fldChar w:fldCharType="end"/>
            </w:r>
            <w:r>
              <w:rPr>
                <w:noProof/>
              </w:rPr>
              <w:fldChar w:fldCharType="end"/>
            </w:r>
          </w:ins>
        </w:p>
        <w:p w14:paraId="3B038673" w14:textId="77777777" w:rsidR="00B510EF" w:rsidRDefault="00397205">
          <w:pPr>
            <w:pStyle w:val="TOC2"/>
            <w:tabs>
              <w:tab w:val="left" w:pos="880"/>
              <w:tab w:val="right" w:leader="dot" w:pos="9350"/>
            </w:tabs>
            <w:rPr>
              <w:ins w:id="609" w:author="Anders Hejlsberg" w:date="2014-11-01T15:43:00Z"/>
              <w:rFonts w:eastAsiaTheme="minorEastAsia"/>
              <w:noProof/>
              <w:sz w:val="22"/>
            </w:rPr>
          </w:pPr>
          <w:ins w:id="610" w:author="Anders Hejlsberg" w:date="2014-11-01T15:43:00Z">
            <w:r>
              <w:fldChar w:fldCharType="begin"/>
            </w:r>
            <w:r>
              <w:instrText xml:space="preserve"> HYPERLINK \l "_Toc402619911" </w:instrText>
            </w:r>
            <w:r>
              <w:fldChar w:fldCharType="separate"/>
            </w:r>
            <w:r w:rsidR="00B510EF" w:rsidRPr="004847BD">
              <w:rPr>
                <w:rStyle w:val="Hyperlink"/>
                <w:noProof/>
              </w:rPr>
              <w:t>5.2</w:t>
            </w:r>
            <w:r w:rsidR="00B510EF">
              <w:rPr>
                <w:rFonts w:eastAsiaTheme="minorEastAsia"/>
                <w:noProof/>
                <w:sz w:val="22"/>
              </w:rPr>
              <w:tab/>
            </w:r>
            <w:r w:rsidR="00B510EF" w:rsidRPr="004847BD">
              <w:rPr>
                <w:rStyle w:val="Hyperlink"/>
                <w:noProof/>
              </w:rPr>
              <w:t>If, Do, and While Statements</w:t>
            </w:r>
            <w:r w:rsidR="00B510EF">
              <w:rPr>
                <w:noProof/>
                <w:webHidden/>
              </w:rPr>
              <w:tab/>
            </w:r>
            <w:r w:rsidR="00B510EF">
              <w:rPr>
                <w:noProof/>
                <w:webHidden/>
              </w:rPr>
              <w:fldChar w:fldCharType="begin"/>
            </w:r>
            <w:r w:rsidR="00B510EF">
              <w:rPr>
                <w:noProof/>
                <w:webHidden/>
              </w:rPr>
              <w:instrText xml:space="preserve"> PAGEREF _Toc402619911 \h </w:instrText>
            </w:r>
            <w:r w:rsidR="00B510EF">
              <w:rPr>
                <w:noProof/>
                <w:webHidden/>
              </w:rPr>
            </w:r>
            <w:r w:rsidR="00B510EF">
              <w:rPr>
                <w:noProof/>
                <w:webHidden/>
              </w:rPr>
              <w:fldChar w:fldCharType="separate"/>
            </w:r>
            <w:r w:rsidR="00B510EF">
              <w:rPr>
                <w:noProof/>
                <w:webHidden/>
              </w:rPr>
              <w:t>84</w:t>
            </w:r>
            <w:r w:rsidR="00B510EF">
              <w:rPr>
                <w:noProof/>
                <w:webHidden/>
              </w:rPr>
              <w:fldChar w:fldCharType="end"/>
            </w:r>
            <w:r>
              <w:rPr>
                <w:noProof/>
              </w:rPr>
              <w:fldChar w:fldCharType="end"/>
            </w:r>
          </w:ins>
        </w:p>
        <w:p w14:paraId="1149B29C" w14:textId="77777777" w:rsidR="00B510EF" w:rsidRDefault="00397205">
          <w:pPr>
            <w:pStyle w:val="TOC2"/>
            <w:tabs>
              <w:tab w:val="left" w:pos="880"/>
              <w:tab w:val="right" w:leader="dot" w:pos="9350"/>
            </w:tabs>
            <w:rPr>
              <w:ins w:id="611" w:author="Anders Hejlsberg" w:date="2014-11-01T15:43:00Z"/>
              <w:rFonts w:eastAsiaTheme="minorEastAsia"/>
              <w:noProof/>
              <w:sz w:val="22"/>
            </w:rPr>
          </w:pPr>
          <w:ins w:id="612" w:author="Anders Hejlsberg" w:date="2014-11-01T15:43:00Z">
            <w:r>
              <w:fldChar w:fldCharType="begin"/>
            </w:r>
            <w:r>
              <w:instrText xml:space="preserve"> HYPERLINK \l "_Toc402619912" </w:instrText>
            </w:r>
            <w:r>
              <w:fldChar w:fldCharType="separate"/>
            </w:r>
            <w:r w:rsidR="00B510EF" w:rsidRPr="004847BD">
              <w:rPr>
                <w:rStyle w:val="Hyperlink"/>
                <w:noProof/>
              </w:rPr>
              <w:t>5.3</w:t>
            </w:r>
            <w:r w:rsidR="00B510EF">
              <w:rPr>
                <w:rFonts w:eastAsiaTheme="minorEastAsia"/>
                <w:noProof/>
                <w:sz w:val="22"/>
              </w:rPr>
              <w:tab/>
            </w:r>
            <w:r w:rsidR="00B510EF" w:rsidRPr="004847BD">
              <w:rPr>
                <w:rStyle w:val="Hyperlink"/>
                <w:noProof/>
              </w:rPr>
              <w:t>For Statements</w:t>
            </w:r>
            <w:r w:rsidR="00B510EF">
              <w:rPr>
                <w:noProof/>
                <w:webHidden/>
              </w:rPr>
              <w:tab/>
            </w:r>
            <w:r w:rsidR="00B510EF">
              <w:rPr>
                <w:noProof/>
                <w:webHidden/>
              </w:rPr>
              <w:fldChar w:fldCharType="begin"/>
            </w:r>
            <w:r w:rsidR="00B510EF">
              <w:rPr>
                <w:noProof/>
                <w:webHidden/>
              </w:rPr>
              <w:instrText xml:space="preserve"> PAGEREF _Toc402619912 \h </w:instrText>
            </w:r>
            <w:r w:rsidR="00B510EF">
              <w:rPr>
                <w:noProof/>
                <w:webHidden/>
              </w:rPr>
            </w:r>
            <w:r w:rsidR="00B510EF">
              <w:rPr>
                <w:noProof/>
                <w:webHidden/>
              </w:rPr>
              <w:fldChar w:fldCharType="separate"/>
            </w:r>
            <w:r w:rsidR="00B510EF">
              <w:rPr>
                <w:noProof/>
                <w:webHidden/>
              </w:rPr>
              <w:t>84</w:t>
            </w:r>
            <w:r w:rsidR="00B510EF">
              <w:rPr>
                <w:noProof/>
                <w:webHidden/>
              </w:rPr>
              <w:fldChar w:fldCharType="end"/>
            </w:r>
            <w:r>
              <w:rPr>
                <w:noProof/>
              </w:rPr>
              <w:fldChar w:fldCharType="end"/>
            </w:r>
          </w:ins>
        </w:p>
        <w:p w14:paraId="5355D36D" w14:textId="77777777" w:rsidR="00B510EF" w:rsidRDefault="00397205">
          <w:pPr>
            <w:pStyle w:val="TOC2"/>
            <w:tabs>
              <w:tab w:val="left" w:pos="880"/>
              <w:tab w:val="right" w:leader="dot" w:pos="9350"/>
            </w:tabs>
            <w:rPr>
              <w:ins w:id="613" w:author="Anders Hejlsberg" w:date="2014-11-01T15:43:00Z"/>
              <w:rFonts w:eastAsiaTheme="minorEastAsia"/>
              <w:noProof/>
              <w:sz w:val="22"/>
            </w:rPr>
          </w:pPr>
          <w:ins w:id="614" w:author="Anders Hejlsberg" w:date="2014-11-01T15:43:00Z">
            <w:r>
              <w:fldChar w:fldCharType="begin"/>
            </w:r>
            <w:r>
              <w:instrText xml:space="preserve"> HYPERLINK \l "_Toc402619913" </w:instrText>
            </w:r>
            <w:r>
              <w:fldChar w:fldCharType="separate"/>
            </w:r>
            <w:r w:rsidR="00B510EF" w:rsidRPr="004847BD">
              <w:rPr>
                <w:rStyle w:val="Hyperlink"/>
                <w:noProof/>
              </w:rPr>
              <w:t>5.4</w:t>
            </w:r>
            <w:r w:rsidR="00B510EF">
              <w:rPr>
                <w:rFonts w:eastAsiaTheme="minorEastAsia"/>
                <w:noProof/>
                <w:sz w:val="22"/>
              </w:rPr>
              <w:tab/>
            </w:r>
            <w:r w:rsidR="00B510EF" w:rsidRPr="004847BD">
              <w:rPr>
                <w:rStyle w:val="Hyperlink"/>
                <w:noProof/>
              </w:rPr>
              <w:t>For-In Statements</w:t>
            </w:r>
            <w:r w:rsidR="00B510EF">
              <w:rPr>
                <w:noProof/>
                <w:webHidden/>
              </w:rPr>
              <w:tab/>
            </w:r>
            <w:r w:rsidR="00B510EF">
              <w:rPr>
                <w:noProof/>
                <w:webHidden/>
              </w:rPr>
              <w:fldChar w:fldCharType="begin"/>
            </w:r>
            <w:r w:rsidR="00B510EF">
              <w:rPr>
                <w:noProof/>
                <w:webHidden/>
              </w:rPr>
              <w:instrText xml:space="preserve"> PAGEREF _Toc402619913 \h </w:instrText>
            </w:r>
            <w:r w:rsidR="00B510EF">
              <w:rPr>
                <w:noProof/>
                <w:webHidden/>
              </w:rPr>
            </w:r>
            <w:r w:rsidR="00B510EF">
              <w:rPr>
                <w:noProof/>
                <w:webHidden/>
              </w:rPr>
              <w:fldChar w:fldCharType="separate"/>
            </w:r>
            <w:r w:rsidR="00B510EF">
              <w:rPr>
                <w:noProof/>
                <w:webHidden/>
              </w:rPr>
              <w:t>84</w:t>
            </w:r>
            <w:r w:rsidR="00B510EF">
              <w:rPr>
                <w:noProof/>
                <w:webHidden/>
              </w:rPr>
              <w:fldChar w:fldCharType="end"/>
            </w:r>
            <w:r>
              <w:rPr>
                <w:noProof/>
              </w:rPr>
              <w:fldChar w:fldCharType="end"/>
            </w:r>
          </w:ins>
        </w:p>
        <w:p w14:paraId="1E9CE4C0" w14:textId="77777777" w:rsidR="00B510EF" w:rsidRDefault="00397205">
          <w:pPr>
            <w:pStyle w:val="TOC2"/>
            <w:tabs>
              <w:tab w:val="left" w:pos="880"/>
              <w:tab w:val="right" w:leader="dot" w:pos="9350"/>
            </w:tabs>
            <w:rPr>
              <w:ins w:id="615" w:author="Anders Hejlsberg" w:date="2014-11-01T15:43:00Z"/>
              <w:rFonts w:eastAsiaTheme="minorEastAsia"/>
              <w:noProof/>
              <w:sz w:val="22"/>
            </w:rPr>
          </w:pPr>
          <w:ins w:id="616" w:author="Anders Hejlsberg" w:date="2014-11-01T15:43:00Z">
            <w:r>
              <w:fldChar w:fldCharType="begin"/>
            </w:r>
            <w:r>
              <w:instrText xml:space="preserve"> HYPERLINK \l "_Toc402619914" </w:instrText>
            </w:r>
            <w:r>
              <w:fldChar w:fldCharType="separate"/>
            </w:r>
            <w:r w:rsidR="00B510EF" w:rsidRPr="004847BD">
              <w:rPr>
                <w:rStyle w:val="Hyperlink"/>
                <w:noProof/>
              </w:rPr>
              <w:t>5.5</w:t>
            </w:r>
            <w:r w:rsidR="00B510EF">
              <w:rPr>
                <w:rFonts w:eastAsiaTheme="minorEastAsia"/>
                <w:noProof/>
                <w:sz w:val="22"/>
              </w:rPr>
              <w:tab/>
            </w:r>
            <w:r w:rsidR="00B510EF" w:rsidRPr="004847BD">
              <w:rPr>
                <w:rStyle w:val="Hyperlink"/>
                <w:noProof/>
              </w:rPr>
              <w:t>Continue Statements</w:t>
            </w:r>
            <w:r w:rsidR="00B510EF">
              <w:rPr>
                <w:noProof/>
                <w:webHidden/>
              </w:rPr>
              <w:tab/>
            </w:r>
            <w:r w:rsidR="00B510EF">
              <w:rPr>
                <w:noProof/>
                <w:webHidden/>
              </w:rPr>
              <w:fldChar w:fldCharType="begin"/>
            </w:r>
            <w:r w:rsidR="00B510EF">
              <w:rPr>
                <w:noProof/>
                <w:webHidden/>
              </w:rPr>
              <w:instrText xml:space="preserve"> PAGEREF _Toc402619914 \h </w:instrText>
            </w:r>
            <w:r w:rsidR="00B510EF">
              <w:rPr>
                <w:noProof/>
                <w:webHidden/>
              </w:rPr>
            </w:r>
            <w:r w:rsidR="00B510EF">
              <w:rPr>
                <w:noProof/>
                <w:webHidden/>
              </w:rPr>
              <w:fldChar w:fldCharType="separate"/>
            </w:r>
            <w:r w:rsidR="00B510EF">
              <w:rPr>
                <w:noProof/>
                <w:webHidden/>
              </w:rPr>
              <w:t>84</w:t>
            </w:r>
            <w:r w:rsidR="00B510EF">
              <w:rPr>
                <w:noProof/>
                <w:webHidden/>
              </w:rPr>
              <w:fldChar w:fldCharType="end"/>
            </w:r>
            <w:r>
              <w:rPr>
                <w:noProof/>
              </w:rPr>
              <w:fldChar w:fldCharType="end"/>
            </w:r>
          </w:ins>
        </w:p>
        <w:p w14:paraId="04005FA9" w14:textId="77777777" w:rsidR="00B510EF" w:rsidRDefault="00397205">
          <w:pPr>
            <w:pStyle w:val="TOC2"/>
            <w:tabs>
              <w:tab w:val="left" w:pos="880"/>
              <w:tab w:val="right" w:leader="dot" w:pos="9350"/>
            </w:tabs>
            <w:rPr>
              <w:ins w:id="617" w:author="Anders Hejlsberg" w:date="2014-11-01T15:43:00Z"/>
              <w:rFonts w:eastAsiaTheme="minorEastAsia"/>
              <w:noProof/>
              <w:sz w:val="22"/>
            </w:rPr>
          </w:pPr>
          <w:ins w:id="618" w:author="Anders Hejlsberg" w:date="2014-11-01T15:43:00Z">
            <w:r>
              <w:fldChar w:fldCharType="begin"/>
            </w:r>
            <w:r>
              <w:instrText xml:space="preserve"> HYPERLINK \l "_Toc402619915" </w:instrText>
            </w:r>
            <w:r>
              <w:fldChar w:fldCharType="separate"/>
            </w:r>
            <w:r w:rsidR="00B510EF" w:rsidRPr="004847BD">
              <w:rPr>
                <w:rStyle w:val="Hyperlink"/>
                <w:noProof/>
              </w:rPr>
              <w:t>5.6</w:t>
            </w:r>
            <w:r w:rsidR="00B510EF">
              <w:rPr>
                <w:rFonts w:eastAsiaTheme="minorEastAsia"/>
                <w:noProof/>
                <w:sz w:val="22"/>
              </w:rPr>
              <w:tab/>
            </w:r>
            <w:r w:rsidR="00B510EF" w:rsidRPr="004847BD">
              <w:rPr>
                <w:rStyle w:val="Hyperlink"/>
                <w:noProof/>
              </w:rPr>
              <w:t>Break Statements</w:t>
            </w:r>
            <w:r w:rsidR="00B510EF">
              <w:rPr>
                <w:noProof/>
                <w:webHidden/>
              </w:rPr>
              <w:tab/>
            </w:r>
            <w:r w:rsidR="00B510EF">
              <w:rPr>
                <w:noProof/>
                <w:webHidden/>
              </w:rPr>
              <w:fldChar w:fldCharType="begin"/>
            </w:r>
            <w:r w:rsidR="00B510EF">
              <w:rPr>
                <w:noProof/>
                <w:webHidden/>
              </w:rPr>
              <w:instrText xml:space="preserve"> PAGEREF _Toc402619915 \h </w:instrText>
            </w:r>
            <w:r w:rsidR="00B510EF">
              <w:rPr>
                <w:noProof/>
                <w:webHidden/>
              </w:rPr>
            </w:r>
            <w:r w:rsidR="00B510EF">
              <w:rPr>
                <w:noProof/>
                <w:webHidden/>
              </w:rPr>
              <w:fldChar w:fldCharType="separate"/>
            </w:r>
            <w:r w:rsidR="00B510EF">
              <w:rPr>
                <w:noProof/>
                <w:webHidden/>
              </w:rPr>
              <w:t>85</w:t>
            </w:r>
            <w:r w:rsidR="00B510EF">
              <w:rPr>
                <w:noProof/>
                <w:webHidden/>
              </w:rPr>
              <w:fldChar w:fldCharType="end"/>
            </w:r>
            <w:r>
              <w:rPr>
                <w:noProof/>
              </w:rPr>
              <w:fldChar w:fldCharType="end"/>
            </w:r>
          </w:ins>
        </w:p>
        <w:p w14:paraId="1D629BEE" w14:textId="77777777" w:rsidR="00B510EF" w:rsidRDefault="00397205">
          <w:pPr>
            <w:pStyle w:val="TOC2"/>
            <w:tabs>
              <w:tab w:val="left" w:pos="880"/>
              <w:tab w:val="right" w:leader="dot" w:pos="9350"/>
            </w:tabs>
            <w:rPr>
              <w:ins w:id="619" w:author="Anders Hejlsberg" w:date="2014-11-01T15:43:00Z"/>
              <w:rFonts w:eastAsiaTheme="minorEastAsia"/>
              <w:noProof/>
              <w:sz w:val="22"/>
            </w:rPr>
          </w:pPr>
          <w:ins w:id="620" w:author="Anders Hejlsberg" w:date="2014-11-01T15:43:00Z">
            <w:r>
              <w:fldChar w:fldCharType="begin"/>
            </w:r>
            <w:r>
              <w:instrText xml:space="preserve"> HYPERLINK \l "_Toc402619916" </w:instrText>
            </w:r>
            <w:r>
              <w:fldChar w:fldCharType="separate"/>
            </w:r>
            <w:r w:rsidR="00B510EF" w:rsidRPr="004847BD">
              <w:rPr>
                <w:rStyle w:val="Hyperlink"/>
                <w:noProof/>
              </w:rPr>
              <w:t>5.7</w:t>
            </w:r>
            <w:r w:rsidR="00B510EF">
              <w:rPr>
                <w:rFonts w:eastAsiaTheme="minorEastAsia"/>
                <w:noProof/>
                <w:sz w:val="22"/>
              </w:rPr>
              <w:tab/>
            </w:r>
            <w:r w:rsidR="00B510EF" w:rsidRPr="004847BD">
              <w:rPr>
                <w:rStyle w:val="Hyperlink"/>
                <w:noProof/>
              </w:rPr>
              <w:t>Return Statements</w:t>
            </w:r>
            <w:r w:rsidR="00B510EF">
              <w:rPr>
                <w:noProof/>
                <w:webHidden/>
              </w:rPr>
              <w:tab/>
            </w:r>
            <w:r w:rsidR="00B510EF">
              <w:rPr>
                <w:noProof/>
                <w:webHidden/>
              </w:rPr>
              <w:fldChar w:fldCharType="begin"/>
            </w:r>
            <w:r w:rsidR="00B510EF">
              <w:rPr>
                <w:noProof/>
                <w:webHidden/>
              </w:rPr>
              <w:instrText xml:space="preserve"> PAGEREF _Toc402619916 \h </w:instrText>
            </w:r>
            <w:r w:rsidR="00B510EF">
              <w:rPr>
                <w:noProof/>
                <w:webHidden/>
              </w:rPr>
            </w:r>
            <w:r w:rsidR="00B510EF">
              <w:rPr>
                <w:noProof/>
                <w:webHidden/>
              </w:rPr>
              <w:fldChar w:fldCharType="separate"/>
            </w:r>
            <w:r w:rsidR="00B510EF">
              <w:rPr>
                <w:noProof/>
                <w:webHidden/>
              </w:rPr>
              <w:t>85</w:t>
            </w:r>
            <w:r w:rsidR="00B510EF">
              <w:rPr>
                <w:noProof/>
                <w:webHidden/>
              </w:rPr>
              <w:fldChar w:fldCharType="end"/>
            </w:r>
            <w:r>
              <w:rPr>
                <w:noProof/>
              </w:rPr>
              <w:fldChar w:fldCharType="end"/>
            </w:r>
          </w:ins>
        </w:p>
        <w:p w14:paraId="6B04C284" w14:textId="77777777" w:rsidR="00B510EF" w:rsidRDefault="00397205">
          <w:pPr>
            <w:pStyle w:val="TOC2"/>
            <w:tabs>
              <w:tab w:val="left" w:pos="880"/>
              <w:tab w:val="right" w:leader="dot" w:pos="9350"/>
            </w:tabs>
            <w:rPr>
              <w:ins w:id="621" w:author="Anders Hejlsberg" w:date="2014-11-01T15:43:00Z"/>
              <w:rFonts w:eastAsiaTheme="minorEastAsia"/>
              <w:noProof/>
              <w:sz w:val="22"/>
            </w:rPr>
          </w:pPr>
          <w:ins w:id="622" w:author="Anders Hejlsberg" w:date="2014-11-01T15:43:00Z">
            <w:r>
              <w:fldChar w:fldCharType="begin"/>
            </w:r>
            <w:r>
              <w:instrText xml:space="preserve"> HYPERLINK \l "_Toc402619917" </w:instrText>
            </w:r>
            <w:r>
              <w:fldChar w:fldCharType="separate"/>
            </w:r>
            <w:r w:rsidR="00B510EF" w:rsidRPr="004847BD">
              <w:rPr>
                <w:rStyle w:val="Hyperlink"/>
                <w:noProof/>
              </w:rPr>
              <w:t>5.8</w:t>
            </w:r>
            <w:r w:rsidR="00B510EF">
              <w:rPr>
                <w:rFonts w:eastAsiaTheme="minorEastAsia"/>
                <w:noProof/>
                <w:sz w:val="22"/>
              </w:rPr>
              <w:tab/>
            </w:r>
            <w:r w:rsidR="00B510EF" w:rsidRPr="004847BD">
              <w:rPr>
                <w:rStyle w:val="Hyperlink"/>
                <w:noProof/>
              </w:rPr>
              <w:t>With Statements</w:t>
            </w:r>
            <w:r w:rsidR="00B510EF">
              <w:rPr>
                <w:noProof/>
                <w:webHidden/>
              </w:rPr>
              <w:tab/>
            </w:r>
            <w:r w:rsidR="00B510EF">
              <w:rPr>
                <w:noProof/>
                <w:webHidden/>
              </w:rPr>
              <w:fldChar w:fldCharType="begin"/>
            </w:r>
            <w:r w:rsidR="00B510EF">
              <w:rPr>
                <w:noProof/>
                <w:webHidden/>
              </w:rPr>
              <w:instrText xml:space="preserve"> PAGEREF _Toc402619917 \h </w:instrText>
            </w:r>
            <w:r w:rsidR="00B510EF">
              <w:rPr>
                <w:noProof/>
                <w:webHidden/>
              </w:rPr>
            </w:r>
            <w:r w:rsidR="00B510EF">
              <w:rPr>
                <w:noProof/>
                <w:webHidden/>
              </w:rPr>
              <w:fldChar w:fldCharType="separate"/>
            </w:r>
            <w:r w:rsidR="00B510EF">
              <w:rPr>
                <w:noProof/>
                <w:webHidden/>
              </w:rPr>
              <w:t>85</w:t>
            </w:r>
            <w:r w:rsidR="00B510EF">
              <w:rPr>
                <w:noProof/>
                <w:webHidden/>
              </w:rPr>
              <w:fldChar w:fldCharType="end"/>
            </w:r>
            <w:r>
              <w:rPr>
                <w:noProof/>
              </w:rPr>
              <w:fldChar w:fldCharType="end"/>
            </w:r>
          </w:ins>
        </w:p>
        <w:p w14:paraId="30A71F9D" w14:textId="77777777" w:rsidR="00B510EF" w:rsidRDefault="00397205">
          <w:pPr>
            <w:pStyle w:val="TOC2"/>
            <w:tabs>
              <w:tab w:val="left" w:pos="880"/>
              <w:tab w:val="right" w:leader="dot" w:pos="9350"/>
            </w:tabs>
            <w:rPr>
              <w:ins w:id="623" w:author="Anders Hejlsberg" w:date="2014-11-01T15:43:00Z"/>
              <w:rFonts w:eastAsiaTheme="minorEastAsia"/>
              <w:noProof/>
              <w:sz w:val="22"/>
            </w:rPr>
          </w:pPr>
          <w:ins w:id="624" w:author="Anders Hejlsberg" w:date="2014-11-01T15:43:00Z">
            <w:r>
              <w:fldChar w:fldCharType="begin"/>
            </w:r>
            <w:r>
              <w:instrText xml:space="preserve"> HYPERLINK \l "_Toc402619918" </w:instrText>
            </w:r>
            <w:r>
              <w:fldChar w:fldCharType="separate"/>
            </w:r>
            <w:r w:rsidR="00B510EF" w:rsidRPr="004847BD">
              <w:rPr>
                <w:rStyle w:val="Hyperlink"/>
                <w:noProof/>
              </w:rPr>
              <w:t>5.9</w:t>
            </w:r>
            <w:r w:rsidR="00B510EF">
              <w:rPr>
                <w:rFonts w:eastAsiaTheme="minorEastAsia"/>
                <w:noProof/>
                <w:sz w:val="22"/>
              </w:rPr>
              <w:tab/>
            </w:r>
            <w:r w:rsidR="00B510EF" w:rsidRPr="004847BD">
              <w:rPr>
                <w:rStyle w:val="Hyperlink"/>
                <w:noProof/>
              </w:rPr>
              <w:t>Switch Statements</w:t>
            </w:r>
            <w:r w:rsidR="00B510EF">
              <w:rPr>
                <w:noProof/>
                <w:webHidden/>
              </w:rPr>
              <w:tab/>
            </w:r>
            <w:r w:rsidR="00B510EF">
              <w:rPr>
                <w:noProof/>
                <w:webHidden/>
              </w:rPr>
              <w:fldChar w:fldCharType="begin"/>
            </w:r>
            <w:r w:rsidR="00B510EF">
              <w:rPr>
                <w:noProof/>
                <w:webHidden/>
              </w:rPr>
              <w:instrText xml:space="preserve"> PAGEREF _Toc402619918 \h </w:instrText>
            </w:r>
            <w:r w:rsidR="00B510EF">
              <w:rPr>
                <w:noProof/>
                <w:webHidden/>
              </w:rPr>
            </w:r>
            <w:r w:rsidR="00B510EF">
              <w:rPr>
                <w:noProof/>
                <w:webHidden/>
              </w:rPr>
              <w:fldChar w:fldCharType="separate"/>
            </w:r>
            <w:r w:rsidR="00B510EF">
              <w:rPr>
                <w:noProof/>
                <w:webHidden/>
              </w:rPr>
              <w:t>85</w:t>
            </w:r>
            <w:r w:rsidR="00B510EF">
              <w:rPr>
                <w:noProof/>
                <w:webHidden/>
              </w:rPr>
              <w:fldChar w:fldCharType="end"/>
            </w:r>
            <w:r>
              <w:rPr>
                <w:noProof/>
              </w:rPr>
              <w:fldChar w:fldCharType="end"/>
            </w:r>
          </w:ins>
        </w:p>
        <w:p w14:paraId="1674A5D3" w14:textId="77777777" w:rsidR="00B510EF" w:rsidRDefault="00397205">
          <w:pPr>
            <w:pStyle w:val="TOC2"/>
            <w:tabs>
              <w:tab w:val="left" w:pos="880"/>
              <w:tab w:val="right" w:leader="dot" w:pos="9350"/>
            </w:tabs>
            <w:rPr>
              <w:ins w:id="625" w:author="Anders Hejlsberg" w:date="2014-11-01T15:43:00Z"/>
              <w:rFonts w:eastAsiaTheme="minorEastAsia"/>
              <w:noProof/>
              <w:sz w:val="22"/>
            </w:rPr>
          </w:pPr>
          <w:ins w:id="626" w:author="Anders Hejlsberg" w:date="2014-11-01T15:43:00Z">
            <w:r>
              <w:fldChar w:fldCharType="begin"/>
            </w:r>
            <w:r>
              <w:instrText xml:space="preserve"> HYPERLINK \l "_Toc402619919" </w:instrText>
            </w:r>
            <w:r>
              <w:fldChar w:fldCharType="separate"/>
            </w:r>
            <w:r w:rsidR="00B510EF" w:rsidRPr="004847BD">
              <w:rPr>
                <w:rStyle w:val="Hyperlink"/>
                <w:noProof/>
              </w:rPr>
              <w:t>5.10</w:t>
            </w:r>
            <w:r w:rsidR="00B510EF">
              <w:rPr>
                <w:rFonts w:eastAsiaTheme="minorEastAsia"/>
                <w:noProof/>
                <w:sz w:val="22"/>
              </w:rPr>
              <w:tab/>
            </w:r>
            <w:r w:rsidR="00B510EF" w:rsidRPr="004847BD">
              <w:rPr>
                <w:rStyle w:val="Hyperlink"/>
                <w:noProof/>
              </w:rPr>
              <w:t>Throw Statements</w:t>
            </w:r>
            <w:r w:rsidR="00B510EF">
              <w:rPr>
                <w:noProof/>
                <w:webHidden/>
              </w:rPr>
              <w:tab/>
            </w:r>
            <w:r w:rsidR="00B510EF">
              <w:rPr>
                <w:noProof/>
                <w:webHidden/>
              </w:rPr>
              <w:fldChar w:fldCharType="begin"/>
            </w:r>
            <w:r w:rsidR="00B510EF">
              <w:rPr>
                <w:noProof/>
                <w:webHidden/>
              </w:rPr>
              <w:instrText xml:space="preserve"> PAGEREF _Toc402619919 \h </w:instrText>
            </w:r>
            <w:r w:rsidR="00B510EF">
              <w:rPr>
                <w:noProof/>
                <w:webHidden/>
              </w:rPr>
            </w:r>
            <w:r w:rsidR="00B510EF">
              <w:rPr>
                <w:noProof/>
                <w:webHidden/>
              </w:rPr>
              <w:fldChar w:fldCharType="separate"/>
            </w:r>
            <w:r w:rsidR="00B510EF">
              <w:rPr>
                <w:noProof/>
                <w:webHidden/>
              </w:rPr>
              <w:t>86</w:t>
            </w:r>
            <w:r w:rsidR="00B510EF">
              <w:rPr>
                <w:noProof/>
                <w:webHidden/>
              </w:rPr>
              <w:fldChar w:fldCharType="end"/>
            </w:r>
            <w:r>
              <w:rPr>
                <w:noProof/>
              </w:rPr>
              <w:fldChar w:fldCharType="end"/>
            </w:r>
          </w:ins>
        </w:p>
        <w:p w14:paraId="140A56B0" w14:textId="77777777" w:rsidR="00B510EF" w:rsidRDefault="00397205">
          <w:pPr>
            <w:pStyle w:val="TOC2"/>
            <w:tabs>
              <w:tab w:val="left" w:pos="880"/>
              <w:tab w:val="right" w:leader="dot" w:pos="9350"/>
            </w:tabs>
            <w:rPr>
              <w:ins w:id="627" w:author="Anders Hejlsberg" w:date="2014-11-01T15:43:00Z"/>
              <w:rFonts w:eastAsiaTheme="minorEastAsia"/>
              <w:noProof/>
              <w:sz w:val="22"/>
            </w:rPr>
          </w:pPr>
          <w:ins w:id="628" w:author="Anders Hejlsberg" w:date="2014-11-01T15:43:00Z">
            <w:r>
              <w:fldChar w:fldCharType="begin"/>
            </w:r>
            <w:r>
              <w:instrText xml:space="preserve"> HYPERLINK \l "_Toc402619920" </w:instrText>
            </w:r>
            <w:r>
              <w:fldChar w:fldCharType="separate"/>
            </w:r>
            <w:r w:rsidR="00B510EF" w:rsidRPr="004847BD">
              <w:rPr>
                <w:rStyle w:val="Hyperlink"/>
                <w:noProof/>
              </w:rPr>
              <w:t>5.11</w:t>
            </w:r>
            <w:r w:rsidR="00B510EF">
              <w:rPr>
                <w:rFonts w:eastAsiaTheme="minorEastAsia"/>
                <w:noProof/>
                <w:sz w:val="22"/>
              </w:rPr>
              <w:tab/>
            </w:r>
            <w:r w:rsidR="00B510EF" w:rsidRPr="004847BD">
              <w:rPr>
                <w:rStyle w:val="Hyperlink"/>
                <w:noProof/>
              </w:rPr>
              <w:t>Try Statements</w:t>
            </w:r>
            <w:r w:rsidR="00B510EF">
              <w:rPr>
                <w:noProof/>
                <w:webHidden/>
              </w:rPr>
              <w:tab/>
            </w:r>
            <w:r w:rsidR="00B510EF">
              <w:rPr>
                <w:noProof/>
                <w:webHidden/>
              </w:rPr>
              <w:fldChar w:fldCharType="begin"/>
            </w:r>
            <w:r w:rsidR="00B510EF">
              <w:rPr>
                <w:noProof/>
                <w:webHidden/>
              </w:rPr>
              <w:instrText xml:space="preserve"> PAGEREF _Toc402619920 \h </w:instrText>
            </w:r>
            <w:r w:rsidR="00B510EF">
              <w:rPr>
                <w:noProof/>
                <w:webHidden/>
              </w:rPr>
            </w:r>
            <w:r w:rsidR="00B510EF">
              <w:rPr>
                <w:noProof/>
                <w:webHidden/>
              </w:rPr>
              <w:fldChar w:fldCharType="separate"/>
            </w:r>
            <w:r w:rsidR="00B510EF">
              <w:rPr>
                <w:noProof/>
                <w:webHidden/>
              </w:rPr>
              <w:t>86</w:t>
            </w:r>
            <w:r w:rsidR="00B510EF">
              <w:rPr>
                <w:noProof/>
                <w:webHidden/>
              </w:rPr>
              <w:fldChar w:fldCharType="end"/>
            </w:r>
            <w:r>
              <w:rPr>
                <w:noProof/>
              </w:rPr>
              <w:fldChar w:fldCharType="end"/>
            </w:r>
          </w:ins>
        </w:p>
        <w:p w14:paraId="6BAC58E7" w14:textId="77777777" w:rsidR="00B510EF" w:rsidRDefault="00397205">
          <w:pPr>
            <w:pStyle w:val="TOC1"/>
            <w:rPr>
              <w:ins w:id="629" w:author="Anders Hejlsberg" w:date="2014-11-01T15:43:00Z"/>
              <w:rFonts w:eastAsiaTheme="minorEastAsia"/>
              <w:noProof/>
              <w:sz w:val="22"/>
            </w:rPr>
          </w:pPr>
          <w:ins w:id="630" w:author="Anders Hejlsberg" w:date="2014-11-01T15:43:00Z">
            <w:r>
              <w:fldChar w:fldCharType="begin"/>
            </w:r>
            <w:r>
              <w:instrText xml:space="preserve"> HYPERLINK \l "_Toc402619921" </w:instrText>
            </w:r>
            <w:r>
              <w:fldChar w:fldCharType="separate"/>
            </w:r>
            <w:r w:rsidR="00B510EF" w:rsidRPr="004847BD">
              <w:rPr>
                <w:rStyle w:val="Hyperlink"/>
                <w:noProof/>
              </w:rPr>
              <w:t>6</w:t>
            </w:r>
            <w:r w:rsidR="00B510EF">
              <w:rPr>
                <w:rFonts w:eastAsiaTheme="minorEastAsia"/>
                <w:noProof/>
                <w:sz w:val="22"/>
              </w:rPr>
              <w:tab/>
            </w:r>
            <w:r w:rsidR="00B510EF" w:rsidRPr="004847BD">
              <w:rPr>
                <w:rStyle w:val="Hyperlink"/>
                <w:noProof/>
              </w:rPr>
              <w:t>Functions</w:t>
            </w:r>
            <w:r w:rsidR="00B510EF">
              <w:rPr>
                <w:noProof/>
                <w:webHidden/>
              </w:rPr>
              <w:tab/>
            </w:r>
            <w:r w:rsidR="00B510EF">
              <w:rPr>
                <w:noProof/>
                <w:webHidden/>
              </w:rPr>
              <w:fldChar w:fldCharType="begin"/>
            </w:r>
            <w:r w:rsidR="00B510EF">
              <w:rPr>
                <w:noProof/>
                <w:webHidden/>
              </w:rPr>
              <w:instrText xml:space="preserve"> PAGEREF _Toc402619921 \h </w:instrText>
            </w:r>
            <w:r w:rsidR="00B510EF">
              <w:rPr>
                <w:noProof/>
                <w:webHidden/>
              </w:rPr>
            </w:r>
            <w:r w:rsidR="00B510EF">
              <w:rPr>
                <w:noProof/>
                <w:webHidden/>
              </w:rPr>
              <w:fldChar w:fldCharType="separate"/>
            </w:r>
            <w:r w:rsidR="00B510EF">
              <w:rPr>
                <w:noProof/>
                <w:webHidden/>
              </w:rPr>
              <w:t>87</w:t>
            </w:r>
            <w:r w:rsidR="00B510EF">
              <w:rPr>
                <w:noProof/>
                <w:webHidden/>
              </w:rPr>
              <w:fldChar w:fldCharType="end"/>
            </w:r>
            <w:r>
              <w:rPr>
                <w:noProof/>
              </w:rPr>
              <w:fldChar w:fldCharType="end"/>
            </w:r>
          </w:ins>
        </w:p>
        <w:p w14:paraId="4DDB943F" w14:textId="77777777" w:rsidR="00B510EF" w:rsidRDefault="00397205">
          <w:pPr>
            <w:pStyle w:val="TOC2"/>
            <w:tabs>
              <w:tab w:val="left" w:pos="880"/>
              <w:tab w:val="right" w:leader="dot" w:pos="9350"/>
            </w:tabs>
            <w:rPr>
              <w:ins w:id="631" w:author="Anders Hejlsberg" w:date="2014-11-01T15:43:00Z"/>
              <w:rFonts w:eastAsiaTheme="minorEastAsia"/>
              <w:noProof/>
              <w:sz w:val="22"/>
            </w:rPr>
          </w:pPr>
          <w:ins w:id="632" w:author="Anders Hejlsberg" w:date="2014-11-01T15:43:00Z">
            <w:r>
              <w:fldChar w:fldCharType="begin"/>
            </w:r>
            <w:r>
              <w:instrText xml:space="preserve"> HYPERLINK \l "_Toc402619922" </w:instrText>
            </w:r>
            <w:r>
              <w:fldChar w:fldCharType="separate"/>
            </w:r>
            <w:r w:rsidR="00B510EF" w:rsidRPr="004847BD">
              <w:rPr>
                <w:rStyle w:val="Hyperlink"/>
                <w:noProof/>
              </w:rPr>
              <w:t>6.1</w:t>
            </w:r>
            <w:r w:rsidR="00B510EF">
              <w:rPr>
                <w:rFonts w:eastAsiaTheme="minorEastAsia"/>
                <w:noProof/>
                <w:sz w:val="22"/>
              </w:rPr>
              <w:tab/>
            </w:r>
            <w:r w:rsidR="00B510EF" w:rsidRPr="004847BD">
              <w:rPr>
                <w:rStyle w:val="Hyperlink"/>
                <w:noProof/>
              </w:rPr>
              <w:t>Function Declarations</w:t>
            </w:r>
            <w:r w:rsidR="00B510EF">
              <w:rPr>
                <w:noProof/>
                <w:webHidden/>
              </w:rPr>
              <w:tab/>
            </w:r>
            <w:r w:rsidR="00B510EF">
              <w:rPr>
                <w:noProof/>
                <w:webHidden/>
              </w:rPr>
              <w:fldChar w:fldCharType="begin"/>
            </w:r>
            <w:r w:rsidR="00B510EF">
              <w:rPr>
                <w:noProof/>
                <w:webHidden/>
              </w:rPr>
              <w:instrText xml:space="preserve"> PAGEREF _Toc402619922 \h </w:instrText>
            </w:r>
            <w:r w:rsidR="00B510EF">
              <w:rPr>
                <w:noProof/>
                <w:webHidden/>
              </w:rPr>
            </w:r>
            <w:r w:rsidR="00B510EF">
              <w:rPr>
                <w:noProof/>
                <w:webHidden/>
              </w:rPr>
              <w:fldChar w:fldCharType="separate"/>
            </w:r>
            <w:r w:rsidR="00B510EF">
              <w:rPr>
                <w:noProof/>
                <w:webHidden/>
              </w:rPr>
              <w:t>87</w:t>
            </w:r>
            <w:r w:rsidR="00B510EF">
              <w:rPr>
                <w:noProof/>
                <w:webHidden/>
              </w:rPr>
              <w:fldChar w:fldCharType="end"/>
            </w:r>
            <w:r>
              <w:rPr>
                <w:noProof/>
              </w:rPr>
              <w:fldChar w:fldCharType="end"/>
            </w:r>
          </w:ins>
        </w:p>
        <w:p w14:paraId="7BD3182A" w14:textId="77777777" w:rsidR="00B510EF" w:rsidRDefault="00397205">
          <w:pPr>
            <w:pStyle w:val="TOC2"/>
            <w:tabs>
              <w:tab w:val="left" w:pos="880"/>
              <w:tab w:val="right" w:leader="dot" w:pos="9350"/>
            </w:tabs>
            <w:rPr>
              <w:ins w:id="633" w:author="Anders Hejlsberg" w:date="2014-11-01T15:43:00Z"/>
              <w:rFonts w:eastAsiaTheme="minorEastAsia"/>
              <w:noProof/>
              <w:sz w:val="22"/>
            </w:rPr>
          </w:pPr>
          <w:ins w:id="634" w:author="Anders Hejlsberg" w:date="2014-11-01T15:43:00Z">
            <w:r>
              <w:fldChar w:fldCharType="begin"/>
            </w:r>
            <w:r>
              <w:instrText xml:space="preserve"> HYPERLINK \l "_Toc402619923" </w:instrText>
            </w:r>
            <w:r>
              <w:fldChar w:fldCharType="separate"/>
            </w:r>
            <w:r w:rsidR="00B510EF" w:rsidRPr="004847BD">
              <w:rPr>
                <w:rStyle w:val="Hyperlink"/>
                <w:noProof/>
              </w:rPr>
              <w:t>6.2</w:t>
            </w:r>
            <w:r w:rsidR="00B510EF">
              <w:rPr>
                <w:rFonts w:eastAsiaTheme="minorEastAsia"/>
                <w:noProof/>
                <w:sz w:val="22"/>
              </w:rPr>
              <w:tab/>
            </w:r>
            <w:r w:rsidR="00B510EF" w:rsidRPr="004847BD">
              <w:rPr>
                <w:rStyle w:val="Hyperlink"/>
                <w:noProof/>
              </w:rPr>
              <w:t>Function Overloads</w:t>
            </w:r>
            <w:r w:rsidR="00B510EF">
              <w:rPr>
                <w:noProof/>
                <w:webHidden/>
              </w:rPr>
              <w:tab/>
            </w:r>
            <w:r w:rsidR="00B510EF">
              <w:rPr>
                <w:noProof/>
                <w:webHidden/>
              </w:rPr>
              <w:fldChar w:fldCharType="begin"/>
            </w:r>
            <w:r w:rsidR="00B510EF">
              <w:rPr>
                <w:noProof/>
                <w:webHidden/>
              </w:rPr>
              <w:instrText xml:space="preserve"> PAGEREF _Toc402619923 \h </w:instrText>
            </w:r>
            <w:r w:rsidR="00B510EF">
              <w:rPr>
                <w:noProof/>
                <w:webHidden/>
              </w:rPr>
            </w:r>
            <w:r w:rsidR="00B510EF">
              <w:rPr>
                <w:noProof/>
                <w:webHidden/>
              </w:rPr>
              <w:fldChar w:fldCharType="separate"/>
            </w:r>
            <w:r w:rsidR="00B510EF">
              <w:rPr>
                <w:noProof/>
                <w:webHidden/>
              </w:rPr>
              <w:t>87</w:t>
            </w:r>
            <w:r w:rsidR="00B510EF">
              <w:rPr>
                <w:noProof/>
                <w:webHidden/>
              </w:rPr>
              <w:fldChar w:fldCharType="end"/>
            </w:r>
            <w:r>
              <w:rPr>
                <w:noProof/>
              </w:rPr>
              <w:fldChar w:fldCharType="end"/>
            </w:r>
          </w:ins>
        </w:p>
        <w:p w14:paraId="6C52F6F2" w14:textId="77777777" w:rsidR="00B510EF" w:rsidRDefault="00397205">
          <w:pPr>
            <w:pStyle w:val="TOC2"/>
            <w:tabs>
              <w:tab w:val="left" w:pos="880"/>
              <w:tab w:val="right" w:leader="dot" w:pos="9350"/>
            </w:tabs>
            <w:rPr>
              <w:ins w:id="635" w:author="Anders Hejlsberg" w:date="2014-11-01T15:43:00Z"/>
              <w:rFonts w:eastAsiaTheme="minorEastAsia"/>
              <w:noProof/>
              <w:sz w:val="22"/>
            </w:rPr>
          </w:pPr>
          <w:ins w:id="636" w:author="Anders Hejlsberg" w:date="2014-11-01T15:43:00Z">
            <w:r>
              <w:fldChar w:fldCharType="begin"/>
            </w:r>
            <w:r>
              <w:instrText xml:space="preserve"> HYPERLINK \l "_Toc402619924" </w:instrText>
            </w:r>
            <w:r>
              <w:fldChar w:fldCharType="separate"/>
            </w:r>
            <w:r w:rsidR="00B510EF" w:rsidRPr="004847BD">
              <w:rPr>
                <w:rStyle w:val="Hyperlink"/>
                <w:noProof/>
              </w:rPr>
              <w:t>6.3</w:t>
            </w:r>
            <w:r w:rsidR="00B510EF">
              <w:rPr>
                <w:rFonts w:eastAsiaTheme="minorEastAsia"/>
                <w:noProof/>
                <w:sz w:val="22"/>
              </w:rPr>
              <w:tab/>
            </w:r>
            <w:r w:rsidR="00B510EF" w:rsidRPr="004847BD">
              <w:rPr>
                <w:rStyle w:val="Hyperlink"/>
                <w:noProof/>
              </w:rPr>
              <w:t>Function Implementations</w:t>
            </w:r>
            <w:r w:rsidR="00B510EF">
              <w:rPr>
                <w:noProof/>
                <w:webHidden/>
              </w:rPr>
              <w:tab/>
            </w:r>
            <w:r w:rsidR="00B510EF">
              <w:rPr>
                <w:noProof/>
                <w:webHidden/>
              </w:rPr>
              <w:fldChar w:fldCharType="begin"/>
            </w:r>
            <w:r w:rsidR="00B510EF">
              <w:rPr>
                <w:noProof/>
                <w:webHidden/>
              </w:rPr>
              <w:instrText xml:space="preserve"> PAGEREF _Toc402619924 \h </w:instrText>
            </w:r>
            <w:r w:rsidR="00B510EF">
              <w:rPr>
                <w:noProof/>
                <w:webHidden/>
              </w:rPr>
            </w:r>
            <w:r w:rsidR="00B510EF">
              <w:rPr>
                <w:noProof/>
                <w:webHidden/>
              </w:rPr>
              <w:fldChar w:fldCharType="separate"/>
            </w:r>
            <w:r w:rsidR="00B510EF">
              <w:rPr>
                <w:noProof/>
                <w:webHidden/>
              </w:rPr>
              <w:t>88</w:t>
            </w:r>
            <w:r w:rsidR="00B510EF">
              <w:rPr>
                <w:noProof/>
                <w:webHidden/>
              </w:rPr>
              <w:fldChar w:fldCharType="end"/>
            </w:r>
            <w:r>
              <w:rPr>
                <w:noProof/>
              </w:rPr>
              <w:fldChar w:fldCharType="end"/>
            </w:r>
          </w:ins>
        </w:p>
        <w:p w14:paraId="45D88D23" w14:textId="77777777" w:rsidR="00B510EF" w:rsidRDefault="00397205">
          <w:pPr>
            <w:pStyle w:val="TOC2"/>
            <w:tabs>
              <w:tab w:val="left" w:pos="880"/>
              <w:tab w:val="right" w:leader="dot" w:pos="9350"/>
            </w:tabs>
            <w:rPr>
              <w:ins w:id="637" w:author="Anders Hejlsberg" w:date="2014-11-01T15:43:00Z"/>
              <w:rFonts w:eastAsiaTheme="minorEastAsia"/>
              <w:noProof/>
              <w:sz w:val="22"/>
            </w:rPr>
          </w:pPr>
          <w:ins w:id="638" w:author="Anders Hejlsberg" w:date="2014-11-01T15:43:00Z">
            <w:r>
              <w:fldChar w:fldCharType="begin"/>
            </w:r>
            <w:r>
              <w:instrText xml:space="preserve"> HYPERLINK \l "_Toc402619925" </w:instrText>
            </w:r>
            <w:r>
              <w:fldChar w:fldCharType="separate"/>
            </w:r>
            <w:r w:rsidR="00B510EF" w:rsidRPr="004847BD">
              <w:rPr>
                <w:rStyle w:val="Hyperlink"/>
                <w:noProof/>
              </w:rPr>
              <w:t>6.4</w:t>
            </w:r>
            <w:r w:rsidR="00B510EF">
              <w:rPr>
                <w:rFonts w:eastAsiaTheme="minorEastAsia"/>
                <w:noProof/>
                <w:sz w:val="22"/>
              </w:rPr>
              <w:tab/>
            </w:r>
            <w:r w:rsidR="00B510EF" w:rsidRPr="004847BD">
              <w:rPr>
                <w:rStyle w:val="Hyperlink"/>
                <w:noProof/>
              </w:rPr>
              <w:t>Generic Functions</w:t>
            </w:r>
            <w:r w:rsidR="00B510EF">
              <w:rPr>
                <w:noProof/>
                <w:webHidden/>
              </w:rPr>
              <w:tab/>
            </w:r>
            <w:r w:rsidR="00B510EF">
              <w:rPr>
                <w:noProof/>
                <w:webHidden/>
              </w:rPr>
              <w:fldChar w:fldCharType="begin"/>
            </w:r>
            <w:r w:rsidR="00B510EF">
              <w:rPr>
                <w:noProof/>
                <w:webHidden/>
              </w:rPr>
              <w:instrText xml:space="preserve"> PAGEREF _Toc402619925 \h </w:instrText>
            </w:r>
            <w:r w:rsidR="00B510EF">
              <w:rPr>
                <w:noProof/>
                <w:webHidden/>
              </w:rPr>
            </w:r>
            <w:r w:rsidR="00B510EF">
              <w:rPr>
                <w:noProof/>
                <w:webHidden/>
              </w:rPr>
              <w:fldChar w:fldCharType="separate"/>
            </w:r>
            <w:r w:rsidR="00B510EF">
              <w:rPr>
                <w:noProof/>
                <w:webHidden/>
              </w:rPr>
              <w:t>90</w:t>
            </w:r>
            <w:r w:rsidR="00B510EF">
              <w:rPr>
                <w:noProof/>
                <w:webHidden/>
              </w:rPr>
              <w:fldChar w:fldCharType="end"/>
            </w:r>
            <w:r>
              <w:rPr>
                <w:noProof/>
              </w:rPr>
              <w:fldChar w:fldCharType="end"/>
            </w:r>
          </w:ins>
        </w:p>
        <w:p w14:paraId="1FAB4EDC" w14:textId="77777777" w:rsidR="00B510EF" w:rsidRDefault="00397205">
          <w:pPr>
            <w:pStyle w:val="TOC2"/>
            <w:tabs>
              <w:tab w:val="left" w:pos="880"/>
              <w:tab w:val="right" w:leader="dot" w:pos="9350"/>
            </w:tabs>
            <w:rPr>
              <w:ins w:id="639" w:author="Anders Hejlsberg" w:date="2014-11-01T15:43:00Z"/>
              <w:rFonts w:eastAsiaTheme="minorEastAsia"/>
              <w:noProof/>
              <w:sz w:val="22"/>
            </w:rPr>
          </w:pPr>
          <w:ins w:id="640" w:author="Anders Hejlsberg" w:date="2014-11-01T15:43:00Z">
            <w:r>
              <w:fldChar w:fldCharType="begin"/>
            </w:r>
            <w:r>
              <w:instrText xml:space="preserve"> HYPERLINK \l "_Toc402619926" </w:instrText>
            </w:r>
            <w:r>
              <w:fldChar w:fldCharType="separate"/>
            </w:r>
            <w:r w:rsidR="00B510EF" w:rsidRPr="004847BD">
              <w:rPr>
                <w:rStyle w:val="Hyperlink"/>
                <w:noProof/>
              </w:rPr>
              <w:t>6.5</w:t>
            </w:r>
            <w:r w:rsidR="00B510EF">
              <w:rPr>
                <w:rFonts w:eastAsiaTheme="minorEastAsia"/>
                <w:noProof/>
                <w:sz w:val="22"/>
              </w:rPr>
              <w:tab/>
            </w:r>
            <w:r w:rsidR="00B510EF" w:rsidRPr="004847BD">
              <w:rPr>
                <w:rStyle w:val="Hyperlink"/>
                <w:noProof/>
              </w:rPr>
              <w:t>Code Generation</w:t>
            </w:r>
            <w:r w:rsidR="00B510EF">
              <w:rPr>
                <w:noProof/>
                <w:webHidden/>
              </w:rPr>
              <w:tab/>
            </w:r>
            <w:r w:rsidR="00B510EF">
              <w:rPr>
                <w:noProof/>
                <w:webHidden/>
              </w:rPr>
              <w:fldChar w:fldCharType="begin"/>
            </w:r>
            <w:r w:rsidR="00B510EF">
              <w:rPr>
                <w:noProof/>
                <w:webHidden/>
              </w:rPr>
              <w:instrText xml:space="preserve"> PAGEREF _Toc402619926 \h </w:instrText>
            </w:r>
            <w:r w:rsidR="00B510EF">
              <w:rPr>
                <w:noProof/>
                <w:webHidden/>
              </w:rPr>
            </w:r>
            <w:r w:rsidR="00B510EF">
              <w:rPr>
                <w:noProof/>
                <w:webHidden/>
              </w:rPr>
              <w:fldChar w:fldCharType="separate"/>
            </w:r>
            <w:r w:rsidR="00B510EF">
              <w:rPr>
                <w:noProof/>
                <w:webHidden/>
              </w:rPr>
              <w:t>91</w:t>
            </w:r>
            <w:r w:rsidR="00B510EF">
              <w:rPr>
                <w:noProof/>
                <w:webHidden/>
              </w:rPr>
              <w:fldChar w:fldCharType="end"/>
            </w:r>
            <w:r>
              <w:rPr>
                <w:noProof/>
              </w:rPr>
              <w:fldChar w:fldCharType="end"/>
            </w:r>
          </w:ins>
        </w:p>
        <w:p w14:paraId="09FD0AEB" w14:textId="77777777" w:rsidR="00B510EF" w:rsidRDefault="00397205">
          <w:pPr>
            <w:pStyle w:val="TOC1"/>
            <w:rPr>
              <w:ins w:id="641" w:author="Anders Hejlsberg" w:date="2014-11-01T15:43:00Z"/>
              <w:rFonts w:eastAsiaTheme="minorEastAsia"/>
              <w:noProof/>
              <w:sz w:val="22"/>
            </w:rPr>
          </w:pPr>
          <w:ins w:id="642" w:author="Anders Hejlsberg" w:date="2014-11-01T15:43:00Z">
            <w:r>
              <w:fldChar w:fldCharType="begin"/>
            </w:r>
            <w:r>
              <w:instrText xml:space="preserve"> HYPERLINK \l "_Toc402619927" </w:instrText>
            </w:r>
            <w:r>
              <w:fldChar w:fldCharType="separate"/>
            </w:r>
            <w:r w:rsidR="00B510EF" w:rsidRPr="004847BD">
              <w:rPr>
                <w:rStyle w:val="Hyperlink"/>
                <w:noProof/>
              </w:rPr>
              <w:t>7</w:t>
            </w:r>
            <w:r w:rsidR="00B510EF">
              <w:rPr>
                <w:rFonts w:eastAsiaTheme="minorEastAsia"/>
                <w:noProof/>
                <w:sz w:val="22"/>
              </w:rPr>
              <w:tab/>
            </w:r>
            <w:r w:rsidR="00B510EF" w:rsidRPr="004847BD">
              <w:rPr>
                <w:rStyle w:val="Hyperlink"/>
                <w:noProof/>
              </w:rPr>
              <w:t>Interfaces</w:t>
            </w:r>
            <w:r w:rsidR="00B510EF">
              <w:rPr>
                <w:noProof/>
                <w:webHidden/>
              </w:rPr>
              <w:tab/>
            </w:r>
            <w:r w:rsidR="00B510EF">
              <w:rPr>
                <w:noProof/>
                <w:webHidden/>
              </w:rPr>
              <w:fldChar w:fldCharType="begin"/>
            </w:r>
            <w:r w:rsidR="00B510EF">
              <w:rPr>
                <w:noProof/>
                <w:webHidden/>
              </w:rPr>
              <w:instrText xml:space="preserve"> PAGEREF _Toc402619927 \h </w:instrText>
            </w:r>
            <w:r w:rsidR="00B510EF">
              <w:rPr>
                <w:noProof/>
                <w:webHidden/>
              </w:rPr>
            </w:r>
            <w:r w:rsidR="00B510EF">
              <w:rPr>
                <w:noProof/>
                <w:webHidden/>
              </w:rPr>
              <w:fldChar w:fldCharType="separate"/>
            </w:r>
            <w:r w:rsidR="00B510EF">
              <w:rPr>
                <w:noProof/>
                <w:webHidden/>
              </w:rPr>
              <w:t>93</w:t>
            </w:r>
            <w:r w:rsidR="00B510EF">
              <w:rPr>
                <w:noProof/>
                <w:webHidden/>
              </w:rPr>
              <w:fldChar w:fldCharType="end"/>
            </w:r>
            <w:r>
              <w:rPr>
                <w:noProof/>
              </w:rPr>
              <w:fldChar w:fldCharType="end"/>
            </w:r>
          </w:ins>
        </w:p>
        <w:p w14:paraId="4B98874D" w14:textId="77777777" w:rsidR="00B510EF" w:rsidRDefault="00397205">
          <w:pPr>
            <w:pStyle w:val="TOC2"/>
            <w:tabs>
              <w:tab w:val="left" w:pos="880"/>
              <w:tab w:val="right" w:leader="dot" w:pos="9350"/>
            </w:tabs>
            <w:rPr>
              <w:ins w:id="643" w:author="Anders Hejlsberg" w:date="2014-11-01T15:43:00Z"/>
              <w:rFonts w:eastAsiaTheme="minorEastAsia"/>
              <w:noProof/>
              <w:sz w:val="22"/>
            </w:rPr>
          </w:pPr>
          <w:ins w:id="644" w:author="Anders Hejlsberg" w:date="2014-11-01T15:43:00Z">
            <w:r>
              <w:fldChar w:fldCharType="begin"/>
            </w:r>
            <w:r>
              <w:instrText xml:space="preserve"> HYPERLINK \l "_Toc402619928" </w:instrText>
            </w:r>
            <w:r>
              <w:fldChar w:fldCharType="separate"/>
            </w:r>
            <w:r w:rsidR="00B510EF" w:rsidRPr="004847BD">
              <w:rPr>
                <w:rStyle w:val="Hyperlink"/>
                <w:noProof/>
              </w:rPr>
              <w:t>7.1</w:t>
            </w:r>
            <w:r w:rsidR="00B510EF">
              <w:rPr>
                <w:rFonts w:eastAsiaTheme="minorEastAsia"/>
                <w:noProof/>
                <w:sz w:val="22"/>
              </w:rPr>
              <w:tab/>
            </w:r>
            <w:r w:rsidR="00B510EF" w:rsidRPr="004847BD">
              <w:rPr>
                <w:rStyle w:val="Hyperlink"/>
                <w:noProof/>
              </w:rPr>
              <w:t>Interface Declarations</w:t>
            </w:r>
            <w:r w:rsidR="00B510EF">
              <w:rPr>
                <w:noProof/>
                <w:webHidden/>
              </w:rPr>
              <w:tab/>
            </w:r>
            <w:r w:rsidR="00B510EF">
              <w:rPr>
                <w:noProof/>
                <w:webHidden/>
              </w:rPr>
              <w:fldChar w:fldCharType="begin"/>
            </w:r>
            <w:r w:rsidR="00B510EF">
              <w:rPr>
                <w:noProof/>
                <w:webHidden/>
              </w:rPr>
              <w:instrText xml:space="preserve"> PAGEREF _Toc402619928 \h </w:instrText>
            </w:r>
            <w:r w:rsidR="00B510EF">
              <w:rPr>
                <w:noProof/>
                <w:webHidden/>
              </w:rPr>
            </w:r>
            <w:r w:rsidR="00B510EF">
              <w:rPr>
                <w:noProof/>
                <w:webHidden/>
              </w:rPr>
              <w:fldChar w:fldCharType="separate"/>
            </w:r>
            <w:r w:rsidR="00B510EF">
              <w:rPr>
                <w:noProof/>
                <w:webHidden/>
              </w:rPr>
              <w:t>93</w:t>
            </w:r>
            <w:r w:rsidR="00B510EF">
              <w:rPr>
                <w:noProof/>
                <w:webHidden/>
              </w:rPr>
              <w:fldChar w:fldCharType="end"/>
            </w:r>
            <w:r>
              <w:rPr>
                <w:noProof/>
              </w:rPr>
              <w:fldChar w:fldCharType="end"/>
            </w:r>
          </w:ins>
        </w:p>
        <w:p w14:paraId="358B7C13" w14:textId="77777777" w:rsidR="00B510EF" w:rsidRDefault="00397205">
          <w:pPr>
            <w:pStyle w:val="TOC2"/>
            <w:tabs>
              <w:tab w:val="left" w:pos="880"/>
              <w:tab w:val="right" w:leader="dot" w:pos="9350"/>
            </w:tabs>
            <w:rPr>
              <w:ins w:id="645" w:author="Anders Hejlsberg" w:date="2014-11-01T15:43:00Z"/>
              <w:rFonts w:eastAsiaTheme="minorEastAsia"/>
              <w:noProof/>
              <w:sz w:val="22"/>
            </w:rPr>
          </w:pPr>
          <w:ins w:id="646" w:author="Anders Hejlsberg" w:date="2014-11-01T15:43:00Z">
            <w:r>
              <w:fldChar w:fldCharType="begin"/>
            </w:r>
            <w:r>
              <w:instrText xml:space="preserve"> HYPERLINK \l "_Toc402619929" </w:instrText>
            </w:r>
            <w:r>
              <w:fldChar w:fldCharType="separate"/>
            </w:r>
            <w:r w:rsidR="00B510EF" w:rsidRPr="004847BD">
              <w:rPr>
                <w:rStyle w:val="Hyperlink"/>
                <w:noProof/>
                <w:highlight w:val="white"/>
              </w:rPr>
              <w:t>7.2</w:t>
            </w:r>
            <w:r w:rsidR="00B510EF">
              <w:rPr>
                <w:rFonts w:eastAsiaTheme="minorEastAsia"/>
                <w:noProof/>
                <w:sz w:val="22"/>
              </w:rPr>
              <w:tab/>
            </w:r>
            <w:r w:rsidR="00B510EF" w:rsidRPr="004847BD">
              <w:rPr>
                <w:rStyle w:val="Hyperlink"/>
                <w:noProof/>
                <w:highlight w:val="white"/>
              </w:rPr>
              <w:t>Declaration Merging</w:t>
            </w:r>
            <w:r w:rsidR="00B510EF">
              <w:rPr>
                <w:noProof/>
                <w:webHidden/>
              </w:rPr>
              <w:tab/>
            </w:r>
            <w:r w:rsidR="00B510EF">
              <w:rPr>
                <w:noProof/>
                <w:webHidden/>
              </w:rPr>
              <w:fldChar w:fldCharType="begin"/>
            </w:r>
            <w:r w:rsidR="00B510EF">
              <w:rPr>
                <w:noProof/>
                <w:webHidden/>
              </w:rPr>
              <w:instrText xml:space="preserve"> PAGEREF _Toc402619929 \h </w:instrText>
            </w:r>
            <w:r w:rsidR="00B510EF">
              <w:rPr>
                <w:noProof/>
                <w:webHidden/>
              </w:rPr>
            </w:r>
            <w:r w:rsidR="00B510EF">
              <w:rPr>
                <w:noProof/>
                <w:webHidden/>
              </w:rPr>
              <w:fldChar w:fldCharType="separate"/>
            </w:r>
            <w:r w:rsidR="00B510EF">
              <w:rPr>
                <w:noProof/>
                <w:webHidden/>
              </w:rPr>
              <w:t>95</w:t>
            </w:r>
            <w:r w:rsidR="00B510EF">
              <w:rPr>
                <w:noProof/>
                <w:webHidden/>
              </w:rPr>
              <w:fldChar w:fldCharType="end"/>
            </w:r>
            <w:r>
              <w:rPr>
                <w:noProof/>
              </w:rPr>
              <w:fldChar w:fldCharType="end"/>
            </w:r>
          </w:ins>
        </w:p>
        <w:p w14:paraId="4323BC58" w14:textId="77777777" w:rsidR="00B510EF" w:rsidRDefault="00397205">
          <w:pPr>
            <w:pStyle w:val="TOC2"/>
            <w:tabs>
              <w:tab w:val="left" w:pos="880"/>
              <w:tab w:val="right" w:leader="dot" w:pos="9350"/>
            </w:tabs>
            <w:rPr>
              <w:ins w:id="647" w:author="Anders Hejlsberg" w:date="2014-11-01T15:43:00Z"/>
              <w:rFonts w:eastAsiaTheme="minorEastAsia"/>
              <w:noProof/>
              <w:sz w:val="22"/>
            </w:rPr>
          </w:pPr>
          <w:ins w:id="648" w:author="Anders Hejlsberg" w:date="2014-11-01T15:43:00Z">
            <w:r>
              <w:lastRenderedPageBreak/>
              <w:fldChar w:fldCharType="begin"/>
            </w:r>
            <w:r>
              <w:instrText xml:space="preserve"> HYPERLINK \l "_Toc402619930" </w:instrText>
            </w:r>
            <w:r>
              <w:fldChar w:fldCharType="separate"/>
            </w:r>
            <w:r w:rsidR="00B510EF" w:rsidRPr="004847BD">
              <w:rPr>
                <w:rStyle w:val="Hyperlink"/>
                <w:noProof/>
                <w:highlight w:val="white"/>
              </w:rPr>
              <w:t>7.3</w:t>
            </w:r>
            <w:r w:rsidR="00B510EF">
              <w:rPr>
                <w:rFonts w:eastAsiaTheme="minorEastAsia"/>
                <w:noProof/>
                <w:sz w:val="22"/>
              </w:rPr>
              <w:tab/>
            </w:r>
            <w:r w:rsidR="00B510EF" w:rsidRPr="004847BD">
              <w:rPr>
                <w:rStyle w:val="Hyperlink"/>
                <w:noProof/>
                <w:highlight w:val="white"/>
              </w:rPr>
              <w:t>Interfaces Extending Classes</w:t>
            </w:r>
            <w:r w:rsidR="00B510EF">
              <w:rPr>
                <w:noProof/>
                <w:webHidden/>
              </w:rPr>
              <w:tab/>
            </w:r>
            <w:r w:rsidR="00B510EF">
              <w:rPr>
                <w:noProof/>
                <w:webHidden/>
              </w:rPr>
              <w:fldChar w:fldCharType="begin"/>
            </w:r>
            <w:r w:rsidR="00B510EF">
              <w:rPr>
                <w:noProof/>
                <w:webHidden/>
              </w:rPr>
              <w:instrText xml:space="preserve"> PAGEREF _Toc402619930 \h </w:instrText>
            </w:r>
            <w:r w:rsidR="00B510EF">
              <w:rPr>
                <w:noProof/>
                <w:webHidden/>
              </w:rPr>
            </w:r>
            <w:r w:rsidR="00B510EF">
              <w:rPr>
                <w:noProof/>
                <w:webHidden/>
              </w:rPr>
              <w:fldChar w:fldCharType="separate"/>
            </w:r>
            <w:r w:rsidR="00B510EF">
              <w:rPr>
                <w:noProof/>
                <w:webHidden/>
              </w:rPr>
              <w:t>96</w:t>
            </w:r>
            <w:r w:rsidR="00B510EF">
              <w:rPr>
                <w:noProof/>
                <w:webHidden/>
              </w:rPr>
              <w:fldChar w:fldCharType="end"/>
            </w:r>
            <w:r>
              <w:rPr>
                <w:noProof/>
              </w:rPr>
              <w:fldChar w:fldCharType="end"/>
            </w:r>
          </w:ins>
        </w:p>
        <w:p w14:paraId="4CFD54D5" w14:textId="77777777" w:rsidR="00B510EF" w:rsidRDefault="00397205">
          <w:pPr>
            <w:pStyle w:val="TOC2"/>
            <w:tabs>
              <w:tab w:val="left" w:pos="880"/>
              <w:tab w:val="right" w:leader="dot" w:pos="9350"/>
            </w:tabs>
            <w:rPr>
              <w:ins w:id="649" w:author="Anders Hejlsberg" w:date="2014-11-01T15:43:00Z"/>
              <w:rFonts w:eastAsiaTheme="minorEastAsia"/>
              <w:noProof/>
              <w:sz w:val="22"/>
            </w:rPr>
          </w:pPr>
          <w:ins w:id="650" w:author="Anders Hejlsberg" w:date="2014-11-01T15:43:00Z">
            <w:r>
              <w:fldChar w:fldCharType="begin"/>
            </w:r>
            <w:r>
              <w:instrText xml:space="preserve"> HYPERLINK \l "_Toc402619931" </w:instrText>
            </w:r>
            <w:r>
              <w:fldChar w:fldCharType="separate"/>
            </w:r>
            <w:r w:rsidR="00B510EF" w:rsidRPr="004847BD">
              <w:rPr>
                <w:rStyle w:val="Hyperlink"/>
                <w:noProof/>
              </w:rPr>
              <w:t>7.4</w:t>
            </w:r>
            <w:r w:rsidR="00B510EF">
              <w:rPr>
                <w:rFonts w:eastAsiaTheme="minorEastAsia"/>
                <w:noProof/>
                <w:sz w:val="22"/>
              </w:rPr>
              <w:tab/>
            </w:r>
            <w:r w:rsidR="00B510EF" w:rsidRPr="004847BD">
              <w:rPr>
                <w:rStyle w:val="Hyperlink"/>
                <w:noProof/>
              </w:rPr>
              <w:t>Dynamic Type Checks</w:t>
            </w:r>
            <w:r w:rsidR="00B510EF">
              <w:rPr>
                <w:noProof/>
                <w:webHidden/>
              </w:rPr>
              <w:tab/>
            </w:r>
            <w:r w:rsidR="00B510EF">
              <w:rPr>
                <w:noProof/>
                <w:webHidden/>
              </w:rPr>
              <w:fldChar w:fldCharType="begin"/>
            </w:r>
            <w:r w:rsidR="00B510EF">
              <w:rPr>
                <w:noProof/>
                <w:webHidden/>
              </w:rPr>
              <w:instrText xml:space="preserve"> PAGEREF _Toc402619931 \h </w:instrText>
            </w:r>
            <w:r w:rsidR="00B510EF">
              <w:rPr>
                <w:noProof/>
                <w:webHidden/>
              </w:rPr>
            </w:r>
            <w:r w:rsidR="00B510EF">
              <w:rPr>
                <w:noProof/>
                <w:webHidden/>
              </w:rPr>
              <w:fldChar w:fldCharType="separate"/>
            </w:r>
            <w:r w:rsidR="00B510EF">
              <w:rPr>
                <w:noProof/>
                <w:webHidden/>
              </w:rPr>
              <w:t>96</w:t>
            </w:r>
            <w:r w:rsidR="00B510EF">
              <w:rPr>
                <w:noProof/>
                <w:webHidden/>
              </w:rPr>
              <w:fldChar w:fldCharType="end"/>
            </w:r>
            <w:r>
              <w:rPr>
                <w:noProof/>
              </w:rPr>
              <w:fldChar w:fldCharType="end"/>
            </w:r>
          </w:ins>
        </w:p>
        <w:p w14:paraId="2DAC598E" w14:textId="77777777" w:rsidR="00B510EF" w:rsidRDefault="00397205">
          <w:pPr>
            <w:pStyle w:val="TOC1"/>
            <w:rPr>
              <w:ins w:id="651" w:author="Anders Hejlsberg" w:date="2014-11-01T15:43:00Z"/>
              <w:rFonts w:eastAsiaTheme="minorEastAsia"/>
              <w:noProof/>
              <w:sz w:val="22"/>
            </w:rPr>
          </w:pPr>
          <w:ins w:id="652" w:author="Anders Hejlsberg" w:date="2014-11-01T15:43:00Z">
            <w:r>
              <w:fldChar w:fldCharType="begin"/>
            </w:r>
            <w:r>
              <w:instrText xml:space="preserve"> HYPERLINK \l "_Toc402619932" </w:instrText>
            </w:r>
            <w:r>
              <w:fldChar w:fldCharType="separate"/>
            </w:r>
            <w:r w:rsidR="00B510EF" w:rsidRPr="004847BD">
              <w:rPr>
                <w:rStyle w:val="Hyperlink"/>
                <w:noProof/>
              </w:rPr>
              <w:t>8</w:t>
            </w:r>
            <w:r w:rsidR="00B510EF">
              <w:rPr>
                <w:rFonts w:eastAsiaTheme="minorEastAsia"/>
                <w:noProof/>
                <w:sz w:val="22"/>
              </w:rPr>
              <w:tab/>
            </w:r>
            <w:r w:rsidR="00B510EF" w:rsidRPr="004847BD">
              <w:rPr>
                <w:rStyle w:val="Hyperlink"/>
                <w:noProof/>
              </w:rPr>
              <w:t>Classes</w:t>
            </w:r>
            <w:r w:rsidR="00B510EF">
              <w:rPr>
                <w:noProof/>
                <w:webHidden/>
              </w:rPr>
              <w:tab/>
            </w:r>
            <w:r w:rsidR="00B510EF">
              <w:rPr>
                <w:noProof/>
                <w:webHidden/>
              </w:rPr>
              <w:fldChar w:fldCharType="begin"/>
            </w:r>
            <w:r w:rsidR="00B510EF">
              <w:rPr>
                <w:noProof/>
                <w:webHidden/>
              </w:rPr>
              <w:instrText xml:space="preserve"> PAGEREF _Toc402619932 \h </w:instrText>
            </w:r>
            <w:r w:rsidR="00B510EF">
              <w:rPr>
                <w:noProof/>
                <w:webHidden/>
              </w:rPr>
            </w:r>
            <w:r w:rsidR="00B510EF">
              <w:rPr>
                <w:noProof/>
                <w:webHidden/>
              </w:rPr>
              <w:fldChar w:fldCharType="separate"/>
            </w:r>
            <w:r w:rsidR="00B510EF">
              <w:rPr>
                <w:noProof/>
                <w:webHidden/>
              </w:rPr>
              <w:t>99</w:t>
            </w:r>
            <w:r w:rsidR="00B510EF">
              <w:rPr>
                <w:noProof/>
                <w:webHidden/>
              </w:rPr>
              <w:fldChar w:fldCharType="end"/>
            </w:r>
            <w:r>
              <w:rPr>
                <w:noProof/>
              </w:rPr>
              <w:fldChar w:fldCharType="end"/>
            </w:r>
          </w:ins>
        </w:p>
        <w:p w14:paraId="47F45ED3" w14:textId="77777777" w:rsidR="00B510EF" w:rsidRDefault="00397205">
          <w:pPr>
            <w:pStyle w:val="TOC2"/>
            <w:tabs>
              <w:tab w:val="left" w:pos="880"/>
              <w:tab w:val="right" w:leader="dot" w:pos="9350"/>
            </w:tabs>
            <w:rPr>
              <w:ins w:id="653" w:author="Anders Hejlsberg" w:date="2014-11-01T15:43:00Z"/>
              <w:rFonts w:eastAsiaTheme="minorEastAsia"/>
              <w:noProof/>
              <w:sz w:val="22"/>
            </w:rPr>
          </w:pPr>
          <w:ins w:id="654" w:author="Anders Hejlsberg" w:date="2014-11-01T15:43:00Z">
            <w:r>
              <w:fldChar w:fldCharType="begin"/>
            </w:r>
            <w:r>
              <w:instrText xml:space="preserve"> HYPERLINK \l "_Toc402619933" </w:instrText>
            </w:r>
            <w:r>
              <w:fldChar w:fldCharType="separate"/>
            </w:r>
            <w:r w:rsidR="00B510EF" w:rsidRPr="004847BD">
              <w:rPr>
                <w:rStyle w:val="Hyperlink"/>
                <w:noProof/>
              </w:rPr>
              <w:t>8.1</w:t>
            </w:r>
            <w:r w:rsidR="00B510EF">
              <w:rPr>
                <w:rFonts w:eastAsiaTheme="minorEastAsia"/>
                <w:noProof/>
                <w:sz w:val="22"/>
              </w:rPr>
              <w:tab/>
            </w:r>
            <w:r w:rsidR="00B510EF" w:rsidRPr="004847BD">
              <w:rPr>
                <w:rStyle w:val="Hyperlink"/>
                <w:noProof/>
              </w:rPr>
              <w:t>Class Declarations</w:t>
            </w:r>
            <w:r w:rsidR="00B510EF">
              <w:rPr>
                <w:noProof/>
                <w:webHidden/>
              </w:rPr>
              <w:tab/>
            </w:r>
            <w:r w:rsidR="00B510EF">
              <w:rPr>
                <w:noProof/>
                <w:webHidden/>
              </w:rPr>
              <w:fldChar w:fldCharType="begin"/>
            </w:r>
            <w:r w:rsidR="00B510EF">
              <w:rPr>
                <w:noProof/>
                <w:webHidden/>
              </w:rPr>
              <w:instrText xml:space="preserve"> PAGEREF _Toc402619933 \h </w:instrText>
            </w:r>
            <w:r w:rsidR="00B510EF">
              <w:rPr>
                <w:noProof/>
                <w:webHidden/>
              </w:rPr>
            </w:r>
            <w:r w:rsidR="00B510EF">
              <w:rPr>
                <w:noProof/>
                <w:webHidden/>
              </w:rPr>
              <w:fldChar w:fldCharType="separate"/>
            </w:r>
            <w:r w:rsidR="00B510EF">
              <w:rPr>
                <w:noProof/>
                <w:webHidden/>
              </w:rPr>
              <w:t>99</w:t>
            </w:r>
            <w:r w:rsidR="00B510EF">
              <w:rPr>
                <w:noProof/>
                <w:webHidden/>
              </w:rPr>
              <w:fldChar w:fldCharType="end"/>
            </w:r>
            <w:r>
              <w:rPr>
                <w:noProof/>
              </w:rPr>
              <w:fldChar w:fldCharType="end"/>
            </w:r>
          </w:ins>
        </w:p>
        <w:p w14:paraId="04E68E03" w14:textId="77777777" w:rsidR="00B510EF" w:rsidRDefault="00397205">
          <w:pPr>
            <w:pStyle w:val="TOC3"/>
            <w:rPr>
              <w:ins w:id="655" w:author="Anders Hejlsberg" w:date="2014-11-01T15:43:00Z"/>
              <w:rFonts w:eastAsiaTheme="minorEastAsia"/>
              <w:noProof/>
              <w:sz w:val="22"/>
            </w:rPr>
          </w:pPr>
          <w:ins w:id="656" w:author="Anders Hejlsberg" w:date="2014-11-01T15:43:00Z">
            <w:r>
              <w:fldChar w:fldCharType="begin"/>
            </w:r>
            <w:r>
              <w:instrText xml:space="preserve"> HYPERLINK \l "_Toc402619934" </w:instrText>
            </w:r>
            <w:r>
              <w:fldChar w:fldCharType="separate"/>
            </w:r>
            <w:r w:rsidR="00B510EF" w:rsidRPr="004847BD">
              <w:rPr>
                <w:rStyle w:val="Hyperlink"/>
                <w:noProof/>
              </w:rPr>
              <w:t>8.1.1</w:t>
            </w:r>
            <w:r w:rsidR="00B510EF">
              <w:rPr>
                <w:rFonts w:eastAsiaTheme="minorEastAsia"/>
                <w:noProof/>
                <w:sz w:val="22"/>
              </w:rPr>
              <w:tab/>
            </w:r>
            <w:r w:rsidR="00B510EF" w:rsidRPr="004847BD">
              <w:rPr>
                <w:rStyle w:val="Hyperlink"/>
                <w:noProof/>
              </w:rPr>
              <w:t>Class Heritage Specification</w:t>
            </w:r>
            <w:r w:rsidR="00B510EF">
              <w:rPr>
                <w:noProof/>
                <w:webHidden/>
              </w:rPr>
              <w:tab/>
            </w:r>
            <w:r w:rsidR="00B510EF">
              <w:rPr>
                <w:noProof/>
                <w:webHidden/>
              </w:rPr>
              <w:fldChar w:fldCharType="begin"/>
            </w:r>
            <w:r w:rsidR="00B510EF">
              <w:rPr>
                <w:noProof/>
                <w:webHidden/>
              </w:rPr>
              <w:instrText xml:space="preserve"> PAGEREF _Toc402619934 \h </w:instrText>
            </w:r>
            <w:r w:rsidR="00B510EF">
              <w:rPr>
                <w:noProof/>
                <w:webHidden/>
              </w:rPr>
            </w:r>
            <w:r w:rsidR="00B510EF">
              <w:rPr>
                <w:noProof/>
                <w:webHidden/>
              </w:rPr>
              <w:fldChar w:fldCharType="separate"/>
            </w:r>
            <w:r w:rsidR="00B510EF">
              <w:rPr>
                <w:noProof/>
                <w:webHidden/>
              </w:rPr>
              <w:t>100</w:t>
            </w:r>
            <w:r w:rsidR="00B510EF">
              <w:rPr>
                <w:noProof/>
                <w:webHidden/>
              </w:rPr>
              <w:fldChar w:fldCharType="end"/>
            </w:r>
            <w:r>
              <w:rPr>
                <w:noProof/>
              </w:rPr>
              <w:fldChar w:fldCharType="end"/>
            </w:r>
          </w:ins>
        </w:p>
        <w:p w14:paraId="1BE2B5E6" w14:textId="77777777" w:rsidR="00B510EF" w:rsidRDefault="00397205">
          <w:pPr>
            <w:pStyle w:val="TOC3"/>
            <w:rPr>
              <w:ins w:id="657" w:author="Anders Hejlsberg" w:date="2014-11-01T15:43:00Z"/>
              <w:rFonts w:eastAsiaTheme="minorEastAsia"/>
              <w:noProof/>
              <w:sz w:val="22"/>
            </w:rPr>
          </w:pPr>
          <w:ins w:id="658" w:author="Anders Hejlsberg" w:date="2014-11-01T15:43:00Z">
            <w:r>
              <w:fldChar w:fldCharType="begin"/>
            </w:r>
            <w:r>
              <w:instrText xml:space="preserve"> HYPERLINK \l "_Toc402619935" </w:instrText>
            </w:r>
            <w:r>
              <w:fldChar w:fldCharType="separate"/>
            </w:r>
            <w:r w:rsidR="00B510EF" w:rsidRPr="004847BD">
              <w:rPr>
                <w:rStyle w:val="Hyperlink"/>
                <w:noProof/>
              </w:rPr>
              <w:t>8.1.2</w:t>
            </w:r>
            <w:r w:rsidR="00B510EF">
              <w:rPr>
                <w:rFonts w:eastAsiaTheme="minorEastAsia"/>
                <w:noProof/>
                <w:sz w:val="22"/>
              </w:rPr>
              <w:tab/>
            </w:r>
            <w:r w:rsidR="00B510EF" w:rsidRPr="004847BD">
              <w:rPr>
                <w:rStyle w:val="Hyperlink"/>
                <w:noProof/>
              </w:rPr>
              <w:t>Class Body</w:t>
            </w:r>
            <w:r w:rsidR="00B510EF">
              <w:rPr>
                <w:noProof/>
                <w:webHidden/>
              </w:rPr>
              <w:tab/>
            </w:r>
            <w:r w:rsidR="00B510EF">
              <w:rPr>
                <w:noProof/>
                <w:webHidden/>
              </w:rPr>
              <w:fldChar w:fldCharType="begin"/>
            </w:r>
            <w:r w:rsidR="00B510EF">
              <w:rPr>
                <w:noProof/>
                <w:webHidden/>
              </w:rPr>
              <w:instrText xml:space="preserve"> PAGEREF _Toc402619935 \h </w:instrText>
            </w:r>
            <w:r w:rsidR="00B510EF">
              <w:rPr>
                <w:noProof/>
                <w:webHidden/>
              </w:rPr>
            </w:r>
            <w:r w:rsidR="00B510EF">
              <w:rPr>
                <w:noProof/>
                <w:webHidden/>
              </w:rPr>
              <w:fldChar w:fldCharType="separate"/>
            </w:r>
            <w:r w:rsidR="00B510EF">
              <w:rPr>
                <w:noProof/>
                <w:webHidden/>
              </w:rPr>
              <w:t>101</w:t>
            </w:r>
            <w:r w:rsidR="00B510EF">
              <w:rPr>
                <w:noProof/>
                <w:webHidden/>
              </w:rPr>
              <w:fldChar w:fldCharType="end"/>
            </w:r>
            <w:r>
              <w:rPr>
                <w:noProof/>
              </w:rPr>
              <w:fldChar w:fldCharType="end"/>
            </w:r>
          </w:ins>
        </w:p>
        <w:p w14:paraId="636903DB" w14:textId="77777777" w:rsidR="00B510EF" w:rsidRDefault="00397205">
          <w:pPr>
            <w:pStyle w:val="TOC2"/>
            <w:tabs>
              <w:tab w:val="left" w:pos="880"/>
              <w:tab w:val="right" w:leader="dot" w:pos="9350"/>
            </w:tabs>
            <w:rPr>
              <w:ins w:id="659" w:author="Anders Hejlsberg" w:date="2014-11-01T15:43:00Z"/>
              <w:rFonts w:eastAsiaTheme="minorEastAsia"/>
              <w:noProof/>
              <w:sz w:val="22"/>
            </w:rPr>
          </w:pPr>
          <w:ins w:id="660" w:author="Anders Hejlsberg" w:date="2014-11-01T15:43:00Z">
            <w:r>
              <w:fldChar w:fldCharType="begin"/>
            </w:r>
            <w:r>
              <w:instrText xml:space="preserve"> HYPERLINK \l "_Toc402619936" </w:instrText>
            </w:r>
            <w:r>
              <w:fldChar w:fldCharType="separate"/>
            </w:r>
            <w:r w:rsidR="00B510EF" w:rsidRPr="004847BD">
              <w:rPr>
                <w:rStyle w:val="Hyperlink"/>
                <w:noProof/>
              </w:rPr>
              <w:t>8.2</w:t>
            </w:r>
            <w:r w:rsidR="00B510EF">
              <w:rPr>
                <w:rFonts w:eastAsiaTheme="minorEastAsia"/>
                <w:noProof/>
                <w:sz w:val="22"/>
              </w:rPr>
              <w:tab/>
            </w:r>
            <w:r w:rsidR="00B510EF" w:rsidRPr="004847BD">
              <w:rPr>
                <w:rStyle w:val="Hyperlink"/>
                <w:noProof/>
              </w:rPr>
              <w:t>Members</w:t>
            </w:r>
            <w:r w:rsidR="00B510EF">
              <w:rPr>
                <w:noProof/>
                <w:webHidden/>
              </w:rPr>
              <w:tab/>
            </w:r>
            <w:r w:rsidR="00B510EF">
              <w:rPr>
                <w:noProof/>
                <w:webHidden/>
              </w:rPr>
              <w:fldChar w:fldCharType="begin"/>
            </w:r>
            <w:r w:rsidR="00B510EF">
              <w:rPr>
                <w:noProof/>
                <w:webHidden/>
              </w:rPr>
              <w:instrText xml:space="preserve"> PAGEREF _Toc402619936 \h </w:instrText>
            </w:r>
            <w:r w:rsidR="00B510EF">
              <w:rPr>
                <w:noProof/>
                <w:webHidden/>
              </w:rPr>
            </w:r>
            <w:r w:rsidR="00B510EF">
              <w:rPr>
                <w:noProof/>
                <w:webHidden/>
              </w:rPr>
              <w:fldChar w:fldCharType="separate"/>
            </w:r>
            <w:r w:rsidR="00B510EF">
              <w:rPr>
                <w:noProof/>
                <w:webHidden/>
              </w:rPr>
              <w:t>102</w:t>
            </w:r>
            <w:r w:rsidR="00B510EF">
              <w:rPr>
                <w:noProof/>
                <w:webHidden/>
              </w:rPr>
              <w:fldChar w:fldCharType="end"/>
            </w:r>
            <w:r>
              <w:rPr>
                <w:noProof/>
              </w:rPr>
              <w:fldChar w:fldCharType="end"/>
            </w:r>
          </w:ins>
        </w:p>
        <w:p w14:paraId="4EC5D774" w14:textId="77777777" w:rsidR="00B510EF" w:rsidRDefault="00397205">
          <w:pPr>
            <w:pStyle w:val="TOC3"/>
            <w:rPr>
              <w:ins w:id="661" w:author="Anders Hejlsberg" w:date="2014-11-01T15:43:00Z"/>
              <w:rFonts w:eastAsiaTheme="minorEastAsia"/>
              <w:noProof/>
              <w:sz w:val="22"/>
            </w:rPr>
          </w:pPr>
          <w:ins w:id="662" w:author="Anders Hejlsberg" w:date="2014-11-01T15:43:00Z">
            <w:r>
              <w:fldChar w:fldCharType="begin"/>
            </w:r>
            <w:r>
              <w:instrText xml:space="preserve"> HYPERLINK \l "_Toc402619937" </w:instrText>
            </w:r>
            <w:r>
              <w:fldChar w:fldCharType="separate"/>
            </w:r>
            <w:r w:rsidR="00B510EF" w:rsidRPr="004847BD">
              <w:rPr>
                <w:rStyle w:val="Hyperlink"/>
                <w:noProof/>
              </w:rPr>
              <w:t>8.2.1</w:t>
            </w:r>
            <w:r w:rsidR="00B510EF">
              <w:rPr>
                <w:rFonts w:eastAsiaTheme="minorEastAsia"/>
                <w:noProof/>
                <w:sz w:val="22"/>
              </w:rPr>
              <w:tab/>
            </w:r>
            <w:r w:rsidR="00B510EF" w:rsidRPr="004847BD">
              <w:rPr>
                <w:rStyle w:val="Hyperlink"/>
                <w:noProof/>
              </w:rPr>
              <w:t>Instance and Static Members</w:t>
            </w:r>
            <w:r w:rsidR="00B510EF">
              <w:rPr>
                <w:noProof/>
                <w:webHidden/>
              </w:rPr>
              <w:tab/>
            </w:r>
            <w:r w:rsidR="00B510EF">
              <w:rPr>
                <w:noProof/>
                <w:webHidden/>
              </w:rPr>
              <w:fldChar w:fldCharType="begin"/>
            </w:r>
            <w:r w:rsidR="00B510EF">
              <w:rPr>
                <w:noProof/>
                <w:webHidden/>
              </w:rPr>
              <w:instrText xml:space="preserve"> PAGEREF _Toc402619937 \h </w:instrText>
            </w:r>
            <w:r w:rsidR="00B510EF">
              <w:rPr>
                <w:noProof/>
                <w:webHidden/>
              </w:rPr>
            </w:r>
            <w:r w:rsidR="00B510EF">
              <w:rPr>
                <w:noProof/>
                <w:webHidden/>
              </w:rPr>
              <w:fldChar w:fldCharType="separate"/>
            </w:r>
            <w:r w:rsidR="00B510EF">
              <w:rPr>
                <w:noProof/>
                <w:webHidden/>
              </w:rPr>
              <w:t>102</w:t>
            </w:r>
            <w:r w:rsidR="00B510EF">
              <w:rPr>
                <w:noProof/>
                <w:webHidden/>
              </w:rPr>
              <w:fldChar w:fldCharType="end"/>
            </w:r>
            <w:r>
              <w:rPr>
                <w:noProof/>
              </w:rPr>
              <w:fldChar w:fldCharType="end"/>
            </w:r>
          </w:ins>
        </w:p>
        <w:p w14:paraId="16E75064" w14:textId="77777777" w:rsidR="00B510EF" w:rsidRDefault="00397205">
          <w:pPr>
            <w:pStyle w:val="TOC3"/>
            <w:rPr>
              <w:ins w:id="663" w:author="Anders Hejlsberg" w:date="2014-11-01T15:43:00Z"/>
              <w:rFonts w:eastAsiaTheme="minorEastAsia"/>
              <w:noProof/>
              <w:sz w:val="22"/>
            </w:rPr>
          </w:pPr>
          <w:ins w:id="664" w:author="Anders Hejlsberg" w:date="2014-11-01T15:43:00Z">
            <w:r>
              <w:fldChar w:fldCharType="begin"/>
            </w:r>
            <w:r>
              <w:instrText xml:space="preserve"> HYPERLINK \l "_Toc402619938" </w:instrText>
            </w:r>
            <w:r>
              <w:fldChar w:fldCharType="separate"/>
            </w:r>
            <w:r w:rsidR="00B510EF" w:rsidRPr="004847BD">
              <w:rPr>
                <w:rStyle w:val="Hyperlink"/>
                <w:noProof/>
              </w:rPr>
              <w:t>8.2.2</w:t>
            </w:r>
            <w:r w:rsidR="00B510EF">
              <w:rPr>
                <w:rFonts w:eastAsiaTheme="minorEastAsia"/>
                <w:noProof/>
                <w:sz w:val="22"/>
              </w:rPr>
              <w:tab/>
            </w:r>
            <w:r w:rsidR="00B510EF" w:rsidRPr="004847BD">
              <w:rPr>
                <w:rStyle w:val="Hyperlink"/>
                <w:noProof/>
              </w:rPr>
              <w:t>Accessibility</w:t>
            </w:r>
            <w:r w:rsidR="00B510EF">
              <w:rPr>
                <w:noProof/>
                <w:webHidden/>
              </w:rPr>
              <w:tab/>
            </w:r>
            <w:r w:rsidR="00B510EF">
              <w:rPr>
                <w:noProof/>
                <w:webHidden/>
              </w:rPr>
              <w:fldChar w:fldCharType="begin"/>
            </w:r>
            <w:r w:rsidR="00B510EF">
              <w:rPr>
                <w:noProof/>
                <w:webHidden/>
              </w:rPr>
              <w:instrText xml:space="preserve"> PAGEREF _Toc402619938 \h </w:instrText>
            </w:r>
            <w:r w:rsidR="00B510EF">
              <w:rPr>
                <w:noProof/>
                <w:webHidden/>
              </w:rPr>
            </w:r>
            <w:r w:rsidR="00B510EF">
              <w:rPr>
                <w:noProof/>
                <w:webHidden/>
              </w:rPr>
              <w:fldChar w:fldCharType="separate"/>
            </w:r>
            <w:r w:rsidR="00B510EF">
              <w:rPr>
                <w:noProof/>
                <w:webHidden/>
              </w:rPr>
              <w:t>102</w:t>
            </w:r>
            <w:r w:rsidR="00B510EF">
              <w:rPr>
                <w:noProof/>
                <w:webHidden/>
              </w:rPr>
              <w:fldChar w:fldCharType="end"/>
            </w:r>
            <w:r>
              <w:rPr>
                <w:noProof/>
              </w:rPr>
              <w:fldChar w:fldCharType="end"/>
            </w:r>
          </w:ins>
        </w:p>
        <w:p w14:paraId="4303B83C" w14:textId="77777777" w:rsidR="00B510EF" w:rsidRDefault="00397205">
          <w:pPr>
            <w:pStyle w:val="TOC3"/>
            <w:rPr>
              <w:ins w:id="665" w:author="Anders Hejlsberg" w:date="2014-11-01T15:43:00Z"/>
              <w:rFonts w:eastAsiaTheme="minorEastAsia"/>
              <w:noProof/>
              <w:sz w:val="22"/>
            </w:rPr>
          </w:pPr>
          <w:ins w:id="666" w:author="Anders Hejlsberg" w:date="2014-11-01T15:43:00Z">
            <w:r>
              <w:fldChar w:fldCharType="begin"/>
            </w:r>
            <w:r>
              <w:instrText xml:space="preserve"> HYPERLINK \l "_Toc402619939" </w:instrText>
            </w:r>
            <w:r>
              <w:fldChar w:fldCharType="separate"/>
            </w:r>
            <w:r w:rsidR="00B510EF" w:rsidRPr="004847BD">
              <w:rPr>
                <w:rStyle w:val="Hyperlink"/>
                <w:noProof/>
              </w:rPr>
              <w:t>8.2.3</w:t>
            </w:r>
            <w:r w:rsidR="00B510EF">
              <w:rPr>
                <w:rFonts w:eastAsiaTheme="minorEastAsia"/>
                <w:noProof/>
                <w:sz w:val="22"/>
              </w:rPr>
              <w:tab/>
            </w:r>
            <w:r w:rsidR="00B510EF" w:rsidRPr="004847BD">
              <w:rPr>
                <w:rStyle w:val="Hyperlink"/>
                <w:noProof/>
              </w:rPr>
              <w:t>Inheritance and Overriding</w:t>
            </w:r>
            <w:r w:rsidR="00B510EF">
              <w:rPr>
                <w:noProof/>
                <w:webHidden/>
              </w:rPr>
              <w:tab/>
            </w:r>
            <w:r w:rsidR="00B510EF">
              <w:rPr>
                <w:noProof/>
                <w:webHidden/>
              </w:rPr>
              <w:fldChar w:fldCharType="begin"/>
            </w:r>
            <w:r w:rsidR="00B510EF">
              <w:rPr>
                <w:noProof/>
                <w:webHidden/>
              </w:rPr>
              <w:instrText xml:space="preserve"> PAGEREF _Toc402619939 \h </w:instrText>
            </w:r>
            <w:r w:rsidR="00B510EF">
              <w:rPr>
                <w:noProof/>
                <w:webHidden/>
              </w:rPr>
            </w:r>
            <w:r w:rsidR="00B510EF">
              <w:rPr>
                <w:noProof/>
                <w:webHidden/>
              </w:rPr>
              <w:fldChar w:fldCharType="separate"/>
            </w:r>
            <w:r w:rsidR="00B510EF">
              <w:rPr>
                <w:noProof/>
                <w:webHidden/>
              </w:rPr>
              <w:t>103</w:t>
            </w:r>
            <w:r w:rsidR="00B510EF">
              <w:rPr>
                <w:noProof/>
                <w:webHidden/>
              </w:rPr>
              <w:fldChar w:fldCharType="end"/>
            </w:r>
            <w:r>
              <w:rPr>
                <w:noProof/>
              </w:rPr>
              <w:fldChar w:fldCharType="end"/>
            </w:r>
          </w:ins>
        </w:p>
        <w:p w14:paraId="00BFC093" w14:textId="77777777" w:rsidR="00B510EF" w:rsidRDefault="00397205">
          <w:pPr>
            <w:pStyle w:val="TOC3"/>
            <w:rPr>
              <w:ins w:id="667" w:author="Anders Hejlsberg" w:date="2014-11-01T15:43:00Z"/>
              <w:rFonts w:eastAsiaTheme="minorEastAsia"/>
              <w:noProof/>
              <w:sz w:val="22"/>
            </w:rPr>
          </w:pPr>
          <w:ins w:id="668" w:author="Anders Hejlsberg" w:date="2014-11-01T15:43:00Z">
            <w:r>
              <w:fldChar w:fldCharType="begin"/>
            </w:r>
            <w:r>
              <w:instrText xml:space="preserve"> HYPERLINK \l "_Toc402619</w:instrText>
            </w:r>
            <w:r>
              <w:instrText xml:space="preserve">940" </w:instrText>
            </w:r>
            <w:r>
              <w:fldChar w:fldCharType="separate"/>
            </w:r>
            <w:r w:rsidR="00B510EF" w:rsidRPr="004847BD">
              <w:rPr>
                <w:rStyle w:val="Hyperlink"/>
                <w:noProof/>
              </w:rPr>
              <w:t>8.2.4</w:t>
            </w:r>
            <w:r w:rsidR="00B510EF">
              <w:rPr>
                <w:rFonts w:eastAsiaTheme="minorEastAsia"/>
                <w:noProof/>
                <w:sz w:val="22"/>
              </w:rPr>
              <w:tab/>
            </w:r>
            <w:r w:rsidR="00B510EF" w:rsidRPr="004847BD">
              <w:rPr>
                <w:rStyle w:val="Hyperlink"/>
                <w:noProof/>
              </w:rPr>
              <w:t>Class Types</w:t>
            </w:r>
            <w:r w:rsidR="00B510EF">
              <w:rPr>
                <w:noProof/>
                <w:webHidden/>
              </w:rPr>
              <w:tab/>
            </w:r>
            <w:r w:rsidR="00B510EF">
              <w:rPr>
                <w:noProof/>
                <w:webHidden/>
              </w:rPr>
              <w:fldChar w:fldCharType="begin"/>
            </w:r>
            <w:r w:rsidR="00B510EF">
              <w:rPr>
                <w:noProof/>
                <w:webHidden/>
              </w:rPr>
              <w:instrText xml:space="preserve"> PAGEREF _Toc402619940 \h </w:instrText>
            </w:r>
            <w:r w:rsidR="00B510EF">
              <w:rPr>
                <w:noProof/>
                <w:webHidden/>
              </w:rPr>
            </w:r>
            <w:r w:rsidR="00B510EF">
              <w:rPr>
                <w:noProof/>
                <w:webHidden/>
              </w:rPr>
              <w:fldChar w:fldCharType="separate"/>
            </w:r>
            <w:r w:rsidR="00B510EF">
              <w:rPr>
                <w:noProof/>
                <w:webHidden/>
              </w:rPr>
              <w:t>104</w:t>
            </w:r>
            <w:r w:rsidR="00B510EF">
              <w:rPr>
                <w:noProof/>
                <w:webHidden/>
              </w:rPr>
              <w:fldChar w:fldCharType="end"/>
            </w:r>
            <w:r>
              <w:rPr>
                <w:noProof/>
              </w:rPr>
              <w:fldChar w:fldCharType="end"/>
            </w:r>
          </w:ins>
        </w:p>
        <w:p w14:paraId="574B74A8" w14:textId="77777777" w:rsidR="00B510EF" w:rsidRDefault="00397205">
          <w:pPr>
            <w:pStyle w:val="TOC3"/>
            <w:rPr>
              <w:ins w:id="669" w:author="Anders Hejlsberg" w:date="2014-11-01T15:43:00Z"/>
              <w:rFonts w:eastAsiaTheme="minorEastAsia"/>
              <w:noProof/>
              <w:sz w:val="22"/>
            </w:rPr>
          </w:pPr>
          <w:ins w:id="670" w:author="Anders Hejlsberg" w:date="2014-11-01T15:43:00Z">
            <w:r>
              <w:fldChar w:fldCharType="begin"/>
            </w:r>
            <w:r>
              <w:instrText xml:space="preserve"> HYPERLINK \l "_Toc402619941" </w:instrText>
            </w:r>
            <w:r>
              <w:fldChar w:fldCharType="separate"/>
            </w:r>
            <w:r w:rsidR="00B510EF" w:rsidRPr="004847BD">
              <w:rPr>
                <w:rStyle w:val="Hyperlink"/>
                <w:noProof/>
              </w:rPr>
              <w:t>8.2.5</w:t>
            </w:r>
            <w:r w:rsidR="00B510EF">
              <w:rPr>
                <w:rFonts w:eastAsiaTheme="minorEastAsia"/>
                <w:noProof/>
                <w:sz w:val="22"/>
              </w:rPr>
              <w:tab/>
            </w:r>
            <w:r w:rsidR="00B510EF" w:rsidRPr="004847BD">
              <w:rPr>
                <w:rStyle w:val="Hyperlink"/>
                <w:noProof/>
              </w:rPr>
              <w:t>Constructor Function Types</w:t>
            </w:r>
            <w:r w:rsidR="00B510EF">
              <w:rPr>
                <w:noProof/>
                <w:webHidden/>
              </w:rPr>
              <w:tab/>
            </w:r>
            <w:r w:rsidR="00B510EF">
              <w:rPr>
                <w:noProof/>
                <w:webHidden/>
              </w:rPr>
              <w:fldChar w:fldCharType="begin"/>
            </w:r>
            <w:r w:rsidR="00B510EF">
              <w:rPr>
                <w:noProof/>
                <w:webHidden/>
              </w:rPr>
              <w:instrText xml:space="preserve"> PAGEREF _Toc402619941 \h </w:instrText>
            </w:r>
            <w:r w:rsidR="00B510EF">
              <w:rPr>
                <w:noProof/>
                <w:webHidden/>
              </w:rPr>
            </w:r>
            <w:r w:rsidR="00B510EF">
              <w:rPr>
                <w:noProof/>
                <w:webHidden/>
              </w:rPr>
              <w:fldChar w:fldCharType="separate"/>
            </w:r>
            <w:r w:rsidR="00B510EF">
              <w:rPr>
                <w:noProof/>
                <w:webHidden/>
              </w:rPr>
              <w:t>105</w:t>
            </w:r>
            <w:r w:rsidR="00B510EF">
              <w:rPr>
                <w:noProof/>
                <w:webHidden/>
              </w:rPr>
              <w:fldChar w:fldCharType="end"/>
            </w:r>
            <w:r>
              <w:rPr>
                <w:noProof/>
              </w:rPr>
              <w:fldChar w:fldCharType="end"/>
            </w:r>
          </w:ins>
        </w:p>
        <w:p w14:paraId="04C74626" w14:textId="77777777" w:rsidR="00B510EF" w:rsidRDefault="00397205">
          <w:pPr>
            <w:pStyle w:val="TOC2"/>
            <w:tabs>
              <w:tab w:val="left" w:pos="880"/>
              <w:tab w:val="right" w:leader="dot" w:pos="9350"/>
            </w:tabs>
            <w:rPr>
              <w:ins w:id="671" w:author="Anders Hejlsberg" w:date="2014-11-01T15:43:00Z"/>
              <w:rFonts w:eastAsiaTheme="minorEastAsia"/>
              <w:noProof/>
              <w:sz w:val="22"/>
            </w:rPr>
          </w:pPr>
          <w:ins w:id="672" w:author="Anders Hejlsberg" w:date="2014-11-01T15:43:00Z">
            <w:r>
              <w:fldChar w:fldCharType="begin"/>
            </w:r>
            <w:r>
              <w:instrText xml:space="preserve"> HYPERLINK \l "_Toc402619942" </w:instrText>
            </w:r>
            <w:r>
              <w:fldChar w:fldCharType="separate"/>
            </w:r>
            <w:r w:rsidR="00B510EF" w:rsidRPr="004847BD">
              <w:rPr>
                <w:rStyle w:val="Hyperlink"/>
                <w:noProof/>
              </w:rPr>
              <w:t>8.3</w:t>
            </w:r>
            <w:r w:rsidR="00B510EF">
              <w:rPr>
                <w:rFonts w:eastAsiaTheme="minorEastAsia"/>
                <w:noProof/>
                <w:sz w:val="22"/>
              </w:rPr>
              <w:tab/>
            </w:r>
            <w:r w:rsidR="00B510EF" w:rsidRPr="004847BD">
              <w:rPr>
                <w:rStyle w:val="Hyperlink"/>
                <w:noProof/>
              </w:rPr>
              <w:t>Constructor Declarations</w:t>
            </w:r>
            <w:r w:rsidR="00B510EF">
              <w:rPr>
                <w:noProof/>
                <w:webHidden/>
              </w:rPr>
              <w:tab/>
            </w:r>
            <w:r w:rsidR="00B510EF">
              <w:rPr>
                <w:noProof/>
                <w:webHidden/>
              </w:rPr>
              <w:fldChar w:fldCharType="begin"/>
            </w:r>
            <w:r w:rsidR="00B510EF">
              <w:rPr>
                <w:noProof/>
                <w:webHidden/>
              </w:rPr>
              <w:instrText xml:space="preserve"> PAGEREF _Toc402619942 \h </w:instrText>
            </w:r>
            <w:r w:rsidR="00B510EF">
              <w:rPr>
                <w:noProof/>
                <w:webHidden/>
              </w:rPr>
            </w:r>
            <w:r w:rsidR="00B510EF">
              <w:rPr>
                <w:noProof/>
                <w:webHidden/>
              </w:rPr>
              <w:fldChar w:fldCharType="separate"/>
            </w:r>
            <w:r w:rsidR="00B510EF">
              <w:rPr>
                <w:noProof/>
                <w:webHidden/>
              </w:rPr>
              <w:t>106</w:t>
            </w:r>
            <w:r w:rsidR="00B510EF">
              <w:rPr>
                <w:noProof/>
                <w:webHidden/>
              </w:rPr>
              <w:fldChar w:fldCharType="end"/>
            </w:r>
            <w:r>
              <w:rPr>
                <w:noProof/>
              </w:rPr>
              <w:fldChar w:fldCharType="end"/>
            </w:r>
          </w:ins>
        </w:p>
        <w:p w14:paraId="6BDADB12" w14:textId="77777777" w:rsidR="00B510EF" w:rsidRDefault="00397205">
          <w:pPr>
            <w:pStyle w:val="TOC3"/>
            <w:rPr>
              <w:ins w:id="673" w:author="Anders Hejlsberg" w:date="2014-11-01T15:43:00Z"/>
              <w:rFonts w:eastAsiaTheme="minorEastAsia"/>
              <w:noProof/>
              <w:sz w:val="22"/>
            </w:rPr>
          </w:pPr>
          <w:ins w:id="674" w:author="Anders Hejlsberg" w:date="2014-11-01T15:43:00Z">
            <w:r>
              <w:fldChar w:fldCharType="begin"/>
            </w:r>
            <w:r>
              <w:instrText xml:space="preserve"> HYPERLINK \l "_Toc402619943" </w:instrText>
            </w:r>
            <w:r>
              <w:fldChar w:fldCharType="separate"/>
            </w:r>
            <w:r w:rsidR="00B510EF" w:rsidRPr="004847BD">
              <w:rPr>
                <w:rStyle w:val="Hyperlink"/>
                <w:noProof/>
              </w:rPr>
              <w:t>8.3.1</w:t>
            </w:r>
            <w:r w:rsidR="00B510EF">
              <w:rPr>
                <w:rFonts w:eastAsiaTheme="minorEastAsia"/>
                <w:noProof/>
                <w:sz w:val="22"/>
              </w:rPr>
              <w:tab/>
            </w:r>
            <w:r w:rsidR="00B510EF" w:rsidRPr="004847BD">
              <w:rPr>
                <w:rStyle w:val="Hyperlink"/>
                <w:noProof/>
              </w:rPr>
              <w:t>Constructor Parameters</w:t>
            </w:r>
            <w:r w:rsidR="00B510EF">
              <w:rPr>
                <w:noProof/>
                <w:webHidden/>
              </w:rPr>
              <w:tab/>
            </w:r>
            <w:r w:rsidR="00B510EF">
              <w:rPr>
                <w:noProof/>
                <w:webHidden/>
              </w:rPr>
              <w:fldChar w:fldCharType="begin"/>
            </w:r>
            <w:r w:rsidR="00B510EF">
              <w:rPr>
                <w:noProof/>
                <w:webHidden/>
              </w:rPr>
              <w:instrText xml:space="preserve"> PAGEREF _Toc402619943 \h </w:instrText>
            </w:r>
            <w:r w:rsidR="00B510EF">
              <w:rPr>
                <w:noProof/>
                <w:webHidden/>
              </w:rPr>
            </w:r>
            <w:r w:rsidR="00B510EF">
              <w:rPr>
                <w:noProof/>
                <w:webHidden/>
              </w:rPr>
              <w:fldChar w:fldCharType="separate"/>
            </w:r>
            <w:r w:rsidR="00B510EF">
              <w:rPr>
                <w:noProof/>
                <w:webHidden/>
              </w:rPr>
              <w:t>107</w:t>
            </w:r>
            <w:r w:rsidR="00B510EF">
              <w:rPr>
                <w:noProof/>
                <w:webHidden/>
              </w:rPr>
              <w:fldChar w:fldCharType="end"/>
            </w:r>
            <w:r>
              <w:rPr>
                <w:noProof/>
              </w:rPr>
              <w:fldChar w:fldCharType="end"/>
            </w:r>
          </w:ins>
        </w:p>
        <w:p w14:paraId="46133561" w14:textId="77777777" w:rsidR="00B510EF" w:rsidRDefault="00397205">
          <w:pPr>
            <w:pStyle w:val="TOC3"/>
            <w:rPr>
              <w:ins w:id="675" w:author="Anders Hejlsberg" w:date="2014-11-01T15:43:00Z"/>
              <w:rFonts w:eastAsiaTheme="minorEastAsia"/>
              <w:noProof/>
              <w:sz w:val="22"/>
            </w:rPr>
          </w:pPr>
          <w:ins w:id="676" w:author="Anders Hejlsberg" w:date="2014-11-01T15:43:00Z">
            <w:r>
              <w:fldChar w:fldCharType="begin"/>
            </w:r>
            <w:r>
              <w:instrText xml:space="preserve"> HYPERLINK \l "_Toc402619944" </w:instrText>
            </w:r>
            <w:r>
              <w:fldChar w:fldCharType="separate"/>
            </w:r>
            <w:r w:rsidR="00B510EF" w:rsidRPr="004847BD">
              <w:rPr>
                <w:rStyle w:val="Hyperlink"/>
                <w:noProof/>
                <w:highlight w:val="white"/>
              </w:rPr>
              <w:t>8.3.2</w:t>
            </w:r>
            <w:r w:rsidR="00B510EF">
              <w:rPr>
                <w:rFonts w:eastAsiaTheme="minorEastAsia"/>
                <w:noProof/>
                <w:sz w:val="22"/>
              </w:rPr>
              <w:tab/>
            </w:r>
            <w:r w:rsidR="00B510EF" w:rsidRPr="004847BD">
              <w:rPr>
                <w:rStyle w:val="Hyperlink"/>
                <w:noProof/>
                <w:highlight w:val="white"/>
              </w:rPr>
              <w:t>Super Calls</w:t>
            </w:r>
            <w:r w:rsidR="00B510EF">
              <w:rPr>
                <w:noProof/>
                <w:webHidden/>
              </w:rPr>
              <w:tab/>
            </w:r>
            <w:r w:rsidR="00B510EF">
              <w:rPr>
                <w:noProof/>
                <w:webHidden/>
              </w:rPr>
              <w:fldChar w:fldCharType="begin"/>
            </w:r>
            <w:r w:rsidR="00B510EF">
              <w:rPr>
                <w:noProof/>
                <w:webHidden/>
              </w:rPr>
              <w:instrText xml:space="preserve"> PAGEREF _Toc402619944 \h </w:instrText>
            </w:r>
            <w:r w:rsidR="00B510EF">
              <w:rPr>
                <w:noProof/>
                <w:webHidden/>
              </w:rPr>
            </w:r>
            <w:r w:rsidR="00B510EF">
              <w:rPr>
                <w:noProof/>
                <w:webHidden/>
              </w:rPr>
              <w:fldChar w:fldCharType="separate"/>
            </w:r>
            <w:r w:rsidR="00B510EF">
              <w:rPr>
                <w:noProof/>
                <w:webHidden/>
              </w:rPr>
              <w:t>108</w:t>
            </w:r>
            <w:r w:rsidR="00B510EF">
              <w:rPr>
                <w:noProof/>
                <w:webHidden/>
              </w:rPr>
              <w:fldChar w:fldCharType="end"/>
            </w:r>
            <w:r>
              <w:rPr>
                <w:noProof/>
              </w:rPr>
              <w:fldChar w:fldCharType="end"/>
            </w:r>
          </w:ins>
        </w:p>
        <w:p w14:paraId="69F39D08" w14:textId="77777777" w:rsidR="00B510EF" w:rsidRDefault="00397205">
          <w:pPr>
            <w:pStyle w:val="TOC3"/>
            <w:rPr>
              <w:ins w:id="677" w:author="Anders Hejlsberg" w:date="2014-11-01T15:43:00Z"/>
              <w:rFonts w:eastAsiaTheme="minorEastAsia"/>
              <w:noProof/>
              <w:sz w:val="22"/>
            </w:rPr>
          </w:pPr>
          <w:ins w:id="678" w:author="Anders Hejlsberg" w:date="2014-11-01T15:43:00Z">
            <w:r>
              <w:fldChar w:fldCharType="begin"/>
            </w:r>
            <w:r>
              <w:instrText xml:space="preserve"> HYPERLIN</w:instrText>
            </w:r>
            <w:r>
              <w:instrText xml:space="preserve">K \l "_Toc402619945" </w:instrText>
            </w:r>
            <w:r>
              <w:fldChar w:fldCharType="separate"/>
            </w:r>
            <w:r w:rsidR="00B510EF" w:rsidRPr="004847BD">
              <w:rPr>
                <w:rStyle w:val="Hyperlink"/>
                <w:noProof/>
              </w:rPr>
              <w:t>8.3.3</w:t>
            </w:r>
            <w:r w:rsidR="00B510EF">
              <w:rPr>
                <w:rFonts w:eastAsiaTheme="minorEastAsia"/>
                <w:noProof/>
                <w:sz w:val="22"/>
              </w:rPr>
              <w:tab/>
            </w:r>
            <w:r w:rsidR="00B510EF" w:rsidRPr="004847BD">
              <w:rPr>
                <w:rStyle w:val="Hyperlink"/>
                <w:noProof/>
              </w:rPr>
              <w:t>Automatic Constructors</w:t>
            </w:r>
            <w:r w:rsidR="00B510EF">
              <w:rPr>
                <w:noProof/>
                <w:webHidden/>
              </w:rPr>
              <w:tab/>
            </w:r>
            <w:r w:rsidR="00B510EF">
              <w:rPr>
                <w:noProof/>
                <w:webHidden/>
              </w:rPr>
              <w:fldChar w:fldCharType="begin"/>
            </w:r>
            <w:r w:rsidR="00B510EF">
              <w:rPr>
                <w:noProof/>
                <w:webHidden/>
              </w:rPr>
              <w:instrText xml:space="preserve"> PAGEREF _Toc402619945 \h </w:instrText>
            </w:r>
            <w:r w:rsidR="00B510EF">
              <w:rPr>
                <w:noProof/>
                <w:webHidden/>
              </w:rPr>
            </w:r>
            <w:r w:rsidR="00B510EF">
              <w:rPr>
                <w:noProof/>
                <w:webHidden/>
              </w:rPr>
              <w:fldChar w:fldCharType="separate"/>
            </w:r>
            <w:r w:rsidR="00B510EF">
              <w:rPr>
                <w:noProof/>
                <w:webHidden/>
              </w:rPr>
              <w:t>108</w:t>
            </w:r>
            <w:r w:rsidR="00B510EF">
              <w:rPr>
                <w:noProof/>
                <w:webHidden/>
              </w:rPr>
              <w:fldChar w:fldCharType="end"/>
            </w:r>
            <w:r>
              <w:rPr>
                <w:noProof/>
              </w:rPr>
              <w:fldChar w:fldCharType="end"/>
            </w:r>
          </w:ins>
        </w:p>
        <w:p w14:paraId="41DC3118" w14:textId="77777777" w:rsidR="00B510EF" w:rsidRDefault="00397205">
          <w:pPr>
            <w:pStyle w:val="TOC2"/>
            <w:tabs>
              <w:tab w:val="left" w:pos="880"/>
              <w:tab w:val="right" w:leader="dot" w:pos="9350"/>
            </w:tabs>
            <w:rPr>
              <w:ins w:id="679" w:author="Anders Hejlsberg" w:date="2014-11-01T15:43:00Z"/>
              <w:rFonts w:eastAsiaTheme="minorEastAsia"/>
              <w:noProof/>
              <w:sz w:val="22"/>
            </w:rPr>
          </w:pPr>
          <w:ins w:id="680" w:author="Anders Hejlsberg" w:date="2014-11-01T15:43:00Z">
            <w:r>
              <w:fldChar w:fldCharType="begin"/>
            </w:r>
            <w:r>
              <w:instrText xml:space="preserve"> HYPERLINK \l "_Toc402619946" </w:instrText>
            </w:r>
            <w:r>
              <w:fldChar w:fldCharType="separate"/>
            </w:r>
            <w:r w:rsidR="00B510EF" w:rsidRPr="004847BD">
              <w:rPr>
                <w:rStyle w:val="Hyperlink"/>
                <w:noProof/>
              </w:rPr>
              <w:t>8.4</w:t>
            </w:r>
            <w:r w:rsidR="00B510EF">
              <w:rPr>
                <w:rFonts w:eastAsiaTheme="minorEastAsia"/>
                <w:noProof/>
                <w:sz w:val="22"/>
              </w:rPr>
              <w:tab/>
            </w:r>
            <w:r w:rsidR="00B510EF" w:rsidRPr="004847BD">
              <w:rPr>
                <w:rStyle w:val="Hyperlink"/>
                <w:noProof/>
              </w:rPr>
              <w:t>Property Member Declarations</w:t>
            </w:r>
            <w:r w:rsidR="00B510EF">
              <w:rPr>
                <w:noProof/>
                <w:webHidden/>
              </w:rPr>
              <w:tab/>
            </w:r>
            <w:r w:rsidR="00B510EF">
              <w:rPr>
                <w:noProof/>
                <w:webHidden/>
              </w:rPr>
              <w:fldChar w:fldCharType="begin"/>
            </w:r>
            <w:r w:rsidR="00B510EF">
              <w:rPr>
                <w:noProof/>
                <w:webHidden/>
              </w:rPr>
              <w:instrText xml:space="preserve"> PAGEREF _Toc402619946 \h </w:instrText>
            </w:r>
            <w:r w:rsidR="00B510EF">
              <w:rPr>
                <w:noProof/>
                <w:webHidden/>
              </w:rPr>
            </w:r>
            <w:r w:rsidR="00B510EF">
              <w:rPr>
                <w:noProof/>
                <w:webHidden/>
              </w:rPr>
              <w:fldChar w:fldCharType="separate"/>
            </w:r>
            <w:r w:rsidR="00B510EF">
              <w:rPr>
                <w:noProof/>
                <w:webHidden/>
              </w:rPr>
              <w:t>109</w:t>
            </w:r>
            <w:r w:rsidR="00B510EF">
              <w:rPr>
                <w:noProof/>
                <w:webHidden/>
              </w:rPr>
              <w:fldChar w:fldCharType="end"/>
            </w:r>
            <w:r>
              <w:rPr>
                <w:noProof/>
              </w:rPr>
              <w:fldChar w:fldCharType="end"/>
            </w:r>
          </w:ins>
        </w:p>
        <w:p w14:paraId="375442DB" w14:textId="77777777" w:rsidR="00B510EF" w:rsidRDefault="00397205">
          <w:pPr>
            <w:pStyle w:val="TOC3"/>
            <w:rPr>
              <w:ins w:id="681" w:author="Anders Hejlsberg" w:date="2014-11-01T15:43:00Z"/>
              <w:rFonts w:eastAsiaTheme="minorEastAsia"/>
              <w:noProof/>
              <w:sz w:val="22"/>
            </w:rPr>
          </w:pPr>
          <w:ins w:id="682" w:author="Anders Hejlsberg" w:date="2014-11-01T15:43:00Z">
            <w:r>
              <w:fldChar w:fldCharType="begin"/>
            </w:r>
            <w:r>
              <w:instrText xml:space="preserve"> HYPERLINK \l "_Toc402619947" </w:instrText>
            </w:r>
            <w:r>
              <w:fldChar w:fldCharType="separate"/>
            </w:r>
            <w:r w:rsidR="00B510EF" w:rsidRPr="004847BD">
              <w:rPr>
                <w:rStyle w:val="Hyperlink"/>
                <w:noProof/>
              </w:rPr>
              <w:t>8.4.1</w:t>
            </w:r>
            <w:r w:rsidR="00B510EF">
              <w:rPr>
                <w:rFonts w:eastAsiaTheme="minorEastAsia"/>
                <w:noProof/>
                <w:sz w:val="22"/>
              </w:rPr>
              <w:tab/>
            </w:r>
            <w:r w:rsidR="00B510EF" w:rsidRPr="004847BD">
              <w:rPr>
                <w:rStyle w:val="Hyperlink"/>
                <w:noProof/>
              </w:rPr>
              <w:t>Member Variable Declarations</w:t>
            </w:r>
            <w:r w:rsidR="00B510EF">
              <w:rPr>
                <w:noProof/>
                <w:webHidden/>
              </w:rPr>
              <w:tab/>
            </w:r>
            <w:r w:rsidR="00B510EF">
              <w:rPr>
                <w:noProof/>
                <w:webHidden/>
              </w:rPr>
              <w:fldChar w:fldCharType="begin"/>
            </w:r>
            <w:r w:rsidR="00B510EF">
              <w:rPr>
                <w:noProof/>
                <w:webHidden/>
              </w:rPr>
              <w:instrText xml:space="preserve"> PAGEREF _Toc402619947 \h </w:instrText>
            </w:r>
            <w:r w:rsidR="00B510EF">
              <w:rPr>
                <w:noProof/>
                <w:webHidden/>
              </w:rPr>
            </w:r>
            <w:r w:rsidR="00B510EF">
              <w:rPr>
                <w:noProof/>
                <w:webHidden/>
              </w:rPr>
              <w:fldChar w:fldCharType="separate"/>
            </w:r>
            <w:r w:rsidR="00B510EF">
              <w:rPr>
                <w:noProof/>
                <w:webHidden/>
              </w:rPr>
              <w:t>110</w:t>
            </w:r>
            <w:r w:rsidR="00B510EF">
              <w:rPr>
                <w:noProof/>
                <w:webHidden/>
              </w:rPr>
              <w:fldChar w:fldCharType="end"/>
            </w:r>
            <w:r>
              <w:rPr>
                <w:noProof/>
              </w:rPr>
              <w:fldChar w:fldCharType="end"/>
            </w:r>
          </w:ins>
        </w:p>
        <w:p w14:paraId="36959CEE" w14:textId="77777777" w:rsidR="00B510EF" w:rsidRDefault="00397205">
          <w:pPr>
            <w:pStyle w:val="TOC3"/>
            <w:rPr>
              <w:ins w:id="683" w:author="Anders Hejlsberg" w:date="2014-11-01T15:43:00Z"/>
              <w:rFonts w:eastAsiaTheme="minorEastAsia"/>
              <w:noProof/>
              <w:sz w:val="22"/>
            </w:rPr>
          </w:pPr>
          <w:ins w:id="684" w:author="Anders Hejlsberg" w:date="2014-11-01T15:43:00Z">
            <w:r>
              <w:fldChar w:fldCharType="begin"/>
            </w:r>
            <w:r>
              <w:instrText xml:space="preserve"> HYPERLINK \l "_Toc402619948" </w:instrText>
            </w:r>
            <w:r>
              <w:fldChar w:fldCharType="separate"/>
            </w:r>
            <w:r w:rsidR="00B510EF" w:rsidRPr="004847BD">
              <w:rPr>
                <w:rStyle w:val="Hyperlink"/>
                <w:noProof/>
              </w:rPr>
              <w:t>8.4.2</w:t>
            </w:r>
            <w:r w:rsidR="00B510EF">
              <w:rPr>
                <w:rFonts w:eastAsiaTheme="minorEastAsia"/>
                <w:noProof/>
                <w:sz w:val="22"/>
              </w:rPr>
              <w:tab/>
            </w:r>
            <w:r w:rsidR="00B510EF" w:rsidRPr="004847BD">
              <w:rPr>
                <w:rStyle w:val="Hyperlink"/>
                <w:noProof/>
              </w:rPr>
              <w:t>Member Function Declarations</w:t>
            </w:r>
            <w:r w:rsidR="00B510EF">
              <w:rPr>
                <w:noProof/>
                <w:webHidden/>
              </w:rPr>
              <w:tab/>
            </w:r>
            <w:r w:rsidR="00B510EF">
              <w:rPr>
                <w:noProof/>
                <w:webHidden/>
              </w:rPr>
              <w:fldChar w:fldCharType="begin"/>
            </w:r>
            <w:r w:rsidR="00B510EF">
              <w:rPr>
                <w:noProof/>
                <w:webHidden/>
              </w:rPr>
              <w:instrText xml:space="preserve"> PAGEREF _Toc402619948 \h </w:instrText>
            </w:r>
            <w:r w:rsidR="00B510EF">
              <w:rPr>
                <w:noProof/>
                <w:webHidden/>
              </w:rPr>
            </w:r>
            <w:r w:rsidR="00B510EF">
              <w:rPr>
                <w:noProof/>
                <w:webHidden/>
              </w:rPr>
              <w:fldChar w:fldCharType="separate"/>
            </w:r>
            <w:r w:rsidR="00B510EF">
              <w:rPr>
                <w:noProof/>
                <w:webHidden/>
              </w:rPr>
              <w:t>111</w:t>
            </w:r>
            <w:r w:rsidR="00B510EF">
              <w:rPr>
                <w:noProof/>
                <w:webHidden/>
              </w:rPr>
              <w:fldChar w:fldCharType="end"/>
            </w:r>
            <w:r>
              <w:rPr>
                <w:noProof/>
              </w:rPr>
              <w:fldChar w:fldCharType="end"/>
            </w:r>
          </w:ins>
        </w:p>
        <w:p w14:paraId="24B23A58" w14:textId="77777777" w:rsidR="00B510EF" w:rsidRDefault="00397205">
          <w:pPr>
            <w:pStyle w:val="TOC3"/>
            <w:rPr>
              <w:ins w:id="685" w:author="Anders Hejlsberg" w:date="2014-11-01T15:43:00Z"/>
              <w:rFonts w:eastAsiaTheme="minorEastAsia"/>
              <w:noProof/>
              <w:sz w:val="22"/>
            </w:rPr>
          </w:pPr>
          <w:ins w:id="686" w:author="Anders Hejlsberg" w:date="2014-11-01T15:43:00Z">
            <w:r>
              <w:fldChar w:fldCharType="begin"/>
            </w:r>
            <w:r>
              <w:instrText xml:space="preserve"> HYPERLINK \l "_Toc4026</w:instrText>
            </w:r>
            <w:r>
              <w:instrText xml:space="preserve">19949" </w:instrText>
            </w:r>
            <w:r>
              <w:fldChar w:fldCharType="separate"/>
            </w:r>
            <w:r w:rsidR="00B510EF" w:rsidRPr="004847BD">
              <w:rPr>
                <w:rStyle w:val="Hyperlink"/>
                <w:noProof/>
              </w:rPr>
              <w:t>8.4.3</w:t>
            </w:r>
            <w:r w:rsidR="00B510EF">
              <w:rPr>
                <w:rFonts w:eastAsiaTheme="minorEastAsia"/>
                <w:noProof/>
                <w:sz w:val="22"/>
              </w:rPr>
              <w:tab/>
            </w:r>
            <w:r w:rsidR="00B510EF" w:rsidRPr="004847BD">
              <w:rPr>
                <w:rStyle w:val="Hyperlink"/>
                <w:noProof/>
              </w:rPr>
              <w:t>Member Accessor Declarations</w:t>
            </w:r>
            <w:r w:rsidR="00B510EF">
              <w:rPr>
                <w:noProof/>
                <w:webHidden/>
              </w:rPr>
              <w:tab/>
            </w:r>
            <w:r w:rsidR="00B510EF">
              <w:rPr>
                <w:noProof/>
                <w:webHidden/>
              </w:rPr>
              <w:fldChar w:fldCharType="begin"/>
            </w:r>
            <w:r w:rsidR="00B510EF">
              <w:rPr>
                <w:noProof/>
                <w:webHidden/>
              </w:rPr>
              <w:instrText xml:space="preserve"> PAGEREF _Toc402619949 \h </w:instrText>
            </w:r>
            <w:r w:rsidR="00B510EF">
              <w:rPr>
                <w:noProof/>
                <w:webHidden/>
              </w:rPr>
            </w:r>
            <w:r w:rsidR="00B510EF">
              <w:rPr>
                <w:noProof/>
                <w:webHidden/>
              </w:rPr>
              <w:fldChar w:fldCharType="separate"/>
            </w:r>
            <w:r w:rsidR="00B510EF">
              <w:rPr>
                <w:noProof/>
                <w:webHidden/>
              </w:rPr>
              <w:t>113</w:t>
            </w:r>
            <w:r w:rsidR="00B510EF">
              <w:rPr>
                <w:noProof/>
                <w:webHidden/>
              </w:rPr>
              <w:fldChar w:fldCharType="end"/>
            </w:r>
            <w:r>
              <w:rPr>
                <w:noProof/>
              </w:rPr>
              <w:fldChar w:fldCharType="end"/>
            </w:r>
          </w:ins>
        </w:p>
        <w:p w14:paraId="6474FA50" w14:textId="77777777" w:rsidR="00B510EF" w:rsidRDefault="00397205">
          <w:pPr>
            <w:pStyle w:val="TOC2"/>
            <w:tabs>
              <w:tab w:val="left" w:pos="880"/>
              <w:tab w:val="right" w:leader="dot" w:pos="9350"/>
            </w:tabs>
            <w:rPr>
              <w:ins w:id="687" w:author="Anders Hejlsberg" w:date="2014-11-01T15:43:00Z"/>
              <w:rFonts w:eastAsiaTheme="minorEastAsia"/>
              <w:noProof/>
              <w:sz w:val="22"/>
            </w:rPr>
          </w:pPr>
          <w:ins w:id="688" w:author="Anders Hejlsberg" w:date="2014-11-01T15:43:00Z">
            <w:r>
              <w:fldChar w:fldCharType="begin"/>
            </w:r>
            <w:r>
              <w:instrText xml:space="preserve"> HYPERLINK \l "_Toc402619950" </w:instrText>
            </w:r>
            <w:r>
              <w:fldChar w:fldCharType="separate"/>
            </w:r>
            <w:r w:rsidR="00B510EF" w:rsidRPr="004847BD">
              <w:rPr>
                <w:rStyle w:val="Hyperlink"/>
                <w:noProof/>
              </w:rPr>
              <w:t>8.5</w:t>
            </w:r>
            <w:r w:rsidR="00B510EF">
              <w:rPr>
                <w:rFonts w:eastAsiaTheme="minorEastAsia"/>
                <w:noProof/>
                <w:sz w:val="22"/>
              </w:rPr>
              <w:tab/>
            </w:r>
            <w:r w:rsidR="00B510EF" w:rsidRPr="004847BD">
              <w:rPr>
                <w:rStyle w:val="Hyperlink"/>
                <w:noProof/>
              </w:rPr>
              <w:t>Index Member Declarations</w:t>
            </w:r>
            <w:r w:rsidR="00B510EF">
              <w:rPr>
                <w:noProof/>
                <w:webHidden/>
              </w:rPr>
              <w:tab/>
            </w:r>
            <w:r w:rsidR="00B510EF">
              <w:rPr>
                <w:noProof/>
                <w:webHidden/>
              </w:rPr>
              <w:fldChar w:fldCharType="begin"/>
            </w:r>
            <w:r w:rsidR="00B510EF">
              <w:rPr>
                <w:noProof/>
                <w:webHidden/>
              </w:rPr>
              <w:instrText xml:space="preserve"> PAGEREF _Toc402619950 \h </w:instrText>
            </w:r>
            <w:r w:rsidR="00B510EF">
              <w:rPr>
                <w:noProof/>
                <w:webHidden/>
              </w:rPr>
            </w:r>
            <w:r w:rsidR="00B510EF">
              <w:rPr>
                <w:noProof/>
                <w:webHidden/>
              </w:rPr>
              <w:fldChar w:fldCharType="separate"/>
            </w:r>
            <w:r w:rsidR="00B510EF">
              <w:rPr>
                <w:noProof/>
                <w:webHidden/>
              </w:rPr>
              <w:t>113</w:t>
            </w:r>
            <w:r w:rsidR="00B510EF">
              <w:rPr>
                <w:noProof/>
                <w:webHidden/>
              </w:rPr>
              <w:fldChar w:fldCharType="end"/>
            </w:r>
            <w:r>
              <w:rPr>
                <w:noProof/>
              </w:rPr>
              <w:fldChar w:fldCharType="end"/>
            </w:r>
          </w:ins>
        </w:p>
        <w:p w14:paraId="76B3BFAD" w14:textId="77777777" w:rsidR="00B510EF" w:rsidRDefault="00397205">
          <w:pPr>
            <w:pStyle w:val="TOC2"/>
            <w:tabs>
              <w:tab w:val="left" w:pos="880"/>
              <w:tab w:val="right" w:leader="dot" w:pos="9350"/>
            </w:tabs>
            <w:rPr>
              <w:ins w:id="689" w:author="Anders Hejlsberg" w:date="2014-11-01T15:43:00Z"/>
              <w:rFonts w:eastAsiaTheme="minorEastAsia"/>
              <w:noProof/>
              <w:sz w:val="22"/>
            </w:rPr>
          </w:pPr>
          <w:ins w:id="690" w:author="Anders Hejlsberg" w:date="2014-11-01T15:43:00Z">
            <w:r>
              <w:fldChar w:fldCharType="begin"/>
            </w:r>
            <w:r>
              <w:instrText xml:space="preserve"> HYPERLINK \l "_Toc402619951" </w:instrText>
            </w:r>
            <w:r>
              <w:fldChar w:fldCharType="separate"/>
            </w:r>
            <w:r w:rsidR="00B510EF" w:rsidRPr="004847BD">
              <w:rPr>
                <w:rStyle w:val="Hyperlink"/>
                <w:noProof/>
              </w:rPr>
              <w:t>8.6</w:t>
            </w:r>
            <w:r w:rsidR="00B510EF">
              <w:rPr>
                <w:rFonts w:eastAsiaTheme="minorEastAsia"/>
                <w:noProof/>
                <w:sz w:val="22"/>
              </w:rPr>
              <w:tab/>
            </w:r>
            <w:r w:rsidR="00B510EF" w:rsidRPr="004847BD">
              <w:rPr>
                <w:rStyle w:val="Hyperlink"/>
                <w:noProof/>
              </w:rPr>
              <w:t>Code Generation</w:t>
            </w:r>
            <w:r w:rsidR="00B510EF">
              <w:rPr>
                <w:noProof/>
                <w:webHidden/>
              </w:rPr>
              <w:tab/>
            </w:r>
            <w:r w:rsidR="00B510EF">
              <w:rPr>
                <w:noProof/>
                <w:webHidden/>
              </w:rPr>
              <w:fldChar w:fldCharType="begin"/>
            </w:r>
            <w:r w:rsidR="00B510EF">
              <w:rPr>
                <w:noProof/>
                <w:webHidden/>
              </w:rPr>
              <w:instrText xml:space="preserve"> PAGEREF _Toc402619951 \h </w:instrText>
            </w:r>
            <w:r w:rsidR="00B510EF">
              <w:rPr>
                <w:noProof/>
                <w:webHidden/>
              </w:rPr>
            </w:r>
            <w:r w:rsidR="00B510EF">
              <w:rPr>
                <w:noProof/>
                <w:webHidden/>
              </w:rPr>
              <w:fldChar w:fldCharType="separate"/>
            </w:r>
            <w:r w:rsidR="00B510EF">
              <w:rPr>
                <w:noProof/>
                <w:webHidden/>
              </w:rPr>
              <w:t>114</w:t>
            </w:r>
            <w:r w:rsidR="00B510EF">
              <w:rPr>
                <w:noProof/>
                <w:webHidden/>
              </w:rPr>
              <w:fldChar w:fldCharType="end"/>
            </w:r>
            <w:r>
              <w:rPr>
                <w:noProof/>
              </w:rPr>
              <w:fldChar w:fldCharType="end"/>
            </w:r>
          </w:ins>
        </w:p>
        <w:p w14:paraId="68CD5046" w14:textId="77777777" w:rsidR="00B510EF" w:rsidRDefault="00397205">
          <w:pPr>
            <w:pStyle w:val="TOC3"/>
            <w:rPr>
              <w:ins w:id="691" w:author="Anders Hejlsberg" w:date="2014-11-01T15:43:00Z"/>
              <w:rFonts w:eastAsiaTheme="minorEastAsia"/>
              <w:noProof/>
              <w:sz w:val="22"/>
            </w:rPr>
          </w:pPr>
          <w:ins w:id="692" w:author="Anders Hejlsberg" w:date="2014-11-01T15:43:00Z">
            <w:r>
              <w:fldChar w:fldCharType="begin"/>
            </w:r>
            <w:r>
              <w:instrText xml:space="preserve"> HYPERLINK \l "_Toc402619952" </w:instrText>
            </w:r>
            <w:r>
              <w:fldChar w:fldCharType="separate"/>
            </w:r>
            <w:r w:rsidR="00B510EF" w:rsidRPr="004847BD">
              <w:rPr>
                <w:rStyle w:val="Hyperlink"/>
                <w:noProof/>
              </w:rPr>
              <w:t>8.6.1</w:t>
            </w:r>
            <w:r w:rsidR="00B510EF">
              <w:rPr>
                <w:rFonts w:eastAsiaTheme="minorEastAsia"/>
                <w:noProof/>
                <w:sz w:val="22"/>
              </w:rPr>
              <w:tab/>
            </w:r>
            <w:r w:rsidR="00B510EF" w:rsidRPr="004847BD">
              <w:rPr>
                <w:rStyle w:val="Hyperlink"/>
                <w:noProof/>
              </w:rPr>
              <w:t>Classes Without Extends Clauses</w:t>
            </w:r>
            <w:r w:rsidR="00B510EF">
              <w:rPr>
                <w:noProof/>
                <w:webHidden/>
              </w:rPr>
              <w:tab/>
            </w:r>
            <w:r w:rsidR="00B510EF">
              <w:rPr>
                <w:noProof/>
                <w:webHidden/>
              </w:rPr>
              <w:fldChar w:fldCharType="begin"/>
            </w:r>
            <w:r w:rsidR="00B510EF">
              <w:rPr>
                <w:noProof/>
                <w:webHidden/>
              </w:rPr>
              <w:instrText xml:space="preserve"> PAGEREF _Toc402619952 \h </w:instrText>
            </w:r>
            <w:r w:rsidR="00B510EF">
              <w:rPr>
                <w:noProof/>
                <w:webHidden/>
              </w:rPr>
            </w:r>
            <w:r w:rsidR="00B510EF">
              <w:rPr>
                <w:noProof/>
                <w:webHidden/>
              </w:rPr>
              <w:fldChar w:fldCharType="separate"/>
            </w:r>
            <w:r w:rsidR="00B510EF">
              <w:rPr>
                <w:noProof/>
                <w:webHidden/>
              </w:rPr>
              <w:t>114</w:t>
            </w:r>
            <w:r w:rsidR="00B510EF">
              <w:rPr>
                <w:noProof/>
                <w:webHidden/>
              </w:rPr>
              <w:fldChar w:fldCharType="end"/>
            </w:r>
            <w:r>
              <w:rPr>
                <w:noProof/>
              </w:rPr>
              <w:fldChar w:fldCharType="end"/>
            </w:r>
          </w:ins>
        </w:p>
        <w:p w14:paraId="278D7402" w14:textId="77777777" w:rsidR="00B510EF" w:rsidRDefault="00397205">
          <w:pPr>
            <w:pStyle w:val="TOC3"/>
            <w:rPr>
              <w:ins w:id="693" w:author="Anders Hejlsberg" w:date="2014-11-01T15:43:00Z"/>
              <w:rFonts w:eastAsiaTheme="minorEastAsia"/>
              <w:noProof/>
              <w:sz w:val="22"/>
            </w:rPr>
          </w:pPr>
          <w:ins w:id="694" w:author="Anders Hejlsberg" w:date="2014-11-01T15:43:00Z">
            <w:r>
              <w:fldChar w:fldCharType="begin"/>
            </w:r>
            <w:r>
              <w:instrText xml:space="preserve"> HYPERLINK \l "_Toc40</w:instrText>
            </w:r>
            <w:r>
              <w:instrText xml:space="preserve">2619953" </w:instrText>
            </w:r>
            <w:r>
              <w:fldChar w:fldCharType="separate"/>
            </w:r>
            <w:r w:rsidR="00B510EF" w:rsidRPr="004847BD">
              <w:rPr>
                <w:rStyle w:val="Hyperlink"/>
                <w:noProof/>
              </w:rPr>
              <w:t>8.6.2</w:t>
            </w:r>
            <w:r w:rsidR="00B510EF">
              <w:rPr>
                <w:rFonts w:eastAsiaTheme="minorEastAsia"/>
                <w:noProof/>
                <w:sz w:val="22"/>
              </w:rPr>
              <w:tab/>
            </w:r>
            <w:r w:rsidR="00B510EF" w:rsidRPr="004847BD">
              <w:rPr>
                <w:rStyle w:val="Hyperlink"/>
                <w:noProof/>
              </w:rPr>
              <w:t>Classes With Extends Clauses</w:t>
            </w:r>
            <w:r w:rsidR="00B510EF">
              <w:rPr>
                <w:noProof/>
                <w:webHidden/>
              </w:rPr>
              <w:tab/>
            </w:r>
            <w:r w:rsidR="00B510EF">
              <w:rPr>
                <w:noProof/>
                <w:webHidden/>
              </w:rPr>
              <w:fldChar w:fldCharType="begin"/>
            </w:r>
            <w:r w:rsidR="00B510EF">
              <w:rPr>
                <w:noProof/>
                <w:webHidden/>
              </w:rPr>
              <w:instrText xml:space="preserve"> PAGEREF _Toc402619953 \h </w:instrText>
            </w:r>
            <w:r w:rsidR="00B510EF">
              <w:rPr>
                <w:noProof/>
                <w:webHidden/>
              </w:rPr>
            </w:r>
            <w:r w:rsidR="00B510EF">
              <w:rPr>
                <w:noProof/>
                <w:webHidden/>
              </w:rPr>
              <w:fldChar w:fldCharType="separate"/>
            </w:r>
            <w:r w:rsidR="00B510EF">
              <w:rPr>
                <w:noProof/>
                <w:webHidden/>
              </w:rPr>
              <w:t>116</w:t>
            </w:r>
            <w:r w:rsidR="00B510EF">
              <w:rPr>
                <w:noProof/>
                <w:webHidden/>
              </w:rPr>
              <w:fldChar w:fldCharType="end"/>
            </w:r>
            <w:r>
              <w:rPr>
                <w:noProof/>
              </w:rPr>
              <w:fldChar w:fldCharType="end"/>
            </w:r>
          </w:ins>
        </w:p>
        <w:p w14:paraId="78A83DC0" w14:textId="77777777" w:rsidR="00B510EF" w:rsidRDefault="00397205">
          <w:pPr>
            <w:pStyle w:val="TOC1"/>
            <w:rPr>
              <w:ins w:id="695" w:author="Anders Hejlsberg" w:date="2014-11-01T15:43:00Z"/>
              <w:rFonts w:eastAsiaTheme="minorEastAsia"/>
              <w:noProof/>
              <w:sz w:val="22"/>
            </w:rPr>
          </w:pPr>
          <w:ins w:id="696" w:author="Anders Hejlsberg" w:date="2014-11-01T15:43:00Z">
            <w:r>
              <w:fldChar w:fldCharType="begin"/>
            </w:r>
            <w:r>
              <w:instrText xml:space="preserve"> HYPERLINK \l "_Toc402619954" </w:instrText>
            </w:r>
            <w:r>
              <w:fldChar w:fldCharType="separate"/>
            </w:r>
            <w:r w:rsidR="00B510EF" w:rsidRPr="004847BD">
              <w:rPr>
                <w:rStyle w:val="Hyperlink"/>
                <w:noProof/>
              </w:rPr>
              <w:t>9</w:t>
            </w:r>
            <w:r w:rsidR="00B510EF">
              <w:rPr>
                <w:rFonts w:eastAsiaTheme="minorEastAsia"/>
                <w:noProof/>
                <w:sz w:val="22"/>
              </w:rPr>
              <w:tab/>
            </w:r>
            <w:r w:rsidR="00B510EF" w:rsidRPr="004847BD">
              <w:rPr>
                <w:rStyle w:val="Hyperlink"/>
                <w:noProof/>
              </w:rPr>
              <w:t>Enums</w:t>
            </w:r>
            <w:r w:rsidR="00B510EF">
              <w:rPr>
                <w:noProof/>
                <w:webHidden/>
              </w:rPr>
              <w:tab/>
            </w:r>
            <w:r w:rsidR="00B510EF">
              <w:rPr>
                <w:noProof/>
                <w:webHidden/>
              </w:rPr>
              <w:fldChar w:fldCharType="begin"/>
            </w:r>
            <w:r w:rsidR="00B510EF">
              <w:rPr>
                <w:noProof/>
                <w:webHidden/>
              </w:rPr>
              <w:instrText xml:space="preserve"> PAGEREF _Toc402619954 \h </w:instrText>
            </w:r>
            <w:r w:rsidR="00B510EF">
              <w:rPr>
                <w:noProof/>
                <w:webHidden/>
              </w:rPr>
            </w:r>
            <w:r w:rsidR="00B510EF">
              <w:rPr>
                <w:noProof/>
                <w:webHidden/>
              </w:rPr>
              <w:fldChar w:fldCharType="separate"/>
            </w:r>
            <w:r w:rsidR="00B510EF">
              <w:rPr>
                <w:noProof/>
                <w:webHidden/>
              </w:rPr>
              <w:t>119</w:t>
            </w:r>
            <w:r w:rsidR="00B510EF">
              <w:rPr>
                <w:noProof/>
                <w:webHidden/>
              </w:rPr>
              <w:fldChar w:fldCharType="end"/>
            </w:r>
            <w:r>
              <w:rPr>
                <w:noProof/>
              </w:rPr>
              <w:fldChar w:fldCharType="end"/>
            </w:r>
          </w:ins>
        </w:p>
        <w:p w14:paraId="6955E476" w14:textId="77777777" w:rsidR="00B510EF" w:rsidRDefault="00397205">
          <w:pPr>
            <w:pStyle w:val="TOC2"/>
            <w:tabs>
              <w:tab w:val="left" w:pos="880"/>
              <w:tab w:val="right" w:leader="dot" w:pos="9350"/>
            </w:tabs>
            <w:rPr>
              <w:ins w:id="697" w:author="Anders Hejlsberg" w:date="2014-11-01T15:43:00Z"/>
              <w:rFonts w:eastAsiaTheme="minorEastAsia"/>
              <w:noProof/>
              <w:sz w:val="22"/>
            </w:rPr>
          </w:pPr>
          <w:ins w:id="698" w:author="Anders Hejlsberg" w:date="2014-11-01T15:43:00Z">
            <w:r>
              <w:fldChar w:fldCharType="begin"/>
            </w:r>
            <w:r>
              <w:instrText xml:space="preserve"> HYPERLINK \l "_Toc402619955" </w:instrText>
            </w:r>
            <w:r>
              <w:fldChar w:fldCharType="separate"/>
            </w:r>
            <w:r w:rsidR="00B510EF" w:rsidRPr="004847BD">
              <w:rPr>
                <w:rStyle w:val="Hyperlink"/>
                <w:noProof/>
              </w:rPr>
              <w:t>9.1</w:t>
            </w:r>
            <w:r w:rsidR="00B510EF">
              <w:rPr>
                <w:rFonts w:eastAsiaTheme="minorEastAsia"/>
                <w:noProof/>
                <w:sz w:val="22"/>
              </w:rPr>
              <w:tab/>
            </w:r>
            <w:r w:rsidR="00B510EF" w:rsidRPr="004847BD">
              <w:rPr>
                <w:rStyle w:val="Hyperlink"/>
                <w:noProof/>
              </w:rPr>
              <w:t>Enum Declarations</w:t>
            </w:r>
            <w:r w:rsidR="00B510EF">
              <w:rPr>
                <w:noProof/>
                <w:webHidden/>
              </w:rPr>
              <w:tab/>
            </w:r>
            <w:r w:rsidR="00B510EF">
              <w:rPr>
                <w:noProof/>
                <w:webHidden/>
              </w:rPr>
              <w:fldChar w:fldCharType="begin"/>
            </w:r>
            <w:r w:rsidR="00B510EF">
              <w:rPr>
                <w:noProof/>
                <w:webHidden/>
              </w:rPr>
              <w:instrText xml:space="preserve"> PAGEREF _Toc402619955 \h </w:instrText>
            </w:r>
            <w:r w:rsidR="00B510EF">
              <w:rPr>
                <w:noProof/>
                <w:webHidden/>
              </w:rPr>
            </w:r>
            <w:r w:rsidR="00B510EF">
              <w:rPr>
                <w:noProof/>
                <w:webHidden/>
              </w:rPr>
              <w:fldChar w:fldCharType="separate"/>
            </w:r>
            <w:r w:rsidR="00B510EF">
              <w:rPr>
                <w:noProof/>
                <w:webHidden/>
              </w:rPr>
              <w:t>119</w:t>
            </w:r>
            <w:r w:rsidR="00B510EF">
              <w:rPr>
                <w:noProof/>
                <w:webHidden/>
              </w:rPr>
              <w:fldChar w:fldCharType="end"/>
            </w:r>
            <w:r>
              <w:rPr>
                <w:noProof/>
              </w:rPr>
              <w:fldChar w:fldCharType="end"/>
            </w:r>
          </w:ins>
        </w:p>
        <w:p w14:paraId="1F2A6A7F" w14:textId="77777777" w:rsidR="00B510EF" w:rsidRDefault="00397205">
          <w:pPr>
            <w:pStyle w:val="TOC2"/>
            <w:tabs>
              <w:tab w:val="left" w:pos="880"/>
              <w:tab w:val="right" w:leader="dot" w:pos="9350"/>
            </w:tabs>
            <w:rPr>
              <w:ins w:id="699" w:author="Anders Hejlsberg" w:date="2014-11-01T15:43:00Z"/>
              <w:rFonts w:eastAsiaTheme="minorEastAsia"/>
              <w:noProof/>
              <w:sz w:val="22"/>
            </w:rPr>
          </w:pPr>
          <w:ins w:id="700" w:author="Anders Hejlsberg" w:date="2014-11-01T15:43:00Z">
            <w:r>
              <w:fldChar w:fldCharType="begin"/>
            </w:r>
            <w:r>
              <w:instrText xml:space="preserve"> HYPERLINK \l "_Toc402619956" </w:instrText>
            </w:r>
            <w:r>
              <w:fldChar w:fldCharType="separate"/>
            </w:r>
            <w:r w:rsidR="00B510EF" w:rsidRPr="004847BD">
              <w:rPr>
                <w:rStyle w:val="Hyperlink"/>
                <w:noProof/>
              </w:rPr>
              <w:t>9.2</w:t>
            </w:r>
            <w:r w:rsidR="00B510EF">
              <w:rPr>
                <w:rFonts w:eastAsiaTheme="minorEastAsia"/>
                <w:noProof/>
                <w:sz w:val="22"/>
              </w:rPr>
              <w:tab/>
            </w:r>
            <w:r w:rsidR="00B510EF" w:rsidRPr="004847BD">
              <w:rPr>
                <w:rStyle w:val="Hyperlink"/>
                <w:noProof/>
              </w:rPr>
              <w:t>Enum Members</w:t>
            </w:r>
            <w:r w:rsidR="00B510EF">
              <w:rPr>
                <w:noProof/>
                <w:webHidden/>
              </w:rPr>
              <w:tab/>
            </w:r>
            <w:r w:rsidR="00B510EF">
              <w:rPr>
                <w:noProof/>
                <w:webHidden/>
              </w:rPr>
              <w:fldChar w:fldCharType="begin"/>
            </w:r>
            <w:r w:rsidR="00B510EF">
              <w:rPr>
                <w:noProof/>
                <w:webHidden/>
              </w:rPr>
              <w:instrText xml:space="preserve"> PAGEREF _Toc402619956 \h </w:instrText>
            </w:r>
            <w:r w:rsidR="00B510EF">
              <w:rPr>
                <w:noProof/>
                <w:webHidden/>
              </w:rPr>
            </w:r>
            <w:r w:rsidR="00B510EF">
              <w:rPr>
                <w:noProof/>
                <w:webHidden/>
              </w:rPr>
              <w:fldChar w:fldCharType="separate"/>
            </w:r>
            <w:r w:rsidR="00B510EF">
              <w:rPr>
                <w:noProof/>
                <w:webHidden/>
              </w:rPr>
              <w:t>119</w:t>
            </w:r>
            <w:r w:rsidR="00B510EF">
              <w:rPr>
                <w:noProof/>
                <w:webHidden/>
              </w:rPr>
              <w:fldChar w:fldCharType="end"/>
            </w:r>
            <w:r>
              <w:rPr>
                <w:noProof/>
              </w:rPr>
              <w:fldChar w:fldCharType="end"/>
            </w:r>
          </w:ins>
        </w:p>
        <w:p w14:paraId="394445A1" w14:textId="77777777" w:rsidR="00B510EF" w:rsidRDefault="00397205">
          <w:pPr>
            <w:pStyle w:val="TOC2"/>
            <w:tabs>
              <w:tab w:val="left" w:pos="880"/>
              <w:tab w:val="right" w:leader="dot" w:pos="9350"/>
            </w:tabs>
            <w:rPr>
              <w:ins w:id="701" w:author="Anders Hejlsberg" w:date="2014-11-01T15:43:00Z"/>
              <w:rFonts w:eastAsiaTheme="minorEastAsia"/>
              <w:noProof/>
              <w:sz w:val="22"/>
            </w:rPr>
          </w:pPr>
          <w:ins w:id="702" w:author="Anders Hejlsberg" w:date="2014-11-01T15:43:00Z">
            <w:r>
              <w:fldChar w:fldCharType="begin"/>
            </w:r>
            <w:r>
              <w:instrText xml:space="preserve"> HYPERLINK \l "_Toc402619957" </w:instrText>
            </w:r>
            <w:r>
              <w:fldChar w:fldCharType="separate"/>
            </w:r>
            <w:r w:rsidR="00B510EF" w:rsidRPr="004847BD">
              <w:rPr>
                <w:rStyle w:val="Hyperlink"/>
                <w:noProof/>
                <w:highlight w:val="white"/>
              </w:rPr>
              <w:t>9.3</w:t>
            </w:r>
            <w:r w:rsidR="00B510EF">
              <w:rPr>
                <w:rFonts w:eastAsiaTheme="minorEastAsia"/>
                <w:noProof/>
                <w:sz w:val="22"/>
              </w:rPr>
              <w:tab/>
            </w:r>
            <w:r w:rsidR="00B510EF" w:rsidRPr="004847BD">
              <w:rPr>
                <w:rStyle w:val="Hyperlink"/>
                <w:noProof/>
                <w:highlight w:val="white"/>
              </w:rPr>
              <w:t>Declaration Merging</w:t>
            </w:r>
            <w:r w:rsidR="00B510EF">
              <w:rPr>
                <w:noProof/>
                <w:webHidden/>
              </w:rPr>
              <w:tab/>
            </w:r>
            <w:r w:rsidR="00B510EF">
              <w:rPr>
                <w:noProof/>
                <w:webHidden/>
              </w:rPr>
              <w:fldChar w:fldCharType="begin"/>
            </w:r>
            <w:r w:rsidR="00B510EF">
              <w:rPr>
                <w:noProof/>
                <w:webHidden/>
              </w:rPr>
              <w:instrText xml:space="preserve"> PAGEREF _Toc402619957 \h </w:instrText>
            </w:r>
            <w:r w:rsidR="00B510EF">
              <w:rPr>
                <w:noProof/>
                <w:webHidden/>
              </w:rPr>
            </w:r>
            <w:r w:rsidR="00B510EF">
              <w:rPr>
                <w:noProof/>
                <w:webHidden/>
              </w:rPr>
              <w:fldChar w:fldCharType="separate"/>
            </w:r>
            <w:r w:rsidR="00B510EF">
              <w:rPr>
                <w:noProof/>
                <w:webHidden/>
              </w:rPr>
              <w:t>121</w:t>
            </w:r>
            <w:r w:rsidR="00B510EF">
              <w:rPr>
                <w:noProof/>
                <w:webHidden/>
              </w:rPr>
              <w:fldChar w:fldCharType="end"/>
            </w:r>
            <w:r>
              <w:rPr>
                <w:noProof/>
              </w:rPr>
              <w:fldChar w:fldCharType="end"/>
            </w:r>
          </w:ins>
        </w:p>
        <w:p w14:paraId="0B3013DF" w14:textId="77777777" w:rsidR="00B510EF" w:rsidRDefault="00397205">
          <w:pPr>
            <w:pStyle w:val="TOC2"/>
            <w:tabs>
              <w:tab w:val="left" w:pos="880"/>
              <w:tab w:val="right" w:leader="dot" w:pos="9350"/>
            </w:tabs>
            <w:rPr>
              <w:ins w:id="703" w:author="Anders Hejlsberg" w:date="2014-11-01T15:43:00Z"/>
              <w:rFonts w:eastAsiaTheme="minorEastAsia"/>
              <w:noProof/>
              <w:sz w:val="22"/>
            </w:rPr>
          </w:pPr>
          <w:ins w:id="704" w:author="Anders Hejlsberg" w:date="2014-11-01T15:43:00Z">
            <w:r>
              <w:fldChar w:fldCharType="begin"/>
            </w:r>
            <w:r>
              <w:instrText xml:space="preserve"> HYPERLINK \l "_Toc402619958" </w:instrText>
            </w:r>
            <w:r>
              <w:fldChar w:fldCharType="separate"/>
            </w:r>
            <w:r w:rsidR="00B510EF" w:rsidRPr="004847BD">
              <w:rPr>
                <w:rStyle w:val="Hyperlink"/>
                <w:noProof/>
                <w:highlight w:val="white"/>
              </w:rPr>
              <w:t>9.4</w:t>
            </w:r>
            <w:r w:rsidR="00B510EF">
              <w:rPr>
                <w:rFonts w:eastAsiaTheme="minorEastAsia"/>
                <w:noProof/>
                <w:sz w:val="22"/>
              </w:rPr>
              <w:tab/>
            </w:r>
            <w:r w:rsidR="00B510EF" w:rsidRPr="004847BD">
              <w:rPr>
                <w:rStyle w:val="Hyperlink"/>
                <w:noProof/>
                <w:highlight w:val="white"/>
              </w:rPr>
              <w:t>Code Generation</w:t>
            </w:r>
            <w:r w:rsidR="00B510EF">
              <w:rPr>
                <w:noProof/>
                <w:webHidden/>
              </w:rPr>
              <w:tab/>
            </w:r>
            <w:r w:rsidR="00B510EF">
              <w:rPr>
                <w:noProof/>
                <w:webHidden/>
              </w:rPr>
              <w:fldChar w:fldCharType="begin"/>
            </w:r>
            <w:r w:rsidR="00B510EF">
              <w:rPr>
                <w:noProof/>
                <w:webHidden/>
              </w:rPr>
              <w:instrText xml:space="preserve"> PAGEREF _Toc402619958 \h </w:instrText>
            </w:r>
            <w:r w:rsidR="00B510EF">
              <w:rPr>
                <w:noProof/>
                <w:webHidden/>
              </w:rPr>
            </w:r>
            <w:r w:rsidR="00B510EF">
              <w:rPr>
                <w:noProof/>
                <w:webHidden/>
              </w:rPr>
              <w:fldChar w:fldCharType="separate"/>
            </w:r>
            <w:r w:rsidR="00B510EF">
              <w:rPr>
                <w:noProof/>
                <w:webHidden/>
              </w:rPr>
              <w:t>121</w:t>
            </w:r>
            <w:r w:rsidR="00B510EF">
              <w:rPr>
                <w:noProof/>
                <w:webHidden/>
              </w:rPr>
              <w:fldChar w:fldCharType="end"/>
            </w:r>
            <w:r>
              <w:rPr>
                <w:noProof/>
              </w:rPr>
              <w:fldChar w:fldCharType="end"/>
            </w:r>
          </w:ins>
        </w:p>
        <w:p w14:paraId="4E771872" w14:textId="77777777" w:rsidR="00B510EF" w:rsidRDefault="00397205">
          <w:pPr>
            <w:pStyle w:val="TOC1"/>
            <w:rPr>
              <w:ins w:id="705" w:author="Anders Hejlsberg" w:date="2014-11-01T15:43:00Z"/>
              <w:rFonts w:eastAsiaTheme="minorEastAsia"/>
              <w:noProof/>
              <w:sz w:val="22"/>
            </w:rPr>
          </w:pPr>
          <w:ins w:id="706" w:author="Anders Hejlsberg" w:date="2014-11-01T15:43:00Z">
            <w:r>
              <w:fldChar w:fldCharType="begin"/>
            </w:r>
            <w:r>
              <w:instrText xml:space="preserve"> HYPERLINK \l "_Toc402619959" </w:instrText>
            </w:r>
            <w:r>
              <w:fldChar w:fldCharType="separate"/>
            </w:r>
            <w:r w:rsidR="00B510EF" w:rsidRPr="004847BD">
              <w:rPr>
                <w:rStyle w:val="Hyperlink"/>
                <w:noProof/>
              </w:rPr>
              <w:t>10</w:t>
            </w:r>
            <w:r w:rsidR="00B510EF">
              <w:rPr>
                <w:rFonts w:eastAsiaTheme="minorEastAsia"/>
                <w:noProof/>
                <w:sz w:val="22"/>
              </w:rPr>
              <w:tab/>
            </w:r>
            <w:r w:rsidR="00B510EF" w:rsidRPr="004847BD">
              <w:rPr>
                <w:rStyle w:val="Hyperlink"/>
                <w:noProof/>
              </w:rPr>
              <w:t>Internal Modules</w:t>
            </w:r>
            <w:r w:rsidR="00B510EF">
              <w:rPr>
                <w:noProof/>
                <w:webHidden/>
              </w:rPr>
              <w:tab/>
            </w:r>
            <w:r w:rsidR="00B510EF">
              <w:rPr>
                <w:noProof/>
                <w:webHidden/>
              </w:rPr>
              <w:fldChar w:fldCharType="begin"/>
            </w:r>
            <w:r w:rsidR="00B510EF">
              <w:rPr>
                <w:noProof/>
                <w:webHidden/>
              </w:rPr>
              <w:instrText xml:space="preserve"> PAGEREF _Toc402619959 \h </w:instrText>
            </w:r>
            <w:r w:rsidR="00B510EF">
              <w:rPr>
                <w:noProof/>
                <w:webHidden/>
              </w:rPr>
            </w:r>
            <w:r w:rsidR="00B510EF">
              <w:rPr>
                <w:noProof/>
                <w:webHidden/>
              </w:rPr>
              <w:fldChar w:fldCharType="separate"/>
            </w:r>
            <w:r w:rsidR="00B510EF">
              <w:rPr>
                <w:noProof/>
                <w:webHidden/>
              </w:rPr>
              <w:t>123</w:t>
            </w:r>
            <w:r w:rsidR="00B510EF">
              <w:rPr>
                <w:noProof/>
                <w:webHidden/>
              </w:rPr>
              <w:fldChar w:fldCharType="end"/>
            </w:r>
            <w:r>
              <w:rPr>
                <w:noProof/>
              </w:rPr>
              <w:fldChar w:fldCharType="end"/>
            </w:r>
          </w:ins>
        </w:p>
        <w:p w14:paraId="49F19D5D" w14:textId="77777777" w:rsidR="00B510EF" w:rsidRDefault="00397205">
          <w:pPr>
            <w:pStyle w:val="TOC2"/>
            <w:tabs>
              <w:tab w:val="left" w:pos="880"/>
              <w:tab w:val="right" w:leader="dot" w:pos="9350"/>
            </w:tabs>
            <w:rPr>
              <w:ins w:id="707" w:author="Anders Hejlsberg" w:date="2014-11-01T15:43:00Z"/>
              <w:rFonts w:eastAsiaTheme="minorEastAsia"/>
              <w:noProof/>
              <w:sz w:val="22"/>
            </w:rPr>
          </w:pPr>
          <w:ins w:id="708" w:author="Anders Hejlsberg" w:date="2014-11-01T15:43:00Z">
            <w:r>
              <w:fldChar w:fldCharType="begin"/>
            </w:r>
            <w:r>
              <w:instrText xml:space="preserve"> HYPERLINK \l "_Toc402619960" </w:instrText>
            </w:r>
            <w:r>
              <w:fldChar w:fldCharType="separate"/>
            </w:r>
            <w:r w:rsidR="00B510EF" w:rsidRPr="004847BD">
              <w:rPr>
                <w:rStyle w:val="Hyperlink"/>
                <w:noProof/>
              </w:rPr>
              <w:t>10.1</w:t>
            </w:r>
            <w:r w:rsidR="00B510EF">
              <w:rPr>
                <w:rFonts w:eastAsiaTheme="minorEastAsia"/>
                <w:noProof/>
                <w:sz w:val="22"/>
              </w:rPr>
              <w:tab/>
            </w:r>
            <w:r w:rsidR="00B510EF" w:rsidRPr="004847BD">
              <w:rPr>
                <w:rStyle w:val="Hyperlink"/>
                <w:noProof/>
              </w:rPr>
              <w:t>Module Declarations</w:t>
            </w:r>
            <w:r w:rsidR="00B510EF">
              <w:rPr>
                <w:noProof/>
                <w:webHidden/>
              </w:rPr>
              <w:tab/>
            </w:r>
            <w:r w:rsidR="00B510EF">
              <w:rPr>
                <w:noProof/>
                <w:webHidden/>
              </w:rPr>
              <w:fldChar w:fldCharType="begin"/>
            </w:r>
            <w:r w:rsidR="00B510EF">
              <w:rPr>
                <w:noProof/>
                <w:webHidden/>
              </w:rPr>
              <w:instrText xml:space="preserve"> PAGEREF _Toc402619960 \h </w:instrText>
            </w:r>
            <w:r w:rsidR="00B510EF">
              <w:rPr>
                <w:noProof/>
                <w:webHidden/>
              </w:rPr>
            </w:r>
            <w:r w:rsidR="00B510EF">
              <w:rPr>
                <w:noProof/>
                <w:webHidden/>
              </w:rPr>
              <w:fldChar w:fldCharType="separate"/>
            </w:r>
            <w:r w:rsidR="00B510EF">
              <w:rPr>
                <w:noProof/>
                <w:webHidden/>
              </w:rPr>
              <w:t>123</w:t>
            </w:r>
            <w:r w:rsidR="00B510EF">
              <w:rPr>
                <w:noProof/>
                <w:webHidden/>
              </w:rPr>
              <w:fldChar w:fldCharType="end"/>
            </w:r>
            <w:r>
              <w:rPr>
                <w:noProof/>
              </w:rPr>
              <w:fldChar w:fldCharType="end"/>
            </w:r>
          </w:ins>
        </w:p>
        <w:p w14:paraId="552ECB5B" w14:textId="77777777" w:rsidR="00B510EF" w:rsidRDefault="00397205">
          <w:pPr>
            <w:pStyle w:val="TOC2"/>
            <w:tabs>
              <w:tab w:val="left" w:pos="880"/>
              <w:tab w:val="right" w:leader="dot" w:pos="9350"/>
            </w:tabs>
            <w:rPr>
              <w:ins w:id="709" w:author="Anders Hejlsberg" w:date="2014-11-01T15:43:00Z"/>
              <w:rFonts w:eastAsiaTheme="minorEastAsia"/>
              <w:noProof/>
              <w:sz w:val="22"/>
            </w:rPr>
          </w:pPr>
          <w:ins w:id="710" w:author="Anders Hejlsberg" w:date="2014-11-01T15:43:00Z">
            <w:r>
              <w:fldChar w:fldCharType="begin"/>
            </w:r>
            <w:r>
              <w:instrText xml:space="preserve"> HYPERLINK \l "_Toc402619961" </w:instrText>
            </w:r>
            <w:r>
              <w:fldChar w:fldCharType="separate"/>
            </w:r>
            <w:r w:rsidR="00B510EF" w:rsidRPr="004847BD">
              <w:rPr>
                <w:rStyle w:val="Hyperlink"/>
                <w:noProof/>
              </w:rPr>
              <w:t>10.2</w:t>
            </w:r>
            <w:r w:rsidR="00B510EF">
              <w:rPr>
                <w:rFonts w:eastAsiaTheme="minorEastAsia"/>
                <w:noProof/>
                <w:sz w:val="22"/>
              </w:rPr>
              <w:tab/>
            </w:r>
            <w:r w:rsidR="00B510EF" w:rsidRPr="004847BD">
              <w:rPr>
                <w:rStyle w:val="Hyperlink"/>
                <w:noProof/>
              </w:rPr>
              <w:t>Module Body</w:t>
            </w:r>
            <w:r w:rsidR="00B510EF">
              <w:rPr>
                <w:noProof/>
                <w:webHidden/>
              </w:rPr>
              <w:tab/>
            </w:r>
            <w:r w:rsidR="00B510EF">
              <w:rPr>
                <w:noProof/>
                <w:webHidden/>
              </w:rPr>
              <w:fldChar w:fldCharType="begin"/>
            </w:r>
            <w:r w:rsidR="00B510EF">
              <w:rPr>
                <w:noProof/>
                <w:webHidden/>
              </w:rPr>
              <w:instrText xml:space="preserve"> PAGEREF _Toc402619961 \h </w:instrText>
            </w:r>
            <w:r w:rsidR="00B510EF">
              <w:rPr>
                <w:noProof/>
                <w:webHidden/>
              </w:rPr>
            </w:r>
            <w:r w:rsidR="00B510EF">
              <w:rPr>
                <w:noProof/>
                <w:webHidden/>
              </w:rPr>
              <w:fldChar w:fldCharType="separate"/>
            </w:r>
            <w:r w:rsidR="00B510EF">
              <w:rPr>
                <w:noProof/>
                <w:webHidden/>
              </w:rPr>
              <w:t>124</w:t>
            </w:r>
            <w:r w:rsidR="00B510EF">
              <w:rPr>
                <w:noProof/>
                <w:webHidden/>
              </w:rPr>
              <w:fldChar w:fldCharType="end"/>
            </w:r>
            <w:r>
              <w:rPr>
                <w:noProof/>
              </w:rPr>
              <w:fldChar w:fldCharType="end"/>
            </w:r>
          </w:ins>
        </w:p>
        <w:p w14:paraId="7F3C4257" w14:textId="77777777" w:rsidR="00B510EF" w:rsidRDefault="00397205">
          <w:pPr>
            <w:pStyle w:val="TOC2"/>
            <w:tabs>
              <w:tab w:val="left" w:pos="880"/>
              <w:tab w:val="right" w:leader="dot" w:pos="9350"/>
            </w:tabs>
            <w:rPr>
              <w:ins w:id="711" w:author="Anders Hejlsberg" w:date="2014-11-01T15:43:00Z"/>
              <w:rFonts w:eastAsiaTheme="minorEastAsia"/>
              <w:noProof/>
              <w:sz w:val="22"/>
            </w:rPr>
          </w:pPr>
          <w:ins w:id="712" w:author="Anders Hejlsberg" w:date="2014-11-01T15:43:00Z">
            <w:r>
              <w:fldChar w:fldCharType="begin"/>
            </w:r>
            <w:r>
              <w:instrText xml:space="preserve"> HYPERLINK \l "_Toc402619962" </w:instrText>
            </w:r>
            <w:r>
              <w:fldChar w:fldCharType="separate"/>
            </w:r>
            <w:r w:rsidR="00B510EF" w:rsidRPr="004847BD">
              <w:rPr>
                <w:rStyle w:val="Hyperlink"/>
                <w:noProof/>
              </w:rPr>
              <w:t>10.3</w:t>
            </w:r>
            <w:r w:rsidR="00B510EF">
              <w:rPr>
                <w:rFonts w:eastAsiaTheme="minorEastAsia"/>
                <w:noProof/>
                <w:sz w:val="22"/>
              </w:rPr>
              <w:tab/>
            </w:r>
            <w:r w:rsidR="00B510EF" w:rsidRPr="004847BD">
              <w:rPr>
                <w:rStyle w:val="Hyperlink"/>
                <w:noProof/>
              </w:rPr>
              <w:t>Import Declarations</w:t>
            </w:r>
            <w:r w:rsidR="00B510EF">
              <w:rPr>
                <w:noProof/>
                <w:webHidden/>
              </w:rPr>
              <w:tab/>
            </w:r>
            <w:r w:rsidR="00B510EF">
              <w:rPr>
                <w:noProof/>
                <w:webHidden/>
              </w:rPr>
              <w:fldChar w:fldCharType="begin"/>
            </w:r>
            <w:r w:rsidR="00B510EF">
              <w:rPr>
                <w:noProof/>
                <w:webHidden/>
              </w:rPr>
              <w:instrText xml:space="preserve"> PAGEREF _Toc402619962 \h </w:instrText>
            </w:r>
            <w:r w:rsidR="00B510EF">
              <w:rPr>
                <w:noProof/>
                <w:webHidden/>
              </w:rPr>
            </w:r>
            <w:r w:rsidR="00B510EF">
              <w:rPr>
                <w:noProof/>
                <w:webHidden/>
              </w:rPr>
              <w:fldChar w:fldCharType="separate"/>
            </w:r>
            <w:r w:rsidR="00B510EF">
              <w:rPr>
                <w:noProof/>
                <w:webHidden/>
              </w:rPr>
              <w:t>125</w:t>
            </w:r>
            <w:r w:rsidR="00B510EF">
              <w:rPr>
                <w:noProof/>
                <w:webHidden/>
              </w:rPr>
              <w:fldChar w:fldCharType="end"/>
            </w:r>
            <w:r>
              <w:rPr>
                <w:noProof/>
              </w:rPr>
              <w:fldChar w:fldCharType="end"/>
            </w:r>
          </w:ins>
        </w:p>
        <w:p w14:paraId="45C9ED1B" w14:textId="77777777" w:rsidR="00B510EF" w:rsidRDefault="00397205">
          <w:pPr>
            <w:pStyle w:val="TOC2"/>
            <w:tabs>
              <w:tab w:val="left" w:pos="880"/>
              <w:tab w:val="right" w:leader="dot" w:pos="9350"/>
            </w:tabs>
            <w:rPr>
              <w:ins w:id="713" w:author="Anders Hejlsberg" w:date="2014-11-01T15:43:00Z"/>
              <w:rFonts w:eastAsiaTheme="minorEastAsia"/>
              <w:noProof/>
              <w:sz w:val="22"/>
            </w:rPr>
          </w:pPr>
          <w:ins w:id="714" w:author="Anders Hejlsberg" w:date="2014-11-01T15:43:00Z">
            <w:r>
              <w:fldChar w:fldCharType="begin"/>
            </w:r>
            <w:r>
              <w:instrText xml:space="preserve"> HYPERLINK \l "_Toc402619963" </w:instrText>
            </w:r>
            <w:r>
              <w:fldChar w:fldCharType="separate"/>
            </w:r>
            <w:r w:rsidR="00B510EF" w:rsidRPr="004847BD">
              <w:rPr>
                <w:rStyle w:val="Hyperlink"/>
                <w:noProof/>
              </w:rPr>
              <w:t>10.4</w:t>
            </w:r>
            <w:r w:rsidR="00B510EF">
              <w:rPr>
                <w:rFonts w:eastAsiaTheme="minorEastAsia"/>
                <w:noProof/>
                <w:sz w:val="22"/>
              </w:rPr>
              <w:tab/>
            </w:r>
            <w:r w:rsidR="00B510EF" w:rsidRPr="004847BD">
              <w:rPr>
                <w:rStyle w:val="Hyperlink"/>
                <w:noProof/>
              </w:rPr>
              <w:t>Export Declarations</w:t>
            </w:r>
            <w:r w:rsidR="00B510EF">
              <w:rPr>
                <w:noProof/>
                <w:webHidden/>
              </w:rPr>
              <w:tab/>
            </w:r>
            <w:r w:rsidR="00B510EF">
              <w:rPr>
                <w:noProof/>
                <w:webHidden/>
              </w:rPr>
              <w:fldChar w:fldCharType="begin"/>
            </w:r>
            <w:r w:rsidR="00B510EF">
              <w:rPr>
                <w:noProof/>
                <w:webHidden/>
              </w:rPr>
              <w:instrText xml:space="preserve"> PAGEREF _Toc402619963 \h </w:instrText>
            </w:r>
            <w:r w:rsidR="00B510EF">
              <w:rPr>
                <w:noProof/>
                <w:webHidden/>
              </w:rPr>
            </w:r>
            <w:r w:rsidR="00B510EF">
              <w:rPr>
                <w:noProof/>
                <w:webHidden/>
              </w:rPr>
              <w:fldChar w:fldCharType="separate"/>
            </w:r>
            <w:r w:rsidR="00B510EF">
              <w:rPr>
                <w:noProof/>
                <w:webHidden/>
              </w:rPr>
              <w:t>126</w:t>
            </w:r>
            <w:r w:rsidR="00B510EF">
              <w:rPr>
                <w:noProof/>
                <w:webHidden/>
              </w:rPr>
              <w:fldChar w:fldCharType="end"/>
            </w:r>
            <w:r>
              <w:rPr>
                <w:noProof/>
              </w:rPr>
              <w:fldChar w:fldCharType="end"/>
            </w:r>
          </w:ins>
        </w:p>
        <w:p w14:paraId="6E99F50E" w14:textId="77777777" w:rsidR="00B510EF" w:rsidRDefault="00397205">
          <w:pPr>
            <w:pStyle w:val="TOC2"/>
            <w:tabs>
              <w:tab w:val="left" w:pos="880"/>
              <w:tab w:val="right" w:leader="dot" w:pos="9350"/>
            </w:tabs>
            <w:rPr>
              <w:ins w:id="715" w:author="Anders Hejlsberg" w:date="2014-11-01T15:43:00Z"/>
              <w:rFonts w:eastAsiaTheme="minorEastAsia"/>
              <w:noProof/>
              <w:sz w:val="22"/>
            </w:rPr>
          </w:pPr>
          <w:ins w:id="716" w:author="Anders Hejlsberg" w:date="2014-11-01T15:43:00Z">
            <w:r>
              <w:fldChar w:fldCharType="begin"/>
            </w:r>
            <w:r>
              <w:instrText xml:space="preserve"> HYPERLINK \l "_Toc402619964" </w:instrText>
            </w:r>
            <w:r>
              <w:fldChar w:fldCharType="separate"/>
            </w:r>
            <w:r w:rsidR="00B510EF" w:rsidRPr="004847BD">
              <w:rPr>
                <w:rStyle w:val="Hyperlink"/>
                <w:noProof/>
              </w:rPr>
              <w:t>10.5</w:t>
            </w:r>
            <w:r w:rsidR="00B510EF">
              <w:rPr>
                <w:rFonts w:eastAsiaTheme="minorEastAsia"/>
                <w:noProof/>
                <w:sz w:val="22"/>
              </w:rPr>
              <w:tab/>
            </w:r>
            <w:r w:rsidR="00B510EF" w:rsidRPr="004847BD">
              <w:rPr>
                <w:rStyle w:val="Hyperlink"/>
                <w:noProof/>
              </w:rPr>
              <w:t>Declaration Merging</w:t>
            </w:r>
            <w:r w:rsidR="00B510EF">
              <w:rPr>
                <w:noProof/>
                <w:webHidden/>
              </w:rPr>
              <w:tab/>
            </w:r>
            <w:r w:rsidR="00B510EF">
              <w:rPr>
                <w:noProof/>
                <w:webHidden/>
              </w:rPr>
              <w:fldChar w:fldCharType="begin"/>
            </w:r>
            <w:r w:rsidR="00B510EF">
              <w:rPr>
                <w:noProof/>
                <w:webHidden/>
              </w:rPr>
              <w:instrText xml:space="preserve"> PAGEREF _Toc402619964 \h </w:instrText>
            </w:r>
            <w:r w:rsidR="00B510EF">
              <w:rPr>
                <w:noProof/>
                <w:webHidden/>
              </w:rPr>
            </w:r>
            <w:r w:rsidR="00B510EF">
              <w:rPr>
                <w:noProof/>
                <w:webHidden/>
              </w:rPr>
              <w:fldChar w:fldCharType="separate"/>
            </w:r>
            <w:r w:rsidR="00B510EF">
              <w:rPr>
                <w:noProof/>
                <w:webHidden/>
              </w:rPr>
              <w:t>127</w:t>
            </w:r>
            <w:r w:rsidR="00B510EF">
              <w:rPr>
                <w:noProof/>
                <w:webHidden/>
              </w:rPr>
              <w:fldChar w:fldCharType="end"/>
            </w:r>
            <w:r>
              <w:rPr>
                <w:noProof/>
              </w:rPr>
              <w:fldChar w:fldCharType="end"/>
            </w:r>
          </w:ins>
        </w:p>
        <w:p w14:paraId="235B0888" w14:textId="77777777" w:rsidR="00B510EF" w:rsidRDefault="00397205">
          <w:pPr>
            <w:pStyle w:val="TOC2"/>
            <w:tabs>
              <w:tab w:val="left" w:pos="880"/>
              <w:tab w:val="right" w:leader="dot" w:pos="9350"/>
            </w:tabs>
            <w:rPr>
              <w:ins w:id="717" w:author="Anders Hejlsberg" w:date="2014-11-01T15:43:00Z"/>
              <w:rFonts w:eastAsiaTheme="minorEastAsia"/>
              <w:noProof/>
              <w:sz w:val="22"/>
            </w:rPr>
          </w:pPr>
          <w:ins w:id="718" w:author="Anders Hejlsberg" w:date="2014-11-01T15:43:00Z">
            <w:r>
              <w:fldChar w:fldCharType="begin"/>
            </w:r>
            <w:r>
              <w:instrText xml:space="preserve"> HYPERLINK \l "_Toc402619965" </w:instrText>
            </w:r>
            <w:r>
              <w:fldChar w:fldCharType="separate"/>
            </w:r>
            <w:r w:rsidR="00B510EF" w:rsidRPr="004847BD">
              <w:rPr>
                <w:rStyle w:val="Hyperlink"/>
                <w:noProof/>
              </w:rPr>
              <w:t>10.6</w:t>
            </w:r>
            <w:r w:rsidR="00B510EF">
              <w:rPr>
                <w:rFonts w:eastAsiaTheme="minorEastAsia"/>
                <w:noProof/>
                <w:sz w:val="22"/>
              </w:rPr>
              <w:tab/>
            </w:r>
            <w:r w:rsidR="00B510EF" w:rsidRPr="004847BD">
              <w:rPr>
                <w:rStyle w:val="Hyperlink"/>
                <w:noProof/>
              </w:rPr>
              <w:t>Code Generation</w:t>
            </w:r>
            <w:r w:rsidR="00B510EF">
              <w:rPr>
                <w:noProof/>
                <w:webHidden/>
              </w:rPr>
              <w:tab/>
            </w:r>
            <w:r w:rsidR="00B510EF">
              <w:rPr>
                <w:noProof/>
                <w:webHidden/>
              </w:rPr>
              <w:fldChar w:fldCharType="begin"/>
            </w:r>
            <w:r w:rsidR="00B510EF">
              <w:rPr>
                <w:noProof/>
                <w:webHidden/>
              </w:rPr>
              <w:instrText xml:space="preserve"> PAGEREF _Toc402619965 \h </w:instrText>
            </w:r>
            <w:r w:rsidR="00B510EF">
              <w:rPr>
                <w:noProof/>
                <w:webHidden/>
              </w:rPr>
            </w:r>
            <w:r w:rsidR="00B510EF">
              <w:rPr>
                <w:noProof/>
                <w:webHidden/>
              </w:rPr>
              <w:fldChar w:fldCharType="separate"/>
            </w:r>
            <w:r w:rsidR="00B510EF">
              <w:rPr>
                <w:noProof/>
                <w:webHidden/>
              </w:rPr>
              <w:t>129</w:t>
            </w:r>
            <w:r w:rsidR="00B510EF">
              <w:rPr>
                <w:noProof/>
                <w:webHidden/>
              </w:rPr>
              <w:fldChar w:fldCharType="end"/>
            </w:r>
            <w:r>
              <w:rPr>
                <w:noProof/>
              </w:rPr>
              <w:fldChar w:fldCharType="end"/>
            </w:r>
          </w:ins>
        </w:p>
        <w:p w14:paraId="76631934" w14:textId="77777777" w:rsidR="00B510EF" w:rsidRDefault="00397205">
          <w:pPr>
            <w:pStyle w:val="TOC1"/>
            <w:rPr>
              <w:ins w:id="719" w:author="Anders Hejlsberg" w:date="2014-11-01T15:43:00Z"/>
              <w:rFonts w:eastAsiaTheme="minorEastAsia"/>
              <w:noProof/>
              <w:sz w:val="22"/>
            </w:rPr>
          </w:pPr>
          <w:ins w:id="720" w:author="Anders Hejlsberg" w:date="2014-11-01T15:43:00Z">
            <w:r>
              <w:fldChar w:fldCharType="begin"/>
            </w:r>
            <w:r>
              <w:instrText xml:space="preserve"> HYPERLINK \l "_Toc402619966" </w:instrText>
            </w:r>
            <w:r>
              <w:fldChar w:fldCharType="separate"/>
            </w:r>
            <w:r w:rsidR="00B510EF" w:rsidRPr="004847BD">
              <w:rPr>
                <w:rStyle w:val="Hyperlink"/>
                <w:noProof/>
              </w:rPr>
              <w:t>11</w:t>
            </w:r>
            <w:r w:rsidR="00B510EF">
              <w:rPr>
                <w:rFonts w:eastAsiaTheme="minorEastAsia"/>
                <w:noProof/>
                <w:sz w:val="22"/>
              </w:rPr>
              <w:tab/>
            </w:r>
            <w:r w:rsidR="00B510EF" w:rsidRPr="004847BD">
              <w:rPr>
                <w:rStyle w:val="Hyperlink"/>
                <w:noProof/>
              </w:rPr>
              <w:t>Source Files and External Modules</w:t>
            </w:r>
            <w:r w:rsidR="00B510EF">
              <w:rPr>
                <w:noProof/>
                <w:webHidden/>
              </w:rPr>
              <w:tab/>
            </w:r>
            <w:r w:rsidR="00B510EF">
              <w:rPr>
                <w:noProof/>
                <w:webHidden/>
              </w:rPr>
              <w:fldChar w:fldCharType="begin"/>
            </w:r>
            <w:r w:rsidR="00B510EF">
              <w:rPr>
                <w:noProof/>
                <w:webHidden/>
              </w:rPr>
              <w:instrText xml:space="preserve"> PAGEREF _Toc402619966 \h </w:instrText>
            </w:r>
            <w:r w:rsidR="00B510EF">
              <w:rPr>
                <w:noProof/>
                <w:webHidden/>
              </w:rPr>
            </w:r>
            <w:r w:rsidR="00B510EF">
              <w:rPr>
                <w:noProof/>
                <w:webHidden/>
              </w:rPr>
              <w:fldChar w:fldCharType="separate"/>
            </w:r>
            <w:r w:rsidR="00B510EF">
              <w:rPr>
                <w:noProof/>
                <w:webHidden/>
              </w:rPr>
              <w:t>131</w:t>
            </w:r>
            <w:r w:rsidR="00B510EF">
              <w:rPr>
                <w:noProof/>
                <w:webHidden/>
              </w:rPr>
              <w:fldChar w:fldCharType="end"/>
            </w:r>
            <w:r>
              <w:rPr>
                <w:noProof/>
              </w:rPr>
              <w:fldChar w:fldCharType="end"/>
            </w:r>
          </w:ins>
        </w:p>
        <w:p w14:paraId="52CACAE3" w14:textId="77777777" w:rsidR="00B510EF" w:rsidRDefault="00397205">
          <w:pPr>
            <w:pStyle w:val="TOC2"/>
            <w:tabs>
              <w:tab w:val="left" w:pos="880"/>
              <w:tab w:val="right" w:leader="dot" w:pos="9350"/>
            </w:tabs>
            <w:rPr>
              <w:ins w:id="721" w:author="Anders Hejlsberg" w:date="2014-11-01T15:43:00Z"/>
              <w:rFonts w:eastAsiaTheme="minorEastAsia"/>
              <w:noProof/>
              <w:sz w:val="22"/>
            </w:rPr>
          </w:pPr>
          <w:ins w:id="722" w:author="Anders Hejlsberg" w:date="2014-11-01T15:43:00Z">
            <w:r>
              <w:fldChar w:fldCharType="begin"/>
            </w:r>
            <w:r>
              <w:instrText xml:space="preserve"> HYPERLINK \l "_Toc402619967" </w:instrText>
            </w:r>
            <w:r>
              <w:fldChar w:fldCharType="separate"/>
            </w:r>
            <w:r w:rsidR="00B510EF" w:rsidRPr="004847BD">
              <w:rPr>
                <w:rStyle w:val="Hyperlink"/>
                <w:noProof/>
              </w:rPr>
              <w:t>11.1</w:t>
            </w:r>
            <w:r w:rsidR="00B510EF">
              <w:rPr>
                <w:rFonts w:eastAsiaTheme="minorEastAsia"/>
                <w:noProof/>
                <w:sz w:val="22"/>
              </w:rPr>
              <w:tab/>
            </w:r>
            <w:r w:rsidR="00B510EF" w:rsidRPr="004847BD">
              <w:rPr>
                <w:rStyle w:val="Hyperlink"/>
                <w:noProof/>
              </w:rPr>
              <w:t>Source Files</w:t>
            </w:r>
            <w:r w:rsidR="00B510EF">
              <w:rPr>
                <w:noProof/>
                <w:webHidden/>
              </w:rPr>
              <w:tab/>
            </w:r>
            <w:r w:rsidR="00B510EF">
              <w:rPr>
                <w:noProof/>
                <w:webHidden/>
              </w:rPr>
              <w:fldChar w:fldCharType="begin"/>
            </w:r>
            <w:r w:rsidR="00B510EF">
              <w:rPr>
                <w:noProof/>
                <w:webHidden/>
              </w:rPr>
              <w:instrText xml:space="preserve"> PAGEREF _Toc402619967 \h </w:instrText>
            </w:r>
            <w:r w:rsidR="00B510EF">
              <w:rPr>
                <w:noProof/>
                <w:webHidden/>
              </w:rPr>
            </w:r>
            <w:r w:rsidR="00B510EF">
              <w:rPr>
                <w:noProof/>
                <w:webHidden/>
              </w:rPr>
              <w:fldChar w:fldCharType="separate"/>
            </w:r>
            <w:r w:rsidR="00B510EF">
              <w:rPr>
                <w:noProof/>
                <w:webHidden/>
              </w:rPr>
              <w:t>131</w:t>
            </w:r>
            <w:r w:rsidR="00B510EF">
              <w:rPr>
                <w:noProof/>
                <w:webHidden/>
              </w:rPr>
              <w:fldChar w:fldCharType="end"/>
            </w:r>
            <w:r>
              <w:rPr>
                <w:noProof/>
              </w:rPr>
              <w:fldChar w:fldCharType="end"/>
            </w:r>
          </w:ins>
        </w:p>
        <w:p w14:paraId="48D64EFD" w14:textId="77777777" w:rsidR="00B510EF" w:rsidRDefault="00397205">
          <w:pPr>
            <w:pStyle w:val="TOC3"/>
            <w:rPr>
              <w:ins w:id="723" w:author="Anders Hejlsberg" w:date="2014-11-01T15:43:00Z"/>
              <w:rFonts w:eastAsiaTheme="minorEastAsia"/>
              <w:noProof/>
              <w:sz w:val="22"/>
            </w:rPr>
          </w:pPr>
          <w:ins w:id="724" w:author="Anders Hejlsberg" w:date="2014-11-01T15:43:00Z">
            <w:r>
              <w:fldChar w:fldCharType="begin"/>
            </w:r>
            <w:r>
              <w:instrText xml:space="preserve"> HYPERLINK \l "_Toc402619968" </w:instrText>
            </w:r>
            <w:r>
              <w:fldChar w:fldCharType="separate"/>
            </w:r>
            <w:r w:rsidR="00B510EF" w:rsidRPr="004847BD">
              <w:rPr>
                <w:rStyle w:val="Hyperlink"/>
                <w:noProof/>
              </w:rPr>
              <w:t>11.1.1</w:t>
            </w:r>
            <w:r w:rsidR="00B510EF">
              <w:rPr>
                <w:rFonts w:eastAsiaTheme="minorEastAsia"/>
                <w:noProof/>
                <w:sz w:val="22"/>
              </w:rPr>
              <w:tab/>
            </w:r>
            <w:r w:rsidR="00B510EF" w:rsidRPr="004847BD">
              <w:rPr>
                <w:rStyle w:val="Hyperlink"/>
                <w:noProof/>
              </w:rPr>
              <w:t>Source Files Dependencies</w:t>
            </w:r>
            <w:r w:rsidR="00B510EF">
              <w:rPr>
                <w:noProof/>
                <w:webHidden/>
              </w:rPr>
              <w:tab/>
            </w:r>
            <w:r w:rsidR="00B510EF">
              <w:rPr>
                <w:noProof/>
                <w:webHidden/>
              </w:rPr>
              <w:fldChar w:fldCharType="begin"/>
            </w:r>
            <w:r w:rsidR="00B510EF">
              <w:rPr>
                <w:noProof/>
                <w:webHidden/>
              </w:rPr>
              <w:instrText xml:space="preserve"> PAGEREF _Toc402619968 \h </w:instrText>
            </w:r>
            <w:r w:rsidR="00B510EF">
              <w:rPr>
                <w:noProof/>
                <w:webHidden/>
              </w:rPr>
            </w:r>
            <w:r w:rsidR="00B510EF">
              <w:rPr>
                <w:noProof/>
                <w:webHidden/>
              </w:rPr>
              <w:fldChar w:fldCharType="separate"/>
            </w:r>
            <w:r w:rsidR="00B510EF">
              <w:rPr>
                <w:noProof/>
                <w:webHidden/>
              </w:rPr>
              <w:t>133</w:t>
            </w:r>
            <w:r w:rsidR="00B510EF">
              <w:rPr>
                <w:noProof/>
                <w:webHidden/>
              </w:rPr>
              <w:fldChar w:fldCharType="end"/>
            </w:r>
            <w:r>
              <w:rPr>
                <w:noProof/>
              </w:rPr>
              <w:fldChar w:fldCharType="end"/>
            </w:r>
          </w:ins>
        </w:p>
        <w:p w14:paraId="60A128A9" w14:textId="77777777" w:rsidR="00B510EF" w:rsidRDefault="00397205">
          <w:pPr>
            <w:pStyle w:val="TOC2"/>
            <w:tabs>
              <w:tab w:val="left" w:pos="880"/>
              <w:tab w:val="right" w:leader="dot" w:pos="9350"/>
            </w:tabs>
            <w:rPr>
              <w:ins w:id="725" w:author="Anders Hejlsberg" w:date="2014-11-01T15:43:00Z"/>
              <w:rFonts w:eastAsiaTheme="minorEastAsia"/>
              <w:noProof/>
              <w:sz w:val="22"/>
            </w:rPr>
          </w:pPr>
          <w:ins w:id="726" w:author="Anders Hejlsberg" w:date="2014-11-01T15:43:00Z">
            <w:r>
              <w:fldChar w:fldCharType="begin"/>
            </w:r>
            <w:r>
              <w:instrText xml:space="preserve"> HYPERLINK \l "_Toc402619969" </w:instrText>
            </w:r>
            <w:r>
              <w:fldChar w:fldCharType="separate"/>
            </w:r>
            <w:r w:rsidR="00B510EF" w:rsidRPr="004847BD">
              <w:rPr>
                <w:rStyle w:val="Hyperlink"/>
                <w:noProof/>
              </w:rPr>
              <w:t>11.2</w:t>
            </w:r>
            <w:r w:rsidR="00B510EF">
              <w:rPr>
                <w:rFonts w:eastAsiaTheme="minorEastAsia"/>
                <w:noProof/>
                <w:sz w:val="22"/>
              </w:rPr>
              <w:tab/>
            </w:r>
            <w:r w:rsidR="00B510EF" w:rsidRPr="004847BD">
              <w:rPr>
                <w:rStyle w:val="Hyperlink"/>
                <w:noProof/>
              </w:rPr>
              <w:t>External Modules</w:t>
            </w:r>
            <w:r w:rsidR="00B510EF">
              <w:rPr>
                <w:noProof/>
                <w:webHidden/>
              </w:rPr>
              <w:tab/>
            </w:r>
            <w:r w:rsidR="00B510EF">
              <w:rPr>
                <w:noProof/>
                <w:webHidden/>
              </w:rPr>
              <w:fldChar w:fldCharType="begin"/>
            </w:r>
            <w:r w:rsidR="00B510EF">
              <w:rPr>
                <w:noProof/>
                <w:webHidden/>
              </w:rPr>
              <w:instrText xml:space="preserve"> PAGEREF _Toc402619969 \h </w:instrText>
            </w:r>
            <w:r w:rsidR="00B510EF">
              <w:rPr>
                <w:noProof/>
                <w:webHidden/>
              </w:rPr>
            </w:r>
            <w:r w:rsidR="00B510EF">
              <w:rPr>
                <w:noProof/>
                <w:webHidden/>
              </w:rPr>
              <w:fldChar w:fldCharType="separate"/>
            </w:r>
            <w:r w:rsidR="00B510EF">
              <w:rPr>
                <w:noProof/>
                <w:webHidden/>
              </w:rPr>
              <w:t>133</w:t>
            </w:r>
            <w:r w:rsidR="00B510EF">
              <w:rPr>
                <w:noProof/>
                <w:webHidden/>
              </w:rPr>
              <w:fldChar w:fldCharType="end"/>
            </w:r>
            <w:r>
              <w:rPr>
                <w:noProof/>
              </w:rPr>
              <w:fldChar w:fldCharType="end"/>
            </w:r>
          </w:ins>
        </w:p>
        <w:p w14:paraId="21A1B2B0" w14:textId="77777777" w:rsidR="00B510EF" w:rsidRDefault="00397205">
          <w:pPr>
            <w:pStyle w:val="TOC3"/>
            <w:rPr>
              <w:ins w:id="727" w:author="Anders Hejlsberg" w:date="2014-11-01T15:43:00Z"/>
              <w:rFonts w:eastAsiaTheme="minorEastAsia"/>
              <w:noProof/>
              <w:sz w:val="22"/>
            </w:rPr>
          </w:pPr>
          <w:ins w:id="728" w:author="Anders Hejlsberg" w:date="2014-11-01T15:43:00Z">
            <w:r>
              <w:lastRenderedPageBreak/>
              <w:fldChar w:fldCharType="begin"/>
            </w:r>
            <w:r>
              <w:instrText xml:space="preserve"> HYPERLINK \l "_Toc402619970" </w:instrText>
            </w:r>
            <w:r>
              <w:fldChar w:fldCharType="separate"/>
            </w:r>
            <w:r w:rsidR="00B510EF" w:rsidRPr="004847BD">
              <w:rPr>
                <w:rStyle w:val="Hyperlink"/>
                <w:noProof/>
              </w:rPr>
              <w:t>11.2.1</w:t>
            </w:r>
            <w:r w:rsidR="00B510EF">
              <w:rPr>
                <w:rFonts w:eastAsiaTheme="minorEastAsia"/>
                <w:noProof/>
                <w:sz w:val="22"/>
              </w:rPr>
              <w:tab/>
            </w:r>
            <w:r w:rsidR="00B510EF" w:rsidRPr="004847BD">
              <w:rPr>
                <w:rStyle w:val="Hyperlink"/>
                <w:noProof/>
              </w:rPr>
              <w:t>External Module Names</w:t>
            </w:r>
            <w:r w:rsidR="00B510EF">
              <w:rPr>
                <w:noProof/>
                <w:webHidden/>
              </w:rPr>
              <w:tab/>
            </w:r>
            <w:r w:rsidR="00B510EF">
              <w:rPr>
                <w:noProof/>
                <w:webHidden/>
              </w:rPr>
              <w:fldChar w:fldCharType="begin"/>
            </w:r>
            <w:r w:rsidR="00B510EF">
              <w:rPr>
                <w:noProof/>
                <w:webHidden/>
              </w:rPr>
              <w:instrText xml:space="preserve"> PAGEREF _Toc402619970 \h </w:instrText>
            </w:r>
            <w:r w:rsidR="00B510EF">
              <w:rPr>
                <w:noProof/>
                <w:webHidden/>
              </w:rPr>
            </w:r>
            <w:r w:rsidR="00B510EF">
              <w:rPr>
                <w:noProof/>
                <w:webHidden/>
              </w:rPr>
              <w:fldChar w:fldCharType="separate"/>
            </w:r>
            <w:r w:rsidR="00B510EF">
              <w:rPr>
                <w:noProof/>
                <w:webHidden/>
              </w:rPr>
              <w:t>134</w:t>
            </w:r>
            <w:r w:rsidR="00B510EF">
              <w:rPr>
                <w:noProof/>
                <w:webHidden/>
              </w:rPr>
              <w:fldChar w:fldCharType="end"/>
            </w:r>
            <w:r>
              <w:rPr>
                <w:noProof/>
              </w:rPr>
              <w:fldChar w:fldCharType="end"/>
            </w:r>
          </w:ins>
        </w:p>
        <w:p w14:paraId="5350D4DD" w14:textId="77777777" w:rsidR="00B510EF" w:rsidRDefault="00397205">
          <w:pPr>
            <w:pStyle w:val="TOC3"/>
            <w:rPr>
              <w:ins w:id="729" w:author="Anders Hejlsberg" w:date="2014-11-01T15:43:00Z"/>
              <w:rFonts w:eastAsiaTheme="minorEastAsia"/>
              <w:noProof/>
              <w:sz w:val="22"/>
            </w:rPr>
          </w:pPr>
          <w:ins w:id="730" w:author="Anders Hejlsberg" w:date="2014-11-01T15:43:00Z">
            <w:r>
              <w:fldChar w:fldCharType="begin"/>
            </w:r>
            <w:r>
              <w:instrText xml:space="preserve"> HYPERLINK \l "_Toc402619971" </w:instrText>
            </w:r>
            <w:r>
              <w:fldChar w:fldCharType="separate"/>
            </w:r>
            <w:r w:rsidR="00B510EF" w:rsidRPr="004847BD">
              <w:rPr>
                <w:rStyle w:val="Hyperlink"/>
                <w:noProof/>
              </w:rPr>
              <w:t>11.2.2</w:t>
            </w:r>
            <w:r w:rsidR="00B510EF">
              <w:rPr>
                <w:rFonts w:eastAsiaTheme="minorEastAsia"/>
                <w:noProof/>
                <w:sz w:val="22"/>
              </w:rPr>
              <w:tab/>
            </w:r>
            <w:r w:rsidR="00B510EF" w:rsidRPr="004847BD">
              <w:rPr>
                <w:rStyle w:val="Hyperlink"/>
                <w:noProof/>
              </w:rPr>
              <w:t>External Import Declarations</w:t>
            </w:r>
            <w:r w:rsidR="00B510EF">
              <w:rPr>
                <w:noProof/>
                <w:webHidden/>
              </w:rPr>
              <w:tab/>
            </w:r>
            <w:r w:rsidR="00B510EF">
              <w:rPr>
                <w:noProof/>
                <w:webHidden/>
              </w:rPr>
              <w:fldChar w:fldCharType="begin"/>
            </w:r>
            <w:r w:rsidR="00B510EF">
              <w:rPr>
                <w:noProof/>
                <w:webHidden/>
              </w:rPr>
              <w:instrText xml:space="preserve"> PAGEREF _Toc402619971 \h </w:instrText>
            </w:r>
            <w:r w:rsidR="00B510EF">
              <w:rPr>
                <w:noProof/>
                <w:webHidden/>
              </w:rPr>
            </w:r>
            <w:r w:rsidR="00B510EF">
              <w:rPr>
                <w:noProof/>
                <w:webHidden/>
              </w:rPr>
              <w:fldChar w:fldCharType="separate"/>
            </w:r>
            <w:r w:rsidR="00B510EF">
              <w:rPr>
                <w:noProof/>
                <w:webHidden/>
              </w:rPr>
              <w:t>135</w:t>
            </w:r>
            <w:r w:rsidR="00B510EF">
              <w:rPr>
                <w:noProof/>
                <w:webHidden/>
              </w:rPr>
              <w:fldChar w:fldCharType="end"/>
            </w:r>
            <w:r>
              <w:rPr>
                <w:noProof/>
              </w:rPr>
              <w:fldChar w:fldCharType="end"/>
            </w:r>
          </w:ins>
        </w:p>
        <w:p w14:paraId="5F0314B3" w14:textId="77777777" w:rsidR="00B510EF" w:rsidRDefault="00397205">
          <w:pPr>
            <w:pStyle w:val="TOC3"/>
            <w:rPr>
              <w:ins w:id="731" w:author="Anders Hejlsberg" w:date="2014-11-01T15:43:00Z"/>
              <w:rFonts w:eastAsiaTheme="minorEastAsia"/>
              <w:noProof/>
              <w:sz w:val="22"/>
            </w:rPr>
          </w:pPr>
          <w:ins w:id="732" w:author="Anders Hejlsberg" w:date="2014-11-01T15:43:00Z">
            <w:r>
              <w:fldChar w:fldCharType="begin"/>
            </w:r>
            <w:r>
              <w:instrText xml:space="preserve"> HYPERLINK \l "_Toc402619972" </w:instrText>
            </w:r>
            <w:r>
              <w:fldChar w:fldCharType="separate"/>
            </w:r>
            <w:r w:rsidR="00B510EF" w:rsidRPr="004847BD">
              <w:rPr>
                <w:rStyle w:val="Hyperlink"/>
                <w:noProof/>
              </w:rPr>
              <w:t>11.2.3</w:t>
            </w:r>
            <w:r w:rsidR="00B510EF">
              <w:rPr>
                <w:rFonts w:eastAsiaTheme="minorEastAsia"/>
                <w:noProof/>
                <w:sz w:val="22"/>
              </w:rPr>
              <w:tab/>
            </w:r>
            <w:r w:rsidR="00B510EF" w:rsidRPr="004847BD">
              <w:rPr>
                <w:rStyle w:val="Hyperlink"/>
                <w:noProof/>
              </w:rPr>
              <w:t>Export Declarations</w:t>
            </w:r>
            <w:r w:rsidR="00B510EF">
              <w:rPr>
                <w:noProof/>
                <w:webHidden/>
              </w:rPr>
              <w:tab/>
            </w:r>
            <w:r w:rsidR="00B510EF">
              <w:rPr>
                <w:noProof/>
                <w:webHidden/>
              </w:rPr>
              <w:fldChar w:fldCharType="begin"/>
            </w:r>
            <w:r w:rsidR="00B510EF">
              <w:rPr>
                <w:noProof/>
                <w:webHidden/>
              </w:rPr>
              <w:instrText xml:space="preserve"> PAGEREF _Toc402619972 \h </w:instrText>
            </w:r>
            <w:r w:rsidR="00B510EF">
              <w:rPr>
                <w:noProof/>
                <w:webHidden/>
              </w:rPr>
            </w:r>
            <w:r w:rsidR="00B510EF">
              <w:rPr>
                <w:noProof/>
                <w:webHidden/>
              </w:rPr>
              <w:fldChar w:fldCharType="separate"/>
            </w:r>
            <w:r w:rsidR="00B510EF">
              <w:rPr>
                <w:noProof/>
                <w:webHidden/>
              </w:rPr>
              <w:t>135</w:t>
            </w:r>
            <w:r w:rsidR="00B510EF">
              <w:rPr>
                <w:noProof/>
                <w:webHidden/>
              </w:rPr>
              <w:fldChar w:fldCharType="end"/>
            </w:r>
            <w:r>
              <w:rPr>
                <w:noProof/>
              </w:rPr>
              <w:fldChar w:fldCharType="end"/>
            </w:r>
          </w:ins>
        </w:p>
        <w:p w14:paraId="143DFEE2" w14:textId="77777777" w:rsidR="00B510EF" w:rsidRDefault="00397205">
          <w:pPr>
            <w:pStyle w:val="TOC3"/>
            <w:rPr>
              <w:ins w:id="733" w:author="Anders Hejlsberg" w:date="2014-11-01T15:43:00Z"/>
              <w:rFonts w:eastAsiaTheme="minorEastAsia"/>
              <w:noProof/>
              <w:sz w:val="22"/>
            </w:rPr>
          </w:pPr>
          <w:ins w:id="734" w:author="Anders Hejlsberg" w:date="2014-11-01T15:43:00Z">
            <w:r>
              <w:fldChar w:fldCharType="begin"/>
            </w:r>
            <w:r>
              <w:instrText xml:space="preserve"> HYPERLINK \l "_Toc402619973" </w:instrText>
            </w:r>
            <w:r>
              <w:fldChar w:fldCharType="separate"/>
            </w:r>
            <w:r w:rsidR="00B510EF" w:rsidRPr="004847BD">
              <w:rPr>
                <w:rStyle w:val="Hyperlink"/>
                <w:noProof/>
              </w:rPr>
              <w:t>11.2.4</w:t>
            </w:r>
            <w:r w:rsidR="00B510EF">
              <w:rPr>
                <w:rFonts w:eastAsiaTheme="minorEastAsia"/>
                <w:noProof/>
                <w:sz w:val="22"/>
              </w:rPr>
              <w:tab/>
            </w:r>
            <w:r w:rsidR="00B510EF" w:rsidRPr="004847BD">
              <w:rPr>
                <w:rStyle w:val="Hyperlink"/>
                <w:noProof/>
              </w:rPr>
              <w:t>Export Assignments</w:t>
            </w:r>
            <w:r w:rsidR="00B510EF">
              <w:rPr>
                <w:noProof/>
                <w:webHidden/>
              </w:rPr>
              <w:tab/>
            </w:r>
            <w:r w:rsidR="00B510EF">
              <w:rPr>
                <w:noProof/>
                <w:webHidden/>
              </w:rPr>
              <w:fldChar w:fldCharType="begin"/>
            </w:r>
            <w:r w:rsidR="00B510EF">
              <w:rPr>
                <w:noProof/>
                <w:webHidden/>
              </w:rPr>
              <w:instrText xml:space="preserve"> PAGEREF _Toc402619973 \h </w:instrText>
            </w:r>
            <w:r w:rsidR="00B510EF">
              <w:rPr>
                <w:noProof/>
                <w:webHidden/>
              </w:rPr>
            </w:r>
            <w:r w:rsidR="00B510EF">
              <w:rPr>
                <w:noProof/>
                <w:webHidden/>
              </w:rPr>
              <w:fldChar w:fldCharType="separate"/>
            </w:r>
            <w:r w:rsidR="00B510EF">
              <w:rPr>
                <w:noProof/>
                <w:webHidden/>
              </w:rPr>
              <w:t>136</w:t>
            </w:r>
            <w:r w:rsidR="00B510EF">
              <w:rPr>
                <w:noProof/>
                <w:webHidden/>
              </w:rPr>
              <w:fldChar w:fldCharType="end"/>
            </w:r>
            <w:r>
              <w:rPr>
                <w:noProof/>
              </w:rPr>
              <w:fldChar w:fldCharType="end"/>
            </w:r>
          </w:ins>
        </w:p>
        <w:p w14:paraId="2967CE23" w14:textId="77777777" w:rsidR="00B510EF" w:rsidRDefault="00397205">
          <w:pPr>
            <w:pStyle w:val="TOC3"/>
            <w:rPr>
              <w:ins w:id="735" w:author="Anders Hejlsberg" w:date="2014-11-01T15:43:00Z"/>
              <w:rFonts w:eastAsiaTheme="minorEastAsia"/>
              <w:noProof/>
              <w:sz w:val="22"/>
            </w:rPr>
          </w:pPr>
          <w:ins w:id="736" w:author="Anders Hejlsberg" w:date="2014-11-01T15:43:00Z">
            <w:r>
              <w:fldChar w:fldCharType="begin"/>
            </w:r>
            <w:r>
              <w:instrText xml:space="preserve"> HYPERLINK \l "_Toc402619974" </w:instrText>
            </w:r>
            <w:r>
              <w:fldChar w:fldCharType="separate"/>
            </w:r>
            <w:r w:rsidR="00B510EF" w:rsidRPr="004847BD">
              <w:rPr>
                <w:rStyle w:val="Hyperlink"/>
                <w:noProof/>
              </w:rPr>
              <w:t>11.2.5</w:t>
            </w:r>
            <w:r w:rsidR="00B510EF">
              <w:rPr>
                <w:rFonts w:eastAsiaTheme="minorEastAsia"/>
                <w:noProof/>
                <w:sz w:val="22"/>
              </w:rPr>
              <w:tab/>
            </w:r>
            <w:r w:rsidR="00B510EF" w:rsidRPr="004847BD">
              <w:rPr>
                <w:rStyle w:val="Hyperlink"/>
                <w:noProof/>
              </w:rPr>
              <w:t>CommonJS Modules</w:t>
            </w:r>
            <w:r w:rsidR="00B510EF">
              <w:rPr>
                <w:noProof/>
                <w:webHidden/>
              </w:rPr>
              <w:tab/>
            </w:r>
            <w:r w:rsidR="00B510EF">
              <w:rPr>
                <w:noProof/>
                <w:webHidden/>
              </w:rPr>
              <w:fldChar w:fldCharType="begin"/>
            </w:r>
            <w:r w:rsidR="00B510EF">
              <w:rPr>
                <w:noProof/>
                <w:webHidden/>
              </w:rPr>
              <w:instrText xml:space="preserve"> PAGEREF _Toc402619974 \h </w:instrText>
            </w:r>
            <w:r w:rsidR="00B510EF">
              <w:rPr>
                <w:noProof/>
                <w:webHidden/>
              </w:rPr>
            </w:r>
            <w:r w:rsidR="00B510EF">
              <w:rPr>
                <w:noProof/>
                <w:webHidden/>
              </w:rPr>
              <w:fldChar w:fldCharType="separate"/>
            </w:r>
            <w:r w:rsidR="00B510EF">
              <w:rPr>
                <w:noProof/>
                <w:webHidden/>
              </w:rPr>
              <w:t>136</w:t>
            </w:r>
            <w:r w:rsidR="00B510EF">
              <w:rPr>
                <w:noProof/>
                <w:webHidden/>
              </w:rPr>
              <w:fldChar w:fldCharType="end"/>
            </w:r>
            <w:r>
              <w:rPr>
                <w:noProof/>
              </w:rPr>
              <w:fldChar w:fldCharType="end"/>
            </w:r>
          </w:ins>
        </w:p>
        <w:p w14:paraId="0E5BEABC" w14:textId="77777777" w:rsidR="00B510EF" w:rsidRDefault="00397205">
          <w:pPr>
            <w:pStyle w:val="TOC3"/>
            <w:rPr>
              <w:ins w:id="737" w:author="Anders Hejlsberg" w:date="2014-11-01T15:43:00Z"/>
              <w:rFonts w:eastAsiaTheme="minorEastAsia"/>
              <w:noProof/>
              <w:sz w:val="22"/>
            </w:rPr>
          </w:pPr>
          <w:ins w:id="738" w:author="Anders Hejlsberg" w:date="2014-11-01T15:43:00Z">
            <w:r>
              <w:fldChar w:fldCharType="begin"/>
            </w:r>
            <w:r>
              <w:instrText xml:space="preserve"> HYPERLINK \l "_Toc402619975" </w:instrText>
            </w:r>
            <w:r>
              <w:fldChar w:fldCharType="separate"/>
            </w:r>
            <w:r w:rsidR="00B510EF" w:rsidRPr="004847BD">
              <w:rPr>
                <w:rStyle w:val="Hyperlink"/>
                <w:noProof/>
              </w:rPr>
              <w:t>11.2.6</w:t>
            </w:r>
            <w:r w:rsidR="00B510EF">
              <w:rPr>
                <w:rFonts w:eastAsiaTheme="minorEastAsia"/>
                <w:noProof/>
                <w:sz w:val="22"/>
              </w:rPr>
              <w:tab/>
            </w:r>
            <w:r w:rsidR="00B510EF" w:rsidRPr="004847BD">
              <w:rPr>
                <w:rStyle w:val="Hyperlink"/>
                <w:noProof/>
              </w:rPr>
              <w:t>AMD Modules</w:t>
            </w:r>
            <w:r w:rsidR="00B510EF">
              <w:rPr>
                <w:noProof/>
                <w:webHidden/>
              </w:rPr>
              <w:tab/>
            </w:r>
            <w:r w:rsidR="00B510EF">
              <w:rPr>
                <w:noProof/>
                <w:webHidden/>
              </w:rPr>
              <w:fldChar w:fldCharType="begin"/>
            </w:r>
            <w:r w:rsidR="00B510EF">
              <w:rPr>
                <w:noProof/>
                <w:webHidden/>
              </w:rPr>
              <w:instrText xml:space="preserve"> PAGEREF _Toc402619975 \h </w:instrText>
            </w:r>
            <w:r w:rsidR="00B510EF">
              <w:rPr>
                <w:noProof/>
                <w:webHidden/>
              </w:rPr>
            </w:r>
            <w:r w:rsidR="00B510EF">
              <w:rPr>
                <w:noProof/>
                <w:webHidden/>
              </w:rPr>
              <w:fldChar w:fldCharType="separate"/>
            </w:r>
            <w:r w:rsidR="00B510EF">
              <w:rPr>
                <w:noProof/>
                <w:webHidden/>
              </w:rPr>
              <w:t>137</w:t>
            </w:r>
            <w:r w:rsidR="00B510EF">
              <w:rPr>
                <w:noProof/>
                <w:webHidden/>
              </w:rPr>
              <w:fldChar w:fldCharType="end"/>
            </w:r>
            <w:r>
              <w:rPr>
                <w:noProof/>
              </w:rPr>
              <w:fldChar w:fldCharType="end"/>
            </w:r>
          </w:ins>
        </w:p>
        <w:p w14:paraId="7748F5DA" w14:textId="77777777" w:rsidR="00B510EF" w:rsidRDefault="00397205">
          <w:pPr>
            <w:pStyle w:val="TOC1"/>
            <w:rPr>
              <w:ins w:id="739" w:author="Anders Hejlsberg" w:date="2014-11-01T15:43:00Z"/>
              <w:rFonts w:eastAsiaTheme="minorEastAsia"/>
              <w:noProof/>
              <w:sz w:val="22"/>
            </w:rPr>
          </w:pPr>
          <w:ins w:id="740" w:author="Anders Hejlsberg" w:date="2014-11-01T15:43:00Z">
            <w:r>
              <w:fldChar w:fldCharType="begin"/>
            </w:r>
            <w:r>
              <w:instrText xml:space="preserve"> HYPERLINK \l "_Toc402619976" </w:instrText>
            </w:r>
            <w:r>
              <w:fldChar w:fldCharType="separate"/>
            </w:r>
            <w:r w:rsidR="00B510EF" w:rsidRPr="004847BD">
              <w:rPr>
                <w:rStyle w:val="Hyperlink"/>
                <w:noProof/>
              </w:rPr>
              <w:t>12</w:t>
            </w:r>
            <w:r w:rsidR="00B510EF">
              <w:rPr>
                <w:rFonts w:eastAsiaTheme="minorEastAsia"/>
                <w:noProof/>
                <w:sz w:val="22"/>
              </w:rPr>
              <w:tab/>
            </w:r>
            <w:r w:rsidR="00B510EF" w:rsidRPr="004847BD">
              <w:rPr>
                <w:rStyle w:val="Hyperlink"/>
                <w:noProof/>
              </w:rPr>
              <w:t>Ambients</w:t>
            </w:r>
            <w:r w:rsidR="00B510EF">
              <w:rPr>
                <w:noProof/>
                <w:webHidden/>
              </w:rPr>
              <w:tab/>
            </w:r>
            <w:r w:rsidR="00B510EF">
              <w:rPr>
                <w:noProof/>
                <w:webHidden/>
              </w:rPr>
              <w:fldChar w:fldCharType="begin"/>
            </w:r>
            <w:r w:rsidR="00B510EF">
              <w:rPr>
                <w:noProof/>
                <w:webHidden/>
              </w:rPr>
              <w:instrText xml:space="preserve"> PAGEREF _Toc402619976 \h </w:instrText>
            </w:r>
            <w:r w:rsidR="00B510EF">
              <w:rPr>
                <w:noProof/>
                <w:webHidden/>
              </w:rPr>
            </w:r>
            <w:r w:rsidR="00B510EF">
              <w:rPr>
                <w:noProof/>
                <w:webHidden/>
              </w:rPr>
              <w:fldChar w:fldCharType="separate"/>
            </w:r>
            <w:r w:rsidR="00B510EF">
              <w:rPr>
                <w:noProof/>
                <w:webHidden/>
              </w:rPr>
              <w:t>139</w:t>
            </w:r>
            <w:r w:rsidR="00B510EF">
              <w:rPr>
                <w:noProof/>
                <w:webHidden/>
              </w:rPr>
              <w:fldChar w:fldCharType="end"/>
            </w:r>
            <w:r>
              <w:rPr>
                <w:noProof/>
              </w:rPr>
              <w:fldChar w:fldCharType="end"/>
            </w:r>
          </w:ins>
        </w:p>
        <w:p w14:paraId="450C97F1" w14:textId="77777777" w:rsidR="00B510EF" w:rsidRDefault="00397205">
          <w:pPr>
            <w:pStyle w:val="TOC2"/>
            <w:tabs>
              <w:tab w:val="left" w:pos="880"/>
              <w:tab w:val="right" w:leader="dot" w:pos="9350"/>
            </w:tabs>
            <w:rPr>
              <w:ins w:id="741" w:author="Anders Hejlsberg" w:date="2014-11-01T15:43:00Z"/>
              <w:rFonts w:eastAsiaTheme="minorEastAsia"/>
              <w:noProof/>
              <w:sz w:val="22"/>
            </w:rPr>
          </w:pPr>
          <w:ins w:id="742" w:author="Anders Hejlsberg" w:date="2014-11-01T15:43:00Z">
            <w:r>
              <w:fldChar w:fldCharType="begin"/>
            </w:r>
            <w:r>
              <w:instrText xml:space="preserve"> HYPERLINK \l "_Toc402619977" </w:instrText>
            </w:r>
            <w:r>
              <w:fldChar w:fldCharType="separate"/>
            </w:r>
            <w:r w:rsidR="00B510EF" w:rsidRPr="004847BD">
              <w:rPr>
                <w:rStyle w:val="Hyperlink"/>
                <w:noProof/>
              </w:rPr>
              <w:t>12.1</w:t>
            </w:r>
            <w:r w:rsidR="00B510EF">
              <w:rPr>
                <w:rFonts w:eastAsiaTheme="minorEastAsia"/>
                <w:noProof/>
                <w:sz w:val="22"/>
              </w:rPr>
              <w:tab/>
            </w:r>
            <w:r w:rsidR="00B510EF" w:rsidRPr="004847BD">
              <w:rPr>
                <w:rStyle w:val="Hyperlink"/>
                <w:noProof/>
              </w:rPr>
              <w:t>Ambient Declarations</w:t>
            </w:r>
            <w:r w:rsidR="00B510EF">
              <w:rPr>
                <w:noProof/>
                <w:webHidden/>
              </w:rPr>
              <w:tab/>
            </w:r>
            <w:r w:rsidR="00B510EF">
              <w:rPr>
                <w:noProof/>
                <w:webHidden/>
              </w:rPr>
              <w:fldChar w:fldCharType="begin"/>
            </w:r>
            <w:r w:rsidR="00B510EF">
              <w:rPr>
                <w:noProof/>
                <w:webHidden/>
              </w:rPr>
              <w:instrText xml:space="preserve"> PAGEREF _Toc402619977 \h </w:instrText>
            </w:r>
            <w:r w:rsidR="00B510EF">
              <w:rPr>
                <w:noProof/>
                <w:webHidden/>
              </w:rPr>
            </w:r>
            <w:r w:rsidR="00B510EF">
              <w:rPr>
                <w:noProof/>
                <w:webHidden/>
              </w:rPr>
              <w:fldChar w:fldCharType="separate"/>
            </w:r>
            <w:r w:rsidR="00B510EF">
              <w:rPr>
                <w:noProof/>
                <w:webHidden/>
              </w:rPr>
              <w:t>139</w:t>
            </w:r>
            <w:r w:rsidR="00B510EF">
              <w:rPr>
                <w:noProof/>
                <w:webHidden/>
              </w:rPr>
              <w:fldChar w:fldCharType="end"/>
            </w:r>
            <w:r>
              <w:rPr>
                <w:noProof/>
              </w:rPr>
              <w:fldChar w:fldCharType="end"/>
            </w:r>
          </w:ins>
        </w:p>
        <w:p w14:paraId="0F2DDA09" w14:textId="77777777" w:rsidR="00B510EF" w:rsidRDefault="00397205">
          <w:pPr>
            <w:pStyle w:val="TOC3"/>
            <w:rPr>
              <w:ins w:id="743" w:author="Anders Hejlsberg" w:date="2014-11-01T15:43:00Z"/>
              <w:rFonts w:eastAsiaTheme="minorEastAsia"/>
              <w:noProof/>
              <w:sz w:val="22"/>
            </w:rPr>
          </w:pPr>
          <w:ins w:id="744" w:author="Anders Hejlsberg" w:date="2014-11-01T15:43:00Z">
            <w:r>
              <w:fldChar w:fldCharType="begin"/>
            </w:r>
            <w:r>
              <w:instrText xml:space="preserve"> HYPERLINK \l "_Toc402619978" </w:instrText>
            </w:r>
            <w:r>
              <w:fldChar w:fldCharType="separate"/>
            </w:r>
            <w:r w:rsidR="00B510EF" w:rsidRPr="004847BD">
              <w:rPr>
                <w:rStyle w:val="Hyperlink"/>
                <w:noProof/>
              </w:rPr>
              <w:t>12.1.1</w:t>
            </w:r>
            <w:r w:rsidR="00B510EF">
              <w:rPr>
                <w:rFonts w:eastAsiaTheme="minorEastAsia"/>
                <w:noProof/>
                <w:sz w:val="22"/>
              </w:rPr>
              <w:tab/>
            </w:r>
            <w:r w:rsidR="00B510EF" w:rsidRPr="004847BD">
              <w:rPr>
                <w:rStyle w:val="Hyperlink"/>
                <w:noProof/>
              </w:rPr>
              <w:t>Ambient Variable Declarations</w:t>
            </w:r>
            <w:r w:rsidR="00B510EF">
              <w:rPr>
                <w:noProof/>
                <w:webHidden/>
              </w:rPr>
              <w:tab/>
            </w:r>
            <w:r w:rsidR="00B510EF">
              <w:rPr>
                <w:noProof/>
                <w:webHidden/>
              </w:rPr>
              <w:fldChar w:fldCharType="begin"/>
            </w:r>
            <w:r w:rsidR="00B510EF">
              <w:rPr>
                <w:noProof/>
                <w:webHidden/>
              </w:rPr>
              <w:instrText xml:space="preserve"> PAGEREF _Toc402619978 \h </w:instrText>
            </w:r>
            <w:r w:rsidR="00B510EF">
              <w:rPr>
                <w:noProof/>
                <w:webHidden/>
              </w:rPr>
            </w:r>
            <w:r w:rsidR="00B510EF">
              <w:rPr>
                <w:noProof/>
                <w:webHidden/>
              </w:rPr>
              <w:fldChar w:fldCharType="separate"/>
            </w:r>
            <w:r w:rsidR="00B510EF">
              <w:rPr>
                <w:noProof/>
                <w:webHidden/>
              </w:rPr>
              <w:t>139</w:t>
            </w:r>
            <w:r w:rsidR="00B510EF">
              <w:rPr>
                <w:noProof/>
                <w:webHidden/>
              </w:rPr>
              <w:fldChar w:fldCharType="end"/>
            </w:r>
            <w:r>
              <w:rPr>
                <w:noProof/>
              </w:rPr>
              <w:fldChar w:fldCharType="end"/>
            </w:r>
          </w:ins>
        </w:p>
        <w:p w14:paraId="6D124ACE" w14:textId="77777777" w:rsidR="00B510EF" w:rsidRDefault="00397205">
          <w:pPr>
            <w:pStyle w:val="TOC3"/>
            <w:rPr>
              <w:ins w:id="745" w:author="Anders Hejlsberg" w:date="2014-11-01T15:43:00Z"/>
              <w:rFonts w:eastAsiaTheme="minorEastAsia"/>
              <w:noProof/>
              <w:sz w:val="22"/>
            </w:rPr>
          </w:pPr>
          <w:ins w:id="746" w:author="Anders Hejlsberg" w:date="2014-11-01T15:43:00Z">
            <w:r>
              <w:fldChar w:fldCharType="begin"/>
            </w:r>
            <w:r>
              <w:instrText xml:space="preserve"> HYPERLINK \l "_Toc402619979" </w:instrText>
            </w:r>
            <w:r>
              <w:fldChar w:fldCharType="separate"/>
            </w:r>
            <w:r w:rsidR="00B510EF" w:rsidRPr="004847BD">
              <w:rPr>
                <w:rStyle w:val="Hyperlink"/>
                <w:noProof/>
              </w:rPr>
              <w:t>12.1.2</w:t>
            </w:r>
            <w:r w:rsidR="00B510EF">
              <w:rPr>
                <w:rFonts w:eastAsiaTheme="minorEastAsia"/>
                <w:noProof/>
                <w:sz w:val="22"/>
              </w:rPr>
              <w:tab/>
            </w:r>
            <w:r w:rsidR="00B510EF" w:rsidRPr="004847BD">
              <w:rPr>
                <w:rStyle w:val="Hyperlink"/>
                <w:noProof/>
              </w:rPr>
              <w:t>Ambient Function Declarations</w:t>
            </w:r>
            <w:r w:rsidR="00B510EF">
              <w:rPr>
                <w:noProof/>
                <w:webHidden/>
              </w:rPr>
              <w:tab/>
            </w:r>
            <w:r w:rsidR="00B510EF">
              <w:rPr>
                <w:noProof/>
                <w:webHidden/>
              </w:rPr>
              <w:fldChar w:fldCharType="begin"/>
            </w:r>
            <w:r w:rsidR="00B510EF">
              <w:rPr>
                <w:noProof/>
                <w:webHidden/>
              </w:rPr>
              <w:instrText xml:space="preserve"> PAGEREF _Toc402619979 \h </w:instrText>
            </w:r>
            <w:r w:rsidR="00B510EF">
              <w:rPr>
                <w:noProof/>
                <w:webHidden/>
              </w:rPr>
            </w:r>
            <w:r w:rsidR="00B510EF">
              <w:rPr>
                <w:noProof/>
                <w:webHidden/>
              </w:rPr>
              <w:fldChar w:fldCharType="separate"/>
            </w:r>
            <w:r w:rsidR="00B510EF">
              <w:rPr>
                <w:noProof/>
                <w:webHidden/>
              </w:rPr>
              <w:t>139</w:t>
            </w:r>
            <w:r w:rsidR="00B510EF">
              <w:rPr>
                <w:noProof/>
                <w:webHidden/>
              </w:rPr>
              <w:fldChar w:fldCharType="end"/>
            </w:r>
            <w:r>
              <w:rPr>
                <w:noProof/>
              </w:rPr>
              <w:fldChar w:fldCharType="end"/>
            </w:r>
          </w:ins>
        </w:p>
        <w:p w14:paraId="71CCC23C" w14:textId="77777777" w:rsidR="00B510EF" w:rsidRDefault="00397205">
          <w:pPr>
            <w:pStyle w:val="TOC3"/>
            <w:rPr>
              <w:ins w:id="747" w:author="Anders Hejlsberg" w:date="2014-11-01T15:43:00Z"/>
              <w:rFonts w:eastAsiaTheme="minorEastAsia"/>
              <w:noProof/>
              <w:sz w:val="22"/>
            </w:rPr>
          </w:pPr>
          <w:ins w:id="748" w:author="Anders Hejlsberg" w:date="2014-11-01T15:43:00Z">
            <w:r>
              <w:fldChar w:fldCharType="begin"/>
            </w:r>
            <w:r>
              <w:instrText xml:space="preserve"> HYPERLINK \l "_Toc</w:instrText>
            </w:r>
            <w:r>
              <w:instrText xml:space="preserve">402619980" </w:instrText>
            </w:r>
            <w:r>
              <w:fldChar w:fldCharType="separate"/>
            </w:r>
            <w:r w:rsidR="00B510EF" w:rsidRPr="004847BD">
              <w:rPr>
                <w:rStyle w:val="Hyperlink"/>
                <w:noProof/>
              </w:rPr>
              <w:t>12.1.3</w:t>
            </w:r>
            <w:r w:rsidR="00B510EF">
              <w:rPr>
                <w:rFonts w:eastAsiaTheme="minorEastAsia"/>
                <w:noProof/>
                <w:sz w:val="22"/>
              </w:rPr>
              <w:tab/>
            </w:r>
            <w:r w:rsidR="00B510EF" w:rsidRPr="004847BD">
              <w:rPr>
                <w:rStyle w:val="Hyperlink"/>
                <w:noProof/>
              </w:rPr>
              <w:t>Ambient Class Declarations</w:t>
            </w:r>
            <w:r w:rsidR="00B510EF">
              <w:rPr>
                <w:noProof/>
                <w:webHidden/>
              </w:rPr>
              <w:tab/>
            </w:r>
            <w:r w:rsidR="00B510EF">
              <w:rPr>
                <w:noProof/>
                <w:webHidden/>
              </w:rPr>
              <w:fldChar w:fldCharType="begin"/>
            </w:r>
            <w:r w:rsidR="00B510EF">
              <w:rPr>
                <w:noProof/>
                <w:webHidden/>
              </w:rPr>
              <w:instrText xml:space="preserve"> PAGEREF _Toc402619980 \h </w:instrText>
            </w:r>
            <w:r w:rsidR="00B510EF">
              <w:rPr>
                <w:noProof/>
                <w:webHidden/>
              </w:rPr>
            </w:r>
            <w:r w:rsidR="00B510EF">
              <w:rPr>
                <w:noProof/>
                <w:webHidden/>
              </w:rPr>
              <w:fldChar w:fldCharType="separate"/>
            </w:r>
            <w:r w:rsidR="00B510EF">
              <w:rPr>
                <w:noProof/>
                <w:webHidden/>
              </w:rPr>
              <w:t>140</w:t>
            </w:r>
            <w:r w:rsidR="00B510EF">
              <w:rPr>
                <w:noProof/>
                <w:webHidden/>
              </w:rPr>
              <w:fldChar w:fldCharType="end"/>
            </w:r>
            <w:r>
              <w:rPr>
                <w:noProof/>
              </w:rPr>
              <w:fldChar w:fldCharType="end"/>
            </w:r>
          </w:ins>
        </w:p>
        <w:p w14:paraId="57446C4F" w14:textId="77777777" w:rsidR="00B510EF" w:rsidRDefault="00397205">
          <w:pPr>
            <w:pStyle w:val="TOC3"/>
            <w:rPr>
              <w:ins w:id="749" w:author="Anders Hejlsberg" w:date="2014-11-01T15:43:00Z"/>
              <w:rFonts w:eastAsiaTheme="minorEastAsia"/>
              <w:noProof/>
              <w:sz w:val="22"/>
            </w:rPr>
          </w:pPr>
          <w:ins w:id="750" w:author="Anders Hejlsberg" w:date="2014-11-01T15:43:00Z">
            <w:r>
              <w:fldChar w:fldCharType="begin"/>
            </w:r>
            <w:r>
              <w:instrText xml:space="preserve"> HYPERLINK \l "_Toc402619981" </w:instrText>
            </w:r>
            <w:r>
              <w:fldChar w:fldCharType="separate"/>
            </w:r>
            <w:r w:rsidR="00B510EF" w:rsidRPr="004847BD">
              <w:rPr>
                <w:rStyle w:val="Hyperlink"/>
                <w:noProof/>
              </w:rPr>
              <w:t>12.1.4</w:t>
            </w:r>
            <w:r w:rsidR="00B510EF">
              <w:rPr>
                <w:rFonts w:eastAsiaTheme="minorEastAsia"/>
                <w:noProof/>
                <w:sz w:val="22"/>
              </w:rPr>
              <w:tab/>
            </w:r>
            <w:r w:rsidR="00B510EF" w:rsidRPr="004847BD">
              <w:rPr>
                <w:rStyle w:val="Hyperlink"/>
                <w:noProof/>
              </w:rPr>
              <w:t>Ambient Enum Declarations</w:t>
            </w:r>
            <w:r w:rsidR="00B510EF">
              <w:rPr>
                <w:noProof/>
                <w:webHidden/>
              </w:rPr>
              <w:tab/>
            </w:r>
            <w:r w:rsidR="00B510EF">
              <w:rPr>
                <w:noProof/>
                <w:webHidden/>
              </w:rPr>
              <w:fldChar w:fldCharType="begin"/>
            </w:r>
            <w:r w:rsidR="00B510EF">
              <w:rPr>
                <w:noProof/>
                <w:webHidden/>
              </w:rPr>
              <w:instrText xml:space="preserve"> PAGEREF _Toc402619981 \h </w:instrText>
            </w:r>
            <w:r w:rsidR="00B510EF">
              <w:rPr>
                <w:noProof/>
                <w:webHidden/>
              </w:rPr>
            </w:r>
            <w:r w:rsidR="00B510EF">
              <w:rPr>
                <w:noProof/>
                <w:webHidden/>
              </w:rPr>
              <w:fldChar w:fldCharType="separate"/>
            </w:r>
            <w:r w:rsidR="00B510EF">
              <w:rPr>
                <w:noProof/>
                <w:webHidden/>
              </w:rPr>
              <w:t>140</w:t>
            </w:r>
            <w:r w:rsidR="00B510EF">
              <w:rPr>
                <w:noProof/>
                <w:webHidden/>
              </w:rPr>
              <w:fldChar w:fldCharType="end"/>
            </w:r>
            <w:r>
              <w:rPr>
                <w:noProof/>
              </w:rPr>
              <w:fldChar w:fldCharType="end"/>
            </w:r>
          </w:ins>
        </w:p>
        <w:p w14:paraId="76FBFDEB" w14:textId="77777777" w:rsidR="00B510EF" w:rsidRDefault="00397205">
          <w:pPr>
            <w:pStyle w:val="TOC3"/>
            <w:rPr>
              <w:ins w:id="751" w:author="Anders Hejlsberg" w:date="2014-11-01T15:43:00Z"/>
              <w:rFonts w:eastAsiaTheme="minorEastAsia"/>
              <w:noProof/>
              <w:sz w:val="22"/>
            </w:rPr>
          </w:pPr>
          <w:ins w:id="752" w:author="Anders Hejlsberg" w:date="2014-11-01T15:43:00Z">
            <w:r>
              <w:fldChar w:fldCharType="begin"/>
            </w:r>
            <w:r>
              <w:instrText xml:space="preserve"> HYPERLINK \l "_Toc402619982" </w:instrText>
            </w:r>
            <w:r>
              <w:fldChar w:fldCharType="separate"/>
            </w:r>
            <w:r w:rsidR="00B510EF" w:rsidRPr="004847BD">
              <w:rPr>
                <w:rStyle w:val="Hyperlink"/>
                <w:noProof/>
              </w:rPr>
              <w:t>12.1.5</w:t>
            </w:r>
            <w:r w:rsidR="00B510EF">
              <w:rPr>
                <w:rFonts w:eastAsiaTheme="minorEastAsia"/>
                <w:noProof/>
                <w:sz w:val="22"/>
              </w:rPr>
              <w:tab/>
            </w:r>
            <w:r w:rsidR="00B510EF" w:rsidRPr="004847BD">
              <w:rPr>
                <w:rStyle w:val="Hyperlink"/>
                <w:noProof/>
              </w:rPr>
              <w:t>Ambient Module Declarations</w:t>
            </w:r>
            <w:r w:rsidR="00B510EF">
              <w:rPr>
                <w:noProof/>
                <w:webHidden/>
              </w:rPr>
              <w:tab/>
            </w:r>
            <w:r w:rsidR="00B510EF">
              <w:rPr>
                <w:noProof/>
                <w:webHidden/>
              </w:rPr>
              <w:fldChar w:fldCharType="begin"/>
            </w:r>
            <w:r w:rsidR="00B510EF">
              <w:rPr>
                <w:noProof/>
                <w:webHidden/>
              </w:rPr>
              <w:instrText xml:space="preserve"> PAGEREF _Toc402619982 \h </w:instrText>
            </w:r>
            <w:r w:rsidR="00B510EF">
              <w:rPr>
                <w:noProof/>
                <w:webHidden/>
              </w:rPr>
            </w:r>
            <w:r w:rsidR="00B510EF">
              <w:rPr>
                <w:noProof/>
                <w:webHidden/>
              </w:rPr>
              <w:fldChar w:fldCharType="separate"/>
            </w:r>
            <w:r w:rsidR="00B510EF">
              <w:rPr>
                <w:noProof/>
                <w:webHidden/>
              </w:rPr>
              <w:t>141</w:t>
            </w:r>
            <w:r w:rsidR="00B510EF">
              <w:rPr>
                <w:noProof/>
                <w:webHidden/>
              </w:rPr>
              <w:fldChar w:fldCharType="end"/>
            </w:r>
            <w:r>
              <w:rPr>
                <w:noProof/>
              </w:rPr>
              <w:fldChar w:fldCharType="end"/>
            </w:r>
          </w:ins>
        </w:p>
        <w:p w14:paraId="3C491DCD" w14:textId="77777777" w:rsidR="00B510EF" w:rsidRDefault="00397205">
          <w:pPr>
            <w:pStyle w:val="TOC2"/>
            <w:tabs>
              <w:tab w:val="left" w:pos="880"/>
              <w:tab w:val="right" w:leader="dot" w:pos="9350"/>
            </w:tabs>
            <w:rPr>
              <w:ins w:id="753" w:author="Anders Hejlsberg" w:date="2014-11-01T15:43:00Z"/>
              <w:rFonts w:eastAsiaTheme="minorEastAsia"/>
              <w:noProof/>
              <w:sz w:val="22"/>
            </w:rPr>
          </w:pPr>
          <w:ins w:id="754" w:author="Anders Hejlsberg" w:date="2014-11-01T15:43:00Z">
            <w:r>
              <w:fldChar w:fldCharType="begin"/>
            </w:r>
            <w:r>
              <w:instrText xml:space="preserve"> HYPERLINK \l "_Toc402619983" </w:instrText>
            </w:r>
            <w:r>
              <w:fldChar w:fldCharType="separate"/>
            </w:r>
            <w:r w:rsidR="00B510EF" w:rsidRPr="004847BD">
              <w:rPr>
                <w:rStyle w:val="Hyperlink"/>
                <w:noProof/>
              </w:rPr>
              <w:t>12.2</w:t>
            </w:r>
            <w:r w:rsidR="00B510EF">
              <w:rPr>
                <w:rFonts w:eastAsiaTheme="minorEastAsia"/>
                <w:noProof/>
                <w:sz w:val="22"/>
              </w:rPr>
              <w:tab/>
            </w:r>
            <w:r w:rsidR="00B510EF" w:rsidRPr="004847BD">
              <w:rPr>
                <w:rStyle w:val="Hyperlink"/>
                <w:noProof/>
              </w:rPr>
              <w:t>Ambient External Module Declarations</w:t>
            </w:r>
            <w:r w:rsidR="00B510EF">
              <w:rPr>
                <w:noProof/>
                <w:webHidden/>
              </w:rPr>
              <w:tab/>
            </w:r>
            <w:r w:rsidR="00B510EF">
              <w:rPr>
                <w:noProof/>
                <w:webHidden/>
              </w:rPr>
              <w:fldChar w:fldCharType="begin"/>
            </w:r>
            <w:r w:rsidR="00B510EF">
              <w:rPr>
                <w:noProof/>
                <w:webHidden/>
              </w:rPr>
              <w:instrText xml:space="preserve"> PAGEREF _Toc402619983 \h </w:instrText>
            </w:r>
            <w:r w:rsidR="00B510EF">
              <w:rPr>
                <w:noProof/>
                <w:webHidden/>
              </w:rPr>
            </w:r>
            <w:r w:rsidR="00B510EF">
              <w:rPr>
                <w:noProof/>
                <w:webHidden/>
              </w:rPr>
              <w:fldChar w:fldCharType="separate"/>
            </w:r>
            <w:r w:rsidR="00B510EF">
              <w:rPr>
                <w:noProof/>
                <w:webHidden/>
              </w:rPr>
              <w:t>141</w:t>
            </w:r>
            <w:r w:rsidR="00B510EF">
              <w:rPr>
                <w:noProof/>
                <w:webHidden/>
              </w:rPr>
              <w:fldChar w:fldCharType="end"/>
            </w:r>
            <w:r>
              <w:rPr>
                <w:noProof/>
              </w:rPr>
              <w:fldChar w:fldCharType="end"/>
            </w:r>
          </w:ins>
        </w:p>
        <w:p w14:paraId="5C091DDC" w14:textId="77777777" w:rsidR="00B510EF" w:rsidRDefault="00397205">
          <w:pPr>
            <w:pStyle w:val="TOC1"/>
            <w:rPr>
              <w:ins w:id="755" w:author="Anders Hejlsberg" w:date="2014-11-01T15:43:00Z"/>
              <w:rFonts w:eastAsiaTheme="minorEastAsia"/>
              <w:noProof/>
              <w:sz w:val="22"/>
            </w:rPr>
          </w:pPr>
          <w:ins w:id="756" w:author="Anders Hejlsberg" w:date="2014-11-01T15:43:00Z">
            <w:r>
              <w:fldChar w:fldCharType="begin"/>
            </w:r>
            <w:r>
              <w:instrText xml:space="preserve"> HYPERLINK \l "_T</w:instrText>
            </w:r>
            <w:r>
              <w:instrText xml:space="preserve">oc402619984" </w:instrText>
            </w:r>
            <w:r>
              <w:fldChar w:fldCharType="separate"/>
            </w:r>
            <w:r w:rsidR="00B510EF" w:rsidRPr="004847BD">
              <w:rPr>
                <w:rStyle w:val="Hyperlink"/>
                <w:noProof/>
              </w:rPr>
              <w:t>A</w:t>
            </w:r>
            <w:r w:rsidR="00B510EF">
              <w:rPr>
                <w:rFonts w:eastAsiaTheme="minorEastAsia"/>
                <w:noProof/>
                <w:sz w:val="22"/>
              </w:rPr>
              <w:tab/>
            </w:r>
            <w:r w:rsidR="00B510EF" w:rsidRPr="004847BD">
              <w:rPr>
                <w:rStyle w:val="Hyperlink"/>
                <w:noProof/>
              </w:rPr>
              <w:t>Grammar</w:t>
            </w:r>
            <w:r w:rsidR="00B510EF">
              <w:rPr>
                <w:noProof/>
                <w:webHidden/>
              </w:rPr>
              <w:tab/>
            </w:r>
            <w:r w:rsidR="00B510EF">
              <w:rPr>
                <w:noProof/>
                <w:webHidden/>
              </w:rPr>
              <w:fldChar w:fldCharType="begin"/>
            </w:r>
            <w:r w:rsidR="00B510EF">
              <w:rPr>
                <w:noProof/>
                <w:webHidden/>
              </w:rPr>
              <w:instrText xml:space="preserve"> PAGEREF _Toc402619984 \h </w:instrText>
            </w:r>
            <w:r w:rsidR="00B510EF">
              <w:rPr>
                <w:noProof/>
                <w:webHidden/>
              </w:rPr>
            </w:r>
            <w:r w:rsidR="00B510EF">
              <w:rPr>
                <w:noProof/>
                <w:webHidden/>
              </w:rPr>
              <w:fldChar w:fldCharType="separate"/>
            </w:r>
            <w:r w:rsidR="00B510EF">
              <w:rPr>
                <w:noProof/>
                <w:webHidden/>
              </w:rPr>
              <w:t>143</w:t>
            </w:r>
            <w:r w:rsidR="00B510EF">
              <w:rPr>
                <w:noProof/>
                <w:webHidden/>
              </w:rPr>
              <w:fldChar w:fldCharType="end"/>
            </w:r>
            <w:r>
              <w:rPr>
                <w:noProof/>
              </w:rPr>
              <w:fldChar w:fldCharType="end"/>
            </w:r>
          </w:ins>
        </w:p>
        <w:p w14:paraId="64CB5956" w14:textId="77777777" w:rsidR="00B510EF" w:rsidRDefault="00397205">
          <w:pPr>
            <w:pStyle w:val="TOC2"/>
            <w:tabs>
              <w:tab w:val="left" w:pos="880"/>
              <w:tab w:val="right" w:leader="dot" w:pos="9350"/>
            </w:tabs>
            <w:rPr>
              <w:ins w:id="757" w:author="Anders Hejlsberg" w:date="2014-11-01T15:43:00Z"/>
              <w:rFonts w:eastAsiaTheme="minorEastAsia"/>
              <w:noProof/>
              <w:sz w:val="22"/>
            </w:rPr>
          </w:pPr>
          <w:ins w:id="758" w:author="Anders Hejlsberg" w:date="2014-11-01T15:43:00Z">
            <w:r>
              <w:fldChar w:fldCharType="begin"/>
            </w:r>
            <w:r>
              <w:instrText xml:space="preserve"> HYPERLINK \l "_Toc402619985" </w:instrText>
            </w:r>
            <w:r>
              <w:fldChar w:fldCharType="separate"/>
            </w:r>
            <w:r w:rsidR="00B510EF" w:rsidRPr="004847BD">
              <w:rPr>
                <w:rStyle w:val="Hyperlink"/>
                <w:noProof/>
              </w:rPr>
              <w:t>A.1</w:t>
            </w:r>
            <w:r w:rsidR="00B510EF">
              <w:rPr>
                <w:rFonts w:eastAsiaTheme="minorEastAsia"/>
                <w:noProof/>
                <w:sz w:val="22"/>
              </w:rPr>
              <w:tab/>
            </w:r>
            <w:r w:rsidR="00B510EF" w:rsidRPr="004847BD">
              <w:rPr>
                <w:rStyle w:val="Hyperlink"/>
                <w:noProof/>
              </w:rPr>
              <w:t>Types</w:t>
            </w:r>
            <w:r w:rsidR="00B510EF">
              <w:rPr>
                <w:noProof/>
                <w:webHidden/>
              </w:rPr>
              <w:tab/>
            </w:r>
            <w:r w:rsidR="00B510EF">
              <w:rPr>
                <w:noProof/>
                <w:webHidden/>
              </w:rPr>
              <w:fldChar w:fldCharType="begin"/>
            </w:r>
            <w:r w:rsidR="00B510EF">
              <w:rPr>
                <w:noProof/>
                <w:webHidden/>
              </w:rPr>
              <w:instrText xml:space="preserve"> PAGEREF _Toc402619985 \h </w:instrText>
            </w:r>
            <w:r w:rsidR="00B510EF">
              <w:rPr>
                <w:noProof/>
                <w:webHidden/>
              </w:rPr>
            </w:r>
            <w:r w:rsidR="00B510EF">
              <w:rPr>
                <w:noProof/>
                <w:webHidden/>
              </w:rPr>
              <w:fldChar w:fldCharType="separate"/>
            </w:r>
            <w:r w:rsidR="00B510EF">
              <w:rPr>
                <w:noProof/>
                <w:webHidden/>
              </w:rPr>
              <w:t>143</w:t>
            </w:r>
            <w:r w:rsidR="00B510EF">
              <w:rPr>
                <w:noProof/>
                <w:webHidden/>
              </w:rPr>
              <w:fldChar w:fldCharType="end"/>
            </w:r>
            <w:r>
              <w:rPr>
                <w:noProof/>
              </w:rPr>
              <w:fldChar w:fldCharType="end"/>
            </w:r>
          </w:ins>
        </w:p>
        <w:p w14:paraId="682F1EF7" w14:textId="77777777" w:rsidR="00B510EF" w:rsidRDefault="00397205">
          <w:pPr>
            <w:pStyle w:val="TOC2"/>
            <w:tabs>
              <w:tab w:val="left" w:pos="880"/>
              <w:tab w:val="right" w:leader="dot" w:pos="9350"/>
            </w:tabs>
            <w:rPr>
              <w:ins w:id="759" w:author="Anders Hejlsberg" w:date="2014-11-01T15:43:00Z"/>
              <w:rFonts w:eastAsiaTheme="minorEastAsia"/>
              <w:noProof/>
              <w:sz w:val="22"/>
            </w:rPr>
          </w:pPr>
          <w:ins w:id="760" w:author="Anders Hejlsberg" w:date="2014-11-01T15:43:00Z">
            <w:r>
              <w:fldChar w:fldCharType="begin"/>
            </w:r>
            <w:r>
              <w:instrText xml:space="preserve"> HYPERLINK \l "_Toc402619986" </w:instrText>
            </w:r>
            <w:r>
              <w:fldChar w:fldCharType="separate"/>
            </w:r>
            <w:r w:rsidR="00B510EF" w:rsidRPr="004847BD">
              <w:rPr>
                <w:rStyle w:val="Hyperlink"/>
                <w:noProof/>
              </w:rPr>
              <w:t>A.2</w:t>
            </w:r>
            <w:r w:rsidR="00B510EF">
              <w:rPr>
                <w:rFonts w:eastAsiaTheme="minorEastAsia"/>
                <w:noProof/>
                <w:sz w:val="22"/>
              </w:rPr>
              <w:tab/>
            </w:r>
            <w:r w:rsidR="00B510EF" w:rsidRPr="004847BD">
              <w:rPr>
                <w:rStyle w:val="Hyperlink"/>
                <w:noProof/>
              </w:rPr>
              <w:t>Expressions</w:t>
            </w:r>
            <w:r w:rsidR="00B510EF">
              <w:rPr>
                <w:noProof/>
                <w:webHidden/>
              </w:rPr>
              <w:tab/>
            </w:r>
            <w:r w:rsidR="00B510EF">
              <w:rPr>
                <w:noProof/>
                <w:webHidden/>
              </w:rPr>
              <w:fldChar w:fldCharType="begin"/>
            </w:r>
            <w:r w:rsidR="00B510EF">
              <w:rPr>
                <w:noProof/>
                <w:webHidden/>
              </w:rPr>
              <w:instrText xml:space="preserve"> PAGEREF _Toc402619986 \h </w:instrText>
            </w:r>
            <w:r w:rsidR="00B510EF">
              <w:rPr>
                <w:noProof/>
                <w:webHidden/>
              </w:rPr>
            </w:r>
            <w:r w:rsidR="00B510EF">
              <w:rPr>
                <w:noProof/>
                <w:webHidden/>
              </w:rPr>
              <w:fldChar w:fldCharType="separate"/>
            </w:r>
            <w:r w:rsidR="00B510EF">
              <w:rPr>
                <w:noProof/>
                <w:webHidden/>
              </w:rPr>
              <w:t>147</w:t>
            </w:r>
            <w:r w:rsidR="00B510EF">
              <w:rPr>
                <w:noProof/>
                <w:webHidden/>
              </w:rPr>
              <w:fldChar w:fldCharType="end"/>
            </w:r>
            <w:r>
              <w:rPr>
                <w:noProof/>
              </w:rPr>
              <w:fldChar w:fldCharType="end"/>
            </w:r>
          </w:ins>
        </w:p>
        <w:p w14:paraId="72C3EB0E" w14:textId="77777777" w:rsidR="00B510EF" w:rsidRDefault="00397205">
          <w:pPr>
            <w:pStyle w:val="TOC2"/>
            <w:tabs>
              <w:tab w:val="left" w:pos="880"/>
              <w:tab w:val="right" w:leader="dot" w:pos="9350"/>
            </w:tabs>
            <w:rPr>
              <w:ins w:id="761" w:author="Anders Hejlsberg" w:date="2014-11-01T15:43:00Z"/>
              <w:rFonts w:eastAsiaTheme="minorEastAsia"/>
              <w:noProof/>
              <w:sz w:val="22"/>
            </w:rPr>
          </w:pPr>
          <w:ins w:id="762" w:author="Anders Hejlsberg" w:date="2014-11-01T15:43:00Z">
            <w:r>
              <w:fldChar w:fldCharType="begin"/>
            </w:r>
            <w:r>
              <w:instrText xml:space="preserve"> HYPERLINK \l "_Toc402619987" </w:instrText>
            </w:r>
            <w:r>
              <w:fldChar w:fldCharType="separate"/>
            </w:r>
            <w:r w:rsidR="00B510EF" w:rsidRPr="004847BD">
              <w:rPr>
                <w:rStyle w:val="Hyperlink"/>
                <w:noProof/>
              </w:rPr>
              <w:t>A.3</w:t>
            </w:r>
            <w:r w:rsidR="00B510EF">
              <w:rPr>
                <w:rFonts w:eastAsiaTheme="minorEastAsia"/>
                <w:noProof/>
                <w:sz w:val="22"/>
              </w:rPr>
              <w:tab/>
            </w:r>
            <w:r w:rsidR="00B510EF" w:rsidRPr="004847BD">
              <w:rPr>
                <w:rStyle w:val="Hyperlink"/>
                <w:noProof/>
              </w:rPr>
              <w:t>Statements</w:t>
            </w:r>
            <w:r w:rsidR="00B510EF">
              <w:rPr>
                <w:noProof/>
                <w:webHidden/>
              </w:rPr>
              <w:tab/>
            </w:r>
            <w:r w:rsidR="00B510EF">
              <w:rPr>
                <w:noProof/>
                <w:webHidden/>
              </w:rPr>
              <w:fldChar w:fldCharType="begin"/>
            </w:r>
            <w:r w:rsidR="00B510EF">
              <w:rPr>
                <w:noProof/>
                <w:webHidden/>
              </w:rPr>
              <w:instrText xml:space="preserve"> PAGEREF _Toc402619987 \h </w:instrText>
            </w:r>
            <w:r w:rsidR="00B510EF">
              <w:rPr>
                <w:noProof/>
                <w:webHidden/>
              </w:rPr>
            </w:r>
            <w:r w:rsidR="00B510EF">
              <w:rPr>
                <w:noProof/>
                <w:webHidden/>
              </w:rPr>
              <w:fldChar w:fldCharType="separate"/>
            </w:r>
            <w:r w:rsidR="00B510EF">
              <w:rPr>
                <w:noProof/>
                <w:webHidden/>
              </w:rPr>
              <w:t>147</w:t>
            </w:r>
            <w:r w:rsidR="00B510EF">
              <w:rPr>
                <w:noProof/>
                <w:webHidden/>
              </w:rPr>
              <w:fldChar w:fldCharType="end"/>
            </w:r>
            <w:r>
              <w:rPr>
                <w:noProof/>
              </w:rPr>
              <w:fldChar w:fldCharType="end"/>
            </w:r>
          </w:ins>
        </w:p>
        <w:p w14:paraId="611D658E" w14:textId="77777777" w:rsidR="00B510EF" w:rsidRDefault="00397205">
          <w:pPr>
            <w:pStyle w:val="TOC2"/>
            <w:tabs>
              <w:tab w:val="left" w:pos="880"/>
              <w:tab w:val="right" w:leader="dot" w:pos="9350"/>
            </w:tabs>
            <w:rPr>
              <w:ins w:id="763" w:author="Anders Hejlsberg" w:date="2014-11-01T15:43:00Z"/>
              <w:rFonts w:eastAsiaTheme="minorEastAsia"/>
              <w:noProof/>
              <w:sz w:val="22"/>
            </w:rPr>
          </w:pPr>
          <w:ins w:id="764" w:author="Anders Hejlsberg" w:date="2014-11-01T15:43:00Z">
            <w:r>
              <w:fldChar w:fldCharType="begin"/>
            </w:r>
            <w:r>
              <w:instrText xml:space="preserve"> HYPERLINK \l "_Toc402619988" </w:instrText>
            </w:r>
            <w:r>
              <w:fldChar w:fldCharType="separate"/>
            </w:r>
            <w:r w:rsidR="00B510EF" w:rsidRPr="004847BD">
              <w:rPr>
                <w:rStyle w:val="Hyperlink"/>
                <w:noProof/>
              </w:rPr>
              <w:t>A.4</w:t>
            </w:r>
            <w:r w:rsidR="00B510EF">
              <w:rPr>
                <w:rFonts w:eastAsiaTheme="minorEastAsia"/>
                <w:noProof/>
                <w:sz w:val="22"/>
              </w:rPr>
              <w:tab/>
            </w:r>
            <w:r w:rsidR="00B510EF" w:rsidRPr="004847BD">
              <w:rPr>
                <w:rStyle w:val="Hyperlink"/>
                <w:noProof/>
              </w:rPr>
              <w:t>Functions</w:t>
            </w:r>
            <w:r w:rsidR="00B510EF">
              <w:rPr>
                <w:noProof/>
                <w:webHidden/>
              </w:rPr>
              <w:tab/>
            </w:r>
            <w:r w:rsidR="00B510EF">
              <w:rPr>
                <w:noProof/>
                <w:webHidden/>
              </w:rPr>
              <w:fldChar w:fldCharType="begin"/>
            </w:r>
            <w:r w:rsidR="00B510EF">
              <w:rPr>
                <w:noProof/>
                <w:webHidden/>
              </w:rPr>
              <w:instrText xml:space="preserve"> PAGEREF _Toc402619988 \h </w:instrText>
            </w:r>
            <w:r w:rsidR="00B510EF">
              <w:rPr>
                <w:noProof/>
                <w:webHidden/>
              </w:rPr>
            </w:r>
            <w:r w:rsidR="00B510EF">
              <w:rPr>
                <w:noProof/>
                <w:webHidden/>
              </w:rPr>
              <w:fldChar w:fldCharType="separate"/>
            </w:r>
            <w:r w:rsidR="00B510EF">
              <w:rPr>
                <w:noProof/>
                <w:webHidden/>
              </w:rPr>
              <w:t>148</w:t>
            </w:r>
            <w:r w:rsidR="00B510EF">
              <w:rPr>
                <w:noProof/>
                <w:webHidden/>
              </w:rPr>
              <w:fldChar w:fldCharType="end"/>
            </w:r>
            <w:r>
              <w:rPr>
                <w:noProof/>
              </w:rPr>
              <w:fldChar w:fldCharType="end"/>
            </w:r>
          </w:ins>
        </w:p>
        <w:p w14:paraId="3FCDE0F6" w14:textId="77777777" w:rsidR="00B510EF" w:rsidRDefault="00397205">
          <w:pPr>
            <w:pStyle w:val="TOC2"/>
            <w:tabs>
              <w:tab w:val="left" w:pos="880"/>
              <w:tab w:val="right" w:leader="dot" w:pos="9350"/>
            </w:tabs>
            <w:rPr>
              <w:ins w:id="765" w:author="Anders Hejlsberg" w:date="2014-11-01T15:43:00Z"/>
              <w:rFonts w:eastAsiaTheme="minorEastAsia"/>
              <w:noProof/>
              <w:sz w:val="22"/>
            </w:rPr>
          </w:pPr>
          <w:ins w:id="766" w:author="Anders Hejlsberg" w:date="2014-11-01T15:43:00Z">
            <w:r>
              <w:fldChar w:fldCharType="begin"/>
            </w:r>
            <w:r>
              <w:instrText xml:space="preserve"> HYPERLINK \l "_Toc402619989" </w:instrText>
            </w:r>
            <w:r>
              <w:fldChar w:fldCharType="separate"/>
            </w:r>
            <w:r w:rsidR="00B510EF" w:rsidRPr="004847BD">
              <w:rPr>
                <w:rStyle w:val="Hyperlink"/>
                <w:noProof/>
              </w:rPr>
              <w:t>A.5</w:t>
            </w:r>
            <w:r w:rsidR="00B510EF">
              <w:rPr>
                <w:rFonts w:eastAsiaTheme="minorEastAsia"/>
                <w:noProof/>
                <w:sz w:val="22"/>
              </w:rPr>
              <w:tab/>
            </w:r>
            <w:r w:rsidR="00B510EF" w:rsidRPr="004847BD">
              <w:rPr>
                <w:rStyle w:val="Hyperlink"/>
                <w:noProof/>
              </w:rPr>
              <w:t>Interfaces</w:t>
            </w:r>
            <w:r w:rsidR="00B510EF">
              <w:rPr>
                <w:noProof/>
                <w:webHidden/>
              </w:rPr>
              <w:tab/>
            </w:r>
            <w:r w:rsidR="00B510EF">
              <w:rPr>
                <w:noProof/>
                <w:webHidden/>
              </w:rPr>
              <w:fldChar w:fldCharType="begin"/>
            </w:r>
            <w:r w:rsidR="00B510EF">
              <w:rPr>
                <w:noProof/>
                <w:webHidden/>
              </w:rPr>
              <w:instrText xml:space="preserve"> PAGEREF _Toc402619989 \h </w:instrText>
            </w:r>
            <w:r w:rsidR="00B510EF">
              <w:rPr>
                <w:noProof/>
                <w:webHidden/>
              </w:rPr>
            </w:r>
            <w:r w:rsidR="00B510EF">
              <w:rPr>
                <w:noProof/>
                <w:webHidden/>
              </w:rPr>
              <w:fldChar w:fldCharType="separate"/>
            </w:r>
            <w:r w:rsidR="00B510EF">
              <w:rPr>
                <w:noProof/>
                <w:webHidden/>
              </w:rPr>
              <w:t>148</w:t>
            </w:r>
            <w:r w:rsidR="00B510EF">
              <w:rPr>
                <w:noProof/>
                <w:webHidden/>
              </w:rPr>
              <w:fldChar w:fldCharType="end"/>
            </w:r>
            <w:r>
              <w:rPr>
                <w:noProof/>
              </w:rPr>
              <w:fldChar w:fldCharType="end"/>
            </w:r>
          </w:ins>
        </w:p>
        <w:p w14:paraId="583C182E" w14:textId="77777777" w:rsidR="00B510EF" w:rsidRDefault="00397205">
          <w:pPr>
            <w:pStyle w:val="TOC2"/>
            <w:tabs>
              <w:tab w:val="left" w:pos="880"/>
              <w:tab w:val="right" w:leader="dot" w:pos="9350"/>
            </w:tabs>
            <w:rPr>
              <w:ins w:id="767" w:author="Anders Hejlsberg" w:date="2014-11-01T15:43:00Z"/>
              <w:rFonts w:eastAsiaTheme="minorEastAsia"/>
              <w:noProof/>
              <w:sz w:val="22"/>
            </w:rPr>
          </w:pPr>
          <w:ins w:id="768" w:author="Anders Hejlsberg" w:date="2014-11-01T15:43:00Z">
            <w:r>
              <w:fldChar w:fldCharType="begin"/>
            </w:r>
            <w:r>
              <w:instrText xml:space="preserve"> HYPERLINK \l "_Toc402619990" </w:instrText>
            </w:r>
            <w:r>
              <w:fldChar w:fldCharType="separate"/>
            </w:r>
            <w:r w:rsidR="00B510EF" w:rsidRPr="004847BD">
              <w:rPr>
                <w:rStyle w:val="Hyperlink"/>
                <w:noProof/>
              </w:rPr>
              <w:t>A.6</w:t>
            </w:r>
            <w:r w:rsidR="00B510EF">
              <w:rPr>
                <w:rFonts w:eastAsiaTheme="minorEastAsia"/>
                <w:noProof/>
                <w:sz w:val="22"/>
              </w:rPr>
              <w:tab/>
            </w:r>
            <w:r w:rsidR="00B510EF" w:rsidRPr="004847BD">
              <w:rPr>
                <w:rStyle w:val="Hyperlink"/>
                <w:noProof/>
              </w:rPr>
              <w:t>Classes</w:t>
            </w:r>
            <w:r w:rsidR="00B510EF">
              <w:rPr>
                <w:noProof/>
                <w:webHidden/>
              </w:rPr>
              <w:tab/>
            </w:r>
            <w:r w:rsidR="00B510EF">
              <w:rPr>
                <w:noProof/>
                <w:webHidden/>
              </w:rPr>
              <w:fldChar w:fldCharType="begin"/>
            </w:r>
            <w:r w:rsidR="00B510EF">
              <w:rPr>
                <w:noProof/>
                <w:webHidden/>
              </w:rPr>
              <w:instrText xml:space="preserve"> PAGEREF _Toc402619990 \h </w:instrText>
            </w:r>
            <w:r w:rsidR="00B510EF">
              <w:rPr>
                <w:noProof/>
                <w:webHidden/>
              </w:rPr>
            </w:r>
            <w:r w:rsidR="00B510EF">
              <w:rPr>
                <w:noProof/>
                <w:webHidden/>
              </w:rPr>
              <w:fldChar w:fldCharType="separate"/>
            </w:r>
            <w:r w:rsidR="00B510EF">
              <w:rPr>
                <w:noProof/>
                <w:webHidden/>
              </w:rPr>
              <w:t>148</w:t>
            </w:r>
            <w:r w:rsidR="00B510EF">
              <w:rPr>
                <w:noProof/>
                <w:webHidden/>
              </w:rPr>
              <w:fldChar w:fldCharType="end"/>
            </w:r>
            <w:r>
              <w:rPr>
                <w:noProof/>
              </w:rPr>
              <w:fldChar w:fldCharType="end"/>
            </w:r>
          </w:ins>
        </w:p>
        <w:p w14:paraId="14787C3F" w14:textId="77777777" w:rsidR="00B510EF" w:rsidRDefault="00397205">
          <w:pPr>
            <w:pStyle w:val="TOC2"/>
            <w:tabs>
              <w:tab w:val="left" w:pos="880"/>
              <w:tab w:val="right" w:leader="dot" w:pos="9350"/>
            </w:tabs>
            <w:rPr>
              <w:ins w:id="769" w:author="Anders Hejlsberg" w:date="2014-11-01T15:43:00Z"/>
              <w:rFonts w:eastAsiaTheme="minorEastAsia"/>
              <w:noProof/>
              <w:sz w:val="22"/>
            </w:rPr>
          </w:pPr>
          <w:ins w:id="770" w:author="Anders Hejlsberg" w:date="2014-11-01T15:43:00Z">
            <w:r>
              <w:fldChar w:fldCharType="begin"/>
            </w:r>
            <w:r>
              <w:instrText xml:space="preserve"> HYPERLINK \l "_Toc402619991" </w:instrText>
            </w:r>
            <w:r>
              <w:fldChar w:fldCharType="separate"/>
            </w:r>
            <w:r w:rsidR="00B510EF" w:rsidRPr="004847BD">
              <w:rPr>
                <w:rStyle w:val="Hyperlink"/>
                <w:noProof/>
              </w:rPr>
              <w:t>A.7</w:t>
            </w:r>
            <w:r w:rsidR="00B510EF">
              <w:rPr>
                <w:rFonts w:eastAsiaTheme="minorEastAsia"/>
                <w:noProof/>
                <w:sz w:val="22"/>
              </w:rPr>
              <w:tab/>
            </w:r>
            <w:r w:rsidR="00B510EF" w:rsidRPr="004847BD">
              <w:rPr>
                <w:rStyle w:val="Hyperlink"/>
                <w:noProof/>
              </w:rPr>
              <w:t>Enums</w:t>
            </w:r>
            <w:r w:rsidR="00B510EF">
              <w:rPr>
                <w:noProof/>
                <w:webHidden/>
              </w:rPr>
              <w:tab/>
            </w:r>
            <w:r w:rsidR="00B510EF">
              <w:rPr>
                <w:noProof/>
                <w:webHidden/>
              </w:rPr>
              <w:fldChar w:fldCharType="begin"/>
            </w:r>
            <w:r w:rsidR="00B510EF">
              <w:rPr>
                <w:noProof/>
                <w:webHidden/>
              </w:rPr>
              <w:instrText xml:space="preserve"> PAGEREF _Toc402619991 \h </w:instrText>
            </w:r>
            <w:r w:rsidR="00B510EF">
              <w:rPr>
                <w:noProof/>
                <w:webHidden/>
              </w:rPr>
            </w:r>
            <w:r w:rsidR="00B510EF">
              <w:rPr>
                <w:noProof/>
                <w:webHidden/>
              </w:rPr>
              <w:fldChar w:fldCharType="separate"/>
            </w:r>
            <w:r w:rsidR="00B510EF">
              <w:rPr>
                <w:noProof/>
                <w:webHidden/>
              </w:rPr>
              <w:t>150</w:t>
            </w:r>
            <w:r w:rsidR="00B510EF">
              <w:rPr>
                <w:noProof/>
                <w:webHidden/>
              </w:rPr>
              <w:fldChar w:fldCharType="end"/>
            </w:r>
            <w:r>
              <w:rPr>
                <w:noProof/>
              </w:rPr>
              <w:fldChar w:fldCharType="end"/>
            </w:r>
          </w:ins>
        </w:p>
        <w:p w14:paraId="6D434710" w14:textId="77777777" w:rsidR="00B510EF" w:rsidRDefault="00397205">
          <w:pPr>
            <w:pStyle w:val="TOC2"/>
            <w:tabs>
              <w:tab w:val="left" w:pos="880"/>
              <w:tab w:val="right" w:leader="dot" w:pos="9350"/>
            </w:tabs>
            <w:rPr>
              <w:ins w:id="771" w:author="Anders Hejlsberg" w:date="2014-11-01T15:43:00Z"/>
              <w:rFonts w:eastAsiaTheme="minorEastAsia"/>
              <w:noProof/>
              <w:sz w:val="22"/>
            </w:rPr>
          </w:pPr>
          <w:ins w:id="772" w:author="Anders Hejlsberg" w:date="2014-11-01T15:43:00Z">
            <w:r>
              <w:fldChar w:fldCharType="begin"/>
            </w:r>
            <w:r>
              <w:instrText xml:space="preserve"> HYPERLINK \l "_Toc402619992" </w:instrText>
            </w:r>
            <w:r>
              <w:fldChar w:fldCharType="separate"/>
            </w:r>
            <w:r w:rsidR="00B510EF" w:rsidRPr="004847BD">
              <w:rPr>
                <w:rStyle w:val="Hyperlink"/>
                <w:noProof/>
              </w:rPr>
              <w:t>A.8</w:t>
            </w:r>
            <w:r w:rsidR="00B510EF">
              <w:rPr>
                <w:rFonts w:eastAsiaTheme="minorEastAsia"/>
                <w:noProof/>
                <w:sz w:val="22"/>
              </w:rPr>
              <w:tab/>
            </w:r>
            <w:r w:rsidR="00B510EF" w:rsidRPr="004847BD">
              <w:rPr>
                <w:rStyle w:val="Hyperlink"/>
                <w:noProof/>
              </w:rPr>
              <w:t>Internal Modules</w:t>
            </w:r>
            <w:r w:rsidR="00B510EF">
              <w:rPr>
                <w:noProof/>
                <w:webHidden/>
              </w:rPr>
              <w:tab/>
            </w:r>
            <w:r w:rsidR="00B510EF">
              <w:rPr>
                <w:noProof/>
                <w:webHidden/>
              </w:rPr>
              <w:fldChar w:fldCharType="begin"/>
            </w:r>
            <w:r w:rsidR="00B510EF">
              <w:rPr>
                <w:noProof/>
                <w:webHidden/>
              </w:rPr>
              <w:instrText xml:space="preserve"> PAGEREF _Toc402619992 \h </w:instrText>
            </w:r>
            <w:r w:rsidR="00B510EF">
              <w:rPr>
                <w:noProof/>
                <w:webHidden/>
              </w:rPr>
            </w:r>
            <w:r w:rsidR="00B510EF">
              <w:rPr>
                <w:noProof/>
                <w:webHidden/>
              </w:rPr>
              <w:fldChar w:fldCharType="separate"/>
            </w:r>
            <w:r w:rsidR="00B510EF">
              <w:rPr>
                <w:noProof/>
                <w:webHidden/>
              </w:rPr>
              <w:t>151</w:t>
            </w:r>
            <w:r w:rsidR="00B510EF">
              <w:rPr>
                <w:noProof/>
                <w:webHidden/>
              </w:rPr>
              <w:fldChar w:fldCharType="end"/>
            </w:r>
            <w:r>
              <w:rPr>
                <w:noProof/>
              </w:rPr>
              <w:fldChar w:fldCharType="end"/>
            </w:r>
          </w:ins>
        </w:p>
        <w:p w14:paraId="490A2A45" w14:textId="77777777" w:rsidR="00B510EF" w:rsidRDefault="00397205">
          <w:pPr>
            <w:pStyle w:val="TOC2"/>
            <w:tabs>
              <w:tab w:val="left" w:pos="880"/>
              <w:tab w:val="right" w:leader="dot" w:pos="9350"/>
            </w:tabs>
            <w:rPr>
              <w:ins w:id="773" w:author="Anders Hejlsberg" w:date="2014-11-01T15:43:00Z"/>
              <w:rFonts w:eastAsiaTheme="minorEastAsia"/>
              <w:noProof/>
              <w:sz w:val="22"/>
            </w:rPr>
          </w:pPr>
          <w:ins w:id="774" w:author="Anders Hejlsberg" w:date="2014-11-01T15:43:00Z">
            <w:r>
              <w:fldChar w:fldCharType="begin"/>
            </w:r>
            <w:r>
              <w:instrText xml:space="preserve"> HYPERLINK \l "_Toc402619993" </w:instrText>
            </w:r>
            <w:r>
              <w:fldChar w:fldCharType="separate"/>
            </w:r>
            <w:r w:rsidR="00B510EF" w:rsidRPr="004847BD">
              <w:rPr>
                <w:rStyle w:val="Hyperlink"/>
                <w:noProof/>
              </w:rPr>
              <w:t>A.9</w:t>
            </w:r>
            <w:r w:rsidR="00B510EF">
              <w:rPr>
                <w:rFonts w:eastAsiaTheme="minorEastAsia"/>
                <w:noProof/>
                <w:sz w:val="22"/>
              </w:rPr>
              <w:tab/>
            </w:r>
            <w:r w:rsidR="00B510EF" w:rsidRPr="004847BD">
              <w:rPr>
                <w:rStyle w:val="Hyperlink"/>
                <w:noProof/>
              </w:rPr>
              <w:t>Source Files and External Modules</w:t>
            </w:r>
            <w:r w:rsidR="00B510EF">
              <w:rPr>
                <w:noProof/>
                <w:webHidden/>
              </w:rPr>
              <w:tab/>
            </w:r>
            <w:r w:rsidR="00B510EF">
              <w:rPr>
                <w:noProof/>
                <w:webHidden/>
              </w:rPr>
              <w:fldChar w:fldCharType="begin"/>
            </w:r>
            <w:r w:rsidR="00B510EF">
              <w:rPr>
                <w:noProof/>
                <w:webHidden/>
              </w:rPr>
              <w:instrText xml:space="preserve"> PAGEREF _Toc402619993 \h </w:instrText>
            </w:r>
            <w:r w:rsidR="00B510EF">
              <w:rPr>
                <w:noProof/>
                <w:webHidden/>
              </w:rPr>
            </w:r>
            <w:r w:rsidR="00B510EF">
              <w:rPr>
                <w:noProof/>
                <w:webHidden/>
              </w:rPr>
              <w:fldChar w:fldCharType="separate"/>
            </w:r>
            <w:r w:rsidR="00B510EF">
              <w:rPr>
                <w:noProof/>
                <w:webHidden/>
              </w:rPr>
              <w:t>151</w:t>
            </w:r>
            <w:r w:rsidR="00B510EF">
              <w:rPr>
                <w:noProof/>
                <w:webHidden/>
              </w:rPr>
              <w:fldChar w:fldCharType="end"/>
            </w:r>
            <w:r>
              <w:rPr>
                <w:noProof/>
              </w:rPr>
              <w:fldChar w:fldCharType="end"/>
            </w:r>
          </w:ins>
        </w:p>
        <w:p w14:paraId="260483D7" w14:textId="77777777" w:rsidR="00B510EF" w:rsidRDefault="00397205">
          <w:pPr>
            <w:pStyle w:val="TOC2"/>
            <w:tabs>
              <w:tab w:val="left" w:pos="880"/>
              <w:tab w:val="right" w:leader="dot" w:pos="9350"/>
            </w:tabs>
            <w:rPr>
              <w:ins w:id="775" w:author="Anders Hejlsberg" w:date="2014-11-01T15:43:00Z"/>
              <w:rFonts w:eastAsiaTheme="minorEastAsia"/>
              <w:noProof/>
              <w:sz w:val="22"/>
            </w:rPr>
          </w:pPr>
          <w:ins w:id="776" w:author="Anders Hejlsberg" w:date="2014-11-01T15:43:00Z">
            <w:r>
              <w:fldChar w:fldCharType="begin"/>
            </w:r>
            <w:r>
              <w:instrText xml:space="preserve"> HYPERLINK \l "_Toc402619994" </w:instrText>
            </w:r>
            <w:r>
              <w:fldChar w:fldCharType="separate"/>
            </w:r>
            <w:r w:rsidR="00B510EF" w:rsidRPr="004847BD">
              <w:rPr>
                <w:rStyle w:val="Hyperlink"/>
                <w:noProof/>
              </w:rPr>
              <w:t>A.10</w:t>
            </w:r>
            <w:r w:rsidR="00B510EF">
              <w:rPr>
                <w:rFonts w:eastAsiaTheme="minorEastAsia"/>
                <w:noProof/>
                <w:sz w:val="22"/>
              </w:rPr>
              <w:tab/>
            </w:r>
            <w:r w:rsidR="00B510EF" w:rsidRPr="004847BD">
              <w:rPr>
                <w:rStyle w:val="Hyperlink"/>
                <w:noProof/>
              </w:rPr>
              <w:t>Ambients</w:t>
            </w:r>
            <w:r w:rsidR="00B510EF">
              <w:rPr>
                <w:noProof/>
                <w:webHidden/>
              </w:rPr>
              <w:tab/>
            </w:r>
            <w:r w:rsidR="00B510EF">
              <w:rPr>
                <w:noProof/>
                <w:webHidden/>
              </w:rPr>
              <w:fldChar w:fldCharType="begin"/>
            </w:r>
            <w:r w:rsidR="00B510EF">
              <w:rPr>
                <w:noProof/>
                <w:webHidden/>
              </w:rPr>
              <w:instrText xml:space="preserve"> PAGEREF _Toc402619994 \h </w:instrText>
            </w:r>
            <w:r w:rsidR="00B510EF">
              <w:rPr>
                <w:noProof/>
                <w:webHidden/>
              </w:rPr>
            </w:r>
            <w:r w:rsidR="00B510EF">
              <w:rPr>
                <w:noProof/>
                <w:webHidden/>
              </w:rPr>
              <w:fldChar w:fldCharType="separate"/>
            </w:r>
            <w:r w:rsidR="00B510EF">
              <w:rPr>
                <w:noProof/>
                <w:webHidden/>
              </w:rPr>
              <w:t>152</w:t>
            </w:r>
            <w:r w:rsidR="00B510EF">
              <w:rPr>
                <w:noProof/>
                <w:webHidden/>
              </w:rPr>
              <w:fldChar w:fldCharType="end"/>
            </w:r>
            <w:r>
              <w:rPr>
                <w:noProof/>
              </w:rPr>
              <w:fldChar w:fldCharType="end"/>
            </w:r>
          </w:ins>
        </w:p>
        <w:p w14:paraId="1642A2BA" w14:textId="77777777" w:rsidR="0044410D" w:rsidRPr="0044410D" w:rsidRDefault="00DE357C">
          <w:r>
            <w:rPr>
              <w:b/>
              <w:bCs/>
              <w:noProof/>
            </w:rPr>
            <w:fldChar w:fldCharType="end"/>
          </w:r>
        </w:p>
      </w:sdtContent>
    </w:sdt>
    <w:p w14:paraId="15698853" w14:textId="77777777" w:rsidR="0044410D" w:rsidRPr="0044410D" w:rsidRDefault="0044410D" w:rsidP="00DE357C"/>
    <w:p w14:paraId="0C9F87F6" w14:textId="77777777" w:rsidR="00DE357C" w:rsidRPr="00DE357C" w:rsidRDefault="00DE357C" w:rsidP="00DE357C">
      <w:pPr>
        <w:sectPr w:rsidR="00DE357C" w:rsidRPr="00DE357C" w:rsidSect="00821B01">
          <w:footerReference w:type="default" r:id="rId12"/>
          <w:type w:val="oddPage"/>
          <w:pgSz w:w="12240" w:h="15840"/>
          <w:pgMar w:top="1440" w:right="1440" w:bottom="1440" w:left="1440" w:header="720" w:footer="720" w:gutter="0"/>
          <w:pgNumType w:fmt="lowerRoman" w:start="1"/>
          <w:cols w:space="720"/>
          <w:docGrid w:linePitch="360"/>
        </w:sectPr>
      </w:pPr>
    </w:p>
    <w:p w14:paraId="5F2F977F" w14:textId="77777777" w:rsidR="0044410D" w:rsidRPr="0044410D" w:rsidRDefault="00BD4B50" w:rsidP="00C63C76">
      <w:pPr>
        <w:pStyle w:val="Heading1"/>
      </w:pPr>
      <w:bookmarkStart w:id="777" w:name="_Toc402619800"/>
      <w:bookmarkStart w:id="778" w:name="_Toc401413987"/>
      <w:r>
        <w:lastRenderedPageBreak/>
        <w:t>Introduction</w:t>
      </w:r>
      <w:bookmarkEnd w:id="777"/>
      <w:bookmarkEnd w:id="778"/>
    </w:p>
    <w:p w14:paraId="3FD3C6A4" w14:textId="77777777" w:rsidR="0044410D" w:rsidRPr="0044410D" w:rsidRDefault="0059156B" w:rsidP="00BD4B50">
      <w:r>
        <w:t>JavaScript</w:t>
      </w:r>
      <w:r w:rsidR="00802CCB">
        <w:t xml:space="preserve"> applications such as </w:t>
      </w:r>
      <w:r>
        <w:t xml:space="preserve">web </w:t>
      </w:r>
      <w:r w:rsidR="00802CCB">
        <w:t xml:space="preserve">e-mail, maps, document editing, and collaboration tools are becoming an increasingly important </w:t>
      </w:r>
      <w:r w:rsidR="00DC1E7F">
        <w:t xml:space="preserve">part of the everyday computing. </w:t>
      </w:r>
      <w:r w:rsidR="00BD4B50">
        <w:t xml:space="preserve">We designed </w:t>
      </w:r>
      <w:r w:rsidR="003C5236">
        <w:t>TypeScript</w:t>
      </w:r>
      <w:r w:rsidR="00D95403">
        <w:t xml:space="preserve"> to meet the needs of the</w:t>
      </w:r>
      <w:r w:rsidR="00BD4B50">
        <w:t xml:space="preserve"> JavaScript programming teams</w:t>
      </w:r>
      <w:r w:rsidR="00F237D6">
        <w:t xml:space="preserve"> </w:t>
      </w:r>
      <w:r w:rsidR="00617A69">
        <w:t xml:space="preserve">that </w:t>
      </w:r>
      <w:r w:rsidR="00F237D6">
        <w:t>build</w:t>
      </w:r>
      <w:r w:rsidR="00617A69">
        <w:t xml:space="preserve"> </w:t>
      </w:r>
      <w:r w:rsidR="00577BE5">
        <w:t>and maintain</w:t>
      </w:r>
      <w:r w:rsidR="00BD4B50">
        <w:t xml:space="preserve"> large JavaScript programs. </w:t>
      </w:r>
      <w:r w:rsidR="003C5236">
        <w:t>TypeScript</w:t>
      </w:r>
      <w:r w:rsidR="00BD4B50">
        <w:t xml:space="preserve"> helps programming teams to define interfaces between software components and to gain insight into the behavior of existing JavaScript libraries. </w:t>
      </w:r>
      <w:r w:rsidR="003C5236">
        <w:t>TypeScript</w:t>
      </w:r>
      <w:r w:rsidR="00BD4B50">
        <w:t xml:space="preserve"> also enables teams to reduce naming conflicts by organizing their code into dynamically-loadable modules. </w:t>
      </w:r>
      <w:r w:rsidR="003C5236">
        <w:t>TypeScript</w:t>
      </w:r>
      <w:r w:rsidR="008F4735">
        <w:t>'</w:t>
      </w:r>
      <w:r w:rsidR="00BD4B50">
        <w:t>s optional type system enables JavaScript programmers to use highly-productive development tools and practices: static checking, symbol-based navigation, statement completion, and code re-factoring.</w:t>
      </w:r>
    </w:p>
    <w:p w14:paraId="3A7863CF" w14:textId="77777777" w:rsidR="0044410D" w:rsidRPr="0044410D" w:rsidRDefault="003C5236" w:rsidP="00BD4B50">
      <w:r>
        <w:t>TypeScript</w:t>
      </w:r>
      <w:r w:rsidR="00BD4B50">
        <w:t xml:space="preserve"> is a syntactic sugar for JavaScript. </w:t>
      </w:r>
      <w:r>
        <w:t>TypeScript</w:t>
      </w:r>
      <w:r w:rsidR="00BD4B50">
        <w:t xml:space="preserve"> syntax is a superset of Ecmascript 5 (ES5) syntax. Every JavaScript program is also a </w:t>
      </w:r>
      <w:r>
        <w:t>TypeScript</w:t>
      </w:r>
      <w:r w:rsidR="00BD4B50">
        <w:t xml:space="preserve"> program. The </w:t>
      </w:r>
      <w:r>
        <w:t>TypeScript</w:t>
      </w:r>
      <w:r w:rsidR="00BD4B50">
        <w:t xml:space="preserve"> compiler performs only file-local transformations on </w:t>
      </w:r>
      <w:r>
        <w:t>TypeScript</w:t>
      </w:r>
      <w:r w:rsidR="00BD4B50">
        <w:t xml:space="preserve"> programs and does not re-order variables declared in </w:t>
      </w:r>
      <w:r>
        <w:t>TypeScript</w:t>
      </w:r>
      <w:r w:rsidR="00BD4B50">
        <w:t xml:space="preserve">. This leads to JavaScript output that closely matches the </w:t>
      </w:r>
      <w:r>
        <w:t>TypeScript</w:t>
      </w:r>
      <w:r w:rsidR="00BD4B50">
        <w:t xml:space="preserve"> input. </w:t>
      </w:r>
      <w:r>
        <w:t>TypeScript</w:t>
      </w:r>
      <w:r w:rsidR="00BD4B50">
        <w:t xml:space="preserve"> does not transform variable names, making tractable the direct debugging of emitted JavaScript. </w:t>
      </w:r>
      <w:r>
        <w:t>TypeScript</w:t>
      </w:r>
      <w:r w:rsidR="00BD4B50">
        <w:t xml:space="preserve"> optionally provides source maps, enabling source-level debugging. </w:t>
      </w:r>
      <w:r>
        <w:t>TypeScript</w:t>
      </w:r>
      <w:r w:rsidR="00BD4B50">
        <w:t xml:space="preserve"> tools typically emit JavaScript upon file save, preserving the test, edit, refresh cycle commonly used in JavaScript development.</w:t>
      </w:r>
    </w:p>
    <w:p w14:paraId="3799DB0F" w14:textId="77777777" w:rsidR="0044410D" w:rsidRPr="0044410D" w:rsidRDefault="003C5236" w:rsidP="00BD4B50">
      <w:r>
        <w:t>TypeScript</w:t>
      </w:r>
      <w:r w:rsidR="00BD4B50">
        <w:t xml:space="preserve"> syntax includes </w:t>
      </w:r>
      <w:r w:rsidR="007F1D45">
        <w:t>several</w:t>
      </w:r>
      <w:r w:rsidR="00BD4B50">
        <w:t xml:space="preserve"> proposed</w:t>
      </w:r>
      <w:r w:rsidR="007F1D45">
        <w:t xml:space="preserve"> features of Ecmascript 6 (ES6), including</w:t>
      </w:r>
      <w:r w:rsidR="00BD4B50">
        <w:t xml:space="preserve"> classes and modules. Classes enable programmers to express common object-oriented patterns in a standard way, making features like inheritance more readable and interoperable. Modules enable programmers to organize their code into components while avoiding naming conflicts. The </w:t>
      </w:r>
      <w:r>
        <w:t>TypeScript</w:t>
      </w:r>
      <w:r w:rsidR="00BD4B50">
        <w:t xml:space="preserve"> compiler provides module code generation options that support either static or dynamic loading of module contents.</w:t>
      </w:r>
    </w:p>
    <w:p w14:paraId="2475A6A4" w14:textId="77777777" w:rsidR="0044410D" w:rsidRPr="0044410D" w:rsidRDefault="003C5236" w:rsidP="00BD4B50">
      <w:r>
        <w:t>TypeScript</w:t>
      </w:r>
      <w:r w:rsidR="00BD4B50">
        <w:t xml:space="preserve"> also provides to JavaScript programmers a system of optional type annotations. These type annotations are like the JSDoc comments found in the Closure system, but in </w:t>
      </w:r>
      <w:r>
        <w:t>TypeScript</w:t>
      </w:r>
      <w:r w:rsidR="00BD4B50">
        <w:t xml:space="preserve"> they are integrated directly into the language syntax. This integration makes the code more readable and reduces the maintenance cost of synchronizing type annotations with their corresponding variables.</w:t>
      </w:r>
    </w:p>
    <w:p w14:paraId="5086B366" w14:textId="77777777" w:rsidR="0044410D" w:rsidRPr="0044410D" w:rsidRDefault="00BD4B50" w:rsidP="00BD4B50">
      <w:r>
        <w:t xml:space="preserve">The </w:t>
      </w:r>
      <w:r w:rsidR="003C5236">
        <w:t>TypeScript</w:t>
      </w:r>
      <w:r>
        <w:t xml:space="preserve"> type system enables programmers to express limits on the capabilities of JavaScript objects, and to use tools that enforce these limits. To minimize the number of annotations needed for tools to become useful, the </w:t>
      </w:r>
      <w:r w:rsidR="003C5236">
        <w:t>TypeScript</w:t>
      </w:r>
      <w:r>
        <w:t xml:space="preserve"> type system makes extensive use of type inference. For example, from the following statement, </w:t>
      </w:r>
      <w:r w:rsidR="003C5236">
        <w:t>TypeScript</w:t>
      </w:r>
      <w:r>
        <w:t xml:space="preserve"> will infer that the variable </w:t>
      </w:r>
      <w:r w:rsidR="008F4735">
        <w:t>'</w:t>
      </w:r>
      <w:r>
        <w:t>i</w:t>
      </w:r>
      <w:r w:rsidR="008F4735">
        <w:t>'</w:t>
      </w:r>
      <w:r>
        <w:t xml:space="preserve"> has the type number.</w:t>
      </w:r>
    </w:p>
    <w:p w14:paraId="5A9D3761" w14:textId="77777777" w:rsidR="0044410D" w:rsidRPr="0044410D" w:rsidRDefault="00BD4B50" w:rsidP="00BD4B50">
      <w:pPr>
        <w:pStyle w:val="Code"/>
      </w:pPr>
      <w:r w:rsidRPr="00350736">
        <w:rPr>
          <w:color w:val="0000FF"/>
          <w:highlight w:val="white"/>
        </w:rPr>
        <w:t>var</w:t>
      </w:r>
      <w:r>
        <w:t xml:space="preserve"> i = 0;</w:t>
      </w:r>
    </w:p>
    <w:p w14:paraId="5C627095" w14:textId="77777777" w:rsidR="0044410D" w:rsidRPr="0044410D" w:rsidRDefault="003C5236" w:rsidP="00BD4B50">
      <w:r>
        <w:t>TypeScript</w:t>
      </w:r>
      <w:r w:rsidR="00BD4B50">
        <w:t xml:space="preserve"> will infer from the following function definition that the function f has return type string.</w:t>
      </w:r>
    </w:p>
    <w:p w14:paraId="4785F6FE" w14:textId="77777777" w:rsidR="0044410D" w:rsidRPr="0044410D" w:rsidRDefault="00BD4B50" w:rsidP="00BD4B50">
      <w:pPr>
        <w:pStyle w:val="Code"/>
      </w:pPr>
      <w:r w:rsidRPr="00350736">
        <w:rPr>
          <w:color w:val="0000FF"/>
          <w:highlight w:val="white"/>
        </w:rPr>
        <w:t>function</w:t>
      </w:r>
      <w:r>
        <w:t xml:space="preserve"> f() {</w:t>
      </w:r>
      <w:r w:rsidR="0048218E" w:rsidRPr="0048218E">
        <w:br/>
      </w:r>
      <w:r>
        <w:t xml:space="preserve">    </w:t>
      </w:r>
      <w:r w:rsidRPr="00350736">
        <w:rPr>
          <w:color w:val="0000FF"/>
          <w:highlight w:val="white"/>
        </w:rPr>
        <w:t>return</w:t>
      </w:r>
      <w:r>
        <w:t xml:space="preserve"> </w:t>
      </w:r>
      <w:r w:rsidR="008F4735">
        <w:rPr>
          <w:color w:val="800000"/>
          <w:highlight w:val="white"/>
        </w:rPr>
        <w:t>"</w:t>
      </w:r>
      <w:r w:rsidRPr="00350736">
        <w:rPr>
          <w:color w:val="800000"/>
          <w:highlight w:val="white"/>
        </w:rPr>
        <w:t>hello</w:t>
      </w:r>
      <w:r w:rsidR="008F4735">
        <w:rPr>
          <w:color w:val="800000"/>
          <w:highlight w:val="white"/>
        </w:rPr>
        <w:t>"</w:t>
      </w:r>
      <w:r>
        <w:t>;</w:t>
      </w:r>
      <w:r w:rsidR="0048218E" w:rsidRPr="0048218E">
        <w:br/>
      </w:r>
      <w:r>
        <w:t>}</w:t>
      </w:r>
    </w:p>
    <w:p w14:paraId="79615991" w14:textId="77777777" w:rsidR="0044410D" w:rsidRPr="0044410D" w:rsidRDefault="00BD4B50" w:rsidP="00BD4B50">
      <w:r>
        <w:lastRenderedPageBreak/>
        <w:t xml:space="preserve">To benefit from this inference, a programmer can use the </w:t>
      </w:r>
      <w:r w:rsidR="003C5236">
        <w:t>TypeScript</w:t>
      </w:r>
      <w:r>
        <w:t xml:space="preserve"> language service. For example, a code editor can incorporate the </w:t>
      </w:r>
      <w:r w:rsidR="003C5236">
        <w:t>TypeScript</w:t>
      </w:r>
      <w:r>
        <w:t xml:space="preserve"> language service and use the service to find the members of a string object as in the following screen shot.</w:t>
      </w:r>
    </w:p>
    <w:p w14:paraId="26B61413" w14:textId="77777777" w:rsidR="0044410D" w:rsidRPr="0044410D" w:rsidRDefault="002D3181" w:rsidP="00BD4B50">
      <w:pPr>
        <w:ind w:left="720"/>
      </w:pPr>
      <w:r>
        <w:rPr>
          <w:noProof/>
        </w:rPr>
        <w:drawing>
          <wp:inline distT="0" distB="0" distL="0" distR="0" wp14:anchorId="39896B30" wp14:editId="67E1EEEC">
            <wp:extent cx="4210050" cy="2828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10050" cy="2828925"/>
                    </a:xfrm>
                    <a:prstGeom prst="rect">
                      <a:avLst/>
                    </a:prstGeom>
                    <a:noFill/>
                    <a:ln>
                      <a:noFill/>
                    </a:ln>
                  </pic:spPr>
                </pic:pic>
              </a:graphicData>
            </a:graphic>
          </wp:inline>
        </w:drawing>
      </w:r>
    </w:p>
    <w:p w14:paraId="322CF53E" w14:textId="77777777" w:rsidR="0044410D" w:rsidRPr="0044410D" w:rsidRDefault="00BD4B50" w:rsidP="00BD4B50">
      <w:r>
        <w:t xml:space="preserve">In this example, the programmer benefits from type inference without providing type annotations. Some beneficial tools, however, do require the programmer to provide type annotations. In </w:t>
      </w:r>
      <w:r w:rsidR="003C5236">
        <w:t>TypeScript</w:t>
      </w:r>
      <w:r>
        <w:t>, we can express a parameter requirement as in the following code fragment.</w:t>
      </w:r>
    </w:p>
    <w:p w14:paraId="01C92B49" w14:textId="77777777" w:rsidR="0044410D" w:rsidRPr="0044410D" w:rsidRDefault="00BD4B50" w:rsidP="00BD4B50">
      <w:pPr>
        <w:pStyle w:val="Code"/>
      </w:pPr>
      <w:r w:rsidRPr="00350736">
        <w:rPr>
          <w:color w:val="0000FF"/>
          <w:highlight w:val="white"/>
        </w:rPr>
        <w:t>function</w:t>
      </w:r>
      <w:r>
        <w:t xml:space="preserve"> f(s: </w:t>
      </w:r>
      <w:r w:rsidRPr="00350736">
        <w:rPr>
          <w:color w:val="0000FF"/>
          <w:highlight w:val="white"/>
        </w:rPr>
        <w:t>string</w:t>
      </w:r>
      <w:r>
        <w:t>) {</w:t>
      </w:r>
      <w:r w:rsidR="0048218E" w:rsidRPr="0048218E">
        <w:br/>
      </w:r>
      <w:r>
        <w:t xml:space="preserve">    </w:t>
      </w:r>
      <w:r w:rsidRPr="00350736">
        <w:rPr>
          <w:color w:val="0000FF"/>
          <w:highlight w:val="white"/>
        </w:rPr>
        <w:t>return</w:t>
      </w:r>
      <w:r>
        <w:t xml:space="preserve"> s;</w:t>
      </w:r>
      <w:r w:rsidR="0048218E" w:rsidRPr="0048218E">
        <w:br/>
      </w:r>
      <w:r>
        <w:t>}</w:t>
      </w:r>
    </w:p>
    <w:p w14:paraId="1D8E483E" w14:textId="77777777" w:rsidR="0044410D" w:rsidRPr="0044410D" w:rsidRDefault="00BD4B50" w:rsidP="00BD4B50">
      <w:pPr>
        <w:pStyle w:val="Code"/>
      </w:pPr>
      <w:r>
        <w:t xml:space="preserve">f({});       </w:t>
      </w:r>
      <w:r>
        <w:rPr>
          <w:color w:val="008000"/>
          <w:highlight w:val="white"/>
        </w:rPr>
        <w:t>// E</w:t>
      </w:r>
      <w:r w:rsidRPr="00350736">
        <w:rPr>
          <w:color w:val="008000"/>
          <w:highlight w:val="white"/>
        </w:rPr>
        <w:t>rror</w:t>
      </w:r>
      <w:r w:rsidR="0048218E" w:rsidRPr="0048218E">
        <w:br/>
      </w:r>
      <w:r>
        <w:t>f(</w:t>
      </w:r>
      <w:r w:rsidR="008F4735">
        <w:rPr>
          <w:color w:val="800000"/>
          <w:highlight w:val="white"/>
        </w:rPr>
        <w:t>"</w:t>
      </w:r>
      <w:r w:rsidRPr="00350736">
        <w:rPr>
          <w:color w:val="800000"/>
          <w:highlight w:val="white"/>
        </w:rPr>
        <w:t>hello</w:t>
      </w:r>
      <w:r w:rsidR="008F4735">
        <w:rPr>
          <w:color w:val="800000"/>
          <w:highlight w:val="white"/>
        </w:rPr>
        <w:t>"</w:t>
      </w:r>
      <w:r>
        <w:t xml:space="preserve">);  </w:t>
      </w:r>
      <w:r>
        <w:rPr>
          <w:color w:val="008000"/>
          <w:highlight w:val="white"/>
        </w:rPr>
        <w:t>// O</w:t>
      </w:r>
      <w:r w:rsidRPr="00350736">
        <w:rPr>
          <w:color w:val="008000"/>
          <w:highlight w:val="white"/>
        </w:rPr>
        <w:t>k</w:t>
      </w:r>
    </w:p>
    <w:p w14:paraId="76763941" w14:textId="77777777" w:rsidR="0044410D" w:rsidRPr="0044410D" w:rsidRDefault="00BD4B50" w:rsidP="00BD4B50">
      <w:r>
        <w:t>This optional ty</w:t>
      </w:r>
      <w:r w:rsidR="00723DB3">
        <w:t xml:space="preserve">pe annotation on the parameter </w:t>
      </w:r>
      <w:r w:rsidR="008F4735">
        <w:t>'</w:t>
      </w:r>
      <w:r w:rsidR="00723DB3">
        <w:t>s</w:t>
      </w:r>
      <w:r w:rsidR="008F4735">
        <w:t>'</w:t>
      </w:r>
      <w:r>
        <w:t xml:space="preserve"> lets the </w:t>
      </w:r>
      <w:r w:rsidR="003C5236">
        <w:t>TypeScript</w:t>
      </w:r>
      <w:r>
        <w:t xml:space="preserve"> type checker know that th</w:t>
      </w:r>
      <w:r w:rsidR="00723DB3">
        <w:t xml:space="preserve">e programmer expects parameter </w:t>
      </w:r>
      <w:r w:rsidR="008F4735">
        <w:t>'</w:t>
      </w:r>
      <w:r w:rsidR="00723DB3">
        <w:t>s</w:t>
      </w:r>
      <w:r w:rsidR="008F4735">
        <w:t>'</w:t>
      </w:r>
      <w:r w:rsidR="00723DB3">
        <w:t xml:space="preserve"> to be of type </w:t>
      </w:r>
      <w:r w:rsidR="008F4735">
        <w:t>'</w:t>
      </w:r>
      <w:r w:rsidR="00723DB3">
        <w:t>string</w:t>
      </w:r>
      <w:r w:rsidR="008F4735">
        <w:t>'</w:t>
      </w:r>
      <w:r w:rsidR="00723DB3">
        <w:t xml:space="preserve">. Within the body of function </w:t>
      </w:r>
      <w:r w:rsidR="008F4735">
        <w:t>'</w:t>
      </w:r>
      <w:r w:rsidR="00723DB3">
        <w:t>f</w:t>
      </w:r>
      <w:r w:rsidR="008F4735">
        <w:t>'</w:t>
      </w:r>
      <w:r w:rsidR="00723DB3">
        <w:t xml:space="preserve">, tools can assume </w:t>
      </w:r>
      <w:r w:rsidR="008F4735">
        <w:t>'</w:t>
      </w:r>
      <w:r w:rsidR="00723DB3">
        <w:t>s</w:t>
      </w:r>
      <w:r w:rsidR="008F4735">
        <w:t>'</w:t>
      </w:r>
      <w:r w:rsidR="00723DB3">
        <w:t xml:space="preserve"> is of type </w:t>
      </w:r>
      <w:r w:rsidR="008F4735">
        <w:t>'</w:t>
      </w:r>
      <w:r w:rsidR="00723DB3">
        <w:t>string</w:t>
      </w:r>
      <w:r w:rsidR="008F4735">
        <w:t>'</w:t>
      </w:r>
      <w:r>
        <w:t xml:space="preserve"> and provide operator type checking and member completion consistent with this assumption. Tools can also signal an error on the first call to </w:t>
      </w:r>
      <w:r w:rsidR="008F4735">
        <w:t>'</w:t>
      </w:r>
      <w:r>
        <w:t>f</w:t>
      </w:r>
      <w:r w:rsidR="008F4735">
        <w:t>'</w:t>
      </w:r>
      <w:r>
        <w:t xml:space="preserve">, because </w:t>
      </w:r>
      <w:r w:rsidR="008F4735">
        <w:t>'</w:t>
      </w:r>
      <w:r>
        <w:t>f</w:t>
      </w:r>
      <w:r w:rsidR="008F4735">
        <w:t>'</w:t>
      </w:r>
      <w:r>
        <w:t xml:space="preserve"> expects a string, not an object, as its parameter.</w:t>
      </w:r>
      <w:r w:rsidR="00BA6AB7">
        <w:t xml:space="preserve"> </w:t>
      </w:r>
      <w:r w:rsidR="009C5433">
        <w:t xml:space="preserve">For the function </w:t>
      </w:r>
      <w:r w:rsidR="008F4735">
        <w:t>'</w:t>
      </w:r>
      <w:r w:rsidR="009C5433">
        <w:t>f</w:t>
      </w:r>
      <w:r w:rsidR="008F4735">
        <w:t>'</w:t>
      </w:r>
      <w:r w:rsidR="009C5433">
        <w:t>, the TypeScript compiler will emit the following JavaScript code:</w:t>
      </w:r>
    </w:p>
    <w:p w14:paraId="307F7570" w14:textId="77777777" w:rsidR="0044410D" w:rsidRPr="0044410D" w:rsidRDefault="004561E7" w:rsidP="004561E7">
      <w:pPr>
        <w:pStyle w:val="Code"/>
      </w:pPr>
      <w:r w:rsidRPr="004561E7">
        <w:rPr>
          <w:color w:val="0000FF"/>
          <w:highlight w:val="white"/>
        </w:rPr>
        <w:t>function</w:t>
      </w:r>
      <w:r w:rsidR="009A7854">
        <w:rPr>
          <w:color w:val="000000"/>
        </w:rPr>
        <w:t xml:space="preserve"> </w:t>
      </w:r>
      <w:r w:rsidRPr="004561E7">
        <w:rPr>
          <w:color w:val="000000"/>
        </w:rPr>
        <w:t>f(s)</w:t>
      </w:r>
      <w:r w:rsidR="009A7854">
        <w:rPr>
          <w:color w:val="000000"/>
        </w:rPr>
        <w:t xml:space="preserve"> </w:t>
      </w:r>
      <w:r w:rsidRPr="004561E7">
        <w:rPr>
          <w:color w:val="000000"/>
        </w:rPr>
        <w:t>{</w:t>
      </w:r>
      <w:r w:rsidR="0048218E" w:rsidRPr="0048218E">
        <w:br/>
      </w:r>
      <w:r w:rsidR="009A7854">
        <w:rPr>
          <w:color w:val="000000"/>
        </w:rPr>
        <w:t xml:space="preserve">    </w:t>
      </w:r>
      <w:r w:rsidRPr="004561E7">
        <w:rPr>
          <w:color w:val="0000FF"/>
          <w:highlight w:val="white"/>
        </w:rPr>
        <w:t>return</w:t>
      </w:r>
      <w:r w:rsidR="009A7854">
        <w:rPr>
          <w:color w:val="000000"/>
        </w:rPr>
        <w:t xml:space="preserve"> </w:t>
      </w:r>
      <w:r w:rsidRPr="004561E7">
        <w:rPr>
          <w:color w:val="000000"/>
        </w:rPr>
        <w:t>s;</w:t>
      </w:r>
      <w:r w:rsidR="0048218E" w:rsidRPr="0048218E">
        <w:br/>
      </w:r>
      <w:r w:rsidRPr="004561E7">
        <w:rPr>
          <w:color w:val="000000"/>
        </w:rPr>
        <w:t>}</w:t>
      </w:r>
    </w:p>
    <w:p w14:paraId="24C92913" w14:textId="77777777" w:rsidR="0044410D" w:rsidRPr="0044410D" w:rsidRDefault="004561E7" w:rsidP="004561E7">
      <w:r>
        <w:t>In the JavaScript output, all type</w:t>
      </w:r>
      <w:r w:rsidR="00DC1E7F">
        <w:t xml:space="preserve"> annotations have been erased. </w:t>
      </w:r>
      <w:r>
        <w:t>In general, TypeScript erases all type information before emiting JavaScript.</w:t>
      </w:r>
    </w:p>
    <w:p w14:paraId="54397A25" w14:textId="77777777" w:rsidR="0044410D" w:rsidRPr="0044410D" w:rsidRDefault="00BD4B50" w:rsidP="00AA00BA">
      <w:pPr>
        <w:pStyle w:val="Heading2"/>
      </w:pPr>
      <w:bookmarkStart w:id="779" w:name="_Toc402619801"/>
      <w:bookmarkStart w:id="780" w:name="_Toc401413988"/>
      <w:r>
        <w:lastRenderedPageBreak/>
        <w:t>Ambient Declarations</w:t>
      </w:r>
      <w:bookmarkEnd w:id="779"/>
      <w:bookmarkEnd w:id="780"/>
    </w:p>
    <w:p w14:paraId="3C0FB8C8" w14:textId="77777777" w:rsidR="0044410D" w:rsidRPr="0044410D" w:rsidRDefault="00BD4B50" w:rsidP="00BD4B50">
      <w:r>
        <w:t xml:space="preserve">An ambient declaration introduces a variable into a </w:t>
      </w:r>
      <w:r w:rsidR="003C5236">
        <w:t>TypeScript</w:t>
      </w:r>
      <w:r>
        <w:t xml:space="preserve"> scope, but has zero impact on the emitted JavaScript program. Programmers can use ambient declarations to tell the </w:t>
      </w:r>
      <w:r w:rsidR="003C5236">
        <w:t>TypeScript</w:t>
      </w:r>
      <w:r>
        <w:t xml:space="preserve"> compiler that some other component will supply a variable. For example, by default the </w:t>
      </w:r>
      <w:r w:rsidR="003C5236">
        <w:t>TypeScript</w:t>
      </w:r>
      <w:r>
        <w:t xml:space="preserve"> compiler will print an error for uses of undefined variables. To add some of the common variables defined by browsers, a </w:t>
      </w:r>
      <w:r w:rsidR="003C5236">
        <w:t>TypeScript</w:t>
      </w:r>
      <w:r>
        <w:t xml:space="preserve"> programmer can use ambient declarations. The </w:t>
      </w:r>
      <w:r w:rsidR="00723DB3">
        <w:t xml:space="preserve">following example declares the </w:t>
      </w:r>
      <w:r w:rsidR="008F4735">
        <w:t>'</w:t>
      </w:r>
      <w:r w:rsidR="00723DB3">
        <w:t>document</w:t>
      </w:r>
      <w:r w:rsidR="008F4735">
        <w:t>'</w:t>
      </w:r>
      <w:r>
        <w:t xml:space="preserve"> object supplied by browsers. Because the declaration doe</w:t>
      </w:r>
      <w:r w:rsidR="00723DB3">
        <w:t xml:space="preserve">s not specify a type, the type </w:t>
      </w:r>
      <w:r w:rsidR="008F4735">
        <w:t>'</w:t>
      </w:r>
      <w:r w:rsidR="00723DB3">
        <w:t>any</w:t>
      </w:r>
      <w:r w:rsidR="008F4735">
        <w:t>'</w:t>
      </w:r>
      <w:r w:rsidR="00723DB3">
        <w:t xml:space="preserve"> is inferred. The type </w:t>
      </w:r>
      <w:r w:rsidR="008F4735">
        <w:t>'</w:t>
      </w:r>
      <w:r w:rsidR="00723DB3">
        <w:t>any</w:t>
      </w:r>
      <w:r w:rsidR="008F4735">
        <w:t>'</w:t>
      </w:r>
      <w:r>
        <w:t xml:space="preserve"> means that a tool can assume nothing about the shape or behavior of the document object. Some of the examples below will illustrate how programmers can use types to further characterize the expected behavior of an object.</w:t>
      </w:r>
    </w:p>
    <w:p w14:paraId="4230943E" w14:textId="77777777" w:rsidR="0044410D" w:rsidRPr="0044410D" w:rsidRDefault="00BD4B50" w:rsidP="00BD4B50">
      <w:pPr>
        <w:pStyle w:val="Code"/>
      </w:pPr>
      <w:r w:rsidRPr="00350736">
        <w:rPr>
          <w:color w:val="0000FF"/>
          <w:highlight w:val="white"/>
        </w:rPr>
        <w:t>declare</w:t>
      </w:r>
      <w:r>
        <w:t xml:space="preserve"> </w:t>
      </w:r>
      <w:r w:rsidRPr="00350736">
        <w:rPr>
          <w:color w:val="0000FF"/>
          <w:highlight w:val="white"/>
        </w:rPr>
        <w:t>var</w:t>
      </w:r>
      <w:r>
        <w:t xml:space="preserve"> document;</w:t>
      </w:r>
      <w:r w:rsidR="0048218E" w:rsidRPr="0048218E">
        <w:br/>
      </w:r>
      <w:r>
        <w:t xml:space="preserve">document.title = </w:t>
      </w:r>
      <w:r w:rsidR="008F4735">
        <w:rPr>
          <w:color w:val="800000"/>
          <w:highlight w:val="white"/>
        </w:rPr>
        <w:t>"</w:t>
      </w:r>
      <w:r w:rsidRPr="00350736">
        <w:rPr>
          <w:color w:val="800000"/>
          <w:highlight w:val="white"/>
        </w:rPr>
        <w:t>Hello</w:t>
      </w:r>
      <w:r w:rsidR="008F4735">
        <w:rPr>
          <w:color w:val="800000"/>
          <w:highlight w:val="white"/>
        </w:rPr>
        <w:t>"</w:t>
      </w:r>
      <w:r>
        <w:t xml:space="preserve">;  </w:t>
      </w:r>
      <w:r w:rsidR="00C20DF8" w:rsidRPr="00771523">
        <w:rPr>
          <w:color w:val="008000"/>
          <w:highlight w:val="white"/>
        </w:rPr>
        <w:t>// Ok</w:t>
      </w:r>
      <w:r w:rsidR="00C20DF8">
        <w:rPr>
          <w:color w:val="008000"/>
        </w:rPr>
        <w:t xml:space="preserve"> because document has been declared</w:t>
      </w:r>
    </w:p>
    <w:p w14:paraId="5CB3E238" w14:textId="77777777" w:rsidR="0044410D" w:rsidRPr="0044410D" w:rsidRDefault="00F56FBC" w:rsidP="00F56FBC">
      <w:r>
        <w:t xml:space="preserve">In the case of </w:t>
      </w:r>
      <w:r w:rsidR="008F4735">
        <w:t>'</w:t>
      </w:r>
      <w:r>
        <w:t>document</w:t>
      </w:r>
      <w:r w:rsidR="008F4735">
        <w:t>'</w:t>
      </w:r>
      <w:r>
        <w:t>, the TypeScript compiler automatically supplies a declaration, because TypeScr</w:t>
      </w:r>
      <w:r w:rsidR="00BA6AB7">
        <w:t xml:space="preserve">ipt by default includes a file </w:t>
      </w:r>
      <w:r w:rsidR="008F4735">
        <w:t>'</w:t>
      </w:r>
      <w:r w:rsidR="00BA6AB7">
        <w:t>lib.d.ts</w:t>
      </w:r>
      <w:r w:rsidR="008F4735">
        <w:t>'</w:t>
      </w:r>
      <w:r>
        <w:t xml:space="preserve"> that provides interface declarations for the built-in JavaScript library as well as the Document Object Model.</w:t>
      </w:r>
    </w:p>
    <w:p w14:paraId="7BFA540F" w14:textId="77777777" w:rsidR="0044410D" w:rsidRPr="0044410D" w:rsidRDefault="00847958" w:rsidP="00F56FBC">
      <w:r>
        <w:t>The TypeScript compiler does not include by default an interface for jQuery, so to use jQuery, a programmer could supply a declaration such as:</w:t>
      </w:r>
    </w:p>
    <w:p w14:paraId="4D77BBDC" w14:textId="77777777" w:rsidR="0044410D" w:rsidRPr="0044410D" w:rsidRDefault="00847958" w:rsidP="00847958">
      <w:pPr>
        <w:pStyle w:val="Code"/>
      </w:pPr>
      <w:r w:rsidRPr="00350736">
        <w:rPr>
          <w:color w:val="0000FF"/>
          <w:highlight w:val="white"/>
        </w:rPr>
        <w:t>declare</w:t>
      </w:r>
      <w:r>
        <w:t xml:space="preserve"> </w:t>
      </w:r>
      <w:r w:rsidRPr="00350736">
        <w:rPr>
          <w:color w:val="0000FF"/>
          <w:highlight w:val="white"/>
        </w:rPr>
        <w:t>var</w:t>
      </w:r>
      <w:r>
        <w:t xml:space="preserve"> $;</w:t>
      </w:r>
    </w:p>
    <w:p w14:paraId="056EBCDE" w14:textId="77777777" w:rsidR="0044410D" w:rsidRPr="0044410D" w:rsidRDefault="00204D8F" w:rsidP="00204D8F">
      <w:r>
        <w:t xml:space="preserve">Section </w:t>
      </w:r>
      <w:r>
        <w:fldChar w:fldCharType="begin"/>
      </w:r>
      <w:r>
        <w:instrText xml:space="preserve"> REF _Ref336337724 \r \h </w:instrText>
      </w:r>
      <w:r>
        <w:fldChar w:fldCharType="separate"/>
      </w:r>
      <w:r w:rsidR="00B510EF">
        <w:t>1.3</w:t>
      </w:r>
      <w:r>
        <w:fldChar w:fldCharType="end"/>
      </w:r>
      <w:r>
        <w:t xml:space="preserve"> provide</w:t>
      </w:r>
      <w:r w:rsidR="00BA6AB7">
        <w:t>s</w:t>
      </w:r>
      <w:r>
        <w:t xml:space="preserve"> a more extensive example of how a programmer can add type information f</w:t>
      </w:r>
      <w:r w:rsidR="00BA6AB7">
        <w:t>or jQuery and other libraries.</w:t>
      </w:r>
    </w:p>
    <w:p w14:paraId="0450513E" w14:textId="77777777" w:rsidR="0044410D" w:rsidRPr="0044410D" w:rsidRDefault="00BD4B50" w:rsidP="00AA00BA">
      <w:pPr>
        <w:pStyle w:val="Heading2"/>
      </w:pPr>
      <w:bookmarkStart w:id="781" w:name="_Toc402619802"/>
      <w:bookmarkStart w:id="782" w:name="_Toc401413989"/>
      <w:r>
        <w:t>Function Types</w:t>
      </w:r>
      <w:bookmarkEnd w:id="781"/>
      <w:bookmarkEnd w:id="782"/>
    </w:p>
    <w:p w14:paraId="18495AAB" w14:textId="77777777" w:rsidR="0044410D" w:rsidRPr="0044410D" w:rsidRDefault="00BD4B50" w:rsidP="00BD4B50">
      <w:r>
        <w:t>Function expressions are a powerful feature of JavaScript. They enable function definitions to create closures: functions that capture information from the lexical scope surrounding the function</w:t>
      </w:r>
      <w:r w:rsidR="008F4735">
        <w:t>'</w:t>
      </w:r>
      <w:r>
        <w:t>s definition. Closures are currently JavaScript</w:t>
      </w:r>
      <w:r w:rsidR="008F4735">
        <w:t>'</w:t>
      </w:r>
      <w:r>
        <w:t>s only way of enforcing data encapsulation. By capturing and using environment variables, a closure can retain information that cannot be accessed from outside the closure. JavaScript programmers often use closures to express event handlers and other asynchronous callbacks, in which another software component, such as the DOM, will call back into JavaScript through a handler function.</w:t>
      </w:r>
    </w:p>
    <w:p w14:paraId="51280CDD" w14:textId="77777777" w:rsidR="0044410D" w:rsidRPr="0044410D" w:rsidRDefault="003C5236" w:rsidP="00BD4B50">
      <w:r>
        <w:t>TypeScript</w:t>
      </w:r>
      <w:r w:rsidR="00BD4B50">
        <w:t xml:space="preserve"> function types make it possible for programmers to express the expected </w:t>
      </w:r>
      <w:r w:rsidR="00BD4B50" w:rsidRPr="00B63624">
        <w:rPr>
          <w:i/>
        </w:rPr>
        <w:t>signature</w:t>
      </w:r>
      <w:r w:rsidR="00BD4B50">
        <w:t xml:space="preserve"> of a function. A function signature is a sequence of param</w:t>
      </w:r>
      <w:r w:rsidR="00DC1E7F">
        <w:t xml:space="preserve">eter types plus a return type. </w:t>
      </w:r>
      <w:r w:rsidR="00BD4B50">
        <w:t>The following example uses function types to express the callback signature requirements of an asynchronous voting mechanism.</w:t>
      </w:r>
    </w:p>
    <w:p w14:paraId="088263B7" w14:textId="77777777" w:rsidR="0044410D" w:rsidRPr="0044410D" w:rsidRDefault="00BD4B50" w:rsidP="00BD4B50">
      <w:pPr>
        <w:pStyle w:val="Code"/>
      </w:pPr>
      <w:r w:rsidRPr="00350736">
        <w:rPr>
          <w:color w:val="0000FF"/>
          <w:highlight w:val="white"/>
        </w:rPr>
        <w:t>function</w:t>
      </w:r>
      <w:r>
        <w:t xml:space="preserve"> vote(candidate: </w:t>
      </w:r>
      <w:r w:rsidRPr="00350736">
        <w:rPr>
          <w:color w:val="0000FF"/>
          <w:highlight w:val="white"/>
        </w:rPr>
        <w:t>string</w:t>
      </w:r>
      <w:r>
        <w:t xml:space="preserve">, callback: (result: </w:t>
      </w:r>
      <w:r w:rsidRPr="00350736">
        <w:rPr>
          <w:color w:val="0000FF"/>
          <w:highlight w:val="white"/>
        </w:rPr>
        <w:t>string</w:t>
      </w:r>
      <w:r>
        <w:t xml:space="preserve">) =&gt; </w:t>
      </w:r>
      <w:r w:rsidRPr="00350736">
        <w:rPr>
          <w:color w:val="0000FF"/>
          <w:highlight w:val="white"/>
        </w:rPr>
        <w:t>any</w:t>
      </w:r>
      <w:r>
        <w:t>) {</w:t>
      </w:r>
      <w:r w:rsidR="0048218E" w:rsidRPr="0048218E">
        <w:br/>
      </w:r>
      <w:r>
        <w:t xml:space="preserve">   </w:t>
      </w:r>
      <w:r w:rsidRPr="00771523">
        <w:rPr>
          <w:color w:val="008000"/>
          <w:highlight w:val="white"/>
        </w:rPr>
        <w:t>// ...</w:t>
      </w:r>
      <w:r w:rsidR="0048218E" w:rsidRPr="0048218E">
        <w:br/>
      </w:r>
      <w:r>
        <w:t>}</w:t>
      </w:r>
    </w:p>
    <w:p w14:paraId="0D380667" w14:textId="77777777" w:rsidR="0044410D" w:rsidRPr="0044410D" w:rsidRDefault="00BD4B50" w:rsidP="00BD4B50">
      <w:pPr>
        <w:pStyle w:val="Code"/>
      </w:pPr>
      <w:r>
        <w:lastRenderedPageBreak/>
        <w:t>vote(</w:t>
      </w:r>
      <w:r w:rsidR="008F4735">
        <w:rPr>
          <w:color w:val="800000"/>
          <w:highlight w:val="white"/>
        </w:rPr>
        <w:t>"</w:t>
      </w:r>
      <w:r w:rsidRPr="00771523">
        <w:rPr>
          <w:color w:val="800000"/>
          <w:highlight w:val="white"/>
        </w:rPr>
        <w:t>BigPig</w:t>
      </w:r>
      <w:r w:rsidR="008F4735">
        <w:rPr>
          <w:color w:val="800000"/>
          <w:highlight w:val="white"/>
        </w:rPr>
        <w:t>"</w:t>
      </w:r>
      <w:r>
        <w:t>,</w:t>
      </w:r>
      <w:r w:rsidR="0048218E" w:rsidRPr="0048218E">
        <w:br/>
      </w:r>
      <w:r>
        <w:t xml:space="preserve">     </w:t>
      </w:r>
      <w:r w:rsidRPr="00350736">
        <w:rPr>
          <w:color w:val="0000FF"/>
          <w:highlight w:val="white"/>
        </w:rPr>
        <w:t>function</w:t>
      </w:r>
      <w:r>
        <w:t xml:space="preserve">(result: </w:t>
      </w:r>
      <w:r w:rsidRPr="00350736">
        <w:rPr>
          <w:color w:val="0000FF"/>
          <w:highlight w:val="white"/>
        </w:rPr>
        <w:t>string</w:t>
      </w:r>
      <w:r>
        <w:t>) {</w:t>
      </w:r>
      <w:r w:rsidR="0048218E" w:rsidRPr="0048218E">
        <w:br/>
      </w:r>
      <w:r>
        <w:t xml:space="preserve">         </w:t>
      </w:r>
      <w:r w:rsidRPr="00350736">
        <w:rPr>
          <w:color w:val="0000FF"/>
          <w:highlight w:val="white"/>
        </w:rPr>
        <w:t>if</w:t>
      </w:r>
      <w:r>
        <w:t xml:space="preserve"> (result === </w:t>
      </w:r>
      <w:r w:rsidR="008F4735">
        <w:rPr>
          <w:color w:val="800000"/>
          <w:highlight w:val="white"/>
        </w:rPr>
        <w:t>"</w:t>
      </w:r>
      <w:r w:rsidRPr="00771523">
        <w:rPr>
          <w:color w:val="800000"/>
          <w:highlight w:val="white"/>
        </w:rPr>
        <w:t>BigPig</w:t>
      </w:r>
      <w:r w:rsidR="008F4735">
        <w:rPr>
          <w:color w:val="800000"/>
          <w:highlight w:val="white"/>
        </w:rPr>
        <w:t>"</w:t>
      </w:r>
      <w:r>
        <w:t>) {</w:t>
      </w:r>
      <w:r w:rsidR="0048218E" w:rsidRPr="0048218E">
        <w:br/>
      </w:r>
      <w:r>
        <w:t xml:space="preserve">            </w:t>
      </w:r>
      <w:r w:rsidRPr="00BD4B50">
        <w:rPr>
          <w:color w:val="008000"/>
          <w:highlight w:val="white"/>
        </w:rPr>
        <w:t>// ...</w:t>
      </w:r>
      <w:r w:rsidR="0048218E" w:rsidRPr="0048218E">
        <w:br/>
      </w:r>
      <w:r>
        <w:t xml:space="preserve">         }</w:t>
      </w:r>
      <w:r w:rsidR="0048218E" w:rsidRPr="0048218E">
        <w:br/>
      </w:r>
      <w:r>
        <w:t xml:space="preserve">     }</w:t>
      </w:r>
      <w:r w:rsidR="0048218E" w:rsidRPr="0048218E">
        <w:br/>
      </w:r>
      <w:r>
        <w:t>);</w:t>
      </w:r>
    </w:p>
    <w:p w14:paraId="395A4342" w14:textId="77777777" w:rsidR="0044410D" w:rsidRPr="0044410D" w:rsidRDefault="00BD4B50" w:rsidP="00BD4B50">
      <w:r>
        <w:t xml:space="preserve">In this example, the second parameter to </w:t>
      </w:r>
      <w:r w:rsidR="008F4735">
        <w:t>'</w:t>
      </w:r>
      <w:r>
        <w:t>vote</w:t>
      </w:r>
      <w:r w:rsidR="008F4735">
        <w:t>'</w:t>
      </w:r>
      <w:r>
        <w:t xml:space="preserve"> has the function type</w:t>
      </w:r>
    </w:p>
    <w:p w14:paraId="56D30A66" w14:textId="77777777" w:rsidR="0044410D" w:rsidRPr="0044410D" w:rsidRDefault="00BD4B50" w:rsidP="00BD4B50">
      <w:pPr>
        <w:pStyle w:val="Code"/>
      </w:pPr>
      <w:r>
        <w:t xml:space="preserve">(result: </w:t>
      </w:r>
      <w:r w:rsidRPr="00771523">
        <w:rPr>
          <w:color w:val="0000FF"/>
          <w:highlight w:val="white"/>
        </w:rPr>
        <w:t>string</w:t>
      </w:r>
      <w:r>
        <w:t xml:space="preserve">) =&gt; </w:t>
      </w:r>
      <w:r w:rsidRPr="00771523">
        <w:rPr>
          <w:color w:val="0000FF"/>
          <w:highlight w:val="white"/>
        </w:rPr>
        <w:t>any</w:t>
      </w:r>
    </w:p>
    <w:p w14:paraId="7942D992" w14:textId="77777777" w:rsidR="0044410D" w:rsidRPr="0044410D" w:rsidRDefault="00BD4B50" w:rsidP="00BD4B50">
      <w:r>
        <w:t xml:space="preserve">which means the second parameter is a function returning type </w:t>
      </w:r>
      <w:r w:rsidR="008F4735">
        <w:t>'</w:t>
      </w:r>
      <w:r>
        <w:t>any</w:t>
      </w:r>
      <w:r w:rsidR="008F4735">
        <w:t>'</w:t>
      </w:r>
      <w:r>
        <w:t xml:space="preserve"> that has a single parameter of type </w:t>
      </w:r>
      <w:r w:rsidR="008F4735">
        <w:t>'</w:t>
      </w:r>
      <w:r>
        <w:t>string</w:t>
      </w:r>
      <w:r w:rsidR="008F4735">
        <w:t>'</w:t>
      </w:r>
      <w:r>
        <w:t xml:space="preserve"> named </w:t>
      </w:r>
      <w:r w:rsidR="008F4735">
        <w:t>'</w:t>
      </w:r>
      <w:r>
        <w:t>result</w:t>
      </w:r>
      <w:r w:rsidR="008F4735">
        <w:t>'</w:t>
      </w:r>
      <w:r>
        <w:t>.</w:t>
      </w:r>
    </w:p>
    <w:p w14:paraId="14A1B32C" w14:textId="21859B08" w:rsidR="0044410D" w:rsidRPr="0044410D" w:rsidRDefault="00D52EFE" w:rsidP="00BD4B50">
      <w:r>
        <w:t xml:space="preserve">Section </w:t>
      </w:r>
      <w:r w:rsidR="00194D4F">
        <w:fldChar w:fldCharType="begin"/>
      </w:r>
      <w:r w:rsidR="00194D4F">
        <w:instrText xml:space="preserve"> REF _Ref343690028 \r \h </w:instrText>
      </w:r>
      <w:r w:rsidR="00194D4F">
        <w:fldChar w:fldCharType="separate"/>
      </w:r>
      <w:r w:rsidR="00B510EF">
        <w:t>3.</w:t>
      </w:r>
      <w:del w:id="783" w:author="Anders Hejlsberg" w:date="2014-11-01T15:43:00Z">
        <w:r w:rsidR="00633278">
          <w:delText>7</w:delText>
        </w:r>
      </w:del>
      <w:ins w:id="784" w:author="Anders Hejlsberg" w:date="2014-11-01T15:43:00Z">
        <w:r w:rsidR="00B510EF">
          <w:t>8</w:t>
        </w:r>
      </w:ins>
      <w:r w:rsidR="00B510EF">
        <w:t>.2</w:t>
      </w:r>
      <w:r w:rsidR="00194D4F">
        <w:fldChar w:fldCharType="end"/>
      </w:r>
      <w:r w:rsidR="00194D4F">
        <w:t xml:space="preserve"> </w:t>
      </w:r>
      <w:r>
        <w:t xml:space="preserve">provides </w:t>
      </w:r>
      <w:r w:rsidR="00EF789E">
        <w:t>additional</w:t>
      </w:r>
      <w:r>
        <w:t xml:space="preserve"> information about function types.</w:t>
      </w:r>
    </w:p>
    <w:p w14:paraId="1A635F80" w14:textId="77777777" w:rsidR="0044410D" w:rsidRPr="0044410D" w:rsidRDefault="00BD4B50" w:rsidP="00AA00BA">
      <w:pPr>
        <w:pStyle w:val="Heading2"/>
      </w:pPr>
      <w:bookmarkStart w:id="785" w:name="_Ref336337724"/>
      <w:bookmarkStart w:id="786" w:name="_Toc402619803"/>
      <w:bookmarkStart w:id="787" w:name="_Toc401413990"/>
      <w:r>
        <w:t>Object Types</w:t>
      </w:r>
      <w:bookmarkEnd w:id="785"/>
      <w:bookmarkEnd w:id="786"/>
      <w:bookmarkEnd w:id="787"/>
    </w:p>
    <w:p w14:paraId="71537409" w14:textId="77777777" w:rsidR="0044410D" w:rsidRPr="0044410D" w:rsidRDefault="003C5236" w:rsidP="00BD4B50">
      <w:r>
        <w:t>TypeScript</w:t>
      </w:r>
      <w:r w:rsidR="00BD4B50">
        <w:t xml:space="preserve"> programmers use </w:t>
      </w:r>
      <w:r w:rsidR="00BD4B50" w:rsidRPr="00B01812">
        <w:rPr>
          <w:i/>
        </w:rPr>
        <w:t>object types</w:t>
      </w:r>
      <w:r w:rsidR="00BD4B50">
        <w:t xml:space="preserve"> to declare their expectations of obj</w:t>
      </w:r>
      <w:r w:rsidR="00DC1E7F">
        <w:t xml:space="preserve">ect behavior. </w:t>
      </w:r>
      <w:r w:rsidR="00BD4B50">
        <w:t xml:space="preserve">The following code uses an </w:t>
      </w:r>
      <w:r w:rsidR="00BD4B50">
        <w:rPr>
          <w:i/>
        </w:rPr>
        <w:t>object type literal</w:t>
      </w:r>
      <w:r w:rsidR="00BD4B50">
        <w:t xml:space="preserve"> to specify the return type of the </w:t>
      </w:r>
      <w:r w:rsidR="008F4735">
        <w:t>'</w:t>
      </w:r>
      <w:r w:rsidR="00BD4B50">
        <w:t>MakePoint</w:t>
      </w:r>
      <w:r w:rsidR="008F4735">
        <w:t>'</w:t>
      </w:r>
      <w:r w:rsidR="00BD4B50">
        <w:t xml:space="preserve"> function.</w:t>
      </w:r>
    </w:p>
    <w:p w14:paraId="29976280" w14:textId="77777777" w:rsidR="0044410D" w:rsidRPr="0044410D" w:rsidRDefault="000D6EE0" w:rsidP="00BD4B50">
      <w:pPr>
        <w:pStyle w:val="Code"/>
      </w:pPr>
      <w:r>
        <w:rPr>
          <w:color w:val="0000FF"/>
        </w:rPr>
        <w:t>v</w:t>
      </w:r>
      <w:r w:rsidR="00BD4B50" w:rsidRPr="008B45EF">
        <w:rPr>
          <w:color w:val="0000FF"/>
        </w:rPr>
        <w:t>ar</w:t>
      </w:r>
      <w:r w:rsidR="009A7854">
        <w:t xml:space="preserve"> </w:t>
      </w:r>
      <w:r w:rsidR="00BD4B50" w:rsidRPr="008B45EF">
        <w:t>MakePoint</w:t>
      </w:r>
      <w:r w:rsidR="00BD4B50" w:rsidRPr="00BD4B50">
        <w:t>:</w:t>
      </w:r>
      <w:r w:rsidR="009A7854">
        <w:t xml:space="preserve"> </w:t>
      </w:r>
      <w:r w:rsidR="00BD4B50" w:rsidRPr="00BD4B50">
        <w:t>()</w:t>
      </w:r>
      <w:r w:rsidR="009A7854">
        <w:t xml:space="preserve"> </w:t>
      </w:r>
      <w:r w:rsidR="00BD4B50" w:rsidRPr="00BD4B50">
        <w:t>=&gt;</w:t>
      </w:r>
      <w:r w:rsidR="009A7854">
        <w:t xml:space="preserve"> </w:t>
      </w:r>
      <w:r w:rsidR="00BD4B50" w:rsidRPr="00BD4B50">
        <w:t>{</w:t>
      </w:r>
      <w:r w:rsidR="0048218E" w:rsidRPr="0048218E">
        <w:br/>
      </w:r>
      <w:r w:rsidR="009A7854">
        <w:t xml:space="preserve">    </w:t>
      </w:r>
      <w:r w:rsidR="00BD4B50" w:rsidRPr="008B45EF">
        <w:t>x</w:t>
      </w:r>
      <w:r w:rsidR="00BD4B50" w:rsidRPr="00BD4B50">
        <w:t>:</w:t>
      </w:r>
      <w:r w:rsidR="009A7854">
        <w:t xml:space="preserve"> </w:t>
      </w:r>
      <w:r w:rsidR="00BD4B50" w:rsidRPr="008B45EF">
        <w:rPr>
          <w:color w:val="0000FF"/>
        </w:rPr>
        <w:t>number</w:t>
      </w:r>
      <w:r w:rsidR="00BD4B50" w:rsidRPr="00BD4B50">
        <w:t>;</w:t>
      </w:r>
      <w:r w:rsidR="009A7854">
        <w:t xml:space="preserve"> </w:t>
      </w:r>
      <w:r w:rsidR="00BD4B50" w:rsidRPr="008B45EF">
        <w:t>y</w:t>
      </w:r>
      <w:r w:rsidR="00BD4B50" w:rsidRPr="00BD4B50">
        <w:t>:</w:t>
      </w:r>
      <w:r w:rsidR="009A7854">
        <w:t xml:space="preserve"> </w:t>
      </w:r>
      <w:r w:rsidR="00BD4B50" w:rsidRPr="008B45EF">
        <w:rPr>
          <w:color w:val="0000FF"/>
        </w:rPr>
        <w:t>number</w:t>
      </w:r>
      <w:r w:rsidR="00BD4B50" w:rsidRPr="00BD4B50">
        <w:t>;</w:t>
      </w:r>
      <w:r w:rsidR="0048218E" w:rsidRPr="0048218E">
        <w:br/>
      </w:r>
      <w:r w:rsidR="00BD4B50" w:rsidRPr="00BD4B50">
        <w:t>};</w:t>
      </w:r>
    </w:p>
    <w:p w14:paraId="2FAA8B43" w14:textId="77777777" w:rsidR="0044410D" w:rsidRPr="0044410D" w:rsidRDefault="00BD4B50" w:rsidP="00BD4B50">
      <w:r>
        <w:t xml:space="preserve">Programmers can give names to object types; we call named object types </w:t>
      </w:r>
      <w:r w:rsidRPr="00E24752">
        <w:rPr>
          <w:i/>
        </w:rPr>
        <w:t>interfaces</w:t>
      </w:r>
      <w:r w:rsidR="00DC1E7F">
        <w:t xml:space="preserve">. </w:t>
      </w:r>
      <w:r w:rsidRPr="00E24752">
        <w:t>For</w:t>
      </w:r>
      <w:r>
        <w:t xml:space="preserve"> example, in the following code, an interface declares one required field (name) and one optional field (favoriteColor).</w:t>
      </w:r>
    </w:p>
    <w:p w14:paraId="3CAD5D1C" w14:textId="77777777" w:rsidR="0044410D" w:rsidRPr="0044410D" w:rsidRDefault="00BD4B50" w:rsidP="00BD4B50">
      <w:pPr>
        <w:pStyle w:val="Code"/>
      </w:pPr>
      <w:r w:rsidRPr="00771523">
        <w:rPr>
          <w:color w:val="0000FF"/>
          <w:highlight w:val="white"/>
        </w:rPr>
        <w:t>interface</w:t>
      </w:r>
      <w:r>
        <w:t xml:space="preserve"> Friend {</w:t>
      </w:r>
      <w:r w:rsidR="0048218E" w:rsidRPr="0048218E">
        <w:br/>
      </w:r>
      <w:r>
        <w:t xml:space="preserve">    name: </w:t>
      </w:r>
      <w:r w:rsidRPr="00771523">
        <w:rPr>
          <w:color w:val="0000FF"/>
          <w:highlight w:val="white"/>
        </w:rPr>
        <w:t>string</w:t>
      </w:r>
      <w:r>
        <w:t>;</w:t>
      </w:r>
      <w:r w:rsidR="0048218E" w:rsidRPr="0048218E">
        <w:br/>
      </w:r>
      <w:r>
        <w:t xml:space="preserve">    favoriteColor?: </w:t>
      </w:r>
      <w:r w:rsidRPr="00771523">
        <w:rPr>
          <w:color w:val="0000FF"/>
          <w:highlight w:val="white"/>
        </w:rPr>
        <w:t>string</w:t>
      </w:r>
      <w:r>
        <w:t>;</w:t>
      </w:r>
      <w:r w:rsidR="0048218E" w:rsidRPr="0048218E">
        <w:br/>
      </w:r>
      <w:r>
        <w:t>}</w:t>
      </w:r>
    </w:p>
    <w:p w14:paraId="61D9D7DB" w14:textId="77777777" w:rsidR="0044410D" w:rsidRPr="0044410D" w:rsidRDefault="00BD4B50" w:rsidP="00BD4B50">
      <w:pPr>
        <w:pStyle w:val="Code"/>
      </w:pPr>
      <w:r w:rsidRPr="00771523">
        <w:rPr>
          <w:color w:val="0000FF"/>
          <w:highlight w:val="white"/>
        </w:rPr>
        <w:t>function</w:t>
      </w:r>
      <w:r>
        <w:t xml:space="preserve"> add(friend: Friend) {</w:t>
      </w:r>
      <w:r w:rsidR="0048218E" w:rsidRPr="0048218E">
        <w:br/>
      </w:r>
      <w:r>
        <w:t xml:space="preserve">    </w:t>
      </w:r>
      <w:r w:rsidRPr="00771523">
        <w:rPr>
          <w:color w:val="0000FF"/>
          <w:highlight w:val="white"/>
        </w:rPr>
        <w:t>var</w:t>
      </w:r>
      <w:r>
        <w:t xml:space="preserve"> name = friend.name;</w:t>
      </w:r>
      <w:r w:rsidR="0048218E" w:rsidRPr="0048218E">
        <w:br/>
      </w:r>
      <w:r>
        <w:t>}</w:t>
      </w:r>
    </w:p>
    <w:p w14:paraId="7D3AE0D8" w14:textId="77777777" w:rsidR="0044410D" w:rsidRPr="0044410D" w:rsidRDefault="00BD4B50" w:rsidP="00BD4B50">
      <w:pPr>
        <w:pStyle w:val="Code"/>
      </w:pPr>
      <w:r>
        <w:t xml:space="preserve">add({ name: </w:t>
      </w:r>
      <w:r w:rsidR="008F4735">
        <w:rPr>
          <w:color w:val="800000"/>
          <w:highlight w:val="white"/>
        </w:rPr>
        <w:t>"</w:t>
      </w:r>
      <w:r w:rsidRPr="00771523">
        <w:rPr>
          <w:color w:val="800000"/>
          <w:highlight w:val="white"/>
        </w:rPr>
        <w:t>Fred</w:t>
      </w:r>
      <w:r w:rsidR="008F4735">
        <w:rPr>
          <w:color w:val="800000"/>
          <w:highlight w:val="white"/>
        </w:rPr>
        <w:t>"</w:t>
      </w:r>
      <w:r>
        <w:t xml:space="preserve"> });  </w:t>
      </w:r>
      <w:r w:rsidRPr="00771523">
        <w:rPr>
          <w:color w:val="008000"/>
          <w:highlight w:val="white"/>
        </w:rPr>
        <w:t>// Ok</w:t>
      </w:r>
      <w:r w:rsidR="0048218E" w:rsidRPr="0048218E">
        <w:br/>
      </w:r>
      <w:r>
        <w:t xml:space="preserve">add({ favoriteColor: </w:t>
      </w:r>
      <w:r w:rsidR="008F4735">
        <w:rPr>
          <w:color w:val="800000"/>
          <w:highlight w:val="white"/>
        </w:rPr>
        <w:t>"</w:t>
      </w:r>
      <w:r w:rsidRPr="00771523">
        <w:rPr>
          <w:color w:val="800000"/>
          <w:highlight w:val="white"/>
        </w:rPr>
        <w:t>blue</w:t>
      </w:r>
      <w:r w:rsidR="008F4735">
        <w:rPr>
          <w:color w:val="800000"/>
          <w:highlight w:val="white"/>
        </w:rPr>
        <w:t>"</w:t>
      </w:r>
      <w:r>
        <w:t xml:space="preserve"> });  </w:t>
      </w:r>
      <w:r w:rsidRPr="00771523">
        <w:rPr>
          <w:color w:val="008000"/>
          <w:highlight w:val="white"/>
        </w:rPr>
        <w:t>// Error, name required</w:t>
      </w:r>
      <w:r w:rsidR="0048218E" w:rsidRPr="0048218E">
        <w:br/>
      </w:r>
      <w:r>
        <w:t xml:space="preserve">add({ name: </w:t>
      </w:r>
      <w:r w:rsidR="008F4735">
        <w:rPr>
          <w:color w:val="800000"/>
          <w:highlight w:val="white"/>
        </w:rPr>
        <w:t>"</w:t>
      </w:r>
      <w:r w:rsidRPr="00771523">
        <w:rPr>
          <w:color w:val="800000"/>
          <w:highlight w:val="white"/>
        </w:rPr>
        <w:t>Jill</w:t>
      </w:r>
      <w:r w:rsidR="008F4735">
        <w:rPr>
          <w:color w:val="800000"/>
          <w:highlight w:val="white"/>
        </w:rPr>
        <w:t>"</w:t>
      </w:r>
      <w:r>
        <w:t xml:space="preserve">, favoriteColor: </w:t>
      </w:r>
      <w:r w:rsidR="008F4735">
        <w:rPr>
          <w:color w:val="800000"/>
          <w:highlight w:val="white"/>
        </w:rPr>
        <w:t>"</w:t>
      </w:r>
      <w:r w:rsidRPr="00771523">
        <w:rPr>
          <w:color w:val="800000"/>
          <w:highlight w:val="white"/>
        </w:rPr>
        <w:t>green</w:t>
      </w:r>
      <w:r w:rsidR="008F4735">
        <w:rPr>
          <w:color w:val="800000"/>
          <w:highlight w:val="white"/>
        </w:rPr>
        <w:t>"</w:t>
      </w:r>
      <w:r>
        <w:t xml:space="preserve"> });  </w:t>
      </w:r>
      <w:r w:rsidRPr="00771523">
        <w:rPr>
          <w:color w:val="008000"/>
          <w:highlight w:val="white"/>
        </w:rPr>
        <w:t>// Ok</w:t>
      </w:r>
    </w:p>
    <w:p w14:paraId="56D0BB13" w14:textId="77777777" w:rsidR="0044410D" w:rsidRPr="0044410D" w:rsidRDefault="003C5236" w:rsidP="00BD4B50">
      <w:r>
        <w:t>TypeScript</w:t>
      </w:r>
      <w:r w:rsidR="00BD4B50">
        <w:t xml:space="preserve"> object types model the diversity of behaviors that a JavaScript object can exhibit. For example, the jQuery library defines an object, </w:t>
      </w:r>
      <w:r w:rsidR="008F4735">
        <w:t>'</w:t>
      </w:r>
      <w:r w:rsidR="00BD4B50">
        <w:t>$</w:t>
      </w:r>
      <w:r w:rsidR="008F4735">
        <w:t>'</w:t>
      </w:r>
      <w:r w:rsidR="00BD4B50">
        <w:t xml:space="preserve">, that has methods, such as </w:t>
      </w:r>
      <w:r w:rsidR="008F4735">
        <w:t>'</w:t>
      </w:r>
      <w:r w:rsidR="00BD4B50">
        <w:t>get</w:t>
      </w:r>
      <w:r w:rsidR="008F4735">
        <w:t>'</w:t>
      </w:r>
      <w:r w:rsidR="00BD4B50">
        <w:t xml:space="preserve"> (which sends an Ajax message), and fields, such as </w:t>
      </w:r>
      <w:r w:rsidR="008F4735">
        <w:t>'</w:t>
      </w:r>
      <w:r w:rsidR="00BD4B50">
        <w:t>browser</w:t>
      </w:r>
      <w:r w:rsidR="008F4735">
        <w:t>'</w:t>
      </w:r>
      <w:r w:rsidR="00BD4B50">
        <w:t xml:space="preserve"> (which gives browser vendor information). However, jQuery clients can also call </w:t>
      </w:r>
      <w:r w:rsidR="008F4735">
        <w:t>'</w:t>
      </w:r>
      <w:r w:rsidR="00BD4B50">
        <w:t>$</w:t>
      </w:r>
      <w:r w:rsidR="008F4735">
        <w:t>'</w:t>
      </w:r>
      <w:r w:rsidR="00BD4B50">
        <w:t xml:space="preserve"> as a function. The behavior of this function depends on the type of parameters passed to the function.</w:t>
      </w:r>
    </w:p>
    <w:p w14:paraId="20A5A471" w14:textId="77777777" w:rsidR="0044410D" w:rsidRPr="0044410D" w:rsidRDefault="00BD4B50" w:rsidP="00BD4B50">
      <w:r>
        <w:lastRenderedPageBreak/>
        <w:t>The following code fragment captures a small subset of jQuery behavior, just enough to use jQuery in a simple way.</w:t>
      </w:r>
    </w:p>
    <w:p w14:paraId="0DA2430B" w14:textId="77777777" w:rsidR="0044410D" w:rsidRPr="0044410D" w:rsidRDefault="00BD4B50" w:rsidP="00BD4B50">
      <w:pPr>
        <w:pStyle w:val="Code"/>
      </w:pPr>
      <w:r w:rsidRPr="00771523">
        <w:rPr>
          <w:color w:val="0000FF"/>
          <w:highlight w:val="white"/>
        </w:rPr>
        <w:t>interface</w:t>
      </w:r>
      <w:r>
        <w:t xml:space="preserve"> </w:t>
      </w:r>
      <w:r w:rsidR="00BA6AB7">
        <w:t>J</w:t>
      </w:r>
      <w:r w:rsidR="00DA5248">
        <w:t>Query</w:t>
      </w:r>
      <w:r>
        <w:t xml:space="preserve"> {</w:t>
      </w:r>
      <w:r w:rsidR="0048218E" w:rsidRPr="0048218E">
        <w:br/>
      </w:r>
      <w:r>
        <w:t xml:space="preserve">    text(content: </w:t>
      </w:r>
      <w:r w:rsidRPr="00771523">
        <w:rPr>
          <w:color w:val="0000FF"/>
          <w:highlight w:val="white"/>
        </w:rPr>
        <w:t>string</w:t>
      </w:r>
      <w:r>
        <w:t>);</w:t>
      </w:r>
      <w:r w:rsidR="0048218E" w:rsidRPr="0048218E">
        <w:br/>
      </w:r>
      <w:r>
        <w:t>}</w:t>
      </w:r>
      <w:r w:rsidR="0048218E" w:rsidRPr="0048218E">
        <w:br/>
      </w:r>
      <w:r w:rsidR="0048218E" w:rsidRPr="0048218E">
        <w:br/>
      </w:r>
      <w:r w:rsidRPr="00771523">
        <w:rPr>
          <w:color w:val="0000FF"/>
          <w:highlight w:val="white"/>
        </w:rPr>
        <w:t>interface</w:t>
      </w:r>
      <w:r w:rsidR="00BA6AB7">
        <w:t xml:space="preserve"> J</w:t>
      </w:r>
      <w:r>
        <w:t>Query</w:t>
      </w:r>
      <w:r w:rsidR="00DA5248">
        <w:t>Static</w:t>
      </w:r>
      <w:r>
        <w:t xml:space="preserve"> {</w:t>
      </w:r>
      <w:r w:rsidR="0048218E" w:rsidRPr="0048218E">
        <w:br/>
      </w:r>
      <w:r>
        <w:t xml:space="preserve">    get(url: </w:t>
      </w:r>
      <w:r w:rsidRPr="00771523">
        <w:rPr>
          <w:color w:val="0000FF"/>
          <w:highlight w:val="white"/>
        </w:rPr>
        <w:t>string</w:t>
      </w:r>
      <w:r>
        <w:t xml:space="preserve">, callback: (data: </w:t>
      </w:r>
      <w:r w:rsidRPr="00771523">
        <w:rPr>
          <w:color w:val="0000FF"/>
          <w:highlight w:val="white"/>
        </w:rPr>
        <w:t>string</w:t>
      </w:r>
      <w:r>
        <w:t xml:space="preserve">) =&gt; </w:t>
      </w:r>
      <w:r w:rsidRPr="00771523">
        <w:rPr>
          <w:color w:val="0000FF"/>
          <w:highlight w:val="white"/>
        </w:rPr>
        <w:t>any</w:t>
      </w:r>
      <w:r>
        <w:t xml:space="preserve">);   </w:t>
      </w:r>
      <w:r w:rsidR="0048218E" w:rsidRPr="0048218E">
        <w:br/>
      </w:r>
      <w:r>
        <w:t xml:space="preserve">    (query: </w:t>
      </w:r>
      <w:r w:rsidRPr="00771523">
        <w:rPr>
          <w:color w:val="0000FF"/>
          <w:highlight w:val="white"/>
        </w:rPr>
        <w:t>string</w:t>
      </w:r>
      <w:r>
        <w:t xml:space="preserve">): </w:t>
      </w:r>
      <w:r w:rsidR="00BA6AB7">
        <w:t>J</w:t>
      </w:r>
      <w:r w:rsidR="00F352E7">
        <w:t>Query</w:t>
      </w:r>
      <w:r w:rsidR="00C659AB">
        <w:t>;</w:t>
      </w:r>
      <w:r w:rsidR="0048218E" w:rsidRPr="0048218E">
        <w:br/>
      </w:r>
      <w:r>
        <w:t>}</w:t>
      </w:r>
    </w:p>
    <w:p w14:paraId="24F2B51F" w14:textId="77777777" w:rsidR="0044410D" w:rsidRPr="0044410D" w:rsidRDefault="00BD4B50" w:rsidP="00BD4B50">
      <w:pPr>
        <w:pStyle w:val="Code"/>
      </w:pPr>
      <w:r w:rsidRPr="00771523">
        <w:rPr>
          <w:color w:val="0000FF"/>
          <w:highlight w:val="white"/>
        </w:rPr>
        <w:t>declare</w:t>
      </w:r>
      <w:r>
        <w:t xml:space="preserve"> </w:t>
      </w:r>
      <w:r w:rsidRPr="00771523">
        <w:rPr>
          <w:color w:val="0000FF"/>
          <w:highlight w:val="white"/>
        </w:rPr>
        <w:t>var</w:t>
      </w:r>
      <w:r w:rsidR="00BA6AB7">
        <w:t xml:space="preserve"> $: J</w:t>
      </w:r>
      <w:r>
        <w:t>Query</w:t>
      </w:r>
      <w:r w:rsidR="00DA5248">
        <w:t>Static</w:t>
      </w:r>
      <w:r>
        <w:t>;</w:t>
      </w:r>
    </w:p>
    <w:p w14:paraId="0E1B1B9D" w14:textId="77777777" w:rsidR="0044410D" w:rsidRPr="0044410D" w:rsidRDefault="00BD4B50" w:rsidP="00BD4B50">
      <w:pPr>
        <w:pStyle w:val="Code"/>
      </w:pPr>
      <w:r>
        <w:t>$.get(</w:t>
      </w:r>
      <w:r w:rsidR="008F4735">
        <w:rPr>
          <w:color w:val="800000"/>
          <w:highlight w:val="white"/>
        </w:rPr>
        <w:t>"</w:t>
      </w:r>
      <w:r w:rsidRPr="00771523">
        <w:rPr>
          <w:color w:val="800000"/>
          <w:highlight w:val="white"/>
        </w:rPr>
        <w:t>http://mysite.org/divContent</w:t>
      </w:r>
      <w:r w:rsidR="008F4735">
        <w:rPr>
          <w:color w:val="800000"/>
          <w:highlight w:val="white"/>
        </w:rPr>
        <w:t>"</w:t>
      </w:r>
      <w:r>
        <w:t>,</w:t>
      </w:r>
      <w:r w:rsidR="0048218E" w:rsidRPr="0048218E">
        <w:br/>
      </w:r>
      <w:r>
        <w:t xml:space="preserve">      </w:t>
      </w:r>
      <w:r w:rsidRPr="00771523">
        <w:rPr>
          <w:color w:val="0000FF"/>
          <w:highlight w:val="white"/>
        </w:rPr>
        <w:t>function</w:t>
      </w:r>
      <w:r>
        <w:t xml:space="preserve"> (data: </w:t>
      </w:r>
      <w:r w:rsidRPr="00771523">
        <w:rPr>
          <w:color w:val="0000FF"/>
          <w:highlight w:val="white"/>
        </w:rPr>
        <w:t>string</w:t>
      </w:r>
      <w:r>
        <w:t>) {</w:t>
      </w:r>
      <w:r w:rsidR="0048218E" w:rsidRPr="0048218E">
        <w:br/>
      </w:r>
      <w:r>
        <w:t xml:space="preserve">          $(</w:t>
      </w:r>
      <w:r w:rsidR="008F4735">
        <w:rPr>
          <w:color w:val="800000"/>
          <w:highlight w:val="white"/>
        </w:rPr>
        <w:t>"</w:t>
      </w:r>
      <w:r w:rsidRPr="00771523">
        <w:rPr>
          <w:color w:val="800000"/>
          <w:highlight w:val="white"/>
        </w:rPr>
        <w:t>div</w:t>
      </w:r>
      <w:r w:rsidR="008F4735">
        <w:rPr>
          <w:color w:val="800000"/>
          <w:highlight w:val="white"/>
        </w:rPr>
        <w:t>"</w:t>
      </w:r>
      <w:r>
        <w:t>).text(data);</w:t>
      </w:r>
      <w:r w:rsidR="0048218E" w:rsidRPr="0048218E">
        <w:br/>
      </w:r>
      <w:r>
        <w:t xml:space="preserve">      }</w:t>
      </w:r>
      <w:r w:rsidR="0048218E" w:rsidRPr="0048218E">
        <w:br/>
      </w:r>
      <w:r>
        <w:t>);</w:t>
      </w:r>
    </w:p>
    <w:p w14:paraId="40FF1619" w14:textId="77777777" w:rsidR="0044410D" w:rsidRPr="0044410D" w:rsidRDefault="00BA6AB7" w:rsidP="00BD4B50">
      <w:r>
        <w:t xml:space="preserve">The </w:t>
      </w:r>
      <w:r w:rsidR="008F4735">
        <w:t>'</w:t>
      </w:r>
      <w:r>
        <w:t>J</w:t>
      </w:r>
      <w:r w:rsidR="00BD4B50">
        <w:t>Query</w:t>
      </w:r>
      <w:r w:rsidR="00DA5248">
        <w:t>Static</w:t>
      </w:r>
      <w:r w:rsidR="008F4735">
        <w:t>'</w:t>
      </w:r>
      <w:r w:rsidR="00BD4B50">
        <w:t xml:space="preserve"> interface references another interface: </w:t>
      </w:r>
      <w:r w:rsidR="008F4735">
        <w:t>'</w:t>
      </w:r>
      <w:r>
        <w:t>J</w:t>
      </w:r>
      <w:r w:rsidR="00DA5248">
        <w:t>Query</w:t>
      </w:r>
      <w:r w:rsidR="008F4735">
        <w:t>'</w:t>
      </w:r>
      <w:r w:rsidR="00BD4B50">
        <w:t>. This interface represents a collection of</w:t>
      </w:r>
      <w:r>
        <w:t xml:space="preserve"> one or more DOM elements. The j</w:t>
      </w:r>
      <w:r w:rsidR="00BD4B50">
        <w:t xml:space="preserve">Query library can perform many operations on such a collection, but </w:t>
      </w:r>
      <w:r w:rsidR="003A477C">
        <w:t xml:space="preserve">in this example </w:t>
      </w:r>
      <w:r w:rsidR="00BD4B50">
        <w:t>the jQuery client only needs to know that it can set the text content of each jQuery element in a collection by passing a st</w:t>
      </w:r>
      <w:r>
        <w:t xml:space="preserve">ring to the </w:t>
      </w:r>
      <w:r w:rsidR="008F4735">
        <w:t>'</w:t>
      </w:r>
      <w:r>
        <w:t>text</w:t>
      </w:r>
      <w:r w:rsidR="008F4735">
        <w:t>'</w:t>
      </w:r>
      <w:r>
        <w:t xml:space="preserve"> method. The </w:t>
      </w:r>
      <w:r w:rsidR="008F4735">
        <w:t>'</w:t>
      </w:r>
      <w:r>
        <w:t>J</w:t>
      </w:r>
      <w:r w:rsidR="00BD4B50">
        <w:t>Query</w:t>
      </w:r>
      <w:r w:rsidR="003C5D03">
        <w:t>Static</w:t>
      </w:r>
      <w:r w:rsidR="008F4735">
        <w:t>'</w:t>
      </w:r>
      <w:r w:rsidR="00BD4B50">
        <w:t xml:space="preserve"> interface also contains a method, </w:t>
      </w:r>
      <w:r w:rsidR="008F4735">
        <w:t>'</w:t>
      </w:r>
      <w:r w:rsidR="00BD4B50">
        <w:t>get</w:t>
      </w:r>
      <w:r w:rsidR="008F4735">
        <w:t>'</w:t>
      </w:r>
      <w:r w:rsidR="008378EF">
        <w:t>,</w:t>
      </w:r>
      <w:r w:rsidR="00BD4B50">
        <w:t xml:space="preserve"> that performs an Ajax get operation on the provided </w:t>
      </w:r>
      <w:r>
        <w:t>URL</w:t>
      </w:r>
      <w:r w:rsidR="00BD4B50">
        <w:t xml:space="preserve"> and arranges to invoke the provided callback upon receipt of a response.</w:t>
      </w:r>
    </w:p>
    <w:p w14:paraId="14FFA28A" w14:textId="77777777" w:rsidR="0044410D" w:rsidRPr="0044410D" w:rsidRDefault="00BA6AB7" w:rsidP="00BD4B50">
      <w:r>
        <w:t xml:space="preserve">Finally, the </w:t>
      </w:r>
      <w:r w:rsidR="008F4735">
        <w:t>'</w:t>
      </w:r>
      <w:r>
        <w:t>J</w:t>
      </w:r>
      <w:r w:rsidR="00BD4B50">
        <w:t>Query</w:t>
      </w:r>
      <w:r w:rsidR="003C5D03">
        <w:t>Static</w:t>
      </w:r>
      <w:r w:rsidR="008F4735">
        <w:t>'</w:t>
      </w:r>
      <w:r w:rsidR="00BD4B50">
        <w:t xml:space="preserve"> interface contains a bare function signature </w:t>
      </w:r>
    </w:p>
    <w:p w14:paraId="2E0B395D" w14:textId="77777777" w:rsidR="0044410D" w:rsidRPr="0044410D" w:rsidRDefault="00BD4B50" w:rsidP="00BD4B50">
      <w:pPr>
        <w:pStyle w:val="Code"/>
      </w:pPr>
      <w:r>
        <w:t xml:space="preserve">(query: </w:t>
      </w:r>
      <w:r w:rsidRPr="0013327B">
        <w:rPr>
          <w:color w:val="0000FF"/>
          <w:highlight w:val="white"/>
        </w:rPr>
        <w:t>string</w:t>
      </w:r>
      <w:r>
        <w:t xml:space="preserve">): </w:t>
      </w:r>
      <w:r w:rsidR="00BA6AB7">
        <w:t>J</w:t>
      </w:r>
      <w:r w:rsidR="005703E1">
        <w:t>Query</w:t>
      </w:r>
      <w:r>
        <w:t>;</w:t>
      </w:r>
    </w:p>
    <w:p w14:paraId="7FA46538" w14:textId="77777777" w:rsidR="0044410D" w:rsidRPr="0044410D" w:rsidRDefault="00BD4B50" w:rsidP="00BD4B50">
      <w:r>
        <w:t xml:space="preserve">The bare signature indicates that instances </w:t>
      </w:r>
      <w:r w:rsidR="00DC1E7F">
        <w:t xml:space="preserve">of the interface are callable. </w:t>
      </w:r>
      <w:r>
        <w:t xml:space="preserve">This example illustrates that </w:t>
      </w:r>
      <w:r w:rsidR="003C5236">
        <w:t>TypeScript</w:t>
      </w:r>
      <w:r>
        <w:t xml:space="preserve"> function types are just special cases of </w:t>
      </w:r>
      <w:r w:rsidR="003C5236">
        <w:t>TypeScript</w:t>
      </w:r>
      <w:r w:rsidR="00DC1E7F">
        <w:t xml:space="preserve"> object types. </w:t>
      </w:r>
      <w:r>
        <w:t xml:space="preserve">Specifically, function types are object types that contain </w:t>
      </w:r>
      <w:r w:rsidR="00521500">
        <w:t>one or more</w:t>
      </w:r>
      <w:r>
        <w:t xml:space="preserve"> call</w:t>
      </w:r>
      <w:r w:rsidR="00DC1E7F">
        <w:t xml:space="preserve"> signature</w:t>
      </w:r>
      <w:r w:rsidR="00521500">
        <w:t>s</w:t>
      </w:r>
      <w:r w:rsidR="00DC1E7F">
        <w:t xml:space="preserve">. </w:t>
      </w:r>
      <w:r>
        <w:t>For this reason we can write any function ty</w:t>
      </w:r>
      <w:r w:rsidR="00DC1E7F">
        <w:t xml:space="preserve">pe as an object type literal. </w:t>
      </w:r>
      <w:r>
        <w:t>The following example uses both forms to describe the same type.</w:t>
      </w:r>
    </w:p>
    <w:p w14:paraId="60CC1DA3" w14:textId="77777777" w:rsidR="0044410D" w:rsidRPr="0044410D" w:rsidRDefault="00BD4B50" w:rsidP="00BD4B50">
      <w:pPr>
        <w:pStyle w:val="Code"/>
      </w:pPr>
      <w:r>
        <w:rPr>
          <w:color w:val="0000FF"/>
        </w:rPr>
        <w:t>var</w:t>
      </w:r>
      <w:r w:rsidR="009A7854">
        <w:t xml:space="preserve"> </w:t>
      </w:r>
      <w:r>
        <w:t>f</w:t>
      </w:r>
      <w:r w:rsidRPr="00BD4B50">
        <w:t>:</w:t>
      </w:r>
      <w:r w:rsidR="009A7854">
        <w:t xml:space="preserve"> </w:t>
      </w:r>
      <w:r w:rsidRPr="00BD4B50">
        <w:t>{</w:t>
      </w:r>
      <w:r w:rsidR="009A7854">
        <w:t xml:space="preserve"> </w:t>
      </w:r>
      <w:r w:rsidRPr="00BD4B50">
        <w:t>():</w:t>
      </w:r>
      <w:r w:rsidR="009A7854">
        <w:t xml:space="preserve"> </w:t>
      </w:r>
      <w:r>
        <w:rPr>
          <w:color w:val="0000FF"/>
        </w:rPr>
        <w:t>string</w:t>
      </w:r>
      <w:r w:rsidRPr="00BD4B50">
        <w:t>;</w:t>
      </w:r>
      <w:r w:rsidR="009A7854">
        <w:t xml:space="preserve"> </w:t>
      </w:r>
      <w:r w:rsidRPr="00BD4B50">
        <w:t>};</w:t>
      </w:r>
      <w:r w:rsidR="0048218E" w:rsidRPr="0048218E">
        <w:br/>
      </w:r>
      <w:r>
        <w:rPr>
          <w:color w:val="0000FF"/>
        </w:rPr>
        <w:t>var</w:t>
      </w:r>
      <w:r w:rsidR="009A7854">
        <w:t xml:space="preserve"> </w:t>
      </w:r>
      <w:r>
        <w:t>sameType</w:t>
      </w:r>
      <w:r w:rsidRPr="00BD4B50">
        <w:t>:</w:t>
      </w:r>
      <w:r w:rsidR="009A7854">
        <w:t xml:space="preserve"> </w:t>
      </w:r>
      <w:r w:rsidRPr="00BD4B50">
        <w:t>()</w:t>
      </w:r>
      <w:r w:rsidR="009A7854">
        <w:t xml:space="preserve"> </w:t>
      </w:r>
      <w:r w:rsidRPr="00BD4B50">
        <w:t>=&gt;</w:t>
      </w:r>
      <w:r w:rsidR="009A7854">
        <w:t xml:space="preserve"> </w:t>
      </w:r>
      <w:r>
        <w:rPr>
          <w:color w:val="0000FF"/>
        </w:rPr>
        <w:t>string</w:t>
      </w:r>
      <w:r w:rsidR="009A7854">
        <w:t xml:space="preserve"> </w:t>
      </w:r>
      <w:r w:rsidRPr="00BD4B50">
        <w:t>=</w:t>
      </w:r>
      <w:r w:rsidR="009A7854">
        <w:t xml:space="preserve"> </w:t>
      </w:r>
      <w:r>
        <w:t>f</w:t>
      </w:r>
      <w:r w:rsidRPr="00BD4B50">
        <w:t>;</w:t>
      </w:r>
      <w:r w:rsidRPr="00BD4B50">
        <w:rPr>
          <w:color w:val="008000"/>
        </w:rPr>
        <w:t xml:space="preserve"> </w:t>
      </w:r>
      <w:r>
        <w:rPr>
          <w:color w:val="008000"/>
        </w:rPr>
        <w:t xml:space="preserve">    </w:t>
      </w:r>
      <w:r w:rsidRPr="00BD4B50">
        <w:rPr>
          <w:color w:val="008000"/>
        </w:rPr>
        <w:t>// Ok</w:t>
      </w:r>
      <w:r w:rsidR="0048218E" w:rsidRPr="0048218E">
        <w:br/>
      </w:r>
      <w:r>
        <w:rPr>
          <w:color w:val="0000FF"/>
        </w:rPr>
        <w:t>var</w:t>
      </w:r>
      <w:r w:rsidR="009A7854">
        <w:t xml:space="preserve"> </w:t>
      </w:r>
      <w:r>
        <w:t>nope</w:t>
      </w:r>
      <w:r w:rsidRPr="00BD4B50">
        <w:t>:</w:t>
      </w:r>
      <w:r w:rsidR="009A7854">
        <w:t xml:space="preserve"> </w:t>
      </w:r>
      <w:r w:rsidRPr="00BD4B50">
        <w:t>()</w:t>
      </w:r>
      <w:r w:rsidR="009A7854">
        <w:t xml:space="preserve"> </w:t>
      </w:r>
      <w:r w:rsidRPr="00BD4B50">
        <w:t>=&gt;</w:t>
      </w:r>
      <w:r w:rsidR="009A7854">
        <w:t xml:space="preserve"> </w:t>
      </w:r>
      <w:r>
        <w:rPr>
          <w:color w:val="0000FF"/>
        </w:rPr>
        <w:t>number</w:t>
      </w:r>
      <w:r w:rsidR="009A7854">
        <w:t xml:space="preserve"> </w:t>
      </w:r>
      <w:r w:rsidRPr="00BD4B50">
        <w:t>=</w:t>
      </w:r>
      <w:r w:rsidR="009A7854">
        <w:t xml:space="preserve"> </w:t>
      </w:r>
      <w:r>
        <w:t>sameType</w:t>
      </w:r>
      <w:r w:rsidRPr="00BD4B50">
        <w:t>;</w:t>
      </w:r>
      <w:r w:rsidR="009A7854">
        <w:t xml:space="preserve"> </w:t>
      </w:r>
      <w:r>
        <w:t xml:space="preserve"> </w:t>
      </w:r>
      <w:r>
        <w:rPr>
          <w:color w:val="008000"/>
        </w:rPr>
        <w:t>//</w:t>
      </w:r>
      <w:r w:rsidR="009A7854">
        <w:rPr>
          <w:color w:val="008000"/>
        </w:rPr>
        <w:t xml:space="preserve"> </w:t>
      </w:r>
      <w:r>
        <w:rPr>
          <w:color w:val="008000"/>
        </w:rPr>
        <w:t>Error:</w:t>
      </w:r>
      <w:r w:rsidR="009A7854">
        <w:rPr>
          <w:color w:val="008000"/>
        </w:rPr>
        <w:t xml:space="preserve"> </w:t>
      </w:r>
      <w:r>
        <w:rPr>
          <w:color w:val="008000"/>
        </w:rPr>
        <w:t>type</w:t>
      </w:r>
      <w:r w:rsidR="009A7854">
        <w:rPr>
          <w:color w:val="008000"/>
        </w:rPr>
        <w:t xml:space="preserve"> </w:t>
      </w:r>
      <w:r>
        <w:rPr>
          <w:color w:val="008000"/>
        </w:rPr>
        <w:t>mismatch</w:t>
      </w:r>
    </w:p>
    <w:p w14:paraId="1199DFA4" w14:textId="77777777" w:rsidR="0044410D" w:rsidRPr="0044410D" w:rsidRDefault="00BD4B50" w:rsidP="00BD4B50">
      <w:r>
        <w:t xml:space="preserve">We mentioned above that the </w:t>
      </w:r>
      <w:r w:rsidR="008F4735">
        <w:t>'</w:t>
      </w:r>
      <w:r>
        <w:t>$</w:t>
      </w:r>
      <w:r w:rsidR="008F4735">
        <w:t>'</w:t>
      </w:r>
      <w:r>
        <w:t xml:space="preserve"> function behaves differently depending</w:t>
      </w:r>
      <w:r w:rsidR="00DC1E7F">
        <w:t xml:space="preserve"> on the type of its parameter. </w:t>
      </w:r>
      <w:r>
        <w:t xml:space="preserve">So far, our jQuery typing only captures one of these behaviors: return an object of type </w:t>
      </w:r>
      <w:r w:rsidR="008F4735">
        <w:t>'</w:t>
      </w:r>
      <w:r w:rsidR="00BA6AB7">
        <w:t>J</w:t>
      </w:r>
      <w:r w:rsidR="00AD7956">
        <w:t>Query</w:t>
      </w:r>
      <w:r w:rsidR="008F4735">
        <w:t>'</w:t>
      </w:r>
      <w:r w:rsidR="00DC1E7F">
        <w:t xml:space="preserve"> when passed a string. </w:t>
      </w:r>
      <w:r>
        <w:t xml:space="preserve">To specify multiple behaviors, </w:t>
      </w:r>
      <w:r w:rsidR="003C5236">
        <w:t>TypeScript</w:t>
      </w:r>
      <w:r>
        <w:t xml:space="preserve"> supports </w:t>
      </w:r>
      <w:r>
        <w:rPr>
          <w:i/>
        </w:rPr>
        <w:t>overloading</w:t>
      </w:r>
      <w:r>
        <w:t xml:space="preserve"> of functi</w:t>
      </w:r>
      <w:r w:rsidR="00DC1E7F">
        <w:t xml:space="preserve">on signatures in object types. </w:t>
      </w:r>
      <w:r>
        <w:t>For example, we can add an add</w:t>
      </w:r>
      <w:r w:rsidR="00BA6AB7">
        <w:t xml:space="preserve">itional call signature to the </w:t>
      </w:r>
      <w:r w:rsidR="008F4735">
        <w:t>'</w:t>
      </w:r>
      <w:r w:rsidR="00BA6AB7">
        <w:t>J</w:t>
      </w:r>
      <w:r>
        <w:t>Query</w:t>
      </w:r>
      <w:r w:rsidR="00B17181">
        <w:t>Static</w:t>
      </w:r>
      <w:r w:rsidR="008F4735">
        <w:t>'</w:t>
      </w:r>
      <w:r>
        <w:t xml:space="preserve"> interface.</w:t>
      </w:r>
    </w:p>
    <w:p w14:paraId="57255FDB" w14:textId="77777777" w:rsidR="0044410D" w:rsidRPr="0044410D" w:rsidRDefault="00BD4B50" w:rsidP="00BD4B50">
      <w:pPr>
        <w:pStyle w:val="Code"/>
      </w:pPr>
      <w:r w:rsidRPr="004C20D4">
        <w:t>(</w:t>
      </w:r>
      <w:r w:rsidRPr="004C20D4">
        <w:rPr>
          <w:color w:val="000000"/>
        </w:rPr>
        <w:t>ready</w:t>
      </w:r>
      <w:r w:rsidRPr="004C20D4">
        <w:t>:</w:t>
      </w:r>
      <w:r w:rsidR="009A7854">
        <w:rPr>
          <w:color w:val="000000"/>
        </w:rPr>
        <w:t xml:space="preserve"> </w:t>
      </w:r>
      <w:r w:rsidRPr="004C20D4">
        <w:t>()</w:t>
      </w:r>
      <w:r w:rsidR="009A7854">
        <w:rPr>
          <w:color w:val="000000"/>
        </w:rPr>
        <w:t xml:space="preserve"> </w:t>
      </w:r>
      <w:r w:rsidRPr="004C20D4">
        <w:t>=&gt;</w:t>
      </w:r>
      <w:r w:rsidR="009A7854">
        <w:rPr>
          <w:color w:val="000000"/>
        </w:rPr>
        <w:t xml:space="preserve"> </w:t>
      </w:r>
      <w:r w:rsidRPr="004C20D4">
        <w:rPr>
          <w:color w:val="0000FF"/>
        </w:rPr>
        <w:t>any</w:t>
      </w:r>
      <w:r w:rsidRPr="004C20D4">
        <w:t>)</w:t>
      </w:r>
      <w:r w:rsidRPr="00002396">
        <w:t xml:space="preserve">: </w:t>
      </w:r>
      <w:r w:rsidRPr="00444789">
        <w:rPr>
          <w:color w:val="0000FF"/>
        </w:rPr>
        <w:t>any</w:t>
      </w:r>
      <w:r w:rsidRPr="004C20D4">
        <w:t>;</w:t>
      </w:r>
    </w:p>
    <w:p w14:paraId="4FDB4720" w14:textId="77777777" w:rsidR="0044410D" w:rsidRPr="0044410D" w:rsidRDefault="00BD4B50" w:rsidP="00BD4B50">
      <w:r>
        <w:lastRenderedPageBreak/>
        <w:t xml:space="preserve">This signature denotes that a function may be passed as the </w:t>
      </w:r>
      <w:r w:rsidR="00DC1E7F">
        <w:t xml:space="preserve">parameter of the </w:t>
      </w:r>
      <w:r w:rsidR="008F4735">
        <w:t>'</w:t>
      </w:r>
      <w:r w:rsidR="00DC1E7F">
        <w:t>$</w:t>
      </w:r>
      <w:r w:rsidR="008F4735">
        <w:t>'</w:t>
      </w:r>
      <w:r w:rsidR="00DC1E7F">
        <w:t xml:space="preserve"> function. </w:t>
      </w:r>
      <w:r>
        <w:t xml:space="preserve">When a function is passed to </w:t>
      </w:r>
      <w:r w:rsidR="008F4735">
        <w:t>'</w:t>
      </w:r>
      <w:r>
        <w:t>$</w:t>
      </w:r>
      <w:r w:rsidR="008F4735">
        <w:t>'</w:t>
      </w:r>
      <w:r>
        <w:t>, the jQuery library will invoke that function</w:t>
      </w:r>
      <w:r w:rsidR="00DC1E7F">
        <w:t xml:space="preserve"> when a DOM document is ready. </w:t>
      </w:r>
      <w:r>
        <w:t xml:space="preserve">Because </w:t>
      </w:r>
      <w:r w:rsidR="003C5236">
        <w:t>TypeScript</w:t>
      </w:r>
      <w:r>
        <w:t xml:space="preserve"> supports overloading, tools can use </w:t>
      </w:r>
      <w:r w:rsidR="003C5236">
        <w:t>TypeScript</w:t>
      </w:r>
      <w:r>
        <w:t xml:space="preserve"> to show all available function signatures with their documentation tips and to give the correct documentation once a function has been calle</w:t>
      </w:r>
      <w:r w:rsidR="00BA6AB7">
        <w:t>d with a particular signature.</w:t>
      </w:r>
    </w:p>
    <w:p w14:paraId="2A44660D" w14:textId="77777777" w:rsidR="0044410D" w:rsidRPr="0044410D" w:rsidRDefault="00BD4B50" w:rsidP="00BD4B50">
      <w:r>
        <w:t xml:space="preserve">A typical client would not need to add any additional typing but could just use </w:t>
      </w:r>
      <w:r w:rsidR="009337A9">
        <w:t>a community-</w:t>
      </w:r>
      <w:r>
        <w:t>supplied typing to discover (through statement completion with documentation tips) and verify (through static checking) correct use of the library, as in the following screen shot.</w:t>
      </w:r>
    </w:p>
    <w:p w14:paraId="1D0BC8E2" w14:textId="77777777" w:rsidR="0044410D" w:rsidRPr="0044410D" w:rsidRDefault="002D3181" w:rsidP="00BD4B50">
      <w:pPr>
        <w:ind w:left="720"/>
      </w:pPr>
      <w:r>
        <w:rPr>
          <w:noProof/>
        </w:rPr>
        <w:drawing>
          <wp:inline distT="0" distB="0" distL="0" distR="0" wp14:anchorId="6197AF72" wp14:editId="13328ED8">
            <wp:extent cx="4486275" cy="2324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86275" cy="2324100"/>
                    </a:xfrm>
                    <a:prstGeom prst="rect">
                      <a:avLst/>
                    </a:prstGeom>
                    <a:noFill/>
                    <a:ln>
                      <a:noFill/>
                    </a:ln>
                  </pic:spPr>
                </pic:pic>
              </a:graphicData>
            </a:graphic>
          </wp:inline>
        </w:drawing>
      </w:r>
    </w:p>
    <w:p w14:paraId="68263681" w14:textId="77777777" w:rsidR="0044410D" w:rsidRPr="0044410D" w:rsidRDefault="00D939C9" w:rsidP="00D939C9">
      <w:r>
        <w:t xml:space="preserve">Section </w:t>
      </w:r>
      <w:r>
        <w:fldChar w:fldCharType="begin"/>
      </w:r>
      <w:r>
        <w:instrText xml:space="preserve"> REF _Ref325637319 \r \h </w:instrText>
      </w:r>
      <w:r>
        <w:fldChar w:fldCharType="separate"/>
      </w:r>
      <w:r w:rsidR="00B510EF">
        <w:t>3.3</w:t>
      </w:r>
      <w:r>
        <w:fldChar w:fldCharType="end"/>
      </w:r>
      <w:r>
        <w:t xml:space="preserve"> provides </w:t>
      </w:r>
      <w:r w:rsidR="00681BD5">
        <w:t>additional</w:t>
      </w:r>
      <w:r>
        <w:t xml:space="preserve"> information about object types.</w:t>
      </w:r>
    </w:p>
    <w:p w14:paraId="1D05D9BE" w14:textId="77777777" w:rsidR="0044410D" w:rsidRPr="0044410D" w:rsidRDefault="001E56D2" w:rsidP="001E56D2">
      <w:pPr>
        <w:pStyle w:val="Heading2"/>
      </w:pPr>
      <w:bookmarkStart w:id="788" w:name="_Toc402619804"/>
      <w:bookmarkStart w:id="789" w:name="_Toc401413991"/>
      <w:r>
        <w:t>Structural Subtyping</w:t>
      </w:r>
      <w:bookmarkEnd w:id="788"/>
      <w:bookmarkEnd w:id="789"/>
    </w:p>
    <w:p w14:paraId="047F1090" w14:textId="77777777" w:rsidR="0044410D" w:rsidRPr="0044410D" w:rsidRDefault="009E5DD2" w:rsidP="001E56D2">
      <w:r>
        <w:t xml:space="preserve">Object types are compared </w:t>
      </w:r>
      <w:r>
        <w:rPr>
          <w:i/>
        </w:rPr>
        <w:t>structurally</w:t>
      </w:r>
      <w:r w:rsidR="00DC1E7F">
        <w:t xml:space="preserve">. </w:t>
      </w:r>
      <w:r>
        <w:t xml:space="preserve">For example, in the code fragment below, </w:t>
      </w:r>
      <w:r w:rsidR="00920440">
        <w:t xml:space="preserve">class </w:t>
      </w:r>
      <w:r w:rsidR="008F4735">
        <w:t>'</w:t>
      </w:r>
      <w:r w:rsidR="00EE0D8B">
        <w:t>CPoint</w:t>
      </w:r>
      <w:r w:rsidR="008F4735">
        <w:t>'</w:t>
      </w:r>
      <w:r w:rsidR="00EE0D8B">
        <w:t xml:space="preserve"> matches interface </w:t>
      </w:r>
      <w:r w:rsidR="008F4735">
        <w:t>'</w:t>
      </w:r>
      <w:r w:rsidR="00920440">
        <w:t>Point</w:t>
      </w:r>
      <w:r w:rsidR="008F4735">
        <w:t>'</w:t>
      </w:r>
      <w:r w:rsidR="00920440">
        <w:t xml:space="preserve"> because </w:t>
      </w:r>
      <w:r w:rsidR="008F4735">
        <w:t>'</w:t>
      </w:r>
      <w:r w:rsidR="00EE0D8B">
        <w:t>C</w:t>
      </w:r>
      <w:r w:rsidR="00920440">
        <w:t>Point</w:t>
      </w:r>
      <w:r w:rsidR="008F4735">
        <w:t>'</w:t>
      </w:r>
      <w:r w:rsidR="00920440">
        <w:t xml:space="preserve"> has a</w:t>
      </w:r>
      <w:r w:rsidR="00EE0D8B">
        <w:t xml:space="preserve">ll of the required members of </w:t>
      </w:r>
      <w:r w:rsidR="008F4735">
        <w:t>'</w:t>
      </w:r>
      <w:r w:rsidR="00DC1E7F">
        <w:t>Point</w:t>
      </w:r>
      <w:r w:rsidR="008F4735">
        <w:t>'</w:t>
      </w:r>
      <w:r w:rsidR="00DC1E7F">
        <w:t xml:space="preserve">. </w:t>
      </w:r>
      <w:r w:rsidR="009D5067">
        <w:t>A class may optionally declare that it implements an interface, so that the compiler will check the declaration</w:t>
      </w:r>
      <w:r w:rsidR="00DC1E7F">
        <w:t xml:space="preserve"> for structural compatibility. </w:t>
      </w:r>
      <w:r w:rsidR="009D5067">
        <w:t>The example also illustrates that</w:t>
      </w:r>
      <w:r w:rsidR="00563A83">
        <w:t xml:space="preserve"> an object type can match the type inferred from an object literal, as long as the object literal supplies all of the required members.</w:t>
      </w:r>
    </w:p>
    <w:p w14:paraId="19AB232E" w14:textId="77777777" w:rsidR="0044410D" w:rsidRPr="0044410D" w:rsidRDefault="00BC476B" w:rsidP="00633247">
      <w:pPr>
        <w:pStyle w:val="Code"/>
      </w:pPr>
      <w:r w:rsidRPr="00873F3B">
        <w:rPr>
          <w:color w:val="0000FF"/>
          <w:highlight w:val="white"/>
        </w:rPr>
        <w:t>interface</w:t>
      </w:r>
      <w:r w:rsidR="009A7854">
        <w:rPr>
          <w:color w:val="000000"/>
        </w:rPr>
        <w:t xml:space="preserve"> </w:t>
      </w:r>
      <w:r>
        <w:rPr>
          <w:color w:val="000000"/>
        </w:rPr>
        <w:t>Point</w:t>
      </w:r>
      <w:r w:rsidR="009A7854">
        <w:rPr>
          <w:color w:val="000000"/>
        </w:rPr>
        <w:t xml:space="preserve"> </w:t>
      </w:r>
      <w:r w:rsidRPr="00873F3B">
        <w:t>{</w:t>
      </w:r>
      <w:r w:rsidR="0048218E" w:rsidRPr="0048218E">
        <w:br/>
      </w:r>
      <w:r w:rsidR="009A7854">
        <w:rPr>
          <w:color w:val="000000"/>
        </w:rPr>
        <w:t xml:space="preserve">    </w:t>
      </w:r>
      <w:r>
        <w:rPr>
          <w:color w:val="000000"/>
        </w:rPr>
        <w:t>x</w:t>
      </w:r>
      <w:r>
        <w:rPr>
          <w:color w:val="008080"/>
        </w:rPr>
        <w:t>:</w:t>
      </w:r>
      <w:r w:rsidR="009A7854">
        <w:rPr>
          <w:color w:val="000000"/>
        </w:rPr>
        <w:t xml:space="preserve"> </w:t>
      </w:r>
      <w:r w:rsidRPr="00633247">
        <w:rPr>
          <w:color w:val="0000FF"/>
          <w:highlight w:val="white"/>
        </w:rPr>
        <w:t>number</w:t>
      </w:r>
      <w:r w:rsidRPr="00873F3B">
        <w:t>;</w:t>
      </w:r>
      <w:r w:rsidR="0048218E" w:rsidRPr="0048218E">
        <w:br/>
      </w:r>
      <w:r w:rsidR="009A7854">
        <w:rPr>
          <w:color w:val="000000"/>
        </w:rPr>
        <w:t xml:space="preserve">    </w:t>
      </w:r>
      <w:r>
        <w:rPr>
          <w:color w:val="000000"/>
        </w:rPr>
        <w:t>y</w:t>
      </w:r>
      <w:r>
        <w:rPr>
          <w:color w:val="008080"/>
        </w:rPr>
        <w:t>:</w:t>
      </w:r>
      <w:r w:rsidR="009A7854">
        <w:rPr>
          <w:color w:val="000000"/>
        </w:rPr>
        <w:t xml:space="preserve"> </w:t>
      </w:r>
      <w:r w:rsidRPr="00633247">
        <w:rPr>
          <w:color w:val="0000FF"/>
          <w:highlight w:val="white"/>
        </w:rPr>
        <w:t>number</w:t>
      </w:r>
      <w:r w:rsidRPr="00873F3B">
        <w:t>;</w:t>
      </w:r>
      <w:r w:rsidR="0048218E" w:rsidRPr="0048218E">
        <w:br/>
      </w:r>
      <w:r w:rsidRPr="00873F3B">
        <w:t>}</w:t>
      </w:r>
    </w:p>
    <w:p w14:paraId="55715E65" w14:textId="77777777" w:rsidR="0044410D" w:rsidRPr="0044410D" w:rsidRDefault="00BC476B" w:rsidP="00633247">
      <w:pPr>
        <w:pStyle w:val="Code"/>
      </w:pPr>
      <w:r w:rsidRPr="00873F3B">
        <w:rPr>
          <w:color w:val="0000FF"/>
          <w:highlight w:val="white"/>
        </w:rPr>
        <w:t>function</w:t>
      </w:r>
      <w:r w:rsidR="009A7854">
        <w:rPr>
          <w:color w:val="000000"/>
        </w:rPr>
        <w:t xml:space="preserve"> </w:t>
      </w:r>
      <w:r>
        <w:rPr>
          <w:color w:val="000000"/>
        </w:rPr>
        <w:t>getX</w:t>
      </w:r>
      <w:r w:rsidRPr="00873F3B">
        <w:t>(</w:t>
      </w:r>
      <w:r>
        <w:rPr>
          <w:color w:val="000000"/>
        </w:rPr>
        <w:t>p</w:t>
      </w:r>
      <w:r>
        <w:rPr>
          <w:color w:val="008080"/>
        </w:rPr>
        <w:t>:</w:t>
      </w:r>
      <w:r w:rsidR="009A7854">
        <w:rPr>
          <w:color w:val="000000"/>
        </w:rPr>
        <w:t xml:space="preserve"> </w:t>
      </w:r>
      <w:r>
        <w:rPr>
          <w:color w:val="000000"/>
        </w:rPr>
        <w:t>Point</w:t>
      </w:r>
      <w:r w:rsidRPr="00873F3B">
        <w:t>)</w:t>
      </w:r>
      <w:r w:rsidR="009A7854">
        <w:rPr>
          <w:color w:val="000000"/>
        </w:rPr>
        <w:t xml:space="preserve"> </w:t>
      </w:r>
      <w:r w:rsidRPr="00873F3B">
        <w:t>{</w:t>
      </w:r>
      <w:r w:rsidR="0048218E" w:rsidRPr="0048218E">
        <w:br/>
      </w:r>
      <w:r w:rsidR="009A7854">
        <w:rPr>
          <w:color w:val="000000"/>
        </w:rPr>
        <w:t xml:space="preserve">    </w:t>
      </w:r>
      <w:r w:rsidRPr="00633247">
        <w:rPr>
          <w:color w:val="0000FF"/>
          <w:highlight w:val="white"/>
        </w:rPr>
        <w:t>return</w:t>
      </w:r>
      <w:r w:rsidR="009A7854">
        <w:rPr>
          <w:color w:val="000000"/>
        </w:rPr>
        <w:t xml:space="preserve"> </w:t>
      </w:r>
      <w:r w:rsidRPr="00633247">
        <w:t>p.x;</w:t>
      </w:r>
      <w:r w:rsidR="0048218E" w:rsidRPr="0048218E">
        <w:br/>
      </w:r>
      <w:r w:rsidR="00633247">
        <w:t>}</w:t>
      </w:r>
    </w:p>
    <w:p w14:paraId="793F3BDA" w14:textId="77777777" w:rsidR="0044410D" w:rsidRPr="0044410D" w:rsidRDefault="00BC476B" w:rsidP="00633247">
      <w:pPr>
        <w:pStyle w:val="Code"/>
      </w:pPr>
      <w:r w:rsidRPr="00873F3B">
        <w:rPr>
          <w:color w:val="0000FF"/>
          <w:highlight w:val="white"/>
        </w:rPr>
        <w:lastRenderedPageBreak/>
        <w:t>class</w:t>
      </w:r>
      <w:r w:rsidR="009A7854">
        <w:rPr>
          <w:color w:val="000000"/>
        </w:rPr>
        <w:t xml:space="preserve"> </w:t>
      </w:r>
      <w:r w:rsidR="0080434D">
        <w:rPr>
          <w:color w:val="000000"/>
        </w:rPr>
        <w:t>C</w:t>
      </w:r>
      <w:r>
        <w:rPr>
          <w:color w:val="000000"/>
        </w:rPr>
        <w:t>Point</w:t>
      </w:r>
      <w:r w:rsidR="009A7854">
        <w:rPr>
          <w:color w:val="000000"/>
        </w:rPr>
        <w:t xml:space="preserve"> </w:t>
      </w:r>
      <w:r w:rsidRPr="00873F3B">
        <w:t>{</w:t>
      </w:r>
      <w:r w:rsidR="0048218E" w:rsidRPr="0048218E">
        <w:br/>
      </w:r>
      <w:r w:rsidR="00633247">
        <w:t xml:space="preserve">    x: </w:t>
      </w:r>
      <w:r w:rsidR="00633247" w:rsidRPr="00633247">
        <w:rPr>
          <w:color w:val="0000FF"/>
          <w:highlight w:val="white"/>
        </w:rPr>
        <w:t>number</w:t>
      </w:r>
      <w:r w:rsidR="00633247">
        <w:t>;</w:t>
      </w:r>
      <w:r w:rsidR="0048218E" w:rsidRPr="0048218E">
        <w:br/>
      </w:r>
      <w:r w:rsidR="00633247">
        <w:t xml:space="preserve">    y: </w:t>
      </w:r>
      <w:r w:rsidR="00633247" w:rsidRPr="00633247">
        <w:rPr>
          <w:color w:val="0000FF"/>
          <w:highlight w:val="white"/>
        </w:rPr>
        <w:t>number</w:t>
      </w:r>
      <w:r w:rsidR="00633247">
        <w:t>;</w:t>
      </w:r>
      <w:r w:rsidR="0048218E" w:rsidRPr="0048218E">
        <w:br/>
      </w:r>
      <w:r w:rsidR="009A7854">
        <w:rPr>
          <w:color w:val="000000"/>
        </w:rPr>
        <w:t xml:space="preserve">    </w:t>
      </w:r>
      <w:r w:rsidRPr="00873F3B">
        <w:rPr>
          <w:color w:val="0000FF"/>
          <w:highlight w:val="white"/>
        </w:rPr>
        <w:t>constructor</w:t>
      </w:r>
      <w:r w:rsidRPr="00633247">
        <w:t>(x:</w:t>
      </w:r>
      <w:r w:rsidR="009A7854">
        <w:rPr>
          <w:color w:val="000000"/>
        </w:rPr>
        <w:t xml:space="preserve"> </w:t>
      </w:r>
      <w:r w:rsidRPr="00873F3B">
        <w:rPr>
          <w:color w:val="0000FF"/>
          <w:highlight w:val="white"/>
        </w:rPr>
        <w:t>number</w:t>
      </w:r>
      <w:r w:rsidRPr="00633247">
        <w:t>,</w:t>
      </w:r>
      <w:r w:rsidR="009A7854">
        <w:t xml:space="preserve"> </w:t>
      </w:r>
      <w:r w:rsidR="00633247" w:rsidRPr="00633247">
        <w:t xml:space="preserve"> </w:t>
      </w:r>
      <w:r w:rsidRPr="00633247">
        <w:t>y:</w:t>
      </w:r>
      <w:r w:rsidR="009A7854">
        <w:rPr>
          <w:color w:val="000000"/>
        </w:rPr>
        <w:t xml:space="preserve"> </w:t>
      </w:r>
      <w:r w:rsidRPr="00873F3B">
        <w:rPr>
          <w:color w:val="0000FF"/>
          <w:highlight w:val="white"/>
        </w:rPr>
        <w:t>number</w:t>
      </w:r>
      <w:r w:rsidRPr="00873F3B">
        <w:t>)</w:t>
      </w:r>
      <w:r w:rsidR="009A7854">
        <w:rPr>
          <w:color w:val="000000"/>
        </w:rPr>
        <w:t xml:space="preserve"> </w:t>
      </w:r>
      <w:r w:rsidR="00633247">
        <w:t>{</w:t>
      </w:r>
      <w:r w:rsidR="0048218E" w:rsidRPr="0048218E">
        <w:br/>
      </w:r>
      <w:r w:rsidR="00633247">
        <w:t xml:space="preserve">        </w:t>
      </w:r>
      <w:r w:rsidR="00633247" w:rsidRPr="00633247">
        <w:rPr>
          <w:color w:val="0000FF"/>
          <w:highlight w:val="white"/>
        </w:rPr>
        <w:t>this</w:t>
      </w:r>
      <w:r w:rsidR="00633247">
        <w:t>.x = x;</w:t>
      </w:r>
      <w:r w:rsidR="0048218E" w:rsidRPr="0048218E">
        <w:br/>
      </w:r>
      <w:r w:rsidR="00633247">
        <w:t xml:space="preserve">        </w:t>
      </w:r>
      <w:r w:rsidR="00633247" w:rsidRPr="00633247">
        <w:rPr>
          <w:color w:val="0000FF"/>
          <w:highlight w:val="white"/>
        </w:rPr>
        <w:t>this</w:t>
      </w:r>
      <w:r w:rsidR="00633247">
        <w:t>.y = y;</w:t>
      </w:r>
      <w:r w:rsidR="0048218E" w:rsidRPr="0048218E">
        <w:br/>
      </w:r>
      <w:r w:rsidR="00633247">
        <w:t xml:space="preserve">    </w:t>
      </w:r>
      <w:r w:rsidRPr="00873F3B">
        <w:t>}</w:t>
      </w:r>
      <w:r w:rsidR="0048218E" w:rsidRPr="0048218E">
        <w:br/>
      </w:r>
      <w:r w:rsidR="00633247">
        <w:t>}</w:t>
      </w:r>
    </w:p>
    <w:p w14:paraId="09E8215F" w14:textId="77777777" w:rsidR="0044410D" w:rsidRPr="0044410D" w:rsidRDefault="00BC476B" w:rsidP="00BC476B">
      <w:pPr>
        <w:pStyle w:val="Code"/>
      </w:pPr>
      <w:r>
        <w:rPr>
          <w:color w:val="000000"/>
        </w:rPr>
        <w:t>getX</w:t>
      </w:r>
      <w:r w:rsidRPr="00873F3B">
        <w:t>(</w:t>
      </w:r>
      <w:r w:rsidRPr="00873F3B">
        <w:rPr>
          <w:color w:val="0000FF"/>
          <w:highlight w:val="white"/>
        </w:rPr>
        <w:t>new</w:t>
      </w:r>
      <w:r w:rsidR="009A7854">
        <w:rPr>
          <w:color w:val="000000"/>
        </w:rPr>
        <w:t xml:space="preserve"> </w:t>
      </w:r>
      <w:r w:rsidR="0080434D">
        <w:rPr>
          <w:color w:val="000000"/>
        </w:rPr>
        <w:t>C</w:t>
      </w:r>
      <w:r>
        <w:rPr>
          <w:color w:val="000000"/>
        </w:rPr>
        <w:t>Point</w:t>
      </w:r>
      <w:r w:rsidRPr="00873F3B">
        <w:t>(</w:t>
      </w:r>
      <w:r>
        <w:rPr>
          <w:color w:val="A31515"/>
        </w:rPr>
        <w:t>0</w:t>
      </w:r>
      <w:r w:rsidRPr="00633247">
        <w:t>,</w:t>
      </w:r>
      <w:r w:rsidR="009A7854">
        <w:rPr>
          <w:color w:val="000000"/>
        </w:rPr>
        <w:t xml:space="preserve"> </w:t>
      </w:r>
      <w:r>
        <w:rPr>
          <w:color w:val="A31515"/>
        </w:rPr>
        <w:t>0</w:t>
      </w:r>
      <w:r w:rsidRPr="00873F3B">
        <w:t>));</w:t>
      </w:r>
      <w:r w:rsidR="009A7854">
        <w:rPr>
          <w:color w:val="000000"/>
        </w:rPr>
        <w:t xml:space="preserve">  </w:t>
      </w:r>
      <w:r>
        <w:rPr>
          <w:color w:val="008000"/>
        </w:rPr>
        <w:t>//</w:t>
      </w:r>
      <w:r w:rsidR="009A7854">
        <w:rPr>
          <w:color w:val="008000"/>
        </w:rPr>
        <w:t xml:space="preserve"> </w:t>
      </w:r>
      <w:r>
        <w:rPr>
          <w:color w:val="008000"/>
        </w:rPr>
        <w:t>Ok,</w:t>
      </w:r>
      <w:r w:rsidR="009A7854">
        <w:rPr>
          <w:color w:val="008000"/>
        </w:rPr>
        <w:t xml:space="preserve"> </w:t>
      </w:r>
      <w:r>
        <w:rPr>
          <w:color w:val="008000"/>
        </w:rPr>
        <w:t>fields</w:t>
      </w:r>
      <w:r w:rsidR="009A7854">
        <w:rPr>
          <w:color w:val="008000"/>
        </w:rPr>
        <w:t xml:space="preserve"> </w:t>
      </w:r>
      <w:r>
        <w:rPr>
          <w:color w:val="008000"/>
        </w:rPr>
        <w:t>match</w:t>
      </w:r>
    </w:p>
    <w:p w14:paraId="2954E0B3" w14:textId="77777777" w:rsidR="0044410D" w:rsidRPr="0044410D" w:rsidRDefault="00BC476B" w:rsidP="00BC476B">
      <w:pPr>
        <w:pStyle w:val="Code"/>
      </w:pPr>
      <w:r>
        <w:rPr>
          <w:color w:val="000000"/>
        </w:rPr>
        <w:t>getX</w:t>
      </w:r>
      <w:r w:rsidRPr="00633247">
        <w:t>({</w:t>
      </w:r>
      <w:r w:rsidR="009A7854">
        <w:t xml:space="preserve"> </w:t>
      </w:r>
      <w:r w:rsidRPr="00633247">
        <w:t>x:</w:t>
      </w:r>
      <w:r w:rsidR="009A7854">
        <w:rPr>
          <w:color w:val="000000"/>
        </w:rPr>
        <w:t xml:space="preserve"> </w:t>
      </w:r>
      <w:r>
        <w:rPr>
          <w:color w:val="A31515"/>
        </w:rPr>
        <w:t>0</w:t>
      </w:r>
      <w:r w:rsidRPr="00633247">
        <w:t>,</w:t>
      </w:r>
      <w:r w:rsidR="009A7854">
        <w:t xml:space="preserve"> </w:t>
      </w:r>
      <w:r w:rsidRPr="00633247">
        <w:t>y:</w:t>
      </w:r>
      <w:r w:rsidR="009A7854">
        <w:rPr>
          <w:color w:val="000000"/>
        </w:rPr>
        <w:t xml:space="preserve"> </w:t>
      </w:r>
      <w:r>
        <w:rPr>
          <w:color w:val="A31515"/>
        </w:rPr>
        <w:t>0</w:t>
      </w:r>
      <w:r w:rsidRPr="00633247">
        <w:t>,</w:t>
      </w:r>
      <w:r w:rsidR="009A7854">
        <w:t xml:space="preserve"> </w:t>
      </w:r>
      <w:r w:rsidRPr="00633247">
        <w:t>color:</w:t>
      </w:r>
      <w:r w:rsidR="009A7854">
        <w:rPr>
          <w:color w:val="000000"/>
        </w:rPr>
        <w:t xml:space="preserve"> </w:t>
      </w:r>
      <w:r w:rsidR="008F4735">
        <w:rPr>
          <w:color w:val="A31515"/>
        </w:rPr>
        <w:t>"</w:t>
      </w:r>
      <w:r>
        <w:rPr>
          <w:color w:val="A31515"/>
        </w:rPr>
        <w:t>red</w:t>
      </w:r>
      <w:r w:rsidR="008F4735">
        <w:rPr>
          <w:color w:val="A31515"/>
        </w:rPr>
        <w:t>"</w:t>
      </w:r>
      <w:r w:rsidR="009A7854">
        <w:rPr>
          <w:color w:val="000000"/>
        </w:rPr>
        <w:t xml:space="preserve"> </w:t>
      </w:r>
      <w:r w:rsidRPr="00873F3B">
        <w:t>});</w:t>
      </w:r>
      <w:r w:rsidR="009A7854">
        <w:rPr>
          <w:color w:val="000000"/>
        </w:rPr>
        <w:t xml:space="preserve">  </w:t>
      </w:r>
      <w:r w:rsidR="00633247">
        <w:rPr>
          <w:color w:val="008000"/>
        </w:rPr>
        <w:t>//</w:t>
      </w:r>
      <w:r w:rsidR="009A7854">
        <w:rPr>
          <w:color w:val="008000"/>
        </w:rPr>
        <w:t xml:space="preserve"> </w:t>
      </w:r>
      <w:r w:rsidR="00633247">
        <w:rPr>
          <w:color w:val="008000"/>
        </w:rPr>
        <w:t>Extra</w:t>
      </w:r>
      <w:r w:rsidR="009A7854">
        <w:rPr>
          <w:color w:val="008000"/>
        </w:rPr>
        <w:t xml:space="preserve"> </w:t>
      </w:r>
      <w:r w:rsidR="00633247">
        <w:rPr>
          <w:color w:val="008000"/>
        </w:rPr>
        <w:t>fields</w:t>
      </w:r>
      <w:r w:rsidR="009A7854">
        <w:rPr>
          <w:color w:val="008000"/>
        </w:rPr>
        <w:t xml:space="preserve"> </w:t>
      </w:r>
      <w:r w:rsidR="00633247">
        <w:rPr>
          <w:color w:val="008000"/>
        </w:rPr>
        <w:t>Ok</w:t>
      </w:r>
    </w:p>
    <w:p w14:paraId="383D0CCB" w14:textId="77777777" w:rsidR="0044410D" w:rsidRPr="0044410D" w:rsidRDefault="00BC476B" w:rsidP="00BC476B">
      <w:pPr>
        <w:pStyle w:val="Code"/>
      </w:pPr>
      <w:r w:rsidRPr="00633247">
        <w:t>getX({</w:t>
      </w:r>
      <w:r w:rsidR="009A7854">
        <w:t xml:space="preserve"> </w:t>
      </w:r>
      <w:r w:rsidRPr="00633247">
        <w:t>x:</w:t>
      </w:r>
      <w:r w:rsidR="009A7854">
        <w:rPr>
          <w:color w:val="000000"/>
        </w:rPr>
        <w:t xml:space="preserve"> </w:t>
      </w:r>
      <w:r>
        <w:rPr>
          <w:color w:val="A31515"/>
        </w:rPr>
        <w:t>0</w:t>
      </w:r>
      <w:r w:rsidR="009A7854">
        <w:rPr>
          <w:color w:val="000000"/>
        </w:rPr>
        <w:t xml:space="preserve"> </w:t>
      </w:r>
      <w:r w:rsidRPr="00873F3B">
        <w:t>});</w:t>
      </w:r>
      <w:r w:rsidR="009A7854">
        <w:rPr>
          <w:color w:val="000000"/>
        </w:rPr>
        <w:t xml:space="preserve">  </w:t>
      </w:r>
      <w:r>
        <w:rPr>
          <w:color w:val="008000"/>
        </w:rPr>
        <w:t>//</w:t>
      </w:r>
      <w:r w:rsidR="009A7854">
        <w:rPr>
          <w:color w:val="008000"/>
        </w:rPr>
        <w:t xml:space="preserve"> </w:t>
      </w:r>
      <w:r>
        <w:rPr>
          <w:color w:val="008000"/>
        </w:rPr>
        <w:t>Error:</w:t>
      </w:r>
      <w:r w:rsidR="009A7854">
        <w:rPr>
          <w:color w:val="008000"/>
        </w:rPr>
        <w:t xml:space="preserve"> </w:t>
      </w:r>
      <w:r>
        <w:rPr>
          <w:color w:val="008000"/>
        </w:rPr>
        <w:t>su</w:t>
      </w:r>
      <w:r w:rsidR="00633247">
        <w:rPr>
          <w:color w:val="008000"/>
        </w:rPr>
        <w:t>pplied</w:t>
      </w:r>
      <w:r w:rsidR="009A7854">
        <w:rPr>
          <w:color w:val="008000"/>
        </w:rPr>
        <w:t xml:space="preserve"> </w:t>
      </w:r>
      <w:r w:rsidR="00633247">
        <w:rPr>
          <w:color w:val="008000"/>
        </w:rPr>
        <w:t>parameter</w:t>
      </w:r>
      <w:r w:rsidR="009A7854">
        <w:rPr>
          <w:color w:val="008000"/>
        </w:rPr>
        <w:t xml:space="preserve"> </w:t>
      </w:r>
      <w:r w:rsidR="00633247">
        <w:rPr>
          <w:color w:val="008000"/>
        </w:rPr>
        <w:t>does</w:t>
      </w:r>
      <w:r w:rsidR="009A7854">
        <w:rPr>
          <w:color w:val="008000"/>
        </w:rPr>
        <w:t xml:space="preserve"> </w:t>
      </w:r>
      <w:r w:rsidR="00633247">
        <w:rPr>
          <w:color w:val="008000"/>
        </w:rPr>
        <w:t>not</w:t>
      </w:r>
      <w:r w:rsidR="009A7854">
        <w:rPr>
          <w:color w:val="008000"/>
        </w:rPr>
        <w:t xml:space="preserve"> </w:t>
      </w:r>
      <w:r w:rsidR="00633247">
        <w:rPr>
          <w:color w:val="008000"/>
        </w:rPr>
        <w:t>match</w:t>
      </w:r>
    </w:p>
    <w:p w14:paraId="19209274" w14:textId="1D994724" w:rsidR="0044410D" w:rsidRPr="0044410D" w:rsidRDefault="00EB157F" w:rsidP="001E56D2">
      <w:r>
        <w:t>See s</w:t>
      </w:r>
      <w:r w:rsidR="00490CA0">
        <w:t xml:space="preserve">ection </w:t>
      </w:r>
      <w:r w:rsidR="00490CA0">
        <w:fldChar w:fldCharType="begin"/>
      </w:r>
      <w:r w:rsidR="00490CA0">
        <w:instrText xml:space="preserve"> REF _Ref320780546 \r \h </w:instrText>
      </w:r>
      <w:r w:rsidR="00490CA0">
        <w:fldChar w:fldCharType="separate"/>
      </w:r>
      <w:del w:id="790" w:author="Anders Hejlsberg" w:date="2014-11-01T15:43:00Z">
        <w:r w:rsidR="00633278">
          <w:delText>3.8</w:delText>
        </w:r>
      </w:del>
      <w:ins w:id="791" w:author="Anders Hejlsberg" w:date="2014-11-01T15:43:00Z">
        <w:r w:rsidR="00B510EF">
          <w:t>0</w:t>
        </w:r>
      </w:ins>
      <w:r w:rsidR="00490CA0">
        <w:fldChar w:fldCharType="end"/>
      </w:r>
      <w:r w:rsidR="00490CA0">
        <w:t xml:space="preserve"> for more information about type comparisons.</w:t>
      </w:r>
    </w:p>
    <w:p w14:paraId="119F234A" w14:textId="77777777" w:rsidR="0044410D" w:rsidRPr="0044410D" w:rsidRDefault="00BD4B50" w:rsidP="00AA00BA">
      <w:pPr>
        <w:pStyle w:val="Heading2"/>
      </w:pPr>
      <w:bookmarkStart w:id="792" w:name="_Toc402619805"/>
      <w:bookmarkStart w:id="793" w:name="_Toc401413992"/>
      <w:r>
        <w:t>Contextual Typing</w:t>
      </w:r>
      <w:bookmarkEnd w:id="792"/>
      <w:bookmarkEnd w:id="793"/>
    </w:p>
    <w:p w14:paraId="21199BBC" w14:textId="77777777" w:rsidR="0044410D" w:rsidRPr="0044410D" w:rsidRDefault="00BD4B50" w:rsidP="00BD4B50">
      <w:r>
        <w:t xml:space="preserve">Ordinarily, </w:t>
      </w:r>
      <w:r w:rsidR="003C5236">
        <w:t>TypeScript</w:t>
      </w:r>
      <w:r>
        <w:t xml:space="preserve"> type inference proceeds </w:t>
      </w:r>
      <w:r w:rsidR="008F4735">
        <w:t>"</w:t>
      </w:r>
      <w:r>
        <w:t>bottom-up</w:t>
      </w:r>
      <w:r w:rsidR="008F4735">
        <w:t>"</w:t>
      </w:r>
      <w:r>
        <w:t xml:space="preserve">: from the leaves of an expression tree to its root. In the following example, </w:t>
      </w:r>
      <w:r w:rsidR="003C5236">
        <w:t>TypeScript</w:t>
      </w:r>
      <w:r>
        <w:t xml:space="preserve"> infers </w:t>
      </w:r>
      <w:r w:rsidR="008F4735">
        <w:t>'</w:t>
      </w:r>
      <w:r>
        <w:t>number</w:t>
      </w:r>
      <w:r w:rsidR="008F4735">
        <w:t>'</w:t>
      </w:r>
      <w:r>
        <w:t xml:space="preserve"> as the return type of the function </w:t>
      </w:r>
      <w:r w:rsidR="008F4735">
        <w:t>'</w:t>
      </w:r>
      <w:r>
        <w:t>mul</w:t>
      </w:r>
      <w:r w:rsidR="008F4735">
        <w:t>'</w:t>
      </w:r>
      <w:r>
        <w:t xml:space="preserve"> by flowing type information bottom up in the return expression.</w:t>
      </w:r>
    </w:p>
    <w:p w14:paraId="6E784A92" w14:textId="77777777" w:rsidR="0044410D" w:rsidRPr="0044410D" w:rsidRDefault="00BD4B50" w:rsidP="00BD4B50">
      <w:pPr>
        <w:pStyle w:val="Code"/>
      </w:pPr>
      <w:r w:rsidRPr="0013327B">
        <w:rPr>
          <w:color w:val="0000FF"/>
          <w:highlight w:val="white"/>
        </w:rPr>
        <w:t>function</w:t>
      </w:r>
      <w:r>
        <w:t xml:space="preserve"> mul(a: </w:t>
      </w:r>
      <w:r w:rsidRPr="0013327B">
        <w:rPr>
          <w:color w:val="0000FF"/>
          <w:highlight w:val="white"/>
        </w:rPr>
        <w:t>number</w:t>
      </w:r>
      <w:r>
        <w:t xml:space="preserve">, b: </w:t>
      </w:r>
      <w:r w:rsidRPr="0013327B">
        <w:rPr>
          <w:color w:val="0000FF"/>
          <w:highlight w:val="white"/>
        </w:rPr>
        <w:t>number</w:t>
      </w:r>
      <w:r>
        <w:t>) {</w:t>
      </w:r>
      <w:r w:rsidR="0048218E" w:rsidRPr="0048218E">
        <w:br/>
      </w:r>
      <w:r>
        <w:t xml:space="preserve">    </w:t>
      </w:r>
      <w:r w:rsidRPr="0013327B">
        <w:rPr>
          <w:color w:val="0000FF"/>
          <w:highlight w:val="white"/>
        </w:rPr>
        <w:t>return</w:t>
      </w:r>
      <w:r>
        <w:t xml:space="preserve"> a * b;</w:t>
      </w:r>
      <w:r w:rsidR="0048218E" w:rsidRPr="0048218E">
        <w:br/>
      </w:r>
      <w:r>
        <w:t>}</w:t>
      </w:r>
    </w:p>
    <w:p w14:paraId="17D1A3A0" w14:textId="77777777" w:rsidR="0044410D" w:rsidRPr="0044410D" w:rsidRDefault="00BD4B50" w:rsidP="00BD4B50">
      <w:r>
        <w:t xml:space="preserve">For </w:t>
      </w:r>
      <w:r w:rsidR="008A0173">
        <w:t xml:space="preserve">variables and </w:t>
      </w:r>
      <w:r>
        <w:t>parameters without a type annotation</w:t>
      </w:r>
      <w:r w:rsidR="008A0173">
        <w:t xml:space="preserve"> or a default value</w:t>
      </w:r>
      <w:r>
        <w:t xml:space="preserve">, </w:t>
      </w:r>
      <w:r w:rsidR="003C5236">
        <w:t>TypeScript</w:t>
      </w:r>
      <w:r>
        <w:t xml:space="preserve"> infers type </w:t>
      </w:r>
      <w:r w:rsidR="008F4735">
        <w:t>'</w:t>
      </w:r>
      <w:r>
        <w:t>any</w:t>
      </w:r>
      <w:r w:rsidR="008F4735">
        <w:t>'</w:t>
      </w:r>
      <w:r>
        <w:t>, ensuring that compilers do not need non-local information about a function</w:t>
      </w:r>
      <w:r w:rsidR="008F4735">
        <w:t>'</w:t>
      </w:r>
      <w:r>
        <w:t>s call sites to infer the function</w:t>
      </w:r>
      <w:r w:rsidR="008F4735">
        <w:t>'</w:t>
      </w:r>
      <w:r>
        <w:t>s return type. Generally, this bottom-up approach provides programmers with a clear intuition about the flow of type information.</w:t>
      </w:r>
    </w:p>
    <w:p w14:paraId="607EE9D8" w14:textId="77777777" w:rsidR="0044410D" w:rsidRPr="0044410D" w:rsidRDefault="00BD4B50" w:rsidP="00BD4B50">
      <w:r>
        <w:t xml:space="preserve">However, in some limited contexts, inference proceeds </w:t>
      </w:r>
      <w:r w:rsidR="008F4735">
        <w:t>"</w:t>
      </w:r>
      <w:r>
        <w:t>top-down</w:t>
      </w:r>
      <w:r w:rsidR="008F4735">
        <w:t>"</w:t>
      </w:r>
      <w:r>
        <w:t xml:space="preserve"> from the context of an expression. Where this happens, it is called contextual typing. Contextual typing helps tools provide excellent information when a programmer is using a type but may not know all of the details of the type. For example, in the jQuery example, above, the programmer supplies a function expression as the second parameter to the </w:t>
      </w:r>
      <w:r w:rsidR="008F4735">
        <w:t>'</w:t>
      </w:r>
      <w:r>
        <w:t>get</w:t>
      </w:r>
      <w:r w:rsidR="008F4735">
        <w:t>'</w:t>
      </w:r>
      <w:r>
        <w:t xml:space="preserve"> method. During typing of that expression, tools can assume that the type of the function expression is as given in the </w:t>
      </w:r>
      <w:r w:rsidR="008F4735">
        <w:t>'</w:t>
      </w:r>
      <w:r>
        <w:t>get</w:t>
      </w:r>
      <w:r w:rsidR="008F4735">
        <w:t>'</w:t>
      </w:r>
      <w:r>
        <w:t xml:space="preserve"> signature and can provide a template that includes parameter names and types.</w:t>
      </w:r>
    </w:p>
    <w:p w14:paraId="7FDDF090" w14:textId="77777777" w:rsidR="0044410D" w:rsidRPr="0044410D" w:rsidRDefault="00E05361" w:rsidP="00E05361">
      <w:pPr>
        <w:pStyle w:val="Code"/>
      </w:pPr>
      <w:r>
        <w:t>$.get(</w:t>
      </w:r>
      <w:r w:rsidR="008F4735">
        <w:rPr>
          <w:color w:val="800000"/>
          <w:highlight w:val="white"/>
        </w:rPr>
        <w:t>"</w:t>
      </w:r>
      <w:r w:rsidRPr="00771523">
        <w:rPr>
          <w:color w:val="800000"/>
          <w:highlight w:val="white"/>
        </w:rPr>
        <w:t>http://mysite.org/divContent</w:t>
      </w:r>
      <w:r w:rsidR="008F4735">
        <w:rPr>
          <w:color w:val="800000"/>
          <w:highlight w:val="white"/>
        </w:rPr>
        <w:t>"</w:t>
      </w:r>
      <w:r>
        <w:t>,</w:t>
      </w:r>
      <w:r w:rsidR="0048218E" w:rsidRPr="0048218E">
        <w:br/>
      </w:r>
      <w:r>
        <w:t xml:space="preserve">      </w:t>
      </w:r>
      <w:r w:rsidRPr="00771523">
        <w:rPr>
          <w:color w:val="0000FF"/>
          <w:highlight w:val="white"/>
        </w:rPr>
        <w:t>function</w:t>
      </w:r>
      <w:r>
        <w:t xml:space="preserve"> (data) {</w:t>
      </w:r>
      <w:r w:rsidR="0048218E" w:rsidRPr="0048218E">
        <w:br/>
      </w:r>
      <w:r>
        <w:t xml:space="preserve">          $(</w:t>
      </w:r>
      <w:r w:rsidR="008F4735">
        <w:rPr>
          <w:color w:val="800000"/>
          <w:highlight w:val="white"/>
        </w:rPr>
        <w:t>"</w:t>
      </w:r>
      <w:r w:rsidRPr="00771523">
        <w:rPr>
          <w:color w:val="800000"/>
          <w:highlight w:val="white"/>
        </w:rPr>
        <w:t>div</w:t>
      </w:r>
      <w:r w:rsidR="008F4735">
        <w:rPr>
          <w:color w:val="800000"/>
          <w:highlight w:val="white"/>
        </w:rPr>
        <w:t>"</w:t>
      </w:r>
      <w:r>
        <w:t xml:space="preserve">).text(data);  </w:t>
      </w:r>
      <w:r w:rsidRPr="00C97631">
        <w:rPr>
          <w:color w:val="008000"/>
        </w:rPr>
        <w:t>// TypeScript infers data is a string</w:t>
      </w:r>
      <w:r w:rsidR="0048218E" w:rsidRPr="0048218E">
        <w:br/>
      </w:r>
      <w:r>
        <w:t xml:space="preserve">      }</w:t>
      </w:r>
      <w:r w:rsidR="0048218E" w:rsidRPr="0048218E">
        <w:br/>
      </w:r>
      <w:r>
        <w:t>);</w:t>
      </w:r>
    </w:p>
    <w:p w14:paraId="0062B023" w14:textId="77777777" w:rsidR="0044410D" w:rsidRPr="0044410D" w:rsidRDefault="00BD4B50" w:rsidP="00BD4B50">
      <w:r>
        <w:lastRenderedPageBreak/>
        <w:t>Contextual typing is also useful for writing out object literals. As the programmer types the object literal, the contextual type provides information that enables tools to provide completion for object member names.</w:t>
      </w:r>
    </w:p>
    <w:p w14:paraId="650BF0E0" w14:textId="77777777" w:rsidR="0044410D" w:rsidRPr="0044410D" w:rsidRDefault="00EA30F8" w:rsidP="001E56D2">
      <w:r>
        <w:t xml:space="preserve">Section </w:t>
      </w:r>
      <w:r>
        <w:fldChar w:fldCharType="begin"/>
      </w:r>
      <w:r>
        <w:instrText xml:space="preserve"> REF _Ref314665618 \r \h </w:instrText>
      </w:r>
      <w:r>
        <w:fldChar w:fldCharType="separate"/>
      </w:r>
      <w:r w:rsidR="00B510EF">
        <w:t>4.19</w:t>
      </w:r>
      <w:r>
        <w:fldChar w:fldCharType="end"/>
      </w:r>
      <w:r>
        <w:t xml:space="preserve"> provides additional information about contextually typed expressions.</w:t>
      </w:r>
    </w:p>
    <w:p w14:paraId="1624AA21" w14:textId="77777777" w:rsidR="0044410D" w:rsidRPr="0044410D" w:rsidRDefault="00BD4B50" w:rsidP="00AA00BA">
      <w:pPr>
        <w:pStyle w:val="Heading2"/>
      </w:pPr>
      <w:bookmarkStart w:id="794" w:name="_Toc402619806"/>
      <w:bookmarkStart w:id="795" w:name="_Toc401413993"/>
      <w:r>
        <w:t>Classes</w:t>
      </w:r>
      <w:bookmarkEnd w:id="794"/>
      <w:bookmarkEnd w:id="795"/>
    </w:p>
    <w:p w14:paraId="179F734E" w14:textId="77777777" w:rsidR="0044410D" w:rsidRPr="0044410D" w:rsidRDefault="00BD4B50" w:rsidP="00BD4B50">
      <w:r>
        <w:t xml:space="preserve">JavaScript practice has at least two common design patterns: the module pattern and the class pattern. Roughly speaking, the module pattern uses closures to hide names and to encapsulate private data, while the class pattern uses prototype chains to implement many variations on object-oriented inheritance mechanisms. Libraries such as </w:t>
      </w:r>
      <w:r w:rsidR="008F4735">
        <w:t>'</w:t>
      </w:r>
      <w:r>
        <w:t>prototype.js</w:t>
      </w:r>
      <w:r w:rsidR="008F4735">
        <w:t>'</w:t>
      </w:r>
      <w:r>
        <w:t xml:space="preserve"> are typical of this </w:t>
      </w:r>
      <w:r w:rsidR="00A02815">
        <w:t>practice</w:t>
      </w:r>
      <w:r>
        <w:t>.</w:t>
      </w:r>
    </w:p>
    <w:p w14:paraId="5B173D78" w14:textId="77777777" w:rsidR="0044410D" w:rsidRPr="0044410D" w:rsidRDefault="00BD4B50" w:rsidP="00BD4B50">
      <w:r>
        <w:t xml:space="preserve">This section and the module section below will show how </w:t>
      </w:r>
      <w:r w:rsidR="003C5236">
        <w:t>TypeScript</w:t>
      </w:r>
      <w:r>
        <w:t xml:space="preserve"> emits consistent, idiomatic JavaScript code to implement classes and modules</w:t>
      </w:r>
      <w:r w:rsidR="005F43D1">
        <w:t xml:space="preserve"> that are closely aligned with the current ES6 proposal</w:t>
      </w:r>
      <w:r>
        <w:t xml:space="preserve">. The goal of </w:t>
      </w:r>
      <w:r w:rsidR="003C5236">
        <w:t>TypeScript</w:t>
      </w:r>
      <w:r w:rsidR="008F4735">
        <w:t>'</w:t>
      </w:r>
      <w:r>
        <w:t xml:space="preserve">s translation is to emit exactly what a programmer would type when implementing a class or module unaided by a tool. This section will also describe how </w:t>
      </w:r>
      <w:r w:rsidR="003C5236">
        <w:t>TypeScript</w:t>
      </w:r>
      <w:r w:rsidR="008500B7">
        <w:t xml:space="preserve"> infers a type for each c</w:t>
      </w:r>
      <w:r>
        <w:t>lass declaration. We</w:t>
      </w:r>
      <w:r w:rsidR="008F4735">
        <w:t>'</w:t>
      </w:r>
      <w:r>
        <w:t>ll start with a simple BankAccount class.</w:t>
      </w:r>
    </w:p>
    <w:p w14:paraId="259DFF09" w14:textId="77777777" w:rsidR="0044410D" w:rsidRPr="0044410D" w:rsidRDefault="00BD4B50" w:rsidP="00BD4B50">
      <w:pPr>
        <w:pStyle w:val="Code"/>
      </w:pPr>
      <w:r w:rsidRPr="0013327B">
        <w:rPr>
          <w:color w:val="0000FF"/>
          <w:highlight w:val="white"/>
        </w:rPr>
        <w:t>class</w:t>
      </w:r>
      <w:r>
        <w:t xml:space="preserve"> BankAccount {</w:t>
      </w:r>
      <w:r w:rsidR="0048218E" w:rsidRPr="0048218E">
        <w:br/>
      </w:r>
      <w:r>
        <w:t xml:space="preserve">    </w:t>
      </w:r>
      <w:r w:rsidR="00293F13">
        <w:t>balance</w:t>
      </w:r>
      <w:r>
        <w:t xml:space="preserve"> = </w:t>
      </w:r>
      <w:r w:rsidRPr="0013327B">
        <w:rPr>
          <w:color w:val="800000"/>
          <w:highlight w:val="white"/>
        </w:rPr>
        <w:t>0</w:t>
      </w:r>
      <w:r>
        <w:t>;</w:t>
      </w:r>
      <w:r w:rsidR="0048218E" w:rsidRPr="0048218E">
        <w:br/>
      </w:r>
      <w:r>
        <w:t xml:space="preserve">    deposit(credit: </w:t>
      </w:r>
      <w:r w:rsidRPr="0013327B">
        <w:rPr>
          <w:color w:val="0000FF"/>
          <w:highlight w:val="white"/>
        </w:rPr>
        <w:t>number</w:t>
      </w:r>
      <w:r>
        <w:t>) {</w:t>
      </w:r>
      <w:r w:rsidR="0048218E" w:rsidRPr="0048218E">
        <w:br/>
      </w:r>
      <w:r>
        <w:t xml:space="preserve">        </w:t>
      </w:r>
      <w:r w:rsidRPr="0013327B">
        <w:rPr>
          <w:color w:val="0000FF"/>
          <w:highlight w:val="white"/>
        </w:rPr>
        <w:t>this</w:t>
      </w:r>
      <w:r>
        <w:t>.</w:t>
      </w:r>
      <w:r w:rsidR="00293F13">
        <w:t>balance</w:t>
      </w:r>
      <w:r>
        <w:t xml:space="preserve"> += credit;</w:t>
      </w:r>
      <w:r w:rsidR="0048218E" w:rsidRPr="0048218E">
        <w:br/>
      </w:r>
      <w:r>
        <w:t xml:space="preserve">        </w:t>
      </w:r>
      <w:r w:rsidRPr="0013327B">
        <w:rPr>
          <w:color w:val="0000FF"/>
          <w:highlight w:val="white"/>
        </w:rPr>
        <w:t>return</w:t>
      </w:r>
      <w:r>
        <w:t xml:space="preserve"> </w:t>
      </w:r>
      <w:r w:rsidRPr="0013327B">
        <w:rPr>
          <w:color w:val="0000FF"/>
          <w:highlight w:val="white"/>
        </w:rPr>
        <w:t>this</w:t>
      </w:r>
      <w:r>
        <w:t>.</w:t>
      </w:r>
      <w:r w:rsidR="00293F13">
        <w:t>balance</w:t>
      </w:r>
      <w:r>
        <w:t>;</w:t>
      </w:r>
      <w:r w:rsidR="0048218E" w:rsidRPr="0048218E">
        <w:br/>
      </w:r>
      <w:r>
        <w:t xml:space="preserve">    }</w:t>
      </w:r>
      <w:r w:rsidR="0048218E" w:rsidRPr="0048218E">
        <w:br/>
      </w:r>
      <w:r>
        <w:t xml:space="preserve">}  </w:t>
      </w:r>
    </w:p>
    <w:p w14:paraId="394DB8F6" w14:textId="77777777" w:rsidR="0044410D" w:rsidRPr="0044410D" w:rsidRDefault="00BD4B50" w:rsidP="00BD4B50">
      <w:r>
        <w:t>This class generates the following JavaScript code.</w:t>
      </w:r>
    </w:p>
    <w:p w14:paraId="75BD9426" w14:textId="77777777" w:rsidR="0044410D" w:rsidRPr="0044410D" w:rsidRDefault="00BD4B50" w:rsidP="00BD4B50">
      <w:pPr>
        <w:pStyle w:val="Code"/>
      </w:pPr>
      <w:r w:rsidRPr="0013327B">
        <w:rPr>
          <w:color w:val="0000FF"/>
          <w:highlight w:val="white"/>
        </w:rPr>
        <w:t>var</w:t>
      </w:r>
      <w:r>
        <w:t xml:space="preserve"> BankAccount = (</w:t>
      </w:r>
      <w:r w:rsidRPr="0013327B">
        <w:rPr>
          <w:color w:val="0000FF"/>
          <w:highlight w:val="white"/>
        </w:rPr>
        <w:t>function</w:t>
      </w:r>
      <w:r>
        <w:t xml:space="preserve"> () {</w:t>
      </w:r>
      <w:r w:rsidR="0048218E" w:rsidRPr="0048218E">
        <w:br/>
      </w:r>
      <w:r>
        <w:t xml:space="preserve">    </w:t>
      </w:r>
      <w:r w:rsidRPr="0013327B">
        <w:rPr>
          <w:color w:val="0000FF"/>
          <w:highlight w:val="white"/>
        </w:rPr>
        <w:t>function</w:t>
      </w:r>
      <w:r>
        <w:t xml:space="preserve"> BankAccount() {</w:t>
      </w:r>
      <w:r w:rsidR="0048218E" w:rsidRPr="0048218E">
        <w:br/>
      </w:r>
      <w:r>
        <w:t xml:space="preserve">        </w:t>
      </w:r>
      <w:r w:rsidRPr="0013327B">
        <w:rPr>
          <w:color w:val="0000FF"/>
          <w:highlight w:val="white"/>
        </w:rPr>
        <w:t>this</w:t>
      </w:r>
      <w:r>
        <w:t>.</w:t>
      </w:r>
      <w:r w:rsidR="00293F13">
        <w:t>balance</w:t>
      </w:r>
      <w:r>
        <w:t xml:space="preserve"> = </w:t>
      </w:r>
      <w:r w:rsidRPr="0013327B">
        <w:rPr>
          <w:color w:val="800000"/>
          <w:highlight w:val="white"/>
        </w:rPr>
        <w:t>0</w:t>
      </w:r>
      <w:r>
        <w:t>;</w:t>
      </w:r>
      <w:r w:rsidR="0048218E" w:rsidRPr="0048218E">
        <w:br/>
      </w:r>
      <w:r>
        <w:t xml:space="preserve">    }</w:t>
      </w:r>
      <w:r w:rsidR="0048218E" w:rsidRPr="0048218E">
        <w:br/>
      </w:r>
      <w:r>
        <w:t xml:space="preserve">    BankAccount.prototype.deposit = </w:t>
      </w:r>
      <w:r w:rsidRPr="0013327B">
        <w:rPr>
          <w:color w:val="0000FF"/>
          <w:highlight w:val="white"/>
        </w:rPr>
        <w:t>function</w:t>
      </w:r>
      <w:r>
        <w:t>(credit) {</w:t>
      </w:r>
      <w:r w:rsidR="0048218E" w:rsidRPr="0048218E">
        <w:br/>
      </w:r>
      <w:r>
        <w:t xml:space="preserve">        </w:t>
      </w:r>
      <w:r w:rsidRPr="0013327B">
        <w:rPr>
          <w:color w:val="0000FF"/>
          <w:highlight w:val="white"/>
        </w:rPr>
        <w:t>this</w:t>
      </w:r>
      <w:r>
        <w:t>.</w:t>
      </w:r>
      <w:r w:rsidR="00293F13">
        <w:t>balance</w:t>
      </w:r>
      <w:r>
        <w:t xml:space="preserve"> += credit;</w:t>
      </w:r>
      <w:r w:rsidR="0048218E" w:rsidRPr="0048218E">
        <w:br/>
      </w:r>
      <w:r>
        <w:t xml:space="preserve">        </w:t>
      </w:r>
      <w:r w:rsidRPr="0013327B">
        <w:rPr>
          <w:color w:val="0000FF"/>
          <w:highlight w:val="white"/>
        </w:rPr>
        <w:t>return</w:t>
      </w:r>
      <w:r>
        <w:t xml:space="preserve"> </w:t>
      </w:r>
      <w:r w:rsidRPr="0013327B">
        <w:rPr>
          <w:color w:val="0000FF"/>
          <w:highlight w:val="white"/>
        </w:rPr>
        <w:t>this</w:t>
      </w:r>
      <w:r>
        <w:t>.</w:t>
      </w:r>
      <w:r w:rsidR="00293F13">
        <w:t>balance</w:t>
      </w:r>
      <w:r>
        <w:t>;</w:t>
      </w:r>
      <w:r w:rsidR="0048218E" w:rsidRPr="0048218E">
        <w:br/>
      </w:r>
      <w:r>
        <w:t xml:space="preserve">    };</w:t>
      </w:r>
      <w:r w:rsidR="0048218E" w:rsidRPr="0048218E">
        <w:br/>
      </w:r>
      <w:r>
        <w:t xml:space="preserve">    </w:t>
      </w:r>
      <w:r w:rsidRPr="0013327B">
        <w:rPr>
          <w:color w:val="0000FF"/>
          <w:highlight w:val="white"/>
        </w:rPr>
        <w:t>return</w:t>
      </w:r>
      <w:r>
        <w:t xml:space="preserve"> BankAccount;</w:t>
      </w:r>
      <w:r w:rsidR="0048218E" w:rsidRPr="0048218E">
        <w:br/>
      </w:r>
      <w:r>
        <w:t>})();</w:t>
      </w:r>
    </w:p>
    <w:p w14:paraId="04E96D65" w14:textId="77777777" w:rsidR="0044410D" w:rsidRPr="0044410D" w:rsidRDefault="00BD4B50" w:rsidP="00BD4B50">
      <w:r>
        <w:t xml:space="preserve">This </w:t>
      </w:r>
      <w:r w:rsidR="003C5236">
        <w:t>TypeScript</w:t>
      </w:r>
      <w:r>
        <w:t xml:space="preserve"> class declaration creates a variable named </w:t>
      </w:r>
      <w:r w:rsidR="008F4735">
        <w:t>'</w:t>
      </w:r>
      <w:r>
        <w:t>BankAccount</w:t>
      </w:r>
      <w:r w:rsidR="008F4735">
        <w:t>'</w:t>
      </w:r>
      <w:r>
        <w:t xml:space="preserve"> whose value is the constructor function for </w:t>
      </w:r>
      <w:r w:rsidR="008F4735">
        <w:t>'</w:t>
      </w:r>
      <w:r>
        <w:t>BankAccount</w:t>
      </w:r>
      <w:r w:rsidR="008F4735">
        <w:t>'</w:t>
      </w:r>
      <w:r>
        <w:t xml:space="preserve"> instances. This declaration also creates an i</w:t>
      </w:r>
      <w:r w:rsidR="00DC1E7F">
        <w:t xml:space="preserve">nstance type of the same name. </w:t>
      </w:r>
      <w:r>
        <w:t>If we were to write this type as an interface it would look like the following.</w:t>
      </w:r>
    </w:p>
    <w:p w14:paraId="0A166B46" w14:textId="77777777" w:rsidR="0044410D" w:rsidRPr="0044410D" w:rsidRDefault="00BD4B50" w:rsidP="00BD4B50">
      <w:pPr>
        <w:pStyle w:val="Code"/>
      </w:pPr>
      <w:r w:rsidRPr="0013327B">
        <w:rPr>
          <w:color w:val="0000FF"/>
          <w:highlight w:val="white"/>
        </w:rPr>
        <w:lastRenderedPageBreak/>
        <w:t>interface</w:t>
      </w:r>
      <w:r w:rsidR="0002406E">
        <w:t xml:space="preserve"> BankAccount {</w:t>
      </w:r>
      <w:r w:rsidR="0048218E" w:rsidRPr="0048218E">
        <w:br/>
      </w:r>
      <w:r w:rsidR="0002406E">
        <w:t xml:space="preserve">    balance</w:t>
      </w:r>
      <w:r>
        <w:t xml:space="preserve">: </w:t>
      </w:r>
      <w:r w:rsidRPr="0013327B">
        <w:rPr>
          <w:color w:val="0000FF"/>
          <w:highlight w:val="white"/>
        </w:rPr>
        <w:t>number</w:t>
      </w:r>
      <w:r>
        <w:t>;</w:t>
      </w:r>
      <w:r w:rsidR="0048218E" w:rsidRPr="0048218E">
        <w:br/>
      </w:r>
      <w:r>
        <w:t xml:space="preserve">    deposit(credit: </w:t>
      </w:r>
      <w:r w:rsidRPr="0013327B">
        <w:rPr>
          <w:color w:val="0000FF"/>
          <w:highlight w:val="white"/>
        </w:rPr>
        <w:t>number</w:t>
      </w:r>
      <w:r>
        <w:t xml:space="preserve">): </w:t>
      </w:r>
      <w:r w:rsidRPr="0013327B">
        <w:rPr>
          <w:color w:val="0000FF"/>
          <w:highlight w:val="white"/>
        </w:rPr>
        <w:t>number</w:t>
      </w:r>
      <w:r>
        <w:t>;</w:t>
      </w:r>
      <w:r w:rsidR="0048218E" w:rsidRPr="0048218E">
        <w:br/>
      </w:r>
      <w:r>
        <w:t>}</w:t>
      </w:r>
    </w:p>
    <w:p w14:paraId="191E1D05" w14:textId="77777777" w:rsidR="0044410D" w:rsidRPr="0044410D" w:rsidRDefault="00BD4B50" w:rsidP="00BD4B50">
      <w:r>
        <w:t xml:space="preserve">If we were to write out the function type declaration for the </w:t>
      </w:r>
      <w:r w:rsidR="008F4735">
        <w:t>'</w:t>
      </w:r>
      <w:r>
        <w:t>BankAccount</w:t>
      </w:r>
      <w:r w:rsidR="008F4735">
        <w:t>'</w:t>
      </w:r>
      <w:r>
        <w:t xml:space="preserve"> constructor variable, it would have the following form.</w:t>
      </w:r>
    </w:p>
    <w:p w14:paraId="334C1252" w14:textId="77777777" w:rsidR="0044410D" w:rsidRPr="0044410D" w:rsidRDefault="00BD4B50" w:rsidP="00BD4B50">
      <w:pPr>
        <w:pStyle w:val="Code"/>
      </w:pPr>
      <w:r w:rsidRPr="0013327B">
        <w:rPr>
          <w:color w:val="0000FF"/>
          <w:highlight w:val="white"/>
        </w:rPr>
        <w:t>var</w:t>
      </w:r>
      <w:r>
        <w:t xml:space="preserve"> BankAccount: </w:t>
      </w:r>
      <w:r w:rsidRPr="0013327B">
        <w:rPr>
          <w:color w:val="0000FF"/>
          <w:highlight w:val="white"/>
        </w:rPr>
        <w:t>new</w:t>
      </w:r>
      <w:r>
        <w:t>() =&gt; BankAccount;</w:t>
      </w:r>
    </w:p>
    <w:p w14:paraId="0867B4E6" w14:textId="77777777" w:rsidR="0044410D" w:rsidRPr="0044410D" w:rsidRDefault="00BD4B50" w:rsidP="00BD4B50">
      <w:r>
        <w:t xml:space="preserve">The function signature is prefixed with the keyword </w:t>
      </w:r>
      <w:r w:rsidR="008F4735">
        <w:t>'</w:t>
      </w:r>
      <w:r>
        <w:t>new</w:t>
      </w:r>
      <w:r w:rsidR="008F4735">
        <w:t>'</w:t>
      </w:r>
      <w:r>
        <w:t xml:space="preserve"> indicating that the </w:t>
      </w:r>
      <w:r w:rsidR="008F4735">
        <w:t>'</w:t>
      </w:r>
      <w:r>
        <w:t>BankAccount</w:t>
      </w:r>
      <w:r w:rsidR="008F4735">
        <w:t>'</w:t>
      </w:r>
      <w:r>
        <w:t xml:space="preserve"> function mus</w:t>
      </w:r>
      <w:r w:rsidR="00DC1E7F">
        <w:t xml:space="preserve">t be called as a constructor. </w:t>
      </w:r>
      <w:r>
        <w:t>It is possible for a function</w:t>
      </w:r>
      <w:r w:rsidR="008F4735">
        <w:t>'</w:t>
      </w:r>
      <w:r>
        <w:t xml:space="preserve">s type to have both call and constructor signatures. For example, the type of </w:t>
      </w:r>
      <w:r w:rsidR="004812D9">
        <w:t xml:space="preserve">the </w:t>
      </w:r>
      <w:r>
        <w:t>built-in JavaScript Date object includes both kinds of signatures.</w:t>
      </w:r>
    </w:p>
    <w:p w14:paraId="0D939E9E" w14:textId="77777777" w:rsidR="0044410D" w:rsidRPr="0044410D" w:rsidRDefault="00BD4B50" w:rsidP="00BD4B50">
      <w:r>
        <w:t xml:space="preserve">If we want to start our bank account with an initial </w:t>
      </w:r>
      <w:r w:rsidR="00293F13">
        <w:t>balance</w:t>
      </w:r>
      <w:r>
        <w:t xml:space="preserve">, we can add to the </w:t>
      </w:r>
      <w:r w:rsidR="008F4735">
        <w:t>'</w:t>
      </w:r>
      <w:r>
        <w:t>BankAccount</w:t>
      </w:r>
      <w:r w:rsidR="008F4735">
        <w:t>'</w:t>
      </w:r>
      <w:r>
        <w:t xml:space="preserve"> class a constructor declaration.</w:t>
      </w:r>
    </w:p>
    <w:p w14:paraId="7338DCAD" w14:textId="77777777" w:rsidR="0044410D" w:rsidRPr="0044410D" w:rsidRDefault="00BD4B50" w:rsidP="00BD4B50">
      <w:pPr>
        <w:pStyle w:val="Code"/>
      </w:pPr>
      <w:r w:rsidRPr="002C0E8F">
        <w:rPr>
          <w:color w:val="0000FF"/>
          <w:highlight w:val="white"/>
        </w:rPr>
        <w:t>class</w:t>
      </w:r>
      <w:r w:rsidR="001C42C1">
        <w:t xml:space="preserve"> BankAccount {</w:t>
      </w:r>
      <w:r w:rsidR="0048218E" w:rsidRPr="0048218E">
        <w:br/>
      </w:r>
      <w:r w:rsidR="001C42C1">
        <w:t xml:space="preserve">    balance:</w:t>
      </w:r>
      <w:r>
        <w:t xml:space="preserve"> </w:t>
      </w:r>
      <w:r w:rsidRPr="002C0E8F">
        <w:rPr>
          <w:color w:val="0000FF"/>
          <w:highlight w:val="white"/>
        </w:rPr>
        <w:t>number</w:t>
      </w:r>
      <w:r>
        <w:t>;</w:t>
      </w:r>
      <w:r w:rsidR="0048218E" w:rsidRPr="0048218E">
        <w:br/>
      </w:r>
      <w:r>
        <w:t xml:space="preserve">    </w:t>
      </w:r>
      <w:r w:rsidRPr="002C0E8F">
        <w:rPr>
          <w:color w:val="0000FF"/>
          <w:highlight w:val="white"/>
        </w:rPr>
        <w:t>constructor</w:t>
      </w:r>
      <w:r>
        <w:t xml:space="preserve">(initially: </w:t>
      </w:r>
      <w:r w:rsidRPr="002C0E8F">
        <w:rPr>
          <w:color w:val="0000FF"/>
          <w:highlight w:val="white"/>
        </w:rPr>
        <w:t>number</w:t>
      </w:r>
      <w:r>
        <w:t>) {</w:t>
      </w:r>
      <w:r w:rsidR="0048218E" w:rsidRPr="0048218E">
        <w:br/>
      </w:r>
      <w:r>
        <w:t xml:space="preserve">        </w:t>
      </w:r>
      <w:r w:rsidRPr="002C0E8F">
        <w:rPr>
          <w:color w:val="0000FF"/>
          <w:highlight w:val="white"/>
        </w:rPr>
        <w:t>this</w:t>
      </w:r>
      <w:r>
        <w:t>.</w:t>
      </w:r>
      <w:r w:rsidR="001C42C1">
        <w:t>balance</w:t>
      </w:r>
      <w:r>
        <w:t xml:space="preserve"> = initially;</w:t>
      </w:r>
      <w:r w:rsidR="0048218E" w:rsidRPr="0048218E">
        <w:br/>
      </w:r>
      <w:r>
        <w:t xml:space="preserve">    }</w:t>
      </w:r>
      <w:r w:rsidR="0048218E" w:rsidRPr="0048218E">
        <w:br/>
      </w:r>
      <w:r>
        <w:t xml:space="preserve">    deposit(credit: </w:t>
      </w:r>
      <w:r w:rsidRPr="002C0E8F">
        <w:rPr>
          <w:color w:val="0000FF"/>
          <w:highlight w:val="white"/>
        </w:rPr>
        <w:t>number</w:t>
      </w:r>
      <w:r>
        <w:t>) {</w:t>
      </w:r>
      <w:r w:rsidR="0048218E" w:rsidRPr="0048218E">
        <w:br/>
      </w:r>
      <w:r>
        <w:t xml:space="preserve">        </w:t>
      </w:r>
      <w:r w:rsidRPr="002C0E8F">
        <w:rPr>
          <w:color w:val="0000FF"/>
          <w:highlight w:val="white"/>
        </w:rPr>
        <w:t>this</w:t>
      </w:r>
      <w:r w:rsidR="001C42C1">
        <w:t>.balance</w:t>
      </w:r>
      <w:r>
        <w:t xml:space="preserve"> += credit;</w:t>
      </w:r>
      <w:r w:rsidR="0048218E" w:rsidRPr="0048218E">
        <w:br/>
      </w:r>
      <w:r>
        <w:t xml:space="preserve">        </w:t>
      </w:r>
      <w:r w:rsidRPr="002C0E8F">
        <w:rPr>
          <w:color w:val="0000FF"/>
          <w:highlight w:val="white"/>
        </w:rPr>
        <w:t>return</w:t>
      </w:r>
      <w:r>
        <w:t xml:space="preserve"> </w:t>
      </w:r>
      <w:r w:rsidRPr="002C0E8F">
        <w:rPr>
          <w:color w:val="0000FF"/>
          <w:highlight w:val="white"/>
        </w:rPr>
        <w:t>this</w:t>
      </w:r>
      <w:r>
        <w:t>.</w:t>
      </w:r>
      <w:r w:rsidR="001C42C1">
        <w:t>balance</w:t>
      </w:r>
      <w:r>
        <w:t>;</w:t>
      </w:r>
      <w:r w:rsidR="0048218E" w:rsidRPr="0048218E">
        <w:br/>
      </w:r>
      <w:r>
        <w:t xml:space="preserve">    }</w:t>
      </w:r>
      <w:r w:rsidR="0048218E" w:rsidRPr="0048218E">
        <w:br/>
      </w:r>
      <w:r>
        <w:t>}</w:t>
      </w:r>
    </w:p>
    <w:p w14:paraId="6776CB69" w14:textId="77777777" w:rsidR="0044410D" w:rsidRPr="0044410D" w:rsidRDefault="00BD4B50" w:rsidP="00BD4B50">
      <w:r>
        <w:t xml:space="preserve">This version of the </w:t>
      </w:r>
      <w:r w:rsidR="008F4735">
        <w:t>'</w:t>
      </w:r>
      <w:r>
        <w:t>BankAccount</w:t>
      </w:r>
      <w:r w:rsidR="008F4735">
        <w:t>'</w:t>
      </w:r>
      <w:r>
        <w:t xml:space="preserve"> class requires us to introduce a constructor parameter and then assign it to the </w:t>
      </w:r>
      <w:r w:rsidR="008F4735">
        <w:t>'</w:t>
      </w:r>
      <w:r w:rsidR="00293F13">
        <w:t>balance</w:t>
      </w:r>
      <w:r w:rsidR="008F4735">
        <w:t>'</w:t>
      </w:r>
      <w:r>
        <w:t xml:space="preserve"> field. To simplify this common case, </w:t>
      </w:r>
      <w:r w:rsidR="003C5236">
        <w:t>TypeScript</w:t>
      </w:r>
      <w:r>
        <w:t xml:space="preserve"> accepts the following shorthand syntax.</w:t>
      </w:r>
    </w:p>
    <w:p w14:paraId="53667102" w14:textId="77777777" w:rsidR="0044410D" w:rsidRPr="0044410D" w:rsidRDefault="00BD4B50" w:rsidP="00BD4B50">
      <w:pPr>
        <w:pStyle w:val="Code"/>
      </w:pPr>
      <w:r w:rsidRPr="002C0E8F">
        <w:rPr>
          <w:color w:val="0000FF"/>
          <w:highlight w:val="white"/>
        </w:rPr>
        <w:t>class</w:t>
      </w:r>
      <w:r>
        <w:t xml:space="preserve"> BankAccount {</w:t>
      </w:r>
      <w:r w:rsidR="0048218E" w:rsidRPr="0048218E">
        <w:br/>
      </w:r>
      <w:r>
        <w:t xml:space="preserve">    </w:t>
      </w:r>
      <w:r w:rsidRPr="002C0E8F">
        <w:rPr>
          <w:color w:val="0000FF"/>
          <w:highlight w:val="white"/>
        </w:rPr>
        <w:t>constructor</w:t>
      </w:r>
      <w:r>
        <w:t>(</w:t>
      </w:r>
      <w:r w:rsidRPr="002C0E8F">
        <w:rPr>
          <w:color w:val="0000FF"/>
          <w:highlight w:val="white"/>
        </w:rPr>
        <w:t>public</w:t>
      </w:r>
      <w:r w:rsidR="00D13E72">
        <w:t xml:space="preserve"> balance</w:t>
      </w:r>
      <w:r>
        <w:t xml:space="preserve">: </w:t>
      </w:r>
      <w:r w:rsidRPr="002C0E8F">
        <w:rPr>
          <w:color w:val="0000FF"/>
          <w:highlight w:val="white"/>
        </w:rPr>
        <w:t>number</w:t>
      </w:r>
      <w:r>
        <w:t>) {</w:t>
      </w:r>
      <w:r w:rsidR="0048218E" w:rsidRPr="0048218E">
        <w:br/>
      </w:r>
      <w:r>
        <w:t xml:space="preserve">    }</w:t>
      </w:r>
      <w:r w:rsidR="0048218E" w:rsidRPr="0048218E">
        <w:br/>
      </w:r>
      <w:r>
        <w:t xml:space="preserve">    deposit(credit: </w:t>
      </w:r>
      <w:r w:rsidRPr="002C0E8F">
        <w:rPr>
          <w:color w:val="0000FF"/>
          <w:highlight w:val="white"/>
        </w:rPr>
        <w:t>number</w:t>
      </w:r>
      <w:r>
        <w:t>) {</w:t>
      </w:r>
      <w:r w:rsidR="0048218E" w:rsidRPr="0048218E">
        <w:br/>
      </w:r>
      <w:r>
        <w:t xml:space="preserve">        </w:t>
      </w:r>
      <w:r w:rsidRPr="002C0E8F">
        <w:rPr>
          <w:color w:val="0000FF"/>
          <w:highlight w:val="white"/>
        </w:rPr>
        <w:t>this</w:t>
      </w:r>
      <w:r>
        <w:t>.</w:t>
      </w:r>
      <w:r w:rsidR="00D13E72">
        <w:t>balance</w:t>
      </w:r>
      <w:r>
        <w:t xml:space="preserve"> += credit;</w:t>
      </w:r>
      <w:r w:rsidR="0048218E" w:rsidRPr="0048218E">
        <w:br/>
      </w:r>
      <w:r>
        <w:t xml:space="preserve">        </w:t>
      </w:r>
      <w:r w:rsidRPr="002C0E8F">
        <w:rPr>
          <w:color w:val="0000FF"/>
          <w:highlight w:val="white"/>
        </w:rPr>
        <w:t>return</w:t>
      </w:r>
      <w:r>
        <w:t xml:space="preserve"> </w:t>
      </w:r>
      <w:r w:rsidRPr="002C0E8F">
        <w:rPr>
          <w:color w:val="0000FF"/>
          <w:highlight w:val="white"/>
        </w:rPr>
        <w:t>this</w:t>
      </w:r>
      <w:r>
        <w:t>.</w:t>
      </w:r>
      <w:r w:rsidR="00D13E72">
        <w:t>balance</w:t>
      </w:r>
      <w:r>
        <w:t>;</w:t>
      </w:r>
      <w:r w:rsidR="0048218E" w:rsidRPr="0048218E">
        <w:br/>
      </w:r>
      <w:r>
        <w:t xml:space="preserve">    }</w:t>
      </w:r>
      <w:r w:rsidR="0048218E" w:rsidRPr="0048218E">
        <w:br/>
      </w:r>
      <w:r>
        <w:t>}</w:t>
      </w:r>
    </w:p>
    <w:p w14:paraId="1C0A28DA" w14:textId="77777777" w:rsidR="0044410D" w:rsidRPr="0044410D" w:rsidRDefault="00BD4B50" w:rsidP="00BD4B50">
      <w:r>
        <w:t xml:space="preserve">The </w:t>
      </w:r>
      <w:r w:rsidR="008F4735">
        <w:t>'</w:t>
      </w:r>
      <w:r>
        <w:t>public</w:t>
      </w:r>
      <w:r w:rsidR="008F4735">
        <w:t>'</w:t>
      </w:r>
      <w:r>
        <w:t xml:space="preserve"> keyword denotes that the constructor parameter is to be retained as a field. Public is the default </w:t>
      </w:r>
      <w:r w:rsidR="000D49B1">
        <w:t>accessibility</w:t>
      </w:r>
      <w:r>
        <w:t xml:space="preserve"> for class members, but a programmer can also specify private </w:t>
      </w:r>
      <w:r w:rsidR="000D49B1">
        <w:t>or protected accessibility</w:t>
      </w:r>
      <w:r>
        <w:t xml:space="preserve"> for a class member. </w:t>
      </w:r>
      <w:r w:rsidR="000D49B1">
        <w:t>Accessibility</w:t>
      </w:r>
      <w:r>
        <w:t xml:space="preserve"> is a design-time construct; it is enforced during static type checking but does not imply any runtime enforcement.</w:t>
      </w:r>
    </w:p>
    <w:p w14:paraId="4CCE05D7" w14:textId="77777777" w:rsidR="0044410D" w:rsidRPr="0044410D" w:rsidRDefault="003C5236" w:rsidP="00BD4B50">
      <w:r>
        <w:t>TypeScript</w:t>
      </w:r>
      <w:r w:rsidR="00BD4B50">
        <w:t xml:space="preserve"> classes also support inheritance, as in the following example.</w:t>
      </w:r>
      <w:r w:rsidR="00BD4B50">
        <w:rPr>
          <w:i/>
        </w:rPr>
        <w:t xml:space="preserve"> </w:t>
      </w:r>
    </w:p>
    <w:p w14:paraId="16C2F05C" w14:textId="77777777" w:rsidR="0044410D" w:rsidRPr="0044410D" w:rsidRDefault="00BD4B50" w:rsidP="00BD4B50">
      <w:pPr>
        <w:pStyle w:val="Code"/>
      </w:pPr>
      <w:r w:rsidRPr="000C6B3E">
        <w:rPr>
          <w:color w:val="0000FF"/>
        </w:rPr>
        <w:lastRenderedPageBreak/>
        <w:t>class</w:t>
      </w:r>
      <w:r w:rsidR="009A7854">
        <w:t xml:space="preserve"> </w:t>
      </w:r>
      <w:r w:rsidRPr="000C6B3E">
        <w:t>CheckingAccount</w:t>
      </w:r>
      <w:r w:rsidR="009A7854">
        <w:t xml:space="preserve"> </w:t>
      </w:r>
      <w:r w:rsidRPr="000C6B3E">
        <w:rPr>
          <w:color w:val="0000FF"/>
        </w:rPr>
        <w:t>extends</w:t>
      </w:r>
      <w:r w:rsidR="009A7854">
        <w:t xml:space="preserve"> </w:t>
      </w:r>
      <w:r w:rsidRPr="000C6B3E">
        <w:t>BankAccount</w:t>
      </w:r>
      <w:r w:rsidR="009A7854">
        <w:t xml:space="preserve"> </w:t>
      </w:r>
      <w:r w:rsidRPr="000C6B3E">
        <w:rPr>
          <w:color w:val="008080"/>
        </w:rPr>
        <w:t>{</w:t>
      </w:r>
      <w:r w:rsidR="0048218E" w:rsidRPr="0048218E">
        <w:br/>
      </w:r>
      <w:r w:rsidR="009A7854">
        <w:t xml:space="preserve">    </w:t>
      </w:r>
      <w:r w:rsidRPr="000C6B3E">
        <w:rPr>
          <w:color w:val="0000FF"/>
        </w:rPr>
        <w:t>constructor</w:t>
      </w:r>
      <w:r w:rsidRPr="000C6B3E">
        <w:rPr>
          <w:color w:val="008080"/>
        </w:rPr>
        <w:t>(</w:t>
      </w:r>
      <w:r w:rsidR="007E5D2D">
        <w:t>balance</w:t>
      </w:r>
      <w:r w:rsidRPr="000C6B3E">
        <w:rPr>
          <w:color w:val="008080"/>
        </w:rPr>
        <w:t>:</w:t>
      </w:r>
      <w:r w:rsidR="009A7854">
        <w:t xml:space="preserve"> </w:t>
      </w:r>
      <w:r w:rsidRPr="000C6B3E">
        <w:rPr>
          <w:color w:val="0000FF"/>
        </w:rPr>
        <w:t>number</w:t>
      </w:r>
      <w:r w:rsidRPr="000C6B3E">
        <w:rPr>
          <w:color w:val="008080"/>
        </w:rPr>
        <w:t>)</w:t>
      </w:r>
      <w:r w:rsidR="009A7854">
        <w:t xml:space="preserve"> </w:t>
      </w:r>
      <w:r w:rsidRPr="000C6B3E">
        <w:rPr>
          <w:color w:val="008080"/>
        </w:rPr>
        <w:t>{</w:t>
      </w:r>
      <w:r w:rsidR="0048218E" w:rsidRPr="0048218E">
        <w:br/>
      </w:r>
      <w:r w:rsidR="009A7854">
        <w:t xml:space="preserve">        </w:t>
      </w:r>
      <w:r w:rsidRPr="000C6B3E">
        <w:rPr>
          <w:color w:val="0000FF"/>
        </w:rPr>
        <w:t>super</w:t>
      </w:r>
      <w:r w:rsidRPr="000C6B3E">
        <w:rPr>
          <w:color w:val="008080"/>
        </w:rPr>
        <w:t>(</w:t>
      </w:r>
      <w:r w:rsidR="007E5D2D">
        <w:t>balance</w:t>
      </w:r>
      <w:r w:rsidRPr="000C6B3E">
        <w:rPr>
          <w:color w:val="008080"/>
        </w:rPr>
        <w:t>);</w:t>
      </w:r>
      <w:r w:rsidR="0048218E" w:rsidRPr="0048218E">
        <w:br/>
      </w:r>
      <w:r w:rsidR="009A7854">
        <w:t xml:space="preserve">    </w:t>
      </w:r>
      <w:r w:rsidRPr="000C6B3E">
        <w:rPr>
          <w:color w:val="008080"/>
        </w:rPr>
        <w:t>}</w:t>
      </w:r>
      <w:r w:rsidR="0048218E" w:rsidRPr="0048218E">
        <w:br/>
      </w:r>
      <w:r w:rsidR="009A7854">
        <w:t xml:space="preserve">    </w:t>
      </w:r>
      <w:r w:rsidRPr="000C6B3E">
        <w:t>writeCheck</w:t>
      </w:r>
      <w:r w:rsidRPr="000C6B3E">
        <w:rPr>
          <w:color w:val="008080"/>
        </w:rPr>
        <w:t>(</w:t>
      </w:r>
      <w:r w:rsidRPr="000C6B3E">
        <w:t>debit</w:t>
      </w:r>
      <w:r w:rsidRPr="000C6B3E">
        <w:rPr>
          <w:color w:val="008080"/>
        </w:rPr>
        <w:t>:</w:t>
      </w:r>
      <w:r w:rsidR="009A7854">
        <w:t xml:space="preserve"> </w:t>
      </w:r>
      <w:r w:rsidRPr="000C6B3E">
        <w:rPr>
          <w:color w:val="0000FF"/>
        </w:rPr>
        <w:t>number</w:t>
      </w:r>
      <w:r w:rsidRPr="000C6B3E">
        <w:rPr>
          <w:color w:val="008080"/>
        </w:rPr>
        <w:t>)</w:t>
      </w:r>
      <w:r w:rsidR="009A7854">
        <w:t xml:space="preserve"> </w:t>
      </w:r>
      <w:r w:rsidRPr="000C6B3E">
        <w:rPr>
          <w:color w:val="008080"/>
        </w:rPr>
        <w:t>{</w:t>
      </w:r>
      <w:r w:rsidR="0048218E" w:rsidRPr="0048218E">
        <w:br/>
      </w:r>
      <w:r w:rsidR="009A7854">
        <w:t xml:space="preserve">        </w:t>
      </w:r>
      <w:r w:rsidRPr="000C6B3E">
        <w:rPr>
          <w:color w:val="0000FF"/>
        </w:rPr>
        <w:t>this</w:t>
      </w:r>
      <w:r w:rsidRPr="000C6B3E">
        <w:rPr>
          <w:color w:val="008080"/>
        </w:rPr>
        <w:t>.</w:t>
      </w:r>
      <w:r w:rsidR="007E5D2D">
        <w:t>balance</w:t>
      </w:r>
      <w:r w:rsidR="009A7854">
        <w:t xml:space="preserve"> </w:t>
      </w:r>
      <w:r w:rsidRPr="000C6B3E">
        <w:rPr>
          <w:color w:val="008080"/>
        </w:rPr>
        <w:t>-=</w:t>
      </w:r>
      <w:r w:rsidR="009A7854">
        <w:t xml:space="preserve"> </w:t>
      </w:r>
      <w:r w:rsidRPr="000C6B3E">
        <w:t>debit</w:t>
      </w:r>
      <w:r w:rsidRPr="000C6B3E">
        <w:rPr>
          <w:color w:val="008080"/>
        </w:rPr>
        <w:t>;</w:t>
      </w:r>
      <w:r w:rsidR="0048218E" w:rsidRPr="0048218E">
        <w:br/>
      </w:r>
      <w:r w:rsidR="009A7854">
        <w:t xml:space="preserve">    </w:t>
      </w:r>
      <w:r w:rsidRPr="000C6B3E">
        <w:rPr>
          <w:color w:val="008080"/>
        </w:rPr>
        <w:t>}</w:t>
      </w:r>
      <w:r w:rsidR="0048218E" w:rsidRPr="0048218E">
        <w:br/>
      </w:r>
      <w:r w:rsidRPr="000C6B3E">
        <w:rPr>
          <w:color w:val="008080"/>
        </w:rPr>
        <w:t>}</w:t>
      </w:r>
    </w:p>
    <w:p w14:paraId="4F8BB870" w14:textId="77777777" w:rsidR="0044410D" w:rsidRPr="0044410D" w:rsidRDefault="00BD4B50" w:rsidP="00BD4B50">
      <w:r>
        <w:t xml:space="preserve">In this example, the class </w:t>
      </w:r>
      <w:r w:rsidR="008F4735">
        <w:t>'</w:t>
      </w:r>
      <w:r>
        <w:t>CheckingAccount</w:t>
      </w:r>
      <w:r w:rsidR="008F4735">
        <w:t>'</w:t>
      </w:r>
      <w:r>
        <w:t xml:space="preserve"> </w:t>
      </w:r>
      <w:r w:rsidRPr="00E11563">
        <w:rPr>
          <w:i/>
        </w:rPr>
        <w:t>derives</w:t>
      </w:r>
      <w:r w:rsidR="00DC1E7F">
        <w:t xml:space="preserve"> from class </w:t>
      </w:r>
      <w:r w:rsidR="008F4735">
        <w:t>'</w:t>
      </w:r>
      <w:r w:rsidR="00DC1E7F">
        <w:t>BankAccount</w:t>
      </w:r>
      <w:r w:rsidR="008F4735">
        <w:t>'</w:t>
      </w:r>
      <w:r w:rsidR="00DC1E7F">
        <w:t xml:space="preserve">. </w:t>
      </w:r>
      <w:r>
        <w:t xml:space="preserve">The constructor for </w:t>
      </w:r>
      <w:r w:rsidR="008F4735">
        <w:t>'</w:t>
      </w:r>
      <w:r>
        <w:t>CheckingAccount</w:t>
      </w:r>
      <w:r w:rsidR="008F4735">
        <w:t>'</w:t>
      </w:r>
      <w:r>
        <w:t xml:space="preserve"> calls the constructor for class </w:t>
      </w:r>
      <w:r w:rsidR="008F4735">
        <w:t>'</w:t>
      </w:r>
      <w:r>
        <w:t>BankAccount</w:t>
      </w:r>
      <w:r w:rsidR="008F4735">
        <w:t>'</w:t>
      </w:r>
      <w:r>
        <w:t xml:space="preserve"> </w:t>
      </w:r>
      <w:r w:rsidR="00DC1E7F">
        <w:t xml:space="preserve">using the </w:t>
      </w:r>
      <w:r w:rsidR="008F4735">
        <w:t>'</w:t>
      </w:r>
      <w:r w:rsidR="00DC1E7F">
        <w:t>super</w:t>
      </w:r>
      <w:r w:rsidR="008F4735">
        <w:t>'</w:t>
      </w:r>
      <w:r w:rsidR="00DC1E7F">
        <w:t xml:space="preserve"> keyword. </w:t>
      </w:r>
      <w:r>
        <w:t xml:space="preserve">In the emitted JavaScript code, the prototype of </w:t>
      </w:r>
      <w:r w:rsidR="008F4735">
        <w:t>'</w:t>
      </w:r>
      <w:r>
        <w:t>CheckingAccount</w:t>
      </w:r>
      <w:r w:rsidR="008F4735">
        <w:t>'</w:t>
      </w:r>
      <w:r>
        <w:t xml:space="preserve"> will chain to the prototype of </w:t>
      </w:r>
      <w:r w:rsidR="008F4735">
        <w:t>'</w:t>
      </w:r>
      <w:r>
        <w:t>BankingAccount</w:t>
      </w:r>
      <w:r w:rsidR="008F4735">
        <w:t>'</w:t>
      </w:r>
      <w:r>
        <w:t xml:space="preserve">. </w:t>
      </w:r>
    </w:p>
    <w:p w14:paraId="3E2F7150" w14:textId="77777777" w:rsidR="0044410D" w:rsidRPr="0044410D" w:rsidRDefault="003C5236" w:rsidP="00BD4B50">
      <w:r>
        <w:t>TypeScript</w:t>
      </w:r>
      <w:r w:rsidR="00BD4B50">
        <w:t xml:space="preserve"> classes may also specify static members. Static class members become properties of the</w:t>
      </w:r>
      <w:r w:rsidR="00636A03">
        <w:t xml:space="preserve"> class constructor. </w:t>
      </w:r>
    </w:p>
    <w:p w14:paraId="3D1ACE9F" w14:textId="77777777" w:rsidR="0044410D" w:rsidRPr="0044410D" w:rsidRDefault="00636A03" w:rsidP="00BD4B50">
      <w:r>
        <w:t xml:space="preserve">Section </w:t>
      </w:r>
      <w:r>
        <w:fldChar w:fldCharType="begin"/>
      </w:r>
      <w:r>
        <w:instrText xml:space="preserve"> REF _Ref333577525 \r \h </w:instrText>
      </w:r>
      <w:r>
        <w:fldChar w:fldCharType="separate"/>
      </w:r>
      <w:r w:rsidR="00B510EF">
        <w:t>8</w:t>
      </w:r>
      <w:r>
        <w:fldChar w:fldCharType="end"/>
      </w:r>
      <w:r>
        <w:t xml:space="preserve"> provides additional information about classes.</w:t>
      </w:r>
    </w:p>
    <w:p w14:paraId="48758B51" w14:textId="77777777" w:rsidR="0044410D" w:rsidRPr="0044410D" w:rsidRDefault="00C659AB" w:rsidP="00C659AB">
      <w:pPr>
        <w:pStyle w:val="Heading2"/>
      </w:pPr>
      <w:bookmarkStart w:id="796" w:name="_Toc402619807"/>
      <w:bookmarkStart w:id="797" w:name="_Toc401413994"/>
      <w:r>
        <w:t>Enum Types</w:t>
      </w:r>
      <w:bookmarkEnd w:id="796"/>
      <w:bookmarkEnd w:id="797"/>
    </w:p>
    <w:p w14:paraId="606E8F4C" w14:textId="77777777" w:rsidR="0044410D" w:rsidRPr="0044410D" w:rsidRDefault="00C659AB" w:rsidP="00C659AB">
      <w:r>
        <w:t xml:space="preserve">TypeScript enables programmers to summarize a set of numeric constants as an </w:t>
      </w:r>
      <w:r>
        <w:rPr>
          <w:i/>
        </w:rPr>
        <w:t>enum type</w:t>
      </w:r>
      <w:r>
        <w:t>. The example below creates an enum type to represent operators in a calculator application.</w:t>
      </w:r>
    </w:p>
    <w:p w14:paraId="0C7C2D88" w14:textId="77777777" w:rsidR="0044410D" w:rsidRPr="0044410D" w:rsidRDefault="00C659AB" w:rsidP="00C659AB">
      <w:pPr>
        <w:pStyle w:val="Code"/>
        <w:rPr>
          <w:highlight w:val="white"/>
        </w:rPr>
      </w:pPr>
      <w:r>
        <w:rPr>
          <w:color w:val="0000FF"/>
          <w:highlight w:val="white"/>
        </w:rPr>
        <w:t>enum</w:t>
      </w:r>
      <w:r>
        <w:rPr>
          <w:highlight w:val="white"/>
        </w:rPr>
        <w:t xml:space="preserve"> Operator {</w:t>
      </w:r>
      <w:r w:rsidR="0048218E" w:rsidRPr="0048218E">
        <w:rPr>
          <w:highlight w:val="white"/>
        </w:rPr>
        <w:br/>
      </w:r>
      <w:r>
        <w:rPr>
          <w:highlight w:val="white"/>
        </w:rPr>
        <w:t xml:space="preserve">    ADD,</w:t>
      </w:r>
      <w:r w:rsidR="0048218E" w:rsidRPr="0048218E">
        <w:rPr>
          <w:highlight w:val="white"/>
        </w:rPr>
        <w:br/>
      </w:r>
      <w:r>
        <w:rPr>
          <w:highlight w:val="white"/>
        </w:rPr>
        <w:t xml:space="preserve">    DIV,</w:t>
      </w:r>
      <w:r w:rsidR="0048218E" w:rsidRPr="0048218E">
        <w:rPr>
          <w:highlight w:val="white"/>
        </w:rPr>
        <w:br/>
      </w:r>
      <w:r>
        <w:rPr>
          <w:highlight w:val="white"/>
        </w:rPr>
        <w:t xml:space="preserve">    MUL,</w:t>
      </w:r>
      <w:r w:rsidR="0048218E" w:rsidRPr="0048218E">
        <w:rPr>
          <w:highlight w:val="white"/>
        </w:rPr>
        <w:br/>
      </w:r>
      <w:r>
        <w:rPr>
          <w:highlight w:val="white"/>
        </w:rPr>
        <w:t xml:space="preserve">    SUB</w:t>
      </w:r>
      <w:r w:rsidR="0048218E" w:rsidRPr="0048218E">
        <w:rPr>
          <w:highlight w:val="white"/>
        </w:rPr>
        <w:br/>
      </w:r>
      <w:r>
        <w:rPr>
          <w:highlight w:val="white"/>
        </w:rPr>
        <w:t>}</w:t>
      </w:r>
    </w:p>
    <w:p w14:paraId="12EB627F" w14:textId="77777777" w:rsidR="0044410D" w:rsidRPr="0044410D" w:rsidRDefault="00C659AB" w:rsidP="00C659AB">
      <w:pPr>
        <w:pStyle w:val="Code"/>
        <w:rPr>
          <w:highlight w:val="white"/>
        </w:rPr>
      </w:pPr>
      <w:r>
        <w:rPr>
          <w:color w:val="0000FF"/>
          <w:highlight w:val="white"/>
        </w:rPr>
        <w:t>function</w:t>
      </w:r>
      <w:r>
        <w:rPr>
          <w:highlight w:val="white"/>
        </w:rPr>
        <w:t xml:space="preserve"> compute(op: Operator, a: </w:t>
      </w:r>
      <w:r>
        <w:rPr>
          <w:color w:val="0000FF"/>
          <w:highlight w:val="white"/>
        </w:rPr>
        <w:t>number</w:t>
      </w:r>
      <w:r>
        <w:rPr>
          <w:highlight w:val="white"/>
        </w:rPr>
        <w:t xml:space="preserve">, b: </w:t>
      </w:r>
      <w:r>
        <w:rPr>
          <w:color w:val="0000FF"/>
          <w:highlight w:val="white"/>
        </w:rPr>
        <w:t>number</w:t>
      </w:r>
      <w:r>
        <w:rPr>
          <w:highlight w:val="white"/>
        </w:rPr>
        <w:t>) {</w:t>
      </w:r>
      <w:r w:rsidR="0048218E" w:rsidRPr="0048218E">
        <w:rPr>
          <w:highlight w:val="white"/>
        </w:rPr>
        <w:br/>
      </w:r>
      <w:r>
        <w:rPr>
          <w:highlight w:val="white"/>
        </w:rPr>
        <w:t xml:space="preserve">    console.log(</w:t>
      </w:r>
      <w:r w:rsidR="008F4735">
        <w:rPr>
          <w:color w:val="A31515"/>
          <w:highlight w:val="white"/>
        </w:rPr>
        <w:t>"</w:t>
      </w:r>
      <w:r>
        <w:rPr>
          <w:color w:val="A31515"/>
          <w:highlight w:val="white"/>
        </w:rPr>
        <w:t>the operator is</w:t>
      </w:r>
      <w:r w:rsidR="008F4735">
        <w:rPr>
          <w:color w:val="A31515"/>
          <w:highlight w:val="white"/>
        </w:rPr>
        <w:t>"</w:t>
      </w:r>
      <w:r>
        <w:rPr>
          <w:highlight w:val="white"/>
        </w:rPr>
        <w:t xml:space="preserve"> + Operator[op]);</w:t>
      </w:r>
      <w:r w:rsidR="0048218E" w:rsidRPr="0048218E">
        <w:rPr>
          <w:highlight w:val="white"/>
        </w:rPr>
        <w:br/>
      </w:r>
      <w:r>
        <w:rPr>
          <w:highlight w:val="white"/>
        </w:rPr>
        <w:t xml:space="preserve">    </w:t>
      </w:r>
      <w:r>
        <w:rPr>
          <w:color w:val="008000"/>
          <w:highlight w:val="white"/>
        </w:rPr>
        <w:t>// ...</w:t>
      </w:r>
      <w:r w:rsidR="0048218E" w:rsidRPr="0048218E">
        <w:rPr>
          <w:highlight w:val="white"/>
        </w:rPr>
        <w:br/>
      </w:r>
      <w:r>
        <w:rPr>
          <w:highlight w:val="white"/>
        </w:rPr>
        <w:t>}</w:t>
      </w:r>
    </w:p>
    <w:p w14:paraId="6B2E5C6E" w14:textId="77777777" w:rsidR="0044410D" w:rsidRPr="0044410D" w:rsidRDefault="00C659AB" w:rsidP="00C659AB">
      <w:pPr>
        <w:rPr>
          <w:highlight w:val="white"/>
        </w:rPr>
      </w:pPr>
      <w:r>
        <w:rPr>
          <w:highlight w:val="white"/>
        </w:rPr>
        <w:t xml:space="preserve">In this example, the compute function logs the operator </w:t>
      </w:r>
      <w:r w:rsidR="008F4735">
        <w:rPr>
          <w:highlight w:val="white"/>
        </w:rPr>
        <w:t>'</w:t>
      </w:r>
      <w:r>
        <w:rPr>
          <w:highlight w:val="white"/>
        </w:rPr>
        <w:t>op</w:t>
      </w:r>
      <w:r w:rsidR="008F4735">
        <w:rPr>
          <w:highlight w:val="white"/>
        </w:rPr>
        <w:t>'</w:t>
      </w:r>
      <w:r>
        <w:rPr>
          <w:highlight w:val="white"/>
        </w:rPr>
        <w:t xml:space="preserve"> using a feature of enum types: reverse mapping from the enum value (</w:t>
      </w:r>
      <w:r w:rsidR="008F4735">
        <w:rPr>
          <w:highlight w:val="white"/>
        </w:rPr>
        <w:t>'</w:t>
      </w:r>
      <w:r>
        <w:rPr>
          <w:highlight w:val="white"/>
        </w:rPr>
        <w:t>op</w:t>
      </w:r>
      <w:r w:rsidR="008F4735">
        <w:rPr>
          <w:highlight w:val="white"/>
        </w:rPr>
        <w:t>'</w:t>
      </w:r>
      <w:r>
        <w:rPr>
          <w:highlight w:val="white"/>
        </w:rPr>
        <w:t xml:space="preserve">) to the string corresponding to that value. For example, the declaration of </w:t>
      </w:r>
      <w:r w:rsidR="008F4735">
        <w:rPr>
          <w:highlight w:val="white"/>
        </w:rPr>
        <w:t>'</w:t>
      </w:r>
      <w:r>
        <w:rPr>
          <w:highlight w:val="white"/>
        </w:rPr>
        <w:t>Operator</w:t>
      </w:r>
      <w:r w:rsidR="008F4735">
        <w:rPr>
          <w:highlight w:val="white"/>
        </w:rPr>
        <w:t>'</w:t>
      </w:r>
      <w:r>
        <w:rPr>
          <w:highlight w:val="white"/>
        </w:rPr>
        <w:t xml:space="preserve"> automatically assigns integers, starting from zero, to the listed enum members. Section </w:t>
      </w:r>
      <w:r w:rsidR="00E021C1">
        <w:rPr>
          <w:highlight w:val="white"/>
        </w:rPr>
        <w:fldChar w:fldCharType="begin"/>
      </w:r>
      <w:r w:rsidR="00E021C1">
        <w:rPr>
          <w:highlight w:val="white"/>
        </w:rPr>
        <w:instrText xml:space="preserve"> REF _Ref366570607 \r \h </w:instrText>
      </w:r>
      <w:r w:rsidR="00E021C1">
        <w:rPr>
          <w:highlight w:val="white"/>
        </w:rPr>
      </w:r>
      <w:r w:rsidR="00E021C1">
        <w:rPr>
          <w:highlight w:val="white"/>
        </w:rPr>
        <w:fldChar w:fldCharType="separate"/>
      </w:r>
      <w:r w:rsidR="00B510EF">
        <w:rPr>
          <w:highlight w:val="white"/>
        </w:rPr>
        <w:t>9</w:t>
      </w:r>
      <w:r w:rsidR="00E021C1">
        <w:rPr>
          <w:highlight w:val="white"/>
        </w:rPr>
        <w:fldChar w:fldCharType="end"/>
      </w:r>
      <w:r w:rsidR="00E021C1">
        <w:rPr>
          <w:highlight w:val="white"/>
        </w:rPr>
        <w:t xml:space="preserve"> </w:t>
      </w:r>
      <w:r>
        <w:rPr>
          <w:highlight w:val="white"/>
        </w:rPr>
        <w:t>describes how programmers can also explicitly assign integers to enum members, and can use any string to name an enum member.</w:t>
      </w:r>
    </w:p>
    <w:p w14:paraId="6C9CCDF0" w14:textId="77777777" w:rsidR="0044410D" w:rsidRPr="0044410D" w:rsidRDefault="00C659AB" w:rsidP="00C659AB">
      <w:pPr>
        <w:rPr>
          <w:highlight w:val="white"/>
        </w:rPr>
      </w:pPr>
      <w:r>
        <w:rPr>
          <w:highlight w:val="white"/>
        </w:rPr>
        <w:t>If all enum members have explicitly assigned literal integers, or if an enum has all members automatically assigned, the TypeScript compiler will emit for an enum member a JavaScript constant corresponding to that member</w:t>
      </w:r>
      <w:r w:rsidR="008F4735">
        <w:rPr>
          <w:highlight w:val="white"/>
        </w:rPr>
        <w:t>'</w:t>
      </w:r>
      <w:r>
        <w:rPr>
          <w:highlight w:val="white"/>
        </w:rPr>
        <w:t>s assigned value (annotated with a comment). This improves performance on many JavaScript engines.</w:t>
      </w:r>
    </w:p>
    <w:p w14:paraId="56955245" w14:textId="77777777" w:rsidR="0044410D" w:rsidRPr="0044410D" w:rsidRDefault="00C659AB" w:rsidP="00C659AB">
      <w:pPr>
        <w:rPr>
          <w:highlight w:val="white"/>
        </w:rPr>
      </w:pPr>
      <w:r>
        <w:rPr>
          <w:highlight w:val="white"/>
        </w:rPr>
        <w:t xml:space="preserve">For example, the </w:t>
      </w:r>
      <w:r w:rsidR="008F4735">
        <w:rPr>
          <w:highlight w:val="white"/>
        </w:rPr>
        <w:t>'</w:t>
      </w:r>
      <w:r>
        <w:rPr>
          <w:highlight w:val="white"/>
        </w:rPr>
        <w:t>compute</w:t>
      </w:r>
      <w:r w:rsidR="008F4735">
        <w:rPr>
          <w:highlight w:val="white"/>
        </w:rPr>
        <w:t>'</w:t>
      </w:r>
      <w:r>
        <w:rPr>
          <w:highlight w:val="white"/>
        </w:rPr>
        <w:t xml:space="preserve"> function could contain a switch statement like the following.</w:t>
      </w:r>
    </w:p>
    <w:p w14:paraId="3981F211" w14:textId="77777777" w:rsidR="0044410D" w:rsidRPr="0044410D" w:rsidRDefault="00C659AB" w:rsidP="00C659AB">
      <w:pPr>
        <w:pStyle w:val="Code"/>
        <w:ind w:left="576"/>
        <w:rPr>
          <w:highlight w:val="white"/>
        </w:rPr>
      </w:pPr>
      <w:r>
        <w:rPr>
          <w:color w:val="0000FF"/>
          <w:highlight w:val="white"/>
        </w:rPr>
        <w:lastRenderedPageBreak/>
        <w:t>switch</w:t>
      </w:r>
      <w:r w:rsidR="009A7854">
        <w:rPr>
          <w:highlight w:val="white"/>
        </w:rPr>
        <w:t xml:space="preserve"> (op) {</w:t>
      </w:r>
      <w:r w:rsidR="0048218E" w:rsidRPr="0048218E">
        <w:rPr>
          <w:highlight w:val="white"/>
        </w:rPr>
        <w:br/>
      </w:r>
      <w:r w:rsidR="009A7854">
        <w:rPr>
          <w:highlight w:val="white"/>
        </w:rPr>
        <w:t xml:space="preserve">    </w:t>
      </w:r>
      <w:r>
        <w:rPr>
          <w:color w:val="0000FF"/>
          <w:highlight w:val="white"/>
        </w:rPr>
        <w:t>case</w:t>
      </w:r>
      <w:r w:rsidR="009A7854">
        <w:rPr>
          <w:highlight w:val="white"/>
        </w:rPr>
        <w:t xml:space="preserve"> Operator.ADD:</w:t>
      </w:r>
      <w:r w:rsidR="0048218E" w:rsidRPr="0048218E">
        <w:rPr>
          <w:highlight w:val="white"/>
        </w:rPr>
        <w:br/>
      </w:r>
      <w:r w:rsidR="009A7854">
        <w:rPr>
          <w:highlight w:val="white"/>
        </w:rPr>
        <w:t xml:space="preserve">        </w:t>
      </w:r>
      <w:r>
        <w:rPr>
          <w:color w:val="008000"/>
          <w:highlight w:val="white"/>
        </w:rPr>
        <w:t>// execute add</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00FF"/>
          <w:highlight w:val="white"/>
        </w:rPr>
        <w:t>case</w:t>
      </w:r>
      <w:r w:rsidR="009A7854">
        <w:rPr>
          <w:highlight w:val="white"/>
        </w:rPr>
        <w:t xml:space="preserve"> Operator.DIV:</w:t>
      </w:r>
      <w:r w:rsidR="0048218E" w:rsidRPr="0048218E">
        <w:rPr>
          <w:highlight w:val="white"/>
        </w:rPr>
        <w:br/>
      </w:r>
      <w:r w:rsidR="009A7854">
        <w:rPr>
          <w:highlight w:val="white"/>
        </w:rPr>
        <w:t xml:space="preserve">        </w:t>
      </w:r>
      <w:r>
        <w:rPr>
          <w:color w:val="008000"/>
          <w:highlight w:val="white"/>
        </w:rPr>
        <w:t>// execute div</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8000"/>
          <w:highlight w:val="white"/>
        </w:rPr>
        <w:t>// ...</w:t>
      </w:r>
      <w:r w:rsidR="0048218E" w:rsidRPr="0048218E">
        <w:rPr>
          <w:highlight w:val="white"/>
        </w:rPr>
        <w:br/>
      </w:r>
      <w:r>
        <w:rPr>
          <w:highlight w:val="white"/>
        </w:rPr>
        <w:t>}</w:t>
      </w:r>
    </w:p>
    <w:p w14:paraId="49303737" w14:textId="77777777" w:rsidR="0044410D" w:rsidRPr="0044410D" w:rsidRDefault="00C659AB" w:rsidP="00C659AB">
      <w:pPr>
        <w:rPr>
          <w:highlight w:val="white"/>
        </w:rPr>
      </w:pPr>
      <w:r>
        <w:rPr>
          <w:highlight w:val="white"/>
        </w:rPr>
        <w:t>For this switch statement, the compiler will generate the following code.</w:t>
      </w:r>
    </w:p>
    <w:p w14:paraId="59C305EE" w14:textId="77777777" w:rsidR="0044410D" w:rsidRPr="0044410D" w:rsidRDefault="00C659AB" w:rsidP="00C659AB">
      <w:pPr>
        <w:pStyle w:val="Code"/>
        <w:ind w:left="576"/>
        <w:rPr>
          <w:highlight w:val="white"/>
        </w:rPr>
      </w:pPr>
      <w:r>
        <w:rPr>
          <w:color w:val="0000FF"/>
          <w:highlight w:val="white"/>
        </w:rPr>
        <w:t>switch</w:t>
      </w:r>
      <w:r w:rsidR="009A7854">
        <w:rPr>
          <w:highlight w:val="white"/>
        </w:rPr>
        <w:t xml:space="preserve"> (op) {</w:t>
      </w:r>
      <w:r w:rsidR="0048218E" w:rsidRPr="0048218E">
        <w:rPr>
          <w:highlight w:val="white"/>
        </w:rPr>
        <w:br/>
      </w:r>
      <w:r w:rsidR="009A7854">
        <w:rPr>
          <w:highlight w:val="white"/>
        </w:rPr>
        <w:t xml:space="preserve">    </w:t>
      </w:r>
      <w:r>
        <w:rPr>
          <w:color w:val="0000FF"/>
          <w:highlight w:val="white"/>
        </w:rPr>
        <w:t>case</w:t>
      </w:r>
      <w:r>
        <w:rPr>
          <w:highlight w:val="white"/>
        </w:rPr>
        <w:t xml:space="preserve"> 0 </w:t>
      </w:r>
      <w:r w:rsidRPr="005B2E4A">
        <w:rPr>
          <w:color w:val="008000"/>
          <w:highlight w:val="white"/>
        </w:rPr>
        <w:t>/</w:t>
      </w:r>
      <w:r w:rsidR="005B2E4A" w:rsidRPr="005B2E4A">
        <w:rPr>
          <w:color w:val="008000"/>
          <w:highlight w:val="white"/>
        </w:rPr>
        <w:t>* Operator.ADD */</w:t>
      </w:r>
      <w:r w:rsidR="009A7854">
        <w:rPr>
          <w:highlight w:val="white"/>
        </w:rPr>
        <w:t>:</w:t>
      </w:r>
      <w:r w:rsidR="0048218E" w:rsidRPr="0048218E">
        <w:rPr>
          <w:highlight w:val="white"/>
        </w:rPr>
        <w:br/>
      </w:r>
      <w:r w:rsidR="009A7854">
        <w:rPr>
          <w:highlight w:val="white"/>
        </w:rPr>
        <w:t xml:space="preserve">        </w:t>
      </w:r>
      <w:r>
        <w:rPr>
          <w:color w:val="008000"/>
          <w:highlight w:val="white"/>
        </w:rPr>
        <w:t>// execute add</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00FF"/>
          <w:highlight w:val="white"/>
        </w:rPr>
        <w:t>case</w:t>
      </w:r>
      <w:r>
        <w:rPr>
          <w:highlight w:val="white"/>
        </w:rPr>
        <w:t xml:space="preserve"> 1 </w:t>
      </w:r>
      <w:r w:rsidRPr="005B2E4A">
        <w:rPr>
          <w:color w:val="008000"/>
          <w:highlight w:val="white"/>
        </w:rPr>
        <w:t>/</w:t>
      </w:r>
      <w:r w:rsidR="005B2E4A" w:rsidRPr="005B2E4A">
        <w:rPr>
          <w:color w:val="008000"/>
          <w:highlight w:val="white"/>
        </w:rPr>
        <w:t>* Operator.DIV */</w:t>
      </w:r>
      <w:r w:rsidR="009A7854">
        <w:rPr>
          <w:highlight w:val="white"/>
        </w:rPr>
        <w:t>:</w:t>
      </w:r>
      <w:r w:rsidR="0048218E" w:rsidRPr="0048218E">
        <w:rPr>
          <w:highlight w:val="white"/>
        </w:rPr>
        <w:br/>
      </w:r>
      <w:r w:rsidR="009A7854">
        <w:rPr>
          <w:highlight w:val="white"/>
        </w:rPr>
        <w:t xml:space="preserve">        </w:t>
      </w:r>
      <w:r>
        <w:rPr>
          <w:color w:val="008000"/>
          <w:highlight w:val="white"/>
        </w:rPr>
        <w:t>// execute div</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8000"/>
          <w:highlight w:val="white"/>
        </w:rPr>
        <w:t>// ...</w:t>
      </w:r>
      <w:r w:rsidR="0048218E" w:rsidRPr="0048218E">
        <w:rPr>
          <w:highlight w:val="white"/>
        </w:rPr>
        <w:br/>
      </w:r>
      <w:r>
        <w:rPr>
          <w:highlight w:val="white"/>
        </w:rPr>
        <w:t>}</w:t>
      </w:r>
    </w:p>
    <w:p w14:paraId="29C76A35" w14:textId="77777777" w:rsidR="0044410D" w:rsidRPr="0044410D" w:rsidRDefault="00C659AB" w:rsidP="00C659AB">
      <w:pPr>
        <w:rPr>
          <w:highlight w:val="white"/>
        </w:rPr>
      </w:pPr>
      <w:r>
        <w:rPr>
          <w:highlight w:val="white"/>
        </w:rPr>
        <w:t>JavaScript implementations can use these explicit constants to generate efficient code for this switch statement, for example by building a jump table indexed by case value.</w:t>
      </w:r>
    </w:p>
    <w:p w14:paraId="62423890" w14:textId="77777777" w:rsidR="0044410D" w:rsidRPr="0044410D" w:rsidRDefault="00C659AB" w:rsidP="00C659AB">
      <w:pPr>
        <w:pStyle w:val="Heading2"/>
        <w:rPr>
          <w:highlight w:val="white"/>
        </w:rPr>
      </w:pPr>
      <w:bookmarkStart w:id="798" w:name="_Toc402619808"/>
      <w:bookmarkStart w:id="799" w:name="_Toc401413995"/>
      <w:r>
        <w:rPr>
          <w:highlight w:val="white"/>
        </w:rPr>
        <w:t>Overloading on String Parameters</w:t>
      </w:r>
      <w:bookmarkEnd w:id="798"/>
      <w:bookmarkEnd w:id="799"/>
    </w:p>
    <w:p w14:paraId="2180C6D4" w14:textId="77777777" w:rsidR="0044410D" w:rsidRPr="0044410D" w:rsidRDefault="00C659AB" w:rsidP="00C659AB">
      <w:pPr>
        <w:rPr>
          <w:highlight w:val="white"/>
        </w:rPr>
      </w:pPr>
      <w:r>
        <w:rPr>
          <w:highlight w:val="white"/>
        </w:rPr>
        <w:t xml:space="preserve">An important goal of TypeScript is to provide accurate and straightforward types for existing JavaScript programming patterns. To that end, TypeScript includes generic types, discussed in the next section, and </w:t>
      </w:r>
      <w:r>
        <w:rPr>
          <w:i/>
          <w:highlight w:val="white"/>
        </w:rPr>
        <w:t>overloading on string parameters</w:t>
      </w:r>
      <w:r>
        <w:rPr>
          <w:highlight w:val="white"/>
        </w:rPr>
        <w:t>, the topic of this section.</w:t>
      </w:r>
    </w:p>
    <w:p w14:paraId="645876AD" w14:textId="77777777" w:rsidR="0044410D" w:rsidRPr="0044410D" w:rsidRDefault="00C659AB" w:rsidP="00C659AB">
      <w:pPr>
        <w:rPr>
          <w:highlight w:val="white"/>
        </w:rPr>
      </w:pPr>
      <w:r>
        <w:rPr>
          <w:highlight w:val="white"/>
        </w:rPr>
        <w:t xml:space="preserve">JavaScript programming interfaces often include functions whose behavior is discriminated by a string constant passed to the function. The Document Object Model makes heavy use of this pattern. For example, the following screen shot shows that the </w:t>
      </w:r>
      <w:r w:rsidR="008F4735">
        <w:rPr>
          <w:highlight w:val="white"/>
        </w:rPr>
        <w:t>'</w:t>
      </w:r>
      <w:r>
        <w:rPr>
          <w:highlight w:val="white"/>
        </w:rPr>
        <w:t>createElement</w:t>
      </w:r>
      <w:r w:rsidR="008F4735">
        <w:rPr>
          <w:highlight w:val="white"/>
        </w:rPr>
        <w:t>'</w:t>
      </w:r>
      <w:r>
        <w:rPr>
          <w:highlight w:val="white"/>
        </w:rPr>
        <w:t xml:space="preserve"> method of the </w:t>
      </w:r>
      <w:r w:rsidR="008F4735">
        <w:rPr>
          <w:highlight w:val="white"/>
        </w:rPr>
        <w:t>'</w:t>
      </w:r>
      <w:r>
        <w:rPr>
          <w:highlight w:val="white"/>
        </w:rPr>
        <w:t>document</w:t>
      </w:r>
      <w:r w:rsidR="008F4735">
        <w:rPr>
          <w:highlight w:val="white"/>
        </w:rPr>
        <w:t>'</w:t>
      </w:r>
      <w:r>
        <w:rPr>
          <w:highlight w:val="white"/>
        </w:rPr>
        <w:t xml:space="preserve"> object has multiple signatures, some of which identify the types returned when specific strings are passed into the method.</w:t>
      </w:r>
    </w:p>
    <w:p w14:paraId="30CDA583" w14:textId="77777777" w:rsidR="0044410D" w:rsidRPr="0044410D" w:rsidRDefault="00C659AB" w:rsidP="001E14DD">
      <w:pPr>
        <w:ind w:left="720"/>
        <w:rPr>
          <w:highlight w:val="white"/>
        </w:rPr>
      </w:pPr>
      <w:r>
        <w:rPr>
          <w:noProof/>
          <w:highlight w:val="white"/>
        </w:rPr>
        <w:drawing>
          <wp:inline distT="0" distB="0" distL="0" distR="0" wp14:anchorId="159EB390" wp14:editId="045B4C8B">
            <wp:extent cx="5577840" cy="5181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7840" cy="518160"/>
                    </a:xfrm>
                    <a:prstGeom prst="rect">
                      <a:avLst/>
                    </a:prstGeom>
                    <a:noFill/>
                    <a:ln>
                      <a:noFill/>
                    </a:ln>
                  </pic:spPr>
                </pic:pic>
              </a:graphicData>
            </a:graphic>
          </wp:inline>
        </w:drawing>
      </w:r>
    </w:p>
    <w:p w14:paraId="5C53642F" w14:textId="77777777" w:rsidR="0044410D" w:rsidRPr="0044410D" w:rsidRDefault="00C659AB" w:rsidP="00C659AB">
      <w:pPr>
        <w:rPr>
          <w:highlight w:val="white"/>
        </w:rPr>
      </w:pPr>
      <w:r>
        <w:rPr>
          <w:highlight w:val="white"/>
        </w:rPr>
        <w:t xml:space="preserve">The following code fragment uses this feature. Because the </w:t>
      </w:r>
      <w:r w:rsidR="008F4735">
        <w:rPr>
          <w:highlight w:val="white"/>
        </w:rPr>
        <w:t>'</w:t>
      </w:r>
      <w:r>
        <w:rPr>
          <w:highlight w:val="white"/>
        </w:rPr>
        <w:t>span</w:t>
      </w:r>
      <w:r w:rsidR="008F4735">
        <w:rPr>
          <w:highlight w:val="white"/>
        </w:rPr>
        <w:t>'</w:t>
      </w:r>
      <w:r>
        <w:rPr>
          <w:highlight w:val="white"/>
        </w:rPr>
        <w:t xml:space="preserve"> variable is inferred to have the type </w:t>
      </w:r>
      <w:r w:rsidR="008F4735">
        <w:rPr>
          <w:highlight w:val="white"/>
        </w:rPr>
        <w:t>'</w:t>
      </w:r>
      <w:r>
        <w:rPr>
          <w:highlight w:val="white"/>
        </w:rPr>
        <w:t>HTMLSpanElement</w:t>
      </w:r>
      <w:r w:rsidR="008F4735">
        <w:rPr>
          <w:highlight w:val="white"/>
        </w:rPr>
        <w:t>'</w:t>
      </w:r>
      <w:r>
        <w:rPr>
          <w:highlight w:val="white"/>
        </w:rPr>
        <w:t xml:space="preserve">, the code can reference without static error the </w:t>
      </w:r>
      <w:r w:rsidR="008F4735">
        <w:rPr>
          <w:highlight w:val="white"/>
        </w:rPr>
        <w:t>'</w:t>
      </w:r>
      <w:r>
        <w:rPr>
          <w:highlight w:val="white"/>
        </w:rPr>
        <w:t>isMultiline</w:t>
      </w:r>
      <w:r w:rsidR="008F4735">
        <w:rPr>
          <w:highlight w:val="white"/>
        </w:rPr>
        <w:t>'</w:t>
      </w:r>
      <w:r>
        <w:rPr>
          <w:highlight w:val="white"/>
        </w:rPr>
        <w:t xml:space="preserve"> property of </w:t>
      </w:r>
      <w:r w:rsidR="008F4735">
        <w:rPr>
          <w:highlight w:val="white"/>
        </w:rPr>
        <w:t>'</w:t>
      </w:r>
      <w:r>
        <w:rPr>
          <w:highlight w:val="white"/>
        </w:rPr>
        <w:t>span</w:t>
      </w:r>
      <w:r w:rsidR="008F4735">
        <w:rPr>
          <w:highlight w:val="white"/>
        </w:rPr>
        <w:t>'</w:t>
      </w:r>
      <w:r>
        <w:rPr>
          <w:highlight w:val="white"/>
        </w:rPr>
        <w:t>.</w:t>
      </w:r>
    </w:p>
    <w:p w14:paraId="063757DD" w14:textId="77777777" w:rsidR="0044410D" w:rsidRPr="0044410D" w:rsidRDefault="00C659AB" w:rsidP="009A7854">
      <w:pPr>
        <w:pStyle w:val="Code"/>
        <w:rPr>
          <w:highlight w:val="white"/>
        </w:rPr>
      </w:pPr>
      <w:r>
        <w:rPr>
          <w:color w:val="0000FF"/>
          <w:highlight w:val="white"/>
        </w:rPr>
        <w:t>var</w:t>
      </w:r>
      <w:r>
        <w:rPr>
          <w:highlight w:val="white"/>
        </w:rPr>
        <w:t xml:space="preserve"> span = document.createElement(</w:t>
      </w:r>
      <w:r w:rsidR="008F4735">
        <w:rPr>
          <w:color w:val="A31515"/>
          <w:highlight w:val="white"/>
        </w:rPr>
        <w:t>"</w:t>
      </w:r>
      <w:r>
        <w:rPr>
          <w:color w:val="A31515"/>
          <w:highlight w:val="white"/>
        </w:rPr>
        <w:t>span</w:t>
      </w:r>
      <w:r w:rsidR="008F4735">
        <w:rPr>
          <w:color w:val="A31515"/>
          <w:highlight w:val="white"/>
        </w:rPr>
        <w:t>"</w:t>
      </w:r>
      <w:r>
        <w:rPr>
          <w:highlight w:val="white"/>
        </w:rPr>
        <w:t>);</w:t>
      </w:r>
      <w:r w:rsidR="0048218E" w:rsidRPr="0048218E">
        <w:rPr>
          <w:highlight w:val="white"/>
        </w:rPr>
        <w:br/>
      </w:r>
      <w:r>
        <w:rPr>
          <w:highlight w:val="white"/>
        </w:rPr>
        <w:t xml:space="preserve">span.isMultiLine = </w:t>
      </w:r>
      <w:r>
        <w:rPr>
          <w:color w:val="0000FF"/>
          <w:highlight w:val="white"/>
        </w:rPr>
        <w:t>false</w:t>
      </w:r>
      <w:r>
        <w:rPr>
          <w:highlight w:val="white"/>
        </w:rPr>
        <w:t xml:space="preserve">;  </w:t>
      </w:r>
      <w:r w:rsidR="009A7854">
        <w:rPr>
          <w:color w:val="008000"/>
          <w:highlight w:val="white"/>
        </w:rPr>
        <w:t>// OK: HTMLSpanElement has isMultiline</w:t>
      </w:r>
      <w:r>
        <w:rPr>
          <w:color w:val="008000"/>
          <w:highlight w:val="white"/>
        </w:rPr>
        <w:t xml:space="preserve"> property</w:t>
      </w:r>
    </w:p>
    <w:p w14:paraId="14326545" w14:textId="77777777" w:rsidR="0044410D" w:rsidRPr="0044410D" w:rsidRDefault="00C659AB" w:rsidP="00C659AB">
      <w:pPr>
        <w:rPr>
          <w:highlight w:val="white"/>
        </w:rPr>
      </w:pPr>
      <w:r>
        <w:rPr>
          <w:highlight w:val="white"/>
        </w:rPr>
        <w:lastRenderedPageBreak/>
        <w:t xml:space="preserve">In the following screen shot, a programming tool combines information from overloading on string parameters with contextual typing to infer that the type of the variable </w:t>
      </w:r>
      <w:r w:rsidR="008F4735">
        <w:rPr>
          <w:highlight w:val="white"/>
        </w:rPr>
        <w:t>'</w:t>
      </w:r>
      <w:r>
        <w:rPr>
          <w:highlight w:val="white"/>
        </w:rPr>
        <w:t>e</w:t>
      </w:r>
      <w:r w:rsidR="008F4735">
        <w:rPr>
          <w:highlight w:val="white"/>
        </w:rPr>
        <w:t>'</w:t>
      </w:r>
      <w:r>
        <w:rPr>
          <w:highlight w:val="white"/>
        </w:rPr>
        <w:t xml:space="preserve"> is </w:t>
      </w:r>
      <w:r w:rsidR="008F4735">
        <w:rPr>
          <w:highlight w:val="white"/>
        </w:rPr>
        <w:t>'</w:t>
      </w:r>
      <w:r>
        <w:rPr>
          <w:highlight w:val="white"/>
        </w:rPr>
        <w:t>MouseEvent</w:t>
      </w:r>
      <w:r w:rsidR="008F4735">
        <w:rPr>
          <w:highlight w:val="white"/>
        </w:rPr>
        <w:t>'</w:t>
      </w:r>
      <w:r>
        <w:rPr>
          <w:highlight w:val="white"/>
        </w:rPr>
        <w:t xml:space="preserve"> and that therefore </w:t>
      </w:r>
      <w:r w:rsidR="008F4735">
        <w:rPr>
          <w:highlight w:val="white"/>
        </w:rPr>
        <w:t>'</w:t>
      </w:r>
      <w:r>
        <w:rPr>
          <w:highlight w:val="white"/>
        </w:rPr>
        <w:t>e</w:t>
      </w:r>
      <w:r w:rsidR="008F4735">
        <w:rPr>
          <w:highlight w:val="white"/>
        </w:rPr>
        <w:t>'</w:t>
      </w:r>
      <w:r>
        <w:rPr>
          <w:highlight w:val="white"/>
        </w:rPr>
        <w:t xml:space="preserve"> has a </w:t>
      </w:r>
      <w:r w:rsidR="008F4735">
        <w:rPr>
          <w:highlight w:val="white"/>
        </w:rPr>
        <w:t>'</w:t>
      </w:r>
      <w:r>
        <w:rPr>
          <w:highlight w:val="white"/>
        </w:rPr>
        <w:t>clientX</w:t>
      </w:r>
      <w:r w:rsidR="008F4735">
        <w:rPr>
          <w:highlight w:val="white"/>
        </w:rPr>
        <w:t>'</w:t>
      </w:r>
      <w:r>
        <w:rPr>
          <w:highlight w:val="white"/>
        </w:rPr>
        <w:t xml:space="preserve"> property.</w:t>
      </w:r>
    </w:p>
    <w:p w14:paraId="6C63D371" w14:textId="77777777" w:rsidR="0044410D" w:rsidRPr="0044410D" w:rsidRDefault="00C659AB" w:rsidP="001E14DD">
      <w:pPr>
        <w:ind w:left="720"/>
        <w:rPr>
          <w:highlight w:val="white"/>
        </w:rPr>
      </w:pPr>
      <w:r>
        <w:rPr>
          <w:noProof/>
          <w:highlight w:val="white"/>
        </w:rPr>
        <w:drawing>
          <wp:inline distT="0" distB="0" distL="0" distR="0" wp14:anchorId="3D9430EF" wp14:editId="792622C1">
            <wp:extent cx="4678680" cy="21183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78680" cy="2118360"/>
                    </a:xfrm>
                    <a:prstGeom prst="rect">
                      <a:avLst/>
                    </a:prstGeom>
                    <a:noFill/>
                    <a:ln>
                      <a:noFill/>
                    </a:ln>
                  </pic:spPr>
                </pic:pic>
              </a:graphicData>
            </a:graphic>
          </wp:inline>
        </w:drawing>
      </w:r>
    </w:p>
    <w:p w14:paraId="4CB38BEA" w14:textId="1C4B03A0"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_Ref352141783 \r \h </w:instrText>
      </w:r>
      <w:r>
        <w:rPr>
          <w:highlight w:val="white"/>
        </w:rPr>
      </w:r>
      <w:r>
        <w:rPr>
          <w:highlight w:val="white"/>
        </w:rPr>
        <w:fldChar w:fldCharType="separate"/>
      </w:r>
      <w:r w:rsidR="00B510EF">
        <w:rPr>
          <w:highlight w:val="white"/>
        </w:rPr>
        <w:t>3.</w:t>
      </w:r>
      <w:del w:id="800" w:author="Anders Hejlsberg" w:date="2014-11-01T15:43:00Z">
        <w:r w:rsidR="00633278">
          <w:rPr>
            <w:highlight w:val="white"/>
          </w:rPr>
          <w:delText>7</w:delText>
        </w:r>
      </w:del>
      <w:ins w:id="801" w:author="Anders Hejlsberg" w:date="2014-11-01T15:43:00Z">
        <w:r w:rsidR="00B510EF">
          <w:rPr>
            <w:highlight w:val="white"/>
          </w:rPr>
          <w:t>8</w:t>
        </w:r>
      </w:ins>
      <w:r w:rsidR="00B510EF">
        <w:rPr>
          <w:highlight w:val="white"/>
        </w:rPr>
        <w:t>.2.4</w:t>
      </w:r>
      <w:r>
        <w:rPr>
          <w:highlight w:val="white"/>
        </w:rPr>
        <w:fldChar w:fldCharType="end"/>
      </w:r>
      <w:r>
        <w:rPr>
          <w:highlight w:val="white"/>
        </w:rPr>
        <w:t xml:space="preserve"> provides details on how to use string literals in function signatures.</w:t>
      </w:r>
    </w:p>
    <w:p w14:paraId="1F0B5F36" w14:textId="77777777" w:rsidR="0044410D" w:rsidRPr="0044410D" w:rsidRDefault="00C659AB" w:rsidP="00C659AB">
      <w:pPr>
        <w:pStyle w:val="Heading2"/>
        <w:rPr>
          <w:highlight w:val="white"/>
        </w:rPr>
      </w:pPr>
      <w:bookmarkStart w:id="802" w:name="_Toc402619809"/>
      <w:bookmarkStart w:id="803" w:name="_Toc401413996"/>
      <w:r>
        <w:rPr>
          <w:highlight w:val="white"/>
        </w:rPr>
        <w:t>Generic Types and Functions</w:t>
      </w:r>
      <w:bookmarkEnd w:id="802"/>
      <w:bookmarkEnd w:id="803"/>
    </w:p>
    <w:p w14:paraId="12504DDF" w14:textId="77777777" w:rsidR="0044410D" w:rsidRPr="0044410D" w:rsidRDefault="00C659AB" w:rsidP="00C659AB">
      <w:pPr>
        <w:rPr>
          <w:highlight w:val="white"/>
        </w:rPr>
      </w:pPr>
      <w:r>
        <w:rPr>
          <w:highlight w:val="white"/>
        </w:rPr>
        <w:t xml:space="preserve">Like overloading on string parameters, </w:t>
      </w:r>
      <w:r>
        <w:rPr>
          <w:i/>
          <w:highlight w:val="white"/>
        </w:rPr>
        <w:t>generic types</w:t>
      </w:r>
      <w:r>
        <w:rPr>
          <w:highlight w:val="white"/>
        </w:rPr>
        <w:t xml:space="preserve"> make it easier for TypeScript to accurately capture the behavior of JavaScript libraries. Because they enable type information to flow from client code, through library code, and back into client code, generic types may do more than any other TypeScript feature to support detailed API descriptions.</w:t>
      </w:r>
    </w:p>
    <w:p w14:paraId="2DC820C8" w14:textId="77777777" w:rsidR="0044410D" w:rsidRPr="0044410D" w:rsidRDefault="00C659AB" w:rsidP="00C659AB">
      <w:pPr>
        <w:rPr>
          <w:highlight w:val="white"/>
        </w:rPr>
      </w:pPr>
      <w:r>
        <w:rPr>
          <w:highlight w:val="white"/>
        </w:rPr>
        <w:t>To illustrate this, let</w:t>
      </w:r>
      <w:r w:rsidR="008F4735">
        <w:rPr>
          <w:highlight w:val="white"/>
        </w:rPr>
        <w:t>'</w:t>
      </w:r>
      <w:r>
        <w:rPr>
          <w:highlight w:val="white"/>
        </w:rPr>
        <w:t xml:space="preserve">s take a look at part of the TypeScript interface for the built-in JavaScript array type. You can find this interface in the </w:t>
      </w:r>
      <w:r w:rsidR="008F4735">
        <w:rPr>
          <w:highlight w:val="white"/>
        </w:rPr>
        <w:t>'</w:t>
      </w:r>
      <w:r>
        <w:rPr>
          <w:highlight w:val="white"/>
        </w:rPr>
        <w:t>lib.d.ts</w:t>
      </w:r>
      <w:r w:rsidR="008F4735">
        <w:rPr>
          <w:highlight w:val="white"/>
        </w:rPr>
        <w:t>'</w:t>
      </w:r>
      <w:r>
        <w:rPr>
          <w:highlight w:val="white"/>
        </w:rPr>
        <w:t xml:space="preserve"> file that accompanies a TypeScript distribution.</w:t>
      </w:r>
    </w:p>
    <w:p w14:paraId="719E580B" w14:textId="77777777" w:rsidR="0044410D" w:rsidRPr="0044410D" w:rsidRDefault="00C659AB" w:rsidP="00C659AB">
      <w:pPr>
        <w:pStyle w:val="Code"/>
        <w:rPr>
          <w:highlight w:val="white"/>
        </w:rPr>
      </w:pPr>
      <w:r>
        <w:rPr>
          <w:color w:val="0000FF"/>
          <w:highlight w:val="white"/>
        </w:rPr>
        <w:t>interface</w:t>
      </w:r>
      <w:r>
        <w:rPr>
          <w:highlight w:val="white"/>
        </w:rPr>
        <w:t xml:space="preserve"> Array&lt;T&gt; {</w:t>
      </w:r>
      <w:r w:rsidR="0048218E" w:rsidRPr="0048218E">
        <w:rPr>
          <w:highlight w:val="white"/>
        </w:rPr>
        <w:br/>
      </w:r>
      <w:r>
        <w:rPr>
          <w:highlight w:val="white"/>
        </w:rPr>
        <w:t xml:space="preserve">    reverse(): T[];</w:t>
      </w:r>
      <w:r w:rsidR="0048218E" w:rsidRPr="0048218E">
        <w:rPr>
          <w:highlight w:val="white"/>
        </w:rPr>
        <w:br/>
      </w:r>
      <w:r>
        <w:rPr>
          <w:highlight w:val="white"/>
        </w:rPr>
        <w:t xml:space="preserve">    sort(compareFn?: (a: T, b: T) =&gt; </w:t>
      </w:r>
      <w:r>
        <w:rPr>
          <w:color w:val="0000FF"/>
          <w:highlight w:val="white"/>
        </w:rPr>
        <w:t>number</w:t>
      </w:r>
      <w:r>
        <w:rPr>
          <w:highlight w:val="white"/>
        </w:rPr>
        <w:t>): T[];</w:t>
      </w:r>
      <w:r w:rsidR="0048218E" w:rsidRPr="0048218E">
        <w:rPr>
          <w:highlight w:val="white"/>
        </w:rPr>
        <w:br/>
      </w:r>
      <w:r>
        <w:rPr>
          <w:highlight w:val="white"/>
        </w:rPr>
        <w:t xml:space="preserve">    </w:t>
      </w:r>
      <w:r>
        <w:rPr>
          <w:color w:val="008000"/>
          <w:highlight w:val="white"/>
        </w:rPr>
        <w:t xml:space="preserve">// ... </w:t>
      </w:r>
      <w:r w:rsidR="0048218E" w:rsidRPr="0048218E">
        <w:rPr>
          <w:highlight w:val="white"/>
        </w:rPr>
        <w:br/>
      </w:r>
      <w:r>
        <w:rPr>
          <w:highlight w:val="white"/>
        </w:rPr>
        <w:t>}</w:t>
      </w:r>
    </w:p>
    <w:p w14:paraId="62A49175" w14:textId="77777777" w:rsidR="0044410D" w:rsidRPr="0044410D" w:rsidRDefault="00C659AB" w:rsidP="00C659AB">
      <w:pPr>
        <w:rPr>
          <w:highlight w:val="white"/>
        </w:rPr>
      </w:pPr>
      <w:r>
        <w:rPr>
          <w:highlight w:val="white"/>
        </w:rPr>
        <w:t xml:space="preserve">Interface definitions, like the one above, can have one or more </w:t>
      </w:r>
      <w:r>
        <w:rPr>
          <w:i/>
          <w:highlight w:val="white"/>
        </w:rPr>
        <w:t>type parameters</w:t>
      </w:r>
      <w:r>
        <w:rPr>
          <w:highlight w:val="white"/>
        </w:rPr>
        <w:t xml:space="preserve">. In this case the </w:t>
      </w:r>
      <w:r w:rsidR="008F4735">
        <w:rPr>
          <w:highlight w:val="white"/>
        </w:rPr>
        <w:t>'</w:t>
      </w:r>
      <w:r>
        <w:rPr>
          <w:highlight w:val="white"/>
        </w:rPr>
        <w:t>Array</w:t>
      </w:r>
      <w:r w:rsidR="008F4735">
        <w:rPr>
          <w:highlight w:val="white"/>
        </w:rPr>
        <w:t>'</w:t>
      </w:r>
      <w:r>
        <w:rPr>
          <w:highlight w:val="white"/>
        </w:rPr>
        <w:t xml:space="preserve"> interface has a single parameter, </w:t>
      </w:r>
      <w:r w:rsidR="008F4735">
        <w:rPr>
          <w:highlight w:val="white"/>
        </w:rPr>
        <w:t>'</w:t>
      </w:r>
      <w:r>
        <w:rPr>
          <w:highlight w:val="white"/>
        </w:rPr>
        <w:t>T</w:t>
      </w:r>
      <w:r w:rsidR="008F4735">
        <w:rPr>
          <w:highlight w:val="white"/>
        </w:rPr>
        <w:t>'</w:t>
      </w:r>
      <w:r>
        <w:rPr>
          <w:highlight w:val="white"/>
        </w:rPr>
        <w:t xml:space="preserve">, that defines the element type for the array. The </w:t>
      </w:r>
      <w:r w:rsidR="008F4735">
        <w:rPr>
          <w:highlight w:val="white"/>
        </w:rPr>
        <w:t>'</w:t>
      </w:r>
      <w:r>
        <w:rPr>
          <w:highlight w:val="white"/>
        </w:rPr>
        <w:t>reverse</w:t>
      </w:r>
      <w:r w:rsidR="008F4735">
        <w:rPr>
          <w:highlight w:val="white"/>
        </w:rPr>
        <w:t>'</w:t>
      </w:r>
      <w:r>
        <w:rPr>
          <w:highlight w:val="white"/>
        </w:rPr>
        <w:t xml:space="preserve"> method returns an array with the same element type. The sort method takes an optional parameter, </w:t>
      </w:r>
      <w:r w:rsidR="008F4735">
        <w:rPr>
          <w:highlight w:val="white"/>
        </w:rPr>
        <w:t>'</w:t>
      </w:r>
      <w:r>
        <w:rPr>
          <w:highlight w:val="white"/>
        </w:rPr>
        <w:t>compareFn</w:t>
      </w:r>
      <w:r w:rsidR="008F4735">
        <w:rPr>
          <w:highlight w:val="white"/>
        </w:rPr>
        <w:t>'</w:t>
      </w:r>
      <w:r>
        <w:rPr>
          <w:highlight w:val="white"/>
        </w:rPr>
        <w:t xml:space="preserve">, whose type is a function that takes two parameters of type </w:t>
      </w:r>
      <w:r w:rsidR="008F4735">
        <w:rPr>
          <w:highlight w:val="white"/>
        </w:rPr>
        <w:t>'</w:t>
      </w:r>
      <w:r>
        <w:rPr>
          <w:highlight w:val="white"/>
        </w:rPr>
        <w:t>T</w:t>
      </w:r>
      <w:r w:rsidR="008F4735">
        <w:rPr>
          <w:highlight w:val="white"/>
        </w:rPr>
        <w:t>'</w:t>
      </w:r>
      <w:r>
        <w:rPr>
          <w:highlight w:val="white"/>
        </w:rPr>
        <w:t xml:space="preserve"> and returns a number. Finally, sort returns an array with element type </w:t>
      </w:r>
      <w:r w:rsidR="008F4735">
        <w:rPr>
          <w:highlight w:val="white"/>
        </w:rPr>
        <w:t>'</w:t>
      </w:r>
      <w:r>
        <w:rPr>
          <w:highlight w:val="white"/>
        </w:rPr>
        <w:t>T</w:t>
      </w:r>
      <w:r w:rsidR="008F4735">
        <w:rPr>
          <w:highlight w:val="white"/>
        </w:rPr>
        <w:t>'</w:t>
      </w:r>
      <w:r>
        <w:rPr>
          <w:highlight w:val="white"/>
        </w:rPr>
        <w:t>.</w:t>
      </w:r>
    </w:p>
    <w:p w14:paraId="5E6D3242" w14:textId="77777777" w:rsidR="0044410D" w:rsidRPr="0044410D" w:rsidRDefault="00C659AB" w:rsidP="00C659AB">
      <w:pPr>
        <w:rPr>
          <w:highlight w:val="white"/>
        </w:rPr>
      </w:pPr>
      <w:r>
        <w:rPr>
          <w:highlight w:val="white"/>
        </w:rPr>
        <w:t>Functions can</w:t>
      </w:r>
      <w:r w:rsidR="00E021C1">
        <w:rPr>
          <w:highlight w:val="white"/>
        </w:rPr>
        <w:t xml:space="preserve"> also have generic parameters. </w:t>
      </w:r>
      <w:r>
        <w:rPr>
          <w:highlight w:val="white"/>
        </w:rPr>
        <w:t xml:space="preserve">For example, the array interface contains a </w:t>
      </w:r>
      <w:r w:rsidR="008F4735">
        <w:rPr>
          <w:highlight w:val="white"/>
        </w:rPr>
        <w:t>'</w:t>
      </w:r>
      <w:r>
        <w:rPr>
          <w:highlight w:val="white"/>
        </w:rPr>
        <w:t>map</w:t>
      </w:r>
      <w:r w:rsidR="008F4735">
        <w:rPr>
          <w:highlight w:val="white"/>
        </w:rPr>
        <w:t>'</w:t>
      </w:r>
      <w:r>
        <w:rPr>
          <w:highlight w:val="white"/>
        </w:rPr>
        <w:t xml:space="preserve"> method, defined as follows:</w:t>
      </w:r>
    </w:p>
    <w:p w14:paraId="1E2DF861" w14:textId="77777777" w:rsidR="0044410D" w:rsidRPr="0044410D" w:rsidRDefault="00C659AB" w:rsidP="00C659AB">
      <w:pPr>
        <w:pStyle w:val="Code"/>
        <w:rPr>
          <w:highlight w:val="white"/>
        </w:rPr>
      </w:pPr>
      <w:r>
        <w:rPr>
          <w:highlight w:val="white"/>
        </w:rPr>
        <w:t xml:space="preserve">map&lt;U&gt;(func: (value: T, index: </w:t>
      </w:r>
      <w:r>
        <w:rPr>
          <w:color w:val="0000FF"/>
          <w:highlight w:val="white"/>
        </w:rPr>
        <w:t>number</w:t>
      </w:r>
      <w:r>
        <w:rPr>
          <w:highlight w:val="white"/>
        </w:rPr>
        <w:t xml:space="preserve">, array: T[]) =&gt; U, thisArg?: </w:t>
      </w:r>
      <w:r>
        <w:rPr>
          <w:color w:val="0000FF"/>
          <w:highlight w:val="white"/>
        </w:rPr>
        <w:t>any</w:t>
      </w:r>
      <w:r>
        <w:rPr>
          <w:highlight w:val="white"/>
        </w:rPr>
        <w:t>): U[];</w:t>
      </w:r>
    </w:p>
    <w:p w14:paraId="649E5204" w14:textId="77777777" w:rsidR="0044410D" w:rsidRPr="0044410D" w:rsidRDefault="00C659AB" w:rsidP="00C659AB">
      <w:pPr>
        <w:rPr>
          <w:highlight w:val="white"/>
        </w:rPr>
      </w:pPr>
      <w:r>
        <w:rPr>
          <w:highlight w:val="white"/>
        </w:rPr>
        <w:lastRenderedPageBreak/>
        <w:t xml:space="preserve">The map method, invoked on an array </w:t>
      </w:r>
      <w:r w:rsidR="008F4735">
        <w:rPr>
          <w:highlight w:val="white"/>
        </w:rPr>
        <w:t>'</w:t>
      </w:r>
      <w:r>
        <w:rPr>
          <w:highlight w:val="white"/>
        </w:rPr>
        <w:t>a</w:t>
      </w:r>
      <w:r w:rsidR="008F4735">
        <w:rPr>
          <w:highlight w:val="white"/>
        </w:rPr>
        <w:t>'</w:t>
      </w:r>
      <w:r>
        <w:rPr>
          <w:highlight w:val="white"/>
        </w:rPr>
        <w:t xml:space="preserve"> with element type </w:t>
      </w:r>
      <w:r w:rsidR="008F4735">
        <w:rPr>
          <w:highlight w:val="white"/>
        </w:rPr>
        <w:t>'</w:t>
      </w:r>
      <w:r>
        <w:rPr>
          <w:highlight w:val="white"/>
        </w:rPr>
        <w:t>T</w:t>
      </w:r>
      <w:r w:rsidR="008F4735">
        <w:rPr>
          <w:highlight w:val="white"/>
        </w:rPr>
        <w:t>'</w:t>
      </w:r>
      <w:r>
        <w:rPr>
          <w:highlight w:val="white"/>
        </w:rPr>
        <w:t xml:space="preserve">, will apply function </w:t>
      </w:r>
      <w:r w:rsidR="008F4735">
        <w:rPr>
          <w:highlight w:val="white"/>
        </w:rPr>
        <w:t>'</w:t>
      </w:r>
      <w:r>
        <w:rPr>
          <w:highlight w:val="white"/>
        </w:rPr>
        <w:t>func</w:t>
      </w:r>
      <w:r w:rsidR="008F4735">
        <w:rPr>
          <w:highlight w:val="white"/>
        </w:rPr>
        <w:t>'</w:t>
      </w:r>
      <w:r>
        <w:rPr>
          <w:highlight w:val="white"/>
        </w:rPr>
        <w:t xml:space="preserve"> to each element of </w:t>
      </w:r>
      <w:r w:rsidR="008F4735">
        <w:rPr>
          <w:highlight w:val="white"/>
        </w:rPr>
        <w:t>'</w:t>
      </w:r>
      <w:r>
        <w:rPr>
          <w:highlight w:val="white"/>
        </w:rPr>
        <w:t>a</w:t>
      </w:r>
      <w:r w:rsidR="008F4735">
        <w:rPr>
          <w:highlight w:val="white"/>
        </w:rPr>
        <w:t>'</w:t>
      </w:r>
      <w:r>
        <w:rPr>
          <w:highlight w:val="white"/>
        </w:rPr>
        <w:t>, r</w:t>
      </w:r>
      <w:r w:rsidR="00E021C1">
        <w:rPr>
          <w:highlight w:val="white"/>
        </w:rPr>
        <w:t xml:space="preserve">eturning a value of type </w:t>
      </w:r>
      <w:r w:rsidR="008F4735">
        <w:rPr>
          <w:highlight w:val="white"/>
        </w:rPr>
        <w:t>'</w:t>
      </w:r>
      <w:r w:rsidR="00E021C1">
        <w:rPr>
          <w:highlight w:val="white"/>
        </w:rPr>
        <w:t>U</w:t>
      </w:r>
      <w:r w:rsidR="008F4735">
        <w:rPr>
          <w:highlight w:val="white"/>
        </w:rPr>
        <w:t>'</w:t>
      </w:r>
      <w:r w:rsidR="00E021C1">
        <w:rPr>
          <w:highlight w:val="white"/>
        </w:rPr>
        <w:t>.</w:t>
      </w:r>
    </w:p>
    <w:p w14:paraId="28BD46CF" w14:textId="77777777" w:rsidR="0044410D" w:rsidRPr="0044410D" w:rsidRDefault="00C659AB" w:rsidP="00C659AB">
      <w:pPr>
        <w:autoSpaceDE w:val="0"/>
        <w:autoSpaceDN w:val="0"/>
        <w:adjustRightInd w:val="0"/>
        <w:spacing w:after="0" w:line="240" w:lineRule="auto"/>
        <w:rPr>
          <w:highlight w:val="white"/>
        </w:rPr>
      </w:pPr>
      <w:r>
        <w:rPr>
          <w:highlight w:val="white"/>
        </w:rPr>
        <w:t>The TypeScript compiler can often infer generic method parameters, making it unnecessary for the programm</w:t>
      </w:r>
      <w:r w:rsidR="00E021C1">
        <w:rPr>
          <w:highlight w:val="white"/>
        </w:rPr>
        <w:t xml:space="preserve">er to explicitly provide them. </w:t>
      </w:r>
      <w:r>
        <w:rPr>
          <w:highlight w:val="white"/>
        </w:rPr>
        <w:t xml:space="preserve">In the following example, the compiler infers that parameter </w:t>
      </w:r>
      <w:r w:rsidR="008F4735">
        <w:rPr>
          <w:highlight w:val="white"/>
        </w:rPr>
        <w:t>'</w:t>
      </w:r>
      <w:r>
        <w:rPr>
          <w:highlight w:val="white"/>
        </w:rPr>
        <w:t>U</w:t>
      </w:r>
      <w:r w:rsidR="008F4735">
        <w:rPr>
          <w:highlight w:val="white"/>
        </w:rPr>
        <w:t>'</w:t>
      </w:r>
      <w:r>
        <w:rPr>
          <w:highlight w:val="white"/>
        </w:rPr>
        <w:t xml:space="preserve"> of the map method has type </w:t>
      </w:r>
      <w:r w:rsidR="008F4735">
        <w:rPr>
          <w:highlight w:val="white"/>
        </w:rPr>
        <w:t>'</w:t>
      </w:r>
      <w:r>
        <w:rPr>
          <w:highlight w:val="white"/>
        </w:rPr>
        <w:t>string</w:t>
      </w:r>
      <w:r w:rsidR="008F4735">
        <w:rPr>
          <w:highlight w:val="white"/>
        </w:rPr>
        <w:t>'</w:t>
      </w:r>
      <w:r>
        <w:rPr>
          <w:highlight w:val="white"/>
        </w:rPr>
        <w:t>, because the function passed to map returns a string.</w:t>
      </w:r>
    </w:p>
    <w:p w14:paraId="0052477F" w14:textId="77777777" w:rsidR="0044410D" w:rsidRPr="0044410D" w:rsidRDefault="0044410D" w:rsidP="00C659AB">
      <w:pPr>
        <w:autoSpaceDE w:val="0"/>
        <w:autoSpaceDN w:val="0"/>
        <w:adjustRightInd w:val="0"/>
        <w:spacing w:after="0" w:line="240" w:lineRule="auto"/>
        <w:rPr>
          <w:highlight w:val="white"/>
        </w:rPr>
      </w:pPr>
    </w:p>
    <w:p w14:paraId="6F8D93DF" w14:textId="77777777" w:rsidR="0044410D" w:rsidRPr="0044410D" w:rsidRDefault="00C659AB" w:rsidP="00C659AB">
      <w:pPr>
        <w:pStyle w:val="Code"/>
        <w:rPr>
          <w:highlight w:val="white"/>
        </w:rPr>
      </w:pPr>
      <w:r>
        <w:rPr>
          <w:color w:val="0000FF"/>
          <w:highlight w:val="white"/>
        </w:rPr>
        <w:t>function</w:t>
      </w:r>
      <w:r>
        <w:rPr>
          <w:highlight w:val="white"/>
        </w:rPr>
        <w:t xml:space="preserve"> numberToString(a: </w:t>
      </w:r>
      <w:r>
        <w:rPr>
          <w:color w:val="0000FF"/>
          <w:highlight w:val="white"/>
        </w:rPr>
        <w:t>number</w:t>
      </w:r>
      <w:r>
        <w:rPr>
          <w:highlight w:val="white"/>
        </w:rPr>
        <w:t>[]) {</w:t>
      </w:r>
      <w:r w:rsidR="0048218E" w:rsidRPr="0048218E">
        <w:rPr>
          <w:highlight w:val="white"/>
        </w:rPr>
        <w:br/>
      </w:r>
      <w:r>
        <w:rPr>
          <w:highlight w:val="white"/>
        </w:rPr>
        <w:t xml:space="preserve">    </w:t>
      </w:r>
      <w:r>
        <w:rPr>
          <w:color w:val="0000FF"/>
          <w:highlight w:val="white"/>
        </w:rPr>
        <w:t>var</w:t>
      </w:r>
      <w:r w:rsidR="00E021C1">
        <w:rPr>
          <w:highlight w:val="white"/>
        </w:rPr>
        <w:t xml:space="preserve"> stringArray = a.map(v</w:t>
      </w:r>
      <w:r>
        <w:rPr>
          <w:highlight w:val="white"/>
        </w:rPr>
        <w:t xml:space="preserve"> =&gt; v.toString());</w:t>
      </w:r>
      <w:r w:rsidR="0048218E" w:rsidRPr="0048218E">
        <w:rPr>
          <w:highlight w:val="white"/>
        </w:rPr>
        <w:br/>
      </w:r>
      <w:r>
        <w:rPr>
          <w:highlight w:val="white"/>
        </w:rPr>
        <w:t xml:space="preserve">    </w:t>
      </w:r>
      <w:r>
        <w:rPr>
          <w:color w:val="0000FF"/>
          <w:highlight w:val="white"/>
        </w:rPr>
        <w:t>return</w:t>
      </w:r>
      <w:r>
        <w:rPr>
          <w:highlight w:val="white"/>
        </w:rPr>
        <w:t xml:space="preserve"> stringArray;</w:t>
      </w:r>
      <w:r w:rsidR="0048218E" w:rsidRPr="0048218E">
        <w:rPr>
          <w:highlight w:val="white"/>
        </w:rPr>
        <w:br/>
      </w:r>
      <w:r>
        <w:rPr>
          <w:highlight w:val="white"/>
        </w:rPr>
        <w:t>}</w:t>
      </w:r>
    </w:p>
    <w:p w14:paraId="256ECFD2" w14:textId="77777777" w:rsidR="0044410D" w:rsidRPr="0044410D" w:rsidRDefault="00C659AB" w:rsidP="00C659AB">
      <w:pPr>
        <w:rPr>
          <w:highlight w:val="white"/>
        </w:rPr>
      </w:pPr>
      <w:r>
        <w:rPr>
          <w:highlight w:val="white"/>
        </w:rPr>
        <w:t xml:space="preserve">The compiler infers in this example that the </w:t>
      </w:r>
      <w:r w:rsidR="008F4735">
        <w:rPr>
          <w:highlight w:val="white"/>
        </w:rPr>
        <w:t>'</w:t>
      </w:r>
      <w:r>
        <w:rPr>
          <w:highlight w:val="white"/>
        </w:rPr>
        <w:t>numberToString</w:t>
      </w:r>
      <w:r w:rsidR="008F4735">
        <w:rPr>
          <w:highlight w:val="white"/>
        </w:rPr>
        <w:t>'</w:t>
      </w:r>
      <w:r>
        <w:rPr>
          <w:highlight w:val="white"/>
        </w:rPr>
        <w:t xml:space="preserve"> function returns an array of strings.</w:t>
      </w:r>
    </w:p>
    <w:p w14:paraId="27276C1B" w14:textId="77777777" w:rsidR="0044410D" w:rsidRPr="0044410D" w:rsidRDefault="00C659AB" w:rsidP="00C659AB">
      <w:pPr>
        <w:rPr>
          <w:highlight w:val="white"/>
        </w:rPr>
      </w:pPr>
      <w:r>
        <w:rPr>
          <w:highlight w:val="white"/>
        </w:rPr>
        <w:t xml:space="preserve">In TypeScript, classes </w:t>
      </w:r>
      <w:r w:rsidR="00E021C1">
        <w:rPr>
          <w:highlight w:val="white"/>
        </w:rPr>
        <w:t xml:space="preserve">can also have type parameters. </w:t>
      </w:r>
      <w:r>
        <w:rPr>
          <w:highlight w:val="white"/>
        </w:rPr>
        <w:t>The following code declares a class that implements a lin</w:t>
      </w:r>
      <w:r w:rsidR="00E021C1">
        <w:rPr>
          <w:highlight w:val="white"/>
        </w:rPr>
        <w:t xml:space="preserve">ked list of items of type </w:t>
      </w:r>
      <w:r w:rsidR="008F4735">
        <w:rPr>
          <w:highlight w:val="white"/>
        </w:rPr>
        <w:t>'</w:t>
      </w:r>
      <w:r w:rsidR="00E021C1">
        <w:rPr>
          <w:highlight w:val="white"/>
        </w:rPr>
        <w:t>T</w:t>
      </w:r>
      <w:r w:rsidR="008F4735">
        <w:rPr>
          <w:highlight w:val="white"/>
        </w:rPr>
        <w:t>'</w:t>
      </w:r>
      <w:r w:rsidR="00E021C1">
        <w:rPr>
          <w:highlight w:val="white"/>
        </w:rPr>
        <w:t xml:space="preserve">. </w:t>
      </w:r>
      <w:r>
        <w:rPr>
          <w:highlight w:val="white"/>
        </w:rPr>
        <w:t xml:space="preserve">This code illustrates how programmers can </w:t>
      </w:r>
      <w:r>
        <w:rPr>
          <w:i/>
          <w:highlight w:val="white"/>
        </w:rPr>
        <w:t>constrain</w:t>
      </w:r>
      <w:r>
        <w:rPr>
          <w:highlight w:val="white"/>
        </w:rPr>
        <w:t xml:space="preserve"> type parameters to extend a s</w:t>
      </w:r>
      <w:r w:rsidR="00E021C1">
        <w:rPr>
          <w:highlight w:val="white"/>
        </w:rPr>
        <w:t xml:space="preserve">pecific type. </w:t>
      </w:r>
      <w:r>
        <w:rPr>
          <w:highlight w:val="white"/>
        </w:rPr>
        <w:t>In this case, the items on the list mus</w:t>
      </w:r>
      <w:r w:rsidR="00E021C1">
        <w:rPr>
          <w:highlight w:val="white"/>
        </w:rPr>
        <w:t xml:space="preserve">t extend the type </w:t>
      </w:r>
      <w:r w:rsidR="008F4735">
        <w:rPr>
          <w:highlight w:val="white"/>
        </w:rPr>
        <w:t>'</w:t>
      </w:r>
      <w:r w:rsidR="00E021C1">
        <w:rPr>
          <w:highlight w:val="white"/>
        </w:rPr>
        <w:t>NamedItem</w:t>
      </w:r>
      <w:r w:rsidR="008F4735">
        <w:rPr>
          <w:highlight w:val="white"/>
        </w:rPr>
        <w:t>'</w:t>
      </w:r>
      <w:r w:rsidR="00E021C1">
        <w:rPr>
          <w:highlight w:val="white"/>
        </w:rPr>
        <w:t xml:space="preserve">. </w:t>
      </w:r>
      <w:r>
        <w:rPr>
          <w:highlight w:val="white"/>
        </w:rPr>
        <w:t xml:space="preserve">This enables the programmer to implement the </w:t>
      </w:r>
      <w:r w:rsidR="008F4735">
        <w:rPr>
          <w:highlight w:val="white"/>
        </w:rPr>
        <w:t>'</w:t>
      </w:r>
      <w:r>
        <w:rPr>
          <w:highlight w:val="white"/>
        </w:rPr>
        <w:t>log</w:t>
      </w:r>
      <w:r w:rsidR="008F4735">
        <w:rPr>
          <w:highlight w:val="white"/>
        </w:rPr>
        <w:t>'</w:t>
      </w:r>
      <w:r>
        <w:rPr>
          <w:highlight w:val="white"/>
        </w:rPr>
        <w:t xml:space="preserve"> function, which logs the name of the item.</w:t>
      </w:r>
    </w:p>
    <w:p w14:paraId="2E6AFFDB" w14:textId="77777777" w:rsidR="0044410D" w:rsidRPr="0044410D" w:rsidRDefault="00C659AB" w:rsidP="00C659AB">
      <w:pPr>
        <w:pStyle w:val="Code"/>
        <w:rPr>
          <w:highlight w:val="white"/>
        </w:rPr>
      </w:pPr>
      <w:r>
        <w:rPr>
          <w:color w:val="0000FF"/>
          <w:highlight w:val="white"/>
        </w:rPr>
        <w:t>interface</w:t>
      </w:r>
      <w:r>
        <w:rPr>
          <w:highlight w:val="white"/>
        </w:rPr>
        <w:t xml:space="preserve"> NamedItem {</w:t>
      </w:r>
      <w:r w:rsidR="0048218E" w:rsidRPr="0048218E">
        <w:rPr>
          <w:highlight w:val="white"/>
        </w:rPr>
        <w:br/>
      </w:r>
      <w:r>
        <w:rPr>
          <w:highlight w:val="white"/>
        </w:rPr>
        <w:t xml:space="preserve">    name: </w:t>
      </w:r>
      <w:r>
        <w:rPr>
          <w:color w:val="0000FF"/>
          <w:highlight w:val="white"/>
        </w:rPr>
        <w:t>string</w:t>
      </w:r>
      <w:r>
        <w:rPr>
          <w:highlight w:val="white"/>
        </w:rPr>
        <w:t>;</w:t>
      </w:r>
      <w:r w:rsidR="0048218E" w:rsidRPr="0048218E">
        <w:rPr>
          <w:highlight w:val="white"/>
        </w:rPr>
        <w:br/>
      </w:r>
      <w:r>
        <w:rPr>
          <w:highlight w:val="white"/>
        </w:rPr>
        <w:t>}</w:t>
      </w:r>
    </w:p>
    <w:p w14:paraId="59E6494D" w14:textId="77777777" w:rsidR="0044410D" w:rsidRPr="0044410D" w:rsidRDefault="00C659AB" w:rsidP="00C659AB">
      <w:pPr>
        <w:pStyle w:val="Code"/>
        <w:rPr>
          <w:highlight w:val="white"/>
        </w:rPr>
      </w:pPr>
      <w:r>
        <w:rPr>
          <w:color w:val="0000FF"/>
          <w:highlight w:val="white"/>
        </w:rPr>
        <w:t>class</w:t>
      </w:r>
      <w:r>
        <w:rPr>
          <w:highlight w:val="white"/>
        </w:rPr>
        <w:t xml:space="preserve"> List&lt;T </w:t>
      </w:r>
      <w:r>
        <w:rPr>
          <w:color w:val="0000FF"/>
          <w:highlight w:val="white"/>
        </w:rPr>
        <w:t>extends</w:t>
      </w:r>
      <w:r>
        <w:rPr>
          <w:highlight w:val="white"/>
        </w:rPr>
        <w:t xml:space="preserve"> NamedItem&gt; {</w:t>
      </w:r>
      <w:r w:rsidR="0048218E" w:rsidRPr="0048218E">
        <w:rPr>
          <w:highlight w:val="white"/>
        </w:rPr>
        <w:br/>
      </w:r>
      <w:r>
        <w:rPr>
          <w:highlight w:val="white"/>
        </w:rPr>
        <w:t xml:space="preserve">    next: List&lt;T&gt; = </w:t>
      </w:r>
      <w:r w:rsidRPr="00497D94">
        <w:rPr>
          <w:color w:val="0000FF"/>
          <w:highlight w:val="white"/>
        </w:rPr>
        <w:t>null</w:t>
      </w:r>
      <w:r w:rsidR="00E021C1">
        <w:rPr>
          <w:highlight w:val="white"/>
        </w:rPr>
        <w:t>;</w:t>
      </w:r>
    </w:p>
    <w:p w14:paraId="7296F985" w14:textId="77777777" w:rsidR="0044410D" w:rsidRPr="0044410D" w:rsidRDefault="00C659AB" w:rsidP="00C659AB">
      <w:pPr>
        <w:pStyle w:val="Code"/>
        <w:rPr>
          <w:highlight w:val="white"/>
        </w:rPr>
      </w:pPr>
      <w:r>
        <w:rPr>
          <w:highlight w:val="white"/>
        </w:rPr>
        <w:t xml:space="preserve">    </w:t>
      </w:r>
      <w:r>
        <w:rPr>
          <w:color w:val="0000FF"/>
          <w:highlight w:val="white"/>
        </w:rPr>
        <w:t>constructor</w:t>
      </w:r>
      <w:r>
        <w:rPr>
          <w:highlight w:val="white"/>
        </w:rPr>
        <w:t>(</w:t>
      </w:r>
      <w:r>
        <w:rPr>
          <w:color w:val="0000FF"/>
          <w:highlight w:val="white"/>
        </w:rPr>
        <w:t>public</w:t>
      </w:r>
      <w:r w:rsidR="00E021C1">
        <w:rPr>
          <w:highlight w:val="white"/>
        </w:rPr>
        <w:t xml:space="preserve"> item: T) {</w:t>
      </w:r>
      <w:r w:rsidR="0048218E" w:rsidRPr="0048218E">
        <w:rPr>
          <w:highlight w:val="white"/>
        </w:rPr>
        <w:br/>
      </w:r>
      <w:r w:rsidR="00E021C1">
        <w:rPr>
          <w:highlight w:val="white"/>
        </w:rPr>
        <w:t xml:space="preserve">    }</w:t>
      </w:r>
    </w:p>
    <w:p w14:paraId="24EF4866" w14:textId="77777777" w:rsidR="0044410D" w:rsidRPr="0044410D" w:rsidRDefault="00C659AB" w:rsidP="00C659AB">
      <w:pPr>
        <w:pStyle w:val="Code"/>
        <w:rPr>
          <w:highlight w:val="white"/>
        </w:rPr>
      </w:pPr>
      <w:r>
        <w:rPr>
          <w:highlight w:val="white"/>
        </w:rPr>
        <w:t xml:space="preserve">    insertAfter(item: T) {</w:t>
      </w:r>
      <w:r w:rsidR="0048218E" w:rsidRPr="0048218E">
        <w:rPr>
          <w:highlight w:val="white"/>
        </w:rPr>
        <w:br/>
      </w:r>
      <w:r>
        <w:rPr>
          <w:highlight w:val="white"/>
        </w:rPr>
        <w:t xml:space="preserve">        </w:t>
      </w:r>
      <w:r>
        <w:rPr>
          <w:color w:val="0000FF"/>
          <w:highlight w:val="white"/>
        </w:rPr>
        <w:t>var</w:t>
      </w:r>
      <w:r>
        <w:rPr>
          <w:highlight w:val="white"/>
        </w:rPr>
        <w:t xml:space="preserve"> temp = </w:t>
      </w:r>
      <w:r>
        <w:rPr>
          <w:color w:val="0000FF"/>
          <w:highlight w:val="white"/>
        </w:rPr>
        <w:t>this</w:t>
      </w:r>
      <w:r>
        <w:rPr>
          <w:highlight w:val="white"/>
        </w:rPr>
        <w:t>.next;</w:t>
      </w:r>
      <w:r w:rsidR="0048218E" w:rsidRPr="0048218E">
        <w:rPr>
          <w:highlight w:val="white"/>
        </w:rPr>
        <w:br/>
      </w:r>
      <w:r>
        <w:rPr>
          <w:highlight w:val="white"/>
        </w:rPr>
        <w:t xml:space="preserve">        </w:t>
      </w:r>
      <w:r>
        <w:rPr>
          <w:color w:val="0000FF"/>
          <w:highlight w:val="white"/>
        </w:rPr>
        <w:t>this</w:t>
      </w:r>
      <w:r>
        <w:rPr>
          <w:highlight w:val="white"/>
        </w:rPr>
        <w:t xml:space="preserve">.next = </w:t>
      </w:r>
      <w:r>
        <w:rPr>
          <w:color w:val="0000FF"/>
          <w:highlight w:val="white"/>
        </w:rPr>
        <w:t>new</w:t>
      </w:r>
      <w:r>
        <w:rPr>
          <w:highlight w:val="white"/>
        </w:rPr>
        <w:t xml:space="preserve"> List(item);</w:t>
      </w:r>
      <w:r w:rsidR="0048218E" w:rsidRPr="0048218E">
        <w:rPr>
          <w:highlight w:val="white"/>
        </w:rPr>
        <w:br/>
      </w:r>
      <w:r>
        <w:rPr>
          <w:highlight w:val="white"/>
        </w:rPr>
        <w:t xml:space="preserve">        </w:t>
      </w:r>
      <w:r>
        <w:rPr>
          <w:color w:val="0000FF"/>
          <w:highlight w:val="white"/>
        </w:rPr>
        <w:t>this</w:t>
      </w:r>
      <w:r w:rsidR="00E021C1">
        <w:rPr>
          <w:highlight w:val="white"/>
        </w:rPr>
        <w:t>.next.next = temp;</w:t>
      </w:r>
      <w:r w:rsidR="0048218E" w:rsidRPr="0048218E">
        <w:rPr>
          <w:highlight w:val="white"/>
        </w:rPr>
        <w:br/>
      </w:r>
      <w:r w:rsidR="00E021C1">
        <w:rPr>
          <w:highlight w:val="white"/>
        </w:rPr>
        <w:t xml:space="preserve">    }</w:t>
      </w:r>
    </w:p>
    <w:p w14:paraId="0AB925E2" w14:textId="77777777" w:rsidR="0044410D" w:rsidRPr="0044410D" w:rsidRDefault="00C659AB" w:rsidP="00C659AB">
      <w:pPr>
        <w:pStyle w:val="Code"/>
        <w:rPr>
          <w:highlight w:val="white"/>
        </w:rPr>
      </w:pPr>
      <w:r>
        <w:rPr>
          <w:highlight w:val="white"/>
        </w:rPr>
        <w:t xml:space="preserve">    log() {</w:t>
      </w:r>
      <w:r w:rsidR="0048218E" w:rsidRPr="0048218E">
        <w:rPr>
          <w:highlight w:val="white"/>
        </w:rPr>
        <w:br/>
      </w:r>
      <w:r>
        <w:rPr>
          <w:highlight w:val="white"/>
        </w:rPr>
        <w:t xml:space="preserve">        console.log(</w:t>
      </w:r>
      <w:r>
        <w:rPr>
          <w:color w:val="0000FF"/>
          <w:highlight w:val="white"/>
        </w:rPr>
        <w:t>this</w:t>
      </w:r>
      <w:r w:rsidR="00E021C1">
        <w:rPr>
          <w:highlight w:val="white"/>
        </w:rPr>
        <w:t>.item.name);</w:t>
      </w:r>
      <w:r w:rsidR="0048218E" w:rsidRPr="0048218E">
        <w:rPr>
          <w:highlight w:val="white"/>
        </w:rPr>
        <w:br/>
      </w:r>
      <w:r w:rsidR="00E021C1">
        <w:rPr>
          <w:highlight w:val="white"/>
        </w:rPr>
        <w:t xml:space="preserve">    }</w:t>
      </w:r>
    </w:p>
    <w:p w14:paraId="7BEF04BF" w14:textId="77777777" w:rsidR="0044410D" w:rsidRPr="0044410D" w:rsidRDefault="00C659AB" w:rsidP="00C659AB">
      <w:pPr>
        <w:pStyle w:val="Code"/>
        <w:rPr>
          <w:highlight w:val="white"/>
        </w:rPr>
      </w:pPr>
      <w:r>
        <w:rPr>
          <w:highlight w:val="white"/>
        </w:rPr>
        <w:t xml:space="preserve">    </w:t>
      </w:r>
      <w:r>
        <w:rPr>
          <w:color w:val="008000"/>
          <w:highlight w:val="white"/>
        </w:rPr>
        <w:t>// ...</w:t>
      </w:r>
      <w:r w:rsidR="0048218E" w:rsidRPr="0048218E">
        <w:rPr>
          <w:highlight w:val="white"/>
        </w:rPr>
        <w:br/>
      </w:r>
      <w:r>
        <w:rPr>
          <w:highlight w:val="white"/>
        </w:rPr>
        <w:t>}</w:t>
      </w:r>
    </w:p>
    <w:p w14:paraId="1B9615B1" w14:textId="04D6D8E9"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_Ref349736654 \r \h </w:instrText>
      </w:r>
      <w:r>
        <w:rPr>
          <w:highlight w:val="white"/>
        </w:rPr>
      </w:r>
      <w:r>
        <w:rPr>
          <w:highlight w:val="white"/>
        </w:rPr>
        <w:fldChar w:fldCharType="separate"/>
      </w:r>
      <w:r w:rsidR="00B510EF">
        <w:rPr>
          <w:highlight w:val="white"/>
        </w:rPr>
        <w:t>3.</w:t>
      </w:r>
      <w:del w:id="804" w:author="Anders Hejlsberg" w:date="2014-11-01T15:43:00Z">
        <w:r w:rsidR="00633278">
          <w:rPr>
            <w:highlight w:val="white"/>
          </w:rPr>
          <w:delText>5</w:delText>
        </w:r>
      </w:del>
      <w:ins w:id="805" w:author="Anders Hejlsberg" w:date="2014-11-01T15:43:00Z">
        <w:r w:rsidR="00B510EF">
          <w:rPr>
            <w:highlight w:val="white"/>
          </w:rPr>
          <w:t>6</w:t>
        </w:r>
      </w:ins>
      <w:r>
        <w:rPr>
          <w:highlight w:val="white"/>
        </w:rPr>
        <w:fldChar w:fldCharType="end"/>
      </w:r>
      <w:r>
        <w:rPr>
          <w:highlight w:val="white"/>
        </w:rPr>
        <w:t xml:space="preserve"> provides further information about generic types.</w:t>
      </w:r>
    </w:p>
    <w:p w14:paraId="67CAD5FB" w14:textId="77777777" w:rsidR="0044410D" w:rsidRPr="0044410D" w:rsidRDefault="00BD4B50" w:rsidP="00AA00BA">
      <w:pPr>
        <w:pStyle w:val="Heading2"/>
      </w:pPr>
      <w:bookmarkStart w:id="806" w:name="_Toc402619810"/>
      <w:bookmarkStart w:id="807" w:name="_Toc401413997"/>
      <w:r>
        <w:t>Modules</w:t>
      </w:r>
      <w:bookmarkEnd w:id="806"/>
      <w:bookmarkEnd w:id="807"/>
    </w:p>
    <w:p w14:paraId="6B7FDE3D" w14:textId="77777777" w:rsidR="0044410D" w:rsidRPr="0044410D" w:rsidRDefault="00BD4B50" w:rsidP="00BD4B50">
      <w:r>
        <w:t>Classes and interfaces support large-scale JavaScript development by providing a mechanism for describing how to use a software component that can be separated from th</w:t>
      </w:r>
      <w:r w:rsidR="00DC1E7F">
        <w:t>at component</w:t>
      </w:r>
      <w:r w:rsidR="008F4735">
        <w:t>'</w:t>
      </w:r>
      <w:r w:rsidR="00DC1E7F">
        <w:t xml:space="preserve">s implementation. </w:t>
      </w:r>
      <w:r w:rsidR="003C5236">
        <w:t>TypeScript</w:t>
      </w:r>
      <w:r>
        <w:t xml:space="preserve"> enforces </w:t>
      </w:r>
      <w:r>
        <w:rPr>
          <w:i/>
        </w:rPr>
        <w:t>encapsulation</w:t>
      </w:r>
      <w:r>
        <w:t xml:space="preserve"> of implementation in classes at design time (by </w:t>
      </w:r>
      <w:r>
        <w:lastRenderedPageBreak/>
        <w:t xml:space="preserve">restricting use of private </w:t>
      </w:r>
      <w:r w:rsidR="000D49B1">
        <w:t xml:space="preserve">and protected </w:t>
      </w:r>
      <w:r>
        <w:t>members), but cannot enforce encapsulation at runtime because all object propert</w:t>
      </w:r>
      <w:r w:rsidR="00DC1E7F">
        <w:t xml:space="preserve">ies are accessible at runtime. </w:t>
      </w:r>
      <w:r>
        <w:t xml:space="preserve">Future versions of JavaScript may provide </w:t>
      </w:r>
      <w:r>
        <w:rPr>
          <w:i/>
        </w:rPr>
        <w:t>private names</w:t>
      </w:r>
      <w:r>
        <w:t xml:space="preserve"> which would enable runtime enforcement of private </w:t>
      </w:r>
      <w:r w:rsidR="000D49B1">
        <w:t xml:space="preserve">and protected </w:t>
      </w:r>
      <w:r>
        <w:t>members.</w:t>
      </w:r>
    </w:p>
    <w:p w14:paraId="237DC51F" w14:textId="77777777" w:rsidR="0044410D" w:rsidRPr="0044410D" w:rsidRDefault="00BD4B50" w:rsidP="00BD4B50">
      <w:r>
        <w:t>In the current version of JavaScript, the only way to enforce encapsulation at runtime is to use the module pattern: encapsulate private fields and me</w:t>
      </w:r>
      <w:r w:rsidR="00DC1E7F">
        <w:t xml:space="preserve">thods using closure variables. </w:t>
      </w:r>
      <w:r>
        <w:t xml:space="preserve">The module pattern is a natural way to </w:t>
      </w:r>
      <w:r w:rsidR="005D1270">
        <w:t xml:space="preserve">provide organizational structure and dynamic loading options by </w:t>
      </w:r>
      <w:r>
        <w:t>draw</w:t>
      </w:r>
      <w:r w:rsidR="005D1270">
        <w:t>ing</w:t>
      </w:r>
      <w:r>
        <w:t xml:space="preserve"> a boundary around a software com</w:t>
      </w:r>
      <w:r w:rsidR="00DC1E7F">
        <w:t xml:space="preserve">ponent. </w:t>
      </w:r>
      <w:r w:rsidR="005D1270">
        <w:t xml:space="preserve">A module can also provide the ability to introduce namespaces, avoiding use of the global namespace for most software components. </w:t>
      </w:r>
    </w:p>
    <w:p w14:paraId="2AFFEC96" w14:textId="77777777" w:rsidR="0044410D" w:rsidRPr="0044410D" w:rsidRDefault="00BD4B50" w:rsidP="00BD4B50">
      <w:r>
        <w:t>The following example illustrates the JavaScript module pattern.</w:t>
      </w:r>
    </w:p>
    <w:p w14:paraId="3724046B" w14:textId="77777777" w:rsidR="0044410D" w:rsidRPr="005B2E4A" w:rsidRDefault="00BD4B50" w:rsidP="00BD4B50">
      <w:pPr>
        <w:pStyle w:val="Code"/>
      </w:pPr>
      <w:r w:rsidRPr="005B2E4A">
        <w:t>(</w:t>
      </w:r>
      <w:r w:rsidRPr="005B2E4A">
        <w:rPr>
          <w:color w:val="0000FF"/>
          <w:highlight w:val="white"/>
        </w:rPr>
        <w:t>function</w:t>
      </w:r>
      <w:r w:rsidRPr="005B2E4A">
        <w:t>(exports)</w:t>
      </w:r>
      <w:r w:rsidR="009A7854" w:rsidRPr="005B2E4A">
        <w:t xml:space="preserve"> </w:t>
      </w:r>
      <w:r w:rsidRPr="005B2E4A">
        <w:t>{</w:t>
      </w:r>
      <w:r w:rsidR="0048218E" w:rsidRPr="005B2E4A">
        <w:br/>
      </w:r>
      <w:r w:rsidR="009A7854" w:rsidRPr="005B2E4A">
        <w:t xml:space="preserve">    </w:t>
      </w:r>
      <w:r w:rsidRPr="005B2E4A">
        <w:rPr>
          <w:color w:val="0000FF"/>
          <w:highlight w:val="white"/>
        </w:rPr>
        <w:t>var</w:t>
      </w:r>
      <w:r w:rsidR="009A7854" w:rsidRPr="005B2E4A">
        <w:t xml:space="preserve"> </w:t>
      </w:r>
      <w:r w:rsidRPr="005B2E4A">
        <w:t>key</w:t>
      </w:r>
      <w:r w:rsidR="009A7854" w:rsidRPr="005B2E4A">
        <w:t xml:space="preserve"> </w:t>
      </w:r>
      <w:r w:rsidRPr="005B2E4A">
        <w:t>=</w:t>
      </w:r>
      <w:r w:rsidR="009A7854" w:rsidRPr="005B2E4A">
        <w:t xml:space="preserve"> </w:t>
      </w:r>
      <w:r w:rsidRPr="005B2E4A">
        <w:t>generateSecretKey();</w:t>
      </w:r>
      <w:r w:rsidR="0048218E" w:rsidRPr="005B2E4A">
        <w:br/>
      </w:r>
      <w:r w:rsidR="009A7854" w:rsidRPr="005B2E4A">
        <w:t xml:space="preserve">    </w:t>
      </w:r>
      <w:r w:rsidRPr="005B2E4A">
        <w:rPr>
          <w:color w:val="0000FF"/>
          <w:highlight w:val="white"/>
        </w:rPr>
        <w:t>function</w:t>
      </w:r>
      <w:r w:rsidRPr="005B2E4A">
        <w:t xml:space="preserve"> sendMessage(message)</w:t>
      </w:r>
      <w:r w:rsidR="009A7854" w:rsidRPr="005B2E4A">
        <w:t xml:space="preserve"> </w:t>
      </w:r>
      <w:r w:rsidRPr="005B2E4A">
        <w:t>{</w:t>
      </w:r>
      <w:r w:rsidR="0048218E" w:rsidRPr="005B2E4A">
        <w:br/>
      </w:r>
      <w:r w:rsidR="009A7854" w:rsidRPr="005B2E4A">
        <w:t xml:space="preserve">        </w:t>
      </w:r>
      <w:r w:rsidRPr="005B2E4A">
        <w:t>sendSecureMessage(message,</w:t>
      </w:r>
      <w:r w:rsidR="009A7854" w:rsidRPr="005B2E4A">
        <w:t xml:space="preserve"> </w:t>
      </w:r>
      <w:r w:rsidRPr="005B2E4A">
        <w:t>key);</w:t>
      </w:r>
      <w:r w:rsidR="0048218E" w:rsidRPr="005B2E4A">
        <w:br/>
      </w:r>
      <w:r w:rsidR="009A7854" w:rsidRPr="005B2E4A">
        <w:t xml:space="preserve">    </w:t>
      </w:r>
      <w:r w:rsidRPr="005B2E4A">
        <w:t>}</w:t>
      </w:r>
      <w:r w:rsidR="0048218E" w:rsidRPr="005B2E4A">
        <w:br/>
      </w:r>
      <w:r w:rsidRPr="005B2E4A">
        <w:t xml:space="preserve">    exports.sendMessage = sendMessage;</w:t>
      </w:r>
      <w:r w:rsidR="0048218E" w:rsidRPr="005B2E4A">
        <w:br/>
      </w:r>
      <w:r w:rsidRPr="005B2E4A">
        <w:t>})(MessageModule);</w:t>
      </w:r>
    </w:p>
    <w:p w14:paraId="7BCA531C" w14:textId="77777777" w:rsidR="0044410D" w:rsidRPr="0044410D" w:rsidRDefault="00BD4B50" w:rsidP="00BD4B50">
      <w:r>
        <w:t xml:space="preserve">This example illustrates the two essential elements of the module pattern: a </w:t>
      </w:r>
      <w:r>
        <w:rPr>
          <w:i/>
        </w:rPr>
        <w:t xml:space="preserve">module </w:t>
      </w:r>
      <w:r w:rsidRPr="00B147F2">
        <w:rPr>
          <w:i/>
        </w:rPr>
        <w:t>closure</w:t>
      </w:r>
      <w:r>
        <w:t xml:space="preserve"> and a </w:t>
      </w:r>
      <w:r w:rsidRPr="00B147F2">
        <w:rPr>
          <w:i/>
        </w:rPr>
        <w:t>module</w:t>
      </w:r>
      <w:r>
        <w:t xml:space="preserve"> </w:t>
      </w:r>
      <w:r w:rsidRPr="00B147F2">
        <w:rPr>
          <w:i/>
        </w:rPr>
        <w:t>object</w:t>
      </w:r>
      <w:r w:rsidR="00DC1E7F">
        <w:t xml:space="preserve">. </w:t>
      </w:r>
      <w:r>
        <w:t>The module closure is a function that encapsulates the module</w:t>
      </w:r>
      <w:r w:rsidR="008F4735">
        <w:t>'</w:t>
      </w:r>
      <w:r>
        <w:t xml:space="preserve">s implementation, in this case the variable </w:t>
      </w:r>
      <w:r w:rsidR="008F4735">
        <w:t>'</w:t>
      </w:r>
      <w:r>
        <w:t>key</w:t>
      </w:r>
      <w:r w:rsidR="008F4735">
        <w:t>'</w:t>
      </w:r>
      <w:r>
        <w:t xml:space="preserve"> a</w:t>
      </w:r>
      <w:r w:rsidR="00DC1E7F">
        <w:t xml:space="preserve">nd the function </w:t>
      </w:r>
      <w:r w:rsidR="008F4735">
        <w:t>'</w:t>
      </w:r>
      <w:r w:rsidR="00DC1E7F">
        <w:t>sendMessage</w:t>
      </w:r>
      <w:r w:rsidR="008F4735">
        <w:t>'</w:t>
      </w:r>
      <w:r w:rsidR="00DC1E7F">
        <w:t xml:space="preserve">. </w:t>
      </w:r>
      <w:r>
        <w:t>The module object contains the exported variable</w:t>
      </w:r>
      <w:r w:rsidR="00DC1E7F">
        <w:t xml:space="preserve">s and functions of the module. </w:t>
      </w:r>
      <w:r>
        <w:t>Simple modules may create</w:t>
      </w:r>
      <w:r w:rsidR="00DC1E7F">
        <w:t xml:space="preserve"> and return the module object. </w:t>
      </w:r>
      <w:r>
        <w:t xml:space="preserve">The module above takes the module object as a parameter, </w:t>
      </w:r>
      <w:r w:rsidR="008F4735">
        <w:t>'</w:t>
      </w:r>
      <w:r>
        <w:t>exports</w:t>
      </w:r>
      <w:r w:rsidR="008F4735">
        <w:t>'</w:t>
      </w:r>
      <w:r>
        <w:t xml:space="preserve">, and adds the </w:t>
      </w:r>
      <w:r w:rsidR="008F4735">
        <w:t>'</w:t>
      </w:r>
      <w:r>
        <w:t>sendMessage</w:t>
      </w:r>
      <w:r w:rsidR="008F4735">
        <w:t>'</w:t>
      </w:r>
      <w:r>
        <w:t xml:space="preserve"> </w:t>
      </w:r>
      <w:r w:rsidR="00DC1E7F">
        <w:t xml:space="preserve">property to the module object. </w:t>
      </w:r>
      <w:r>
        <w:t xml:space="preserve">This </w:t>
      </w:r>
      <w:r>
        <w:rPr>
          <w:i/>
        </w:rPr>
        <w:t>augmentation</w:t>
      </w:r>
      <w:r>
        <w:t xml:space="preserve"> approach simplifies dynamic loading of modules and also supports separation of mo</w:t>
      </w:r>
      <w:r w:rsidR="00DC1E7F">
        <w:t>dule code into multiple files.</w:t>
      </w:r>
    </w:p>
    <w:p w14:paraId="1BE35C00" w14:textId="77777777" w:rsidR="0044410D" w:rsidRPr="0044410D" w:rsidRDefault="00BD4B50" w:rsidP="00BD4B50">
      <w:r>
        <w:t xml:space="preserve">The example assumes that an outer lexical scope defines the functions </w:t>
      </w:r>
      <w:r w:rsidR="008F4735">
        <w:t>'</w:t>
      </w:r>
      <w:r>
        <w:t>generateSecretKey</w:t>
      </w:r>
      <w:r w:rsidR="008F4735">
        <w:t>'</w:t>
      </w:r>
      <w:r>
        <w:t xml:space="preserve"> and </w:t>
      </w:r>
      <w:r w:rsidR="008F4735">
        <w:t>'</w:t>
      </w:r>
      <w:r>
        <w:t>sendSecureMessage</w:t>
      </w:r>
      <w:r w:rsidR="008F4735">
        <w:t>'</w:t>
      </w:r>
      <w:r>
        <w:t>; it also assumes that the outer scope has assigned the module object to</w:t>
      </w:r>
      <w:r w:rsidR="00DC1E7F">
        <w:t xml:space="preserve"> the variable </w:t>
      </w:r>
      <w:r w:rsidR="008F4735">
        <w:t>'</w:t>
      </w:r>
      <w:r w:rsidR="00DC1E7F">
        <w:t>MessageModule</w:t>
      </w:r>
      <w:r w:rsidR="008F4735">
        <w:t>'</w:t>
      </w:r>
      <w:r w:rsidR="00DC1E7F">
        <w:t>.</w:t>
      </w:r>
    </w:p>
    <w:p w14:paraId="7C4D2504" w14:textId="77777777" w:rsidR="0044410D" w:rsidRPr="0044410D" w:rsidRDefault="003C5236" w:rsidP="00BD4B50">
      <w:r>
        <w:t>TypeScript</w:t>
      </w:r>
      <w:r w:rsidR="00BD4B50">
        <w:t xml:space="preserve"> modules provide a mechanism for succinctly </w:t>
      </w:r>
      <w:r w:rsidR="00DC1E7F">
        <w:t xml:space="preserve">expressing the module pattern. </w:t>
      </w:r>
      <w:r w:rsidR="00BD4B50">
        <w:t xml:space="preserve">In </w:t>
      </w:r>
      <w:r>
        <w:t>TypeScript</w:t>
      </w:r>
      <w:r w:rsidR="00BD4B50">
        <w:t>, programmers can combine the module pattern with the class pattern by nesting modules and c</w:t>
      </w:r>
      <w:r w:rsidR="00DC1E7F">
        <w:t>lasses within an outer module.</w:t>
      </w:r>
      <w:r w:rsidR="00BD4B50">
        <w:t xml:space="preserve"> </w:t>
      </w:r>
    </w:p>
    <w:p w14:paraId="3692136C" w14:textId="77777777" w:rsidR="0044410D" w:rsidRPr="0044410D" w:rsidRDefault="00BD4B50" w:rsidP="00BD4B50">
      <w:r>
        <w:t>The following example shows the definition and use of a simple module.</w:t>
      </w:r>
    </w:p>
    <w:p w14:paraId="1CFFF193" w14:textId="77777777" w:rsidR="0044410D" w:rsidRPr="0044410D" w:rsidRDefault="00BD4B50" w:rsidP="00BD4B50">
      <w:pPr>
        <w:pStyle w:val="Code"/>
      </w:pPr>
      <w:r w:rsidRPr="005B2E4A">
        <w:rPr>
          <w:color w:val="0000FF"/>
          <w:highlight w:val="white"/>
        </w:rPr>
        <w:t>module</w:t>
      </w:r>
      <w:r w:rsidR="009A7854">
        <w:t xml:space="preserve"> </w:t>
      </w:r>
      <w:r w:rsidRPr="007D5456">
        <w:t>M</w:t>
      </w:r>
      <w:r w:rsidR="009A7854">
        <w:t xml:space="preserve"> </w:t>
      </w:r>
      <w:r w:rsidRPr="007D5456">
        <w:t>{</w:t>
      </w:r>
      <w:r w:rsidR="0048218E" w:rsidRPr="0048218E">
        <w:br/>
      </w:r>
      <w:r w:rsidR="009A7854">
        <w:t xml:space="preserve">    </w:t>
      </w:r>
      <w:r w:rsidRPr="005B2E4A">
        <w:rPr>
          <w:color w:val="0000FF"/>
          <w:highlight w:val="white"/>
        </w:rPr>
        <w:t>var</w:t>
      </w:r>
      <w:r w:rsidR="009A7854">
        <w:t xml:space="preserve"> </w:t>
      </w:r>
      <w:r w:rsidRPr="007D5456">
        <w:t>s</w:t>
      </w:r>
      <w:r w:rsidR="009A7854">
        <w:t xml:space="preserve"> </w:t>
      </w:r>
      <w:r w:rsidRPr="007D5456">
        <w:t>=</w:t>
      </w:r>
      <w:r w:rsidR="009A7854">
        <w:t xml:space="preserve"> </w:t>
      </w:r>
      <w:r w:rsidR="008F4735">
        <w:rPr>
          <w:color w:val="800000"/>
        </w:rPr>
        <w:t>"</w:t>
      </w:r>
      <w:r w:rsidRPr="005B2E4A">
        <w:rPr>
          <w:color w:val="800000"/>
        </w:rPr>
        <w:t>hello</w:t>
      </w:r>
      <w:r w:rsidR="008F4735">
        <w:rPr>
          <w:color w:val="800000"/>
        </w:rPr>
        <w:t>"</w:t>
      </w:r>
      <w:r w:rsidRPr="007D5456">
        <w:t>;</w:t>
      </w:r>
      <w:r w:rsidR="0048218E" w:rsidRPr="0048218E">
        <w:br/>
      </w:r>
      <w:r w:rsidR="009A7854">
        <w:t xml:space="preserve">    </w:t>
      </w:r>
      <w:r w:rsidRPr="005B2E4A">
        <w:rPr>
          <w:color w:val="0000FF"/>
          <w:highlight w:val="white"/>
        </w:rPr>
        <w:t>export</w:t>
      </w:r>
      <w:r w:rsidR="009A7854">
        <w:t xml:space="preserve"> </w:t>
      </w:r>
      <w:r w:rsidRPr="005B2E4A">
        <w:rPr>
          <w:color w:val="0000FF"/>
          <w:highlight w:val="white"/>
        </w:rPr>
        <w:t>function</w:t>
      </w:r>
      <w:r w:rsidR="009A7854">
        <w:t xml:space="preserve"> </w:t>
      </w:r>
      <w:r w:rsidRPr="007D5456">
        <w:t>f()</w:t>
      </w:r>
      <w:r w:rsidR="009A7854">
        <w:t xml:space="preserve"> </w:t>
      </w:r>
      <w:r w:rsidRPr="007D5456">
        <w:t>{</w:t>
      </w:r>
      <w:r w:rsidR="0048218E" w:rsidRPr="0048218E">
        <w:br/>
      </w:r>
      <w:r w:rsidR="009A7854">
        <w:t xml:space="preserve">        </w:t>
      </w:r>
      <w:r w:rsidRPr="005B2E4A">
        <w:rPr>
          <w:color w:val="0000FF"/>
          <w:highlight w:val="white"/>
        </w:rPr>
        <w:t>return</w:t>
      </w:r>
      <w:r w:rsidR="009A7854">
        <w:t xml:space="preserve"> </w:t>
      </w:r>
      <w:r w:rsidRPr="007D5456">
        <w:t>s;</w:t>
      </w:r>
      <w:r w:rsidR="0048218E" w:rsidRPr="0048218E">
        <w:br/>
      </w:r>
      <w:r w:rsidR="009A7854">
        <w:t xml:space="preserve">    </w:t>
      </w:r>
      <w:r w:rsidRPr="007D5456">
        <w:t>}</w:t>
      </w:r>
      <w:r w:rsidR="0048218E" w:rsidRPr="0048218E">
        <w:br/>
      </w:r>
      <w:r w:rsidRPr="007D5456">
        <w:t>}</w:t>
      </w:r>
    </w:p>
    <w:p w14:paraId="21E357FD" w14:textId="77777777" w:rsidR="0044410D" w:rsidRPr="0044410D" w:rsidRDefault="00BD4B50" w:rsidP="00BD4B50">
      <w:pPr>
        <w:pStyle w:val="Code"/>
      </w:pPr>
      <w:r w:rsidRPr="007D5456">
        <w:t>M.f();</w:t>
      </w:r>
      <w:r w:rsidR="0048218E" w:rsidRPr="0048218E">
        <w:br/>
      </w:r>
      <w:r w:rsidRPr="007D5456">
        <w:t>M.s;</w:t>
      </w:r>
      <w:r w:rsidR="009A7854">
        <w:t xml:space="preserve">  </w:t>
      </w:r>
      <w:r w:rsidR="003C3E59" w:rsidRPr="00771523">
        <w:rPr>
          <w:color w:val="008000"/>
          <w:highlight w:val="white"/>
        </w:rPr>
        <w:t xml:space="preserve">// Error, </w:t>
      </w:r>
      <w:r w:rsidR="003C3E59">
        <w:rPr>
          <w:color w:val="008000"/>
        </w:rPr>
        <w:t>s is not exported</w:t>
      </w:r>
    </w:p>
    <w:p w14:paraId="29B3589B" w14:textId="77777777" w:rsidR="0044410D" w:rsidRPr="0044410D" w:rsidRDefault="00BD4B50" w:rsidP="00BD4B50">
      <w:r>
        <w:lastRenderedPageBreak/>
        <w:t xml:space="preserve">In this example, variable </w:t>
      </w:r>
      <w:r w:rsidR="008F4735">
        <w:t>'</w:t>
      </w:r>
      <w:r>
        <w:t>s</w:t>
      </w:r>
      <w:r w:rsidR="008F4735">
        <w:t>'</w:t>
      </w:r>
      <w:r>
        <w:t xml:space="preserve"> is a private feature of the module, but function </w:t>
      </w:r>
      <w:r w:rsidR="008F4735">
        <w:t>'</w:t>
      </w:r>
      <w:r>
        <w:t>f</w:t>
      </w:r>
      <w:r w:rsidR="008F4735">
        <w:t>'</w:t>
      </w:r>
      <w:r>
        <w:t xml:space="preserve"> is exported from the module and accessible </w:t>
      </w:r>
      <w:r w:rsidR="00DC1E7F">
        <w:t xml:space="preserve">to code outside of the module. </w:t>
      </w:r>
      <w:r>
        <w:t xml:space="preserve">If we were to describe the effect of module </w:t>
      </w:r>
      <w:r w:rsidR="008F4735">
        <w:t>'</w:t>
      </w:r>
      <w:r>
        <w:t>M</w:t>
      </w:r>
      <w:r w:rsidR="008F4735">
        <w:t>'</w:t>
      </w:r>
      <w:r>
        <w:t xml:space="preserve"> in terms of interfaces and variables, we would write</w:t>
      </w:r>
    </w:p>
    <w:p w14:paraId="605B0806" w14:textId="77777777" w:rsidR="0044410D" w:rsidRPr="005B2E4A" w:rsidRDefault="00BD4B50" w:rsidP="00BD4B50">
      <w:pPr>
        <w:pStyle w:val="Code"/>
      </w:pPr>
      <w:r w:rsidRPr="005B2E4A">
        <w:rPr>
          <w:color w:val="0000FF"/>
          <w:highlight w:val="white"/>
        </w:rPr>
        <w:t>interface</w:t>
      </w:r>
      <w:r w:rsidR="009A7854" w:rsidRPr="005B2E4A">
        <w:t xml:space="preserve"> </w:t>
      </w:r>
      <w:r w:rsidRPr="005B2E4A">
        <w:t>M</w:t>
      </w:r>
      <w:r w:rsidR="009A7854" w:rsidRPr="005B2E4A">
        <w:t xml:space="preserve"> </w:t>
      </w:r>
      <w:r w:rsidRPr="005B2E4A">
        <w:t>{</w:t>
      </w:r>
      <w:r w:rsidR="0048218E" w:rsidRPr="005B2E4A">
        <w:br/>
      </w:r>
      <w:r w:rsidR="009A7854" w:rsidRPr="005B2E4A">
        <w:t xml:space="preserve">    </w:t>
      </w:r>
      <w:r w:rsidRPr="005B2E4A">
        <w:t>f():</w:t>
      </w:r>
      <w:r w:rsidR="009A7854" w:rsidRPr="005B2E4A">
        <w:t xml:space="preserve"> </w:t>
      </w:r>
      <w:r w:rsidRPr="005B2E4A">
        <w:rPr>
          <w:color w:val="0000FF"/>
          <w:highlight w:val="white"/>
        </w:rPr>
        <w:t>string</w:t>
      </w:r>
      <w:r w:rsidRPr="005B2E4A">
        <w:t>;</w:t>
      </w:r>
      <w:r w:rsidR="0048218E" w:rsidRPr="005B2E4A">
        <w:br/>
      </w:r>
      <w:r w:rsidRPr="005B2E4A">
        <w:t>}</w:t>
      </w:r>
    </w:p>
    <w:p w14:paraId="1F4FC697" w14:textId="77777777" w:rsidR="0044410D" w:rsidRPr="005B2E4A" w:rsidRDefault="00BD4B50" w:rsidP="00BD4B50">
      <w:pPr>
        <w:pStyle w:val="Code"/>
      </w:pPr>
      <w:r w:rsidRPr="005B2E4A">
        <w:rPr>
          <w:color w:val="0000FF"/>
          <w:highlight w:val="white"/>
        </w:rPr>
        <w:t>var</w:t>
      </w:r>
      <w:r w:rsidR="009A7854" w:rsidRPr="005B2E4A">
        <w:t xml:space="preserve"> </w:t>
      </w:r>
      <w:r w:rsidRPr="005B2E4A">
        <w:t>M:</w:t>
      </w:r>
      <w:r w:rsidR="009A7854" w:rsidRPr="005B2E4A">
        <w:t xml:space="preserve"> </w:t>
      </w:r>
      <w:r w:rsidRPr="005B2E4A">
        <w:t>M;</w:t>
      </w:r>
    </w:p>
    <w:p w14:paraId="528264B9" w14:textId="77777777" w:rsidR="0044410D" w:rsidRPr="0044410D" w:rsidRDefault="00BD4B50" w:rsidP="00BD4B50">
      <w:r>
        <w:t xml:space="preserve">The interface </w:t>
      </w:r>
      <w:r w:rsidR="008F4735">
        <w:t>'</w:t>
      </w:r>
      <w:r>
        <w:t>M</w:t>
      </w:r>
      <w:r w:rsidR="008F4735">
        <w:t>'</w:t>
      </w:r>
      <w:r>
        <w:t xml:space="preserve"> summarizes the externally vi</w:t>
      </w:r>
      <w:r w:rsidR="00DC1E7F">
        <w:t xml:space="preserve">sible behavior of module </w:t>
      </w:r>
      <w:r w:rsidR="008F4735">
        <w:t>'</w:t>
      </w:r>
      <w:r w:rsidR="00DC1E7F">
        <w:t>M</w:t>
      </w:r>
      <w:r w:rsidR="008F4735">
        <w:t>'</w:t>
      </w:r>
      <w:r w:rsidR="00DC1E7F">
        <w:t xml:space="preserve">. </w:t>
      </w:r>
      <w:r>
        <w:t xml:space="preserve">In this example, we can use the same name for the interface as for the initialized variable because in </w:t>
      </w:r>
      <w:r w:rsidR="003C5236">
        <w:t>TypeScript</w:t>
      </w:r>
      <w:r>
        <w:t xml:space="preserve"> type names and variable names do not conflict: each lexical scope contains a variable declaration space a</w:t>
      </w:r>
      <w:r w:rsidR="00EB157F">
        <w:t>nd type declaration space (see s</w:t>
      </w:r>
      <w:r>
        <w:t xml:space="preserve">ection </w:t>
      </w:r>
      <w:r w:rsidR="00A640FB">
        <w:fldChar w:fldCharType="begin"/>
      </w:r>
      <w:r w:rsidR="00A640FB">
        <w:instrText xml:space="preserve"> REF _Ref323978672 \r \h </w:instrText>
      </w:r>
      <w:r w:rsidR="00A640FB">
        <w:fldChar w:fldCharType="separate"/>
      </w:r>
      <w:r w:rsidR="00B510EF">
        <w:t>2.3</w:t>
      </w:r>
      <w:r w:rsidR="00A640FB">
        <w:fldChar w:fldCharType="end"/>
      </w:r>
      <w:r>
        <w:t xml:space="preserve"> for more details).</w:t>
      </w:r>
    </w:p>
    <w:p w14:paraId="6F5EED30" w14:textId="77777777" w:rsidR="0044410D" w:rsidRPr="0044410D" w:rsidRDefault="00BD4B50" w:rsidP="00BD4B50">
      <w:r>
        <w:t xml:space="preserve">Module </w:t>
      </w:r>
      <w:r w:rsidR="008F4735">
        <w:t>'</w:t>
      </w:r>
      <w:r>
        <w:t>M</w:t>
      </w:r>
      <w:r w:rsidR="008F4735">
        <w:t>'</w:t>
      </w:r>
      <w:r>
        <w:t xml:space="preserve"> is an example of an </w:t>
      </w:r>
      <w:r>
        <w:rPr>
          <w:i/>
        </w:rPr>
        <w:t>internal</w:t>
      </w:r>
      <w:r>
        <w:t xml:space="preserve"> module, because it is nested within the </w:t>
      </w:r>
      <w:r>
        <w:rPr>
          <w:i/>
        </w:rPr>
        <w:t>global</w:t>
      </w:r>
      <w:r>
        <w:t xml:space="preserve"> module (see </w:t>
      </w:r>
      <w:r w:rsidR="00EB157F">
        <w:t>section</w:t>
      </w:r>
      <w:r>
        <w:t xml:space="preserve"> </w:t>
      </w:r>
      <w:r w:rsidR="00EB157F">
        <w:fldChar w:fldCharType="begin"/>
      </w:r>
      <w:r w:rsidR="00EB157F">
        <w:instrText xml:space="preserve"> REF _Ref366222721 \r \h </w:instrText>
      </w:r>
      <w:r w:rsidR="00EB157F">
        <w:fldChar w:fldCharType="separate"/>
      </w:r>
      <w:r w:rsidR="00B510EF">
        <w:t>10</w:t>
      </w:r>
      <w:r w:rsidR="00EB157F">
        <w:fldChar w:fldCharType="end"/>
      </w:r>
      <w:r w:rsidR="00395E6F">
        <w:t xml:space="preserve"> </w:t>
      </w:r>
      <w:r w:rsidR="00DC1E7F">
        <w:t xml:space="preserve">for more details). </w:t>
      </w:r>
      <w:r>
        <w:t xml:space="preserve">The </w:t>
      </w:r>
      <w:r w:rsidR="003C5236">
        <w:t>TypeScript</w:t>
      </w:r>
      <w:r>
        <w:t xml:space="preserve"> compiler emits the following JavaScript code for this module.</w:t>
      </w:r>
    </w:p>
    <w:p w14:paraId="27BE3E6E" w14:textId="77777777" w:rsidR="0044410D" w:rsidRPr="0044410D" w:rsidRDefault="00BD4B50" w:rsidP="00BD4B50">
      <w:pPr>
        <w:pStyle w:val="Code"/>
      </w:pPr>
      <w:r>
        <w:rPr>
          <w:color w:val="0000FF"/>
        </w:rPr>
        <w:t>var</w:t>
      </w:r>
      <w:r w:rsidR="009A7854">
        <w:t xml:space="preserve"> </w:t>
      </w:r>
      <w:r>
        <w:t>M;</w:t>
      </w:r>
      <w:r w:rsidR="0048218E" w:rsidRPr="0048218E">
        <w:br/>
      </w:r>
      <w:r>
        <w:t>(</w:t>
      </w:r>
      <w:r>
        <w:rPr>
          <w:color w:val="0000FF"/>
        </w:rPr>
        <w:t>function</w:t>
      </w:r>
      <w:r>
        <w:t>(M)</w:t>
      </w:r>
      <w:r w:rsidR="009A7854">
        <w:t xml:space="preserve"> </w:t>
      </w:r>
      <w:r>
        <w:t>{</w:t>
      </w:r>
      <w:r w:rsidR="0048218E" w:rsidRPr="0048218E">
        <w:br/>
      </w:r>
      <w:r w:rsidR="009A7854">
        <w:t xml:space="preserve">    </w:t>
      </w:r>
      <w:r>
        <w:rPr>
          <w:color w:val="0000FF"/>
        </w:rPr>
        <w:t>var</w:t>
      </w:r>
      <w:r w:rsidR="009A7854">
        <w:t xml:space="preserve"> </w:t>
      </w:r>
      <w:r>
        <w:t>s</w:t>
      </w:r>
      <w:r w:rsidR="009A7854">
        <w:t xml:space="preserve"> </w:t>
      </w:r>
      <w:r>
        <w:t>=</w:t>
      </w:r>
      <w:r w:rsidR="009A7854">
        <w:t xml:space="preserve"> </w:t>
      </w:r>
      <w:r w:rsidR="008F4735">
        <w:rPr>
          <w:color w:val="800000"/>
        </w:rPr>
        <w:t>"</w:t>
      </w:r>
      <w:r>
        <w:rPr>
          <w:color w:val="800000"/>
        </w:rPr>
        <w:t>hello</w:t>
      </w:r>
      <w:r w:rsidR="008F4735">
        <w:rPr>
          <w:color w:val="800000"/>
        </w:rPr>
        <w:t>"</w:t>
      </w:r>
      <w:r>
        <w:t>;</w:t>
      </w:r>
      <w:r w:rsidR="0048218E" w:rsidRPr="0048218E">
        <w:br/>
      </w:r>
      <w:r w:rsidR="009A7854">
        <w:t xml:space="preserve">    </w:t>
      </w:r>
      <w:r>
        <w:rPr>
          <w:color w:val="0000FF"/>
        </w:rPr>
        <w:t>function</w:t>
      </w:r>
      <w:r w:rsidR="009A7854">
        <w:t xml:space="preserve"> </w:t>
      </w:r>
      <w:r>
        <w:t>f()</w:t>
      </w:r>
      <w:r w:rsidR="009A7854">
        <w:t xml:space="preserve"> </w:t>
      </w:r>
      <w:r>
        <w:t>{</w:t>
      </w:r>
      <w:r w:rsidR="0048218E" w:rsidRPr="0048218E">
        <w:br/>
      </w:r>
      <w:r w:rsidR="009A7854">
        <w:t xml:space="preserve">        </w:t>
      </w:r>
      <w:r>
        <w:rPr>
          <w:color w:val="0000FF"/>
        </w:rPr>
        <w:t>return</w:t>
      </w:r>
      <w:r w:rsidR="009A7854">
        <w:t xml:space="preserve"> </w:t>
      </w:r>
      <w:r>
        <w:t>s;</w:t>
      </w:r>
      <w:r w:rsidR="0048218E" w:rsidRPr="0048218E">
        <w:br/>
      </w:r>
      <w:r w:rsidR="009A7854">
        <w:t xml:space="preserve">    </w:t>
      </w:r>
      <w:r>
        <w:t>}</w:t>
      </w:r>
      <w:r w:rsidR="0048218E" w:rsidRPr="0048218E">
        <w:br/>
      </w:r>
      <w:r w:rsidR="009A7854">
        <w:t xml:space="preserve">    </w:t>
      </w:r>
      <w:r>
        <w:t>M.f</w:t>
      </w:r>
      <w:r w:rsidR="009A7854">
        <w:t xml:space="preserve"> </w:t>
      </w:r>
      <w:r>
        <w:t>=</w:t>
      </w:r>
      <w:r w:rsidR="009A7854">
        <w:t xml:space="preserve"> </w:t>
      </w:r>
      <w:r>
        <w:t>f;</w:t>
      </w:r>
      <w:r w:rsidR="0048218E" w:rsidRPr="0048218E">
        <w:br/>
      </w:r>
      <w:r>
        <w:t>})(M</w:t>
      </w:r>
      <w:r w:rsidR="005B2E4A">
        <w:t xml:space="preserve"> </w:t>
      </w:r>
      <w:r>
        <w:t>||</w:t>
      </w:r>
      <w:r w:rsidR="005B2E4A">
        <w:t xml:space="preserve"> </w:t>
      </w:r>
      <w:r>
        <w:t>(M</w:t>
      </w:r>
      <w:r w:rsidR="005B2E4A">
        <w:t xml:space="preserve"> </w:t>
      </w:r>
      <w:r>
        <w:t>=</w:t>
      </w:r>
      <w:r w:rsidR="005B2E4A">
        <w:t xml:space="preserve"> </w:t>
      </w:r>
      <w:r>
        <w:t>{}));</w:t>
      </w:r>
    </w:p>
    <w:p w14:paraId="486DBC54" w14:textId="77777777" w:rsidR="0044410D" w:rsidRPr="0044410D" w:rsidRDefault="00BD4B50" w:rsidP="00BD4B50">
      <w:r>
        <w:t xml:space="preserve">In this case, the compiler assumes that the module object resides in global variable </w:t>
      </w:r>
      <w:r w:rsidR="008F4735">
        <w:t>'</w:t>
      </w:r>
      <w:r>
        <w:t>M</w:t>
      </w:r>
      <w:r w:rsidR="008F4735">
        <w:t>'</w:t>
      </w:r>
      <w:r>
        <w:t>, which may or may not have been initialized</w:t>
      </w:r>
      <w:r w:rsidR="00DC1E7F">
        <w:t xml:space="preserve"> to the desired module object.</w:t>
      </w:r>
    </w:p>
    <w:p w14:paraId="34DECF76" w14:textId="77777777" w:rsidR="0044410D" w:rsidRPr="0044410D" w:rsidRDefault="003C5236" w:rsidP="00350736">
      <w:r>
        <w:t>TypeScript</w:t>
      </w:r>
      <w:r w:rsidR="00BD4B50">
        <w:t xml:space="preserve"> also supports </w:t>
      </w:r>
      <w:r w:rsidR="00BD4B50">
        <w:rPr>
          <w:i/>
        </w:rPr>
        <w:t>external</w:t>
      </w:r>
      <w:r w:rsidR="00BD4B50">
        <w:t xml:space="preserve"> modules, which are files that contain top-level </w:t>
      </w:r>
      <w:r w:rsidR="00BD4B50">
        <w:rPr>
          <w:i/>
        </w:rPr>
        <w:t>export</w:t>
      </w:r>
      <w:r w:rsidR="00BD4B50">
        <w:t xml:space="preserve"> and </w:t>
      </w:r>
      <w:r w:rsidR="00BD4B50">
        <w:rPr>
          <w:i/>
        </w:rPr>
        <w:t xml:space="preserve">import </w:t>
      </w:r>
      <w:r w:rsidR="00DC1E7F">
        <w:t xml:space="preserve">directives. </w:t>
      </w:r>
      <w:r w:rsidR="00BD4B50">
        <w:t xml:space="preserve">For this type of module the </w:t>
      </w:r>
      <w:r>
        <w:t>TypeScript</w:t>
      </w:r>
      <w:r w:rsidR="00BD4B50">
        <w:t xml:space="preserve"> compiler will emit code whose module closure and module object implementation vary according to the specified dynamic loading system, for example, the Asynch</w:t>
      </w:r>
      <w:r w:rsidR="00395E6F">
        <w:t>ro</w:t>
      </w:r>
      <w:r w:rsidR="00DE357C">
        <w:t>nous Module Definition system.</w:t>
      </w:r>
    </w:p>
    <w:p w14:paraId="62C9BFC0" w14:textId="77777777" w:rsidR="0044410D" w:rsidRPr="0044410D" w:rsidRDefault="0044410D" w:rsidP="00350736"/>
    <w:p w14:paraId="70CE1971" w14:textId="77777777" w:rsidR="00DE357C" w:rsidRPr="00DE357C" w:rsidRDefault="00DE357C" w:rsidP="00350736">
      <w:pPr>
        <w:sectPr w:rsidR="00DE357C" w:rsidRPr="00DE357C" w:rsidSect="00117E4D">
          <w:footerReference w:type="default" r:id="rId17"/>
          <w:type w:val="oddPage"/>
          <w:pgSz w:w="12240" w:h="15840"/>
          <w:pgMar w:top="1440" w:right="1440" w:bottom="1440" w:left="1440" w:header="720" w:footer="720" w:gutter="0"/>
          <w:pgNumType w:start="1"/>
          <w:cols w:space="720"/>
          <w:docGrid w:linePitch="360"/>
        </w:sectPr>
      </w:pPr>
    </w:p>
    <w:p w14:paraId="2DB2E516" w14:textId="77777777" w:rsidR="0044410D" w:rsidRPr="0044410D" w:rsidRDefault="00761E6E" w:rsidP="004A2792">
      <w:pPr>
        <w:pStyle w:val="Heading1"/>
      </w:pPr>
      <w:bookmarkStart w:id="808" w:name="_Toc402619811"/>
      <w:bookmarkStart w:id="809" w:name="_Toc401413998"/>
      <w:r>
        <w:lastRenderedPageBreak/>
        <w:t>Basic Concepts</w:t>
      </w:r>
      <w:bookmarkEnd w:id="808"/>
      <w:bookmarkEnd w:id="809"/>
    </w:p>
    <w:p w14:paraId="430B3929" w14:textId="77777777" w:rsidR="0044410D" w:rsidRPr="0044410D" w:rsidRDefault="00D717DC" w:rsidP="00761E6E">
      <w:r>
        <w:t xml:space="preserve">The remainder of this document is the formal specification of the </w:t>
      </w:r>
      <w:r w:rsidR="003C5236">
        <w:t>TypeScript</w:t>
      </w:r>
      <w:r>
        <w:t xml:space="preserve"> programming language and</w:t>
      </w:r>
      <w:r w:rsidR="007B1F6C">
        <w:t xml:space="preserve"> </w:t>
      </w:r>
      <w:r w:rsidR="00761E6E">
        <w:t xml:space="preserve">is intended to be read as an adjunct to the </w:t>
      </w:r>
      <w:hyperlink r:id="rId18" w:history="1">
        <w:r w:rsidR="00761E6E" w:rsidRPr="00D47D13">
          <w:rPr>
            <w:rStyle w:val="Hyperlink"/>
          </w:rPr>
          <w:t>ECMAScript Language Specification</w:t>
        </w:r>
      </w:hyperlink>
      <w:r w:rsidR="00761E6E">
        <w:t xml:space="preserve"> (</w:t>
      </w:r>
      <w:r w:rsidR="00D47D13">
        <w:t xml:space="preserve">specifically, the </w:t>
      </w:r>
      <w:r w:rsidR="00761E6E">
        <w:t>ECMA-262 Standard</w:t>
      </w:r>
      <w:r w:rsidR="007B1F6C">
        <w:t>, 5</w:t>
      </w:r>
      <w:r w:rsidR="007B1F6C" w:rsidRPr="007B1F6C">
        <w:rPr>
          <w:vertAlign w:val="superscript"/>
        </w:rPr>
        <w:t>th</w:t>
      </w:r>
      <w:r w:rsidR="007B1F6C">
        <w:t xml:space="preserve"> Edition</w:t>
      </w:r>
      <w:r w:rsidR="00761E6E">
        <w:t xml:space="preserve">). </w:t>
      </w:r>
      <w:r>
        <w:t>This document</w:t>
      </w:r>
      <w:r w:rsidR="007B1F6C">
        <w:t xml:space="preserve"> describes the </w:t>
      </w:r>
      <w:r>
        <w:t xml:space="preserve">syntactic grammar added by </w:t>
      </w:r>
      <w:r w:rsidR="003C5236">
        <w:t>TypeScript</w:t>
      </w:r>
      <w:r>
        <w:t xml:space="preserve"> along with the </w:t>
      </w:r>
      <w:r w:rsidR="007B1F6C">
        <w:t xml:space="preserve">compile-time processing and type checking performed by the </w:t>
      </w:r>
      <w:r w:rsidR="003C5236">
        <w:t>TypeScript</w:t>
      </w:r>
      <w:r w:rsidR="007B1F6C">
        <w:t xml:space="preserve"> compiler, but it </w:t>
      </w:r>
      <w:r w:rsidR="00D1257E">
        <w:t>only minimally discusses</w:t>
      </w:r>
      <w:r w:rsidR="007B1F6C">
        <w:t xml:space="preserve"> the run-time</w:t>
      </w:r>
      <w:r w:rsidR="00344CFE">
        <w:t xml:space="preserve"> behavior of programs since that</w:t>
      </w:r>
      <w:r w:rsidR="007B1F6C">
        <w:t xml:space="preserve"> is co</w:t>
      </w:r>
      <w:r>
        <w:t>vered by the ECMAScript specification</w:t>
      </w:r>
      <w:r w:rsidR="007B1F6C">
        <w:t>.</w:t>
      </w:r>
    </w:p>
    <w:p w14:paraId="209CAE44" w14:textId="77777777" w:rsidR="0044410D" w:rsidRPr="0044410D" w:rsidRDefault="00047014" w:rsidP="00047014">
      <w:pPr>
        <w:pStyle w:val="Heading2"/>
      </w:pPr>
      <w:bookmarkStart w:id="810" w:name="_Ref352070784"/>
      <w:bookmarkStart w:id="811" w:name="_Toc402619812"/>
      <w:bookmarkStart w:id="812" w:name="_Toc401413999"/>
      <w:r>
        <w:t>Grammar Conventions</w:t>
      </w:r>
      <w:bookmarkEnd w:id="810"/>
      <w:bookmarkEnd w:id="811"/>
      <w:bookmarkEnd w:id="812"/>
    </w:p>
    <w:p w14:paraId="35D62E69" w14:textId="77777777" w:rsidR="0044410D" w:rsidRPr="0044410D" w:rsidRDefault="00D717DC" w:rsidP="00761E6E">
      <w:r>
        <w:t xml:space="preserve">The syntactic grammar added by </w:t>
      </w:r>
      <w:r w:rsidR="003C5236">
        <w:t>TypeScript</w:t>
      </w:r>
      <w:r>
        <w:t xml:space="preserve"> language is specified throughout</w:t>
      </w:r>
      <w:r w:rsidR="00D47D13">
        <w:t xml:space="preserve"> this document</w:t>
      </w:r>
      <w:r>
        <w:t xml:space="preserve"> using the existing</w:t>
      </w:r>
      <w:r w:rsidR="00476F17">
        <w:t xml:space="preserve"> </w:t>
      </w:r>
      <w:r>
        <w:t xml:space="preserve">conventions </w:t>
      </w:r>
      <w:r w:rsidR="00476F17">
        <w:t xml:space="preserve">and production names </w:t>
      </w:r>
      <w:r>
        <w:t>of the ECMAScript grammar.</w:t>
      </w:r>
      <w:r w:rsidR="00476F17">
        <w:t xml:space="preserve"> In places where </w:t>
      </w:r>
      <w:r w:rsidR="003C5236">
        <w:t>TypeScript</w:t>
      </w:r>
      <w:r w:rsidR="00476F17">
        <w:t xml:space="preserve"> augments an existing grammar production it is so noted. For example:</w:t>
      </w:r>
    </w:p>
    <w:p w14:paraId="74BF4576" w14:textId="77777777" w:rsidR="0044410D" w:rsidRPr="0044410D" w:rsidRDefault="003437FB" w:rsidP="003437FB">
      <w:pPr>
        <w:pStyle w:val="Grammar"/>
      </w:pPr>
      <w:r w:rsidRPr="0072778F">
        <w:rPr>
          <w:rStyle w:val="Production"/>
        </w:rPr>
        <w:t>CallExpression:</w:t>
      </w:r>
      <w:r>
        <w:t xml:space="preserve">  </w:t>
      </w:r>
      <w:r w:rsidRPr="001E0AF4">
        <w:rPr>
          <w:rStyle w:val="Production"/>
        </w:rPr>
        <w:t>( Modified )</w:t>
      </w:r>
      <w:r w:rsidR="0048218E" w:rsidRPr="0048218E">
        <w:br/>
      </w:r>
      <w:r>
        <w:t>…</w:t>
      </w:r>
      <w:r w:rsidR="0048218E" w:rsidRPr="0048218E">
        <w:br/>
      </w:r>
      <w:r w:rsidRPr="009A7854">
        <w:rPr>
          <w:rStyle w:val="Terminal"/>
        </w:rPr>
        <w:t>super</w:t>
      </w:r>
      <w:r>
        <w:t xml:space="preserve">   </w:t>
      </w:r>
      <w:r w:rsidRPr="006E4196">
        <w:rPr>
          <w:rStyle w:val="Terminal"/>
        </w:rPr>
        <w:t>(</w:t>
      </w:r>
      <w:r>
        <w:t xml:space="preserve">   </w:t>
      </w:r>
      <w:r w:rsidRPr="001E0AF4">
        <w:rPr>
          <w:rStyle w:val="Production"/>
        </w:rPr>
        <w:t>ArgumentList</w:t>
      </w:r>
      <w:r w:rsidRPr="001E0AF4">
        <w:rPr>
          <w:rStyle w:val="Production"/>
          <w:vertAlign w:val="subscript"/>
        </w:rPr>
        <w:t>opt</w:t>
      </w:r>
      <w:r>
        <w:t xml:space="preserve">   </w:t>
      </w:r>
      <w:r w:rsidRPr="006E4196">
        <w:rPr>
          <w:rStyle w:val="Terminal"/>
        </w:rPr>
        <w:t>)</w:t>
      </w:r>
      <w:r w:rsidR="0048218E" w:rsidRPr="0048218E">
        <w:br/>
      </w:r>
      <w:r w:rsidRPr="008549C0">
        <w:rPr>
          <w:rStyle w:val="Terminal"/>
        </w:rPr>
        <w:t>super</w:t>
      </w:r>
      <w:r>
        <w:t xml:space="preserve">   </w:t>
      </w:r>
      <w:r w:rsidRPr="008549C0">
        <w:rPr>
          <w:rStyle w:val="Terminal"/>
        </w:rPr>
        <w:t>.</w:t>
      </w:r>
      <w:r>
        <w:t xml:space="preserve">   </w:t>
      </w:r>
      <w:r w:rsidRPr="001E0AF4">
        <w:rPr>
          <w:rStyle w:val="Production"/>
        </w:rPr>
        <w:t>Identifier</w:t>
      </w:r>
      <w:r w:rsidR="0086345A" w:rsidRPr="001E0AF4">
        <w:rPr>
          <w:rStyle w:val="Production"/>
        </w:rPr>
        <w:t>Name</w:t>
      </w:r>
    </w:p>
    <w:p w14:paraId="68D8BF78" w14:textId="77777777" w:rsidR="0044410D" w:rsidRPr="0044410D" w:rsidRDefault="00476F17" w:rsidP="00761E6E">
      <w:r w:rsidRPr="001E0AF4">
        <w:t xml:space="preserve">The </w:t>
      </w:r>
      <w:r w:rsidR="008F4735">
        <w:t>'</w:t>
      </w:r>
      <w:r w:rsidRPr="001E0AF4">
        <w:rPr>
          <w:rStyle w:val="Production"/>
        </w:rPr>
        <w:t>( Modified )</w:t>
      </w:r>
      <w:r w:rsidR="008F4735">
        <w:t>'</w:t>
      </w:r>
      <w:r w:rsidRPr="001E0AF4">
        <w:t xml:space="preserve"> annotation</w:t>
      </w:r>
      <w:r>
        <w:t xml:space="preserve"> indicates that an existing grammar production is being replaced, and the </w:t>
      </w:r>
      <w:r w:rsidR="008F4735">
        <w:t>'</w:t>
      </w:r>
      <w:r>
        <w:t>…</w:t>
      </w:r>
      <w:r w:rsidR="008F4735">
        <w:t>'</w:t>
      </w:r>
      <w:r>
        <w:t xml:space="preserve"> references the contents of the original grammar production.</w:t>
      </w:r>
    </w:p>
    <w:p w14:paraId="5E364552" w14:textId="77777777" w:rsidR="0044410D" w:rsidRPr="0044410D" w:rsidRDefault="005D24B2" w:rsidP="005D24B2">
      <w:r>
        <w:t xml:space="preserve">Similar to the ECMAScript grammar, if the phrase </w:t>
      </w:r>
      <w:r w:rsidR="008F4735">
        <w:t>"</w:t>
      </w:r>
      <w:r w:rsidRPr="001E0AF4">
        <w:rPr>
          <w:rStyle w:val="Production"/>
        </w:rPr>
        <w:t>[no LineTerminator here]</w:t>
      </w:r>
      <w:r w:rsidR="008F4735">
        <w:t>"</w:t>
      </w:r>
      <w:r>
        <w:t xml:space="preserve"> appears in the right-hand side of a production</w:t>
      </w:r>
      <w:r w:rsidR="006562C5">
        <w:t xml:space="preserve"> of the syntactic grammar, it indicates that the </w:t>
      </w:r>
      <w:r>
        <w:t xml:space="preserve">production </w:t>
      </w:r>
      <w:r w:rsidR="006562C5">
        <w:t>is not a match</w:t>
      </w:r>
      <w:r>
        <w:t xml:space="preserve"> if a </w:t>
      </w:r>
      <w:r w:rsidRPr="006562C5">
        <w:rPr>
          <w:rStyle w:val="Production"/>
        </w:rPr>
        <w:t>LineTerminator</w:t>
      </w:r>
      <w:r>
        <w:t xml:space="preserve"> occurs in the input stream at the indicated position.</w:t>
      </w:r>
    </w:p>
    <w:p w14:paraId="630E35C0" w14:textId="77777777" w:rsidR="0044410D" w:rsidRPr="0044410D" w:rsidRDefault="00DC3535" w:rsidP="008C111D">
      <w:pPr>
        <w:pStyle w:val="Heading2"/>
      </w:pPr>
      <w:bookmarkStart w:id="813" w:name="_Toc402619813"/>
      <w:bookmarkStart w:id="814" w:name="_Toc401414000"/>
      <w:r>
        <w:t>Namespace</w:t>
      </w:r>
      <w:r w:rsidR="0095204A">
        <w:t>s</w:t>
      </w:r>
      <w:r>
        <w:t xml:space="preserve"> and </w:t>
      </w:r>
      <w:r w:rsidR="0095204A">
        <w:t xml:space="preserve">Named </w:t>
      </w:r>
      <w:r>
        <w:t>Typ</w:t>
      </w:r>
      <w:r w:rsidR="0095204A">
        <w:t>es</w:t>
      </w:r>
      <w:bookmarkEnd w:id="813"/>
      <w:bookmarkEnd w:id="814"/>
    </w:p>
    <w:p w14:paraId="3330F439" w14:textId="77777777" w:rsidR="0044410D" w:rsidRPr="0044410D" w:rsidRDefault="009C6BED" w:rsidP="008C111D">
      <w:r>
        <w:t>TypeScript</w:t>
      </w:r>
      <w:r w:rsidR="00CF203F">
        <w:t xml:space="preserve"> supports</w:t>
      </w:r>
      <w:r>
        <w:t xml:space="preserve"> </w:t>
      </w:r>
      <w:r w:rsidR="00D1203A" w:rsidRPr="005679F8">
        <w:rPr>
          <w:b/>
          <w:i/>
        </w:rPr>
        <w:t>named types</w:t>
      </w:r>
      <w:r w:rsidR="00CF203F">
        <w:t xml:space="preserve"> that can</w:t>
      </w:r>
      <w:r w:rsidR="00D1203A">
        <w:t xml:space="preserve"> be organized in hierarchical </w:t>
      </w:r>
      <w:r w:rsidR="00D1203A" w:rsidRPr="005679F8">
        <w:rPr>
          <w:b/>
          <w:i/>
        </w:rPr>
        <w:t>namespaces</w:t>
      </w:r>
      <w:r w:rsidR="00CF203F">
        <w:t>. Namespaces are introduced by module declarations and named types are introduced by class</w:t>
      </w:r>
      <w:r w:rsidR="00E336D8">
        <w:t>,</w:t>
      </w:r>
      <w:r w:rsidR="00CF203F">
        <w:t xml:space="preserve"> interface</w:t>
      </w:r>
      <w:r w:rsidR="00E336D8">
        <w:t>, and enum</w:t>
      </w:r>
      <w:r w:rsidR="00CF203F">
        <w:t xml:space="preserve"> declarations. Named t</w:t>
      </w:r>
      <w:r>
        <w:t xml:space="preserve">ypes are denoted by </w:t>
      </w:r>
      <w:r w:rsidR="00D1203A">
        <w:t>qualified name</w:t>
      </w:r>
      <w:r>
        <w:t>s</w:t>
      </w:r>
      <w:r w:rsidR="00CF203F">
        <w:t xml:space="preserve"> that extend</w:t>
      </w:r>
      <w:r w:rsidR="00D1203A">
        <w:t xml:space="preserve"> from </w:t>
      </w:r>
      <w:r w:rsidR="00DC3535">
        <w:t>some</w:t>
      </w:r>
      <w:r w:rsidR="00CF203F" w:rsidRPr="00D21C8A">
        <w:t xml:space="preserve"> </w:t>
      </w:r>
      <w:r w:rsidR="00C27CED">
        <w:t xml:space="preserve">root module </w:t>
      </w:r>
      <w:r w:rsidR="00D1203A" w:rsidRPr="00D21C8A">
        <w:t>(po</w:t>
      </w:r>
      <w:r w:rsidR="00D1203A">
        <w:t>ssibly the global module)</w:t>
      </w:r>
      <w:r w:rsidR="00E00DA2">
        <w:t xml:space="preserve"> to the point of their declaration</w:t>
      </w:r>
      <w:r w:rsidR="00D1203A">
        <w:t>.</w:t>
      </w:r>
      <w:r w:rsidR="00E00DA2">
        <w:t xml:space="preserve"> </w:t>
      </w:r>
      <w:r>
        <w:t>The example</w:t>
      </w:r>
    </w:p>
    <w:p w14:paraId="7815F0A4" w14:textId="77777777" w:rsidR="0044410D" w:rsidRPr="0044410D" w:rsidRDefault="009C6BED" w:rsidP="00527B09">
      <w:pPr>
        <w:pStyle w:val="Code"/>
      </w:pPr>
      <w:r w:rsidRPr="00D21C8A">
        <w:rPr>
          <w:color w:val="0000FF"/>
          <w:highlight w:val="white"/>
        </w:rPr>
        <w:t>module</w:t>
      </w:r>
      <w:r>
        <w:t xml:space="preserve"> </w:t>
      </w:r>
      <w:r w:rsidR="00CF203F">
        <w:t>X</w:t>
      </w:r>
      <w:r w:rsidR="00527B09">
        <w:t xml:space="preserve"> </w:t>
      </w:r>
      <w:r>
        <w:t>{</w:t>
      </w:r>
      <w:r w:rsidR="0048218E" w:rsidRPr="0048218E">
        <w:br/>
      </w:r>
      <w:r>
        <w:t xml:space="preserve">    </w:t>
      </w:r>
      <w:r w:rsidRPr="00D21C8A">
        <w:rPr>
          <w:color w:val="0000FF"/>
          <w:highlight w:val="white"/>
        </w:rPr>
        <w:t>export</w:t>
      </w:r>
      <w:r>
        <w:t xml:space="preserve"> </w:t>
      </w:r>
      <w:r w:rsidR="00CF203F" w:rsidRPr="00D21C8A">
        <w:rPr>
          <w:color w:val="0000FF"/>
          <w:highlight w:val="white"/>
        </w:rPr>
        <w:t>module</w:t>
      </w:r>
      <w:r w:rsidR="00CF203F">
        <w:t xml:space="preserve"> Y</w:t>
      </w:r>
      <w:r w:rsidR="00527B09">
        <w:t xml:space="preserve"> </w:t>
      </w:r>
      <w:r>
        <w:t>{</w:t>
      </w:r>
      <w:r w:rsidR="0048218E" w:rsidRPr="0048218E">
        <w:br/>
      </w:r>
      <w:r>
        <w:t xml:space="preserve">        </w:t>
      </w:r>
      <w:r w:rsidRPr="00D21C8A">
        <w:rPr>
          <w:color w:val="0000FF"/>
          <w:highlight w:val="white"/>
        </w:rPr>
        <w:t>export</w:t>
      </w:r>
      <w:r>
        <w:t xml:space="preserve"> </w:t>
      </w:r>
      <w:r w:rsidR="00CF203F" w:rsidRPr="00D21C8A">
        <w:rPr>
          <w:color w:val="0000FF"/>
          <w:highlight w:val="white"/>
        </w:rPr>
        <w:t>interface</w:t>
      </w:r>
      <w:r w:rsidR="00CF203F">
        <w:t xml:space="preserve"> Z</w:t>
      </w:r>
      <w:r w:rsidR="000D217B">
        <w:t xml:space="preserve"> { }</w:t>
      </w:r>
      <w:r w:rsidR="0048218E" w:rsidRPr="0048218E">
        <w:br/>
      </w:r>
      <w:r w:rsidR="00527B09">
        <w:t xml:space="preserve">    }</w:t>
      </w:r>
      <w:r w:rsidR="0048218E" w:rsidRPr="0048218E">
        <w:br/>
      </w:r>
      <w:r>
        <w:t xml:space="preserve">    </w:t>
      </w:r>
      <w:r w:rsidRPr="00D21C8A">
        <w:rPr>
          <w:color w:val="0000FF"/>
          <w:highlight w:val="white"/>
        </w:rPr>
        <w:t>export</w:t>
      </w:r>
      <w:r>
        <w:t xml:space="preserve"> </w:t>
      </w:r>
      <w:r w:rsidR="00CF203F" w:rsidRPr="00D21C8A">
        <w:rPr>
          <w:color w:val="0000FF"/>
          <w:highlight w:val="white"/>
        </w:rPr>
        <w:t>interface</w:t>
      </w:r>
      <w:r w:rsidR="00CF203F">
        <w:t xml:space="preserve"> Y</w:t>
      </w:r>
      <w:r w:rsidR="000D217B">
        <w:t xml:space="preserve"> { }</w:t>
      </w:r>
      <w:r w:rsidR="0048218E" w:rsidRPr="0048218E">
        <w:br/>
      </w:r>
      <w:r>
        <w:t>}</w:t>
      </w:r>
    </w:p>
    <w:p w14:paraId="7CBDBDC8" w14:textId="77777777" w:rsidR="0044410D" w:rsidRPr="0044410D" w:rsidRDefault="009C6BED" w:rsidP="009C6BED">
      <w:r>
        <w:t xml:space="preserve">declares </w:t>
      </w:r>
      <w:r w:rsidR="00CF203F">
        <w:t>two</w:t>
      </w:r>
      <w:r>
        <w:t xml:space="preserve"> interface type</w:t>
      </w:r>
      <w:r w:rsidR="00CF203F">
        <w:t>s</w:t>
      </w:r>
      <w:r>
        <w:t xml:space="preserve"> with the qualified name</w:t>
      </w:r>
      <w:r w:rsidR="00CF203F">
        <w:t>s</w:t>
      </w:r>
      <w:r>
        <w:t xml:space="preserve"> </w:t>
      </w:r>
      <w:r w:rsidR="008F4735">
        <w:t>'</w:t>
      </w:r>
      <w:r w:rsidR="00CF203F">
        <w:t>X.Y.Z</w:t>
      </w:r>
      <w:r w:rsidR="008F4735">
        <w:t>'</w:t>
      </w:r>
      <w:r>
        <w:t xml:space="preserve"> </w:t>
      </w:r>
      <w:r w:rsidR="00CF203F">
        <w:t>and</w:t>
      </w:r>
      <w:r>
        <w:t xml:space="preserve"> </w:t>
      </w:r>
      <w:r w:rsidR="008F4735">
        <w:t>'</w:t>
      </w:r>
      <w:r w:rsidR="00CF203F">
        <w:t>X.Y</w:t>
      </w:r>
      <w:r w:rsidR="008F4735">
        <w:t>'</w:t>
      </w:r>
      <w:r w:rsidR="00C27CED">
        <w:t xml:space="preserve"> relative to the root module </w:t>
      </w:r>
      <w:r w:rsidR="00CF203F">
        <w:t xml:space="preserve">in which </w:t>
      </w:r>
      <w:r w:rsidR="008F4735">
        <w:t>'</w:t>
      </w:r>
      <w:r w:rsidR="00CF203F">
        <w:t>X</w:t>
      </w:r>
      <w:r w:rsidR="008F4735">
        <w:t>'</w:t>
      </w:r>
      <w:r w:rsidR="00E00DA2">
        <w:t xml:space="preserve"> is declared.</w:t>
      </w:r>
    </w:p>
    <w:p w14:paraId="1626ABC1" w14:textId="77777777" w:rsidR="0044410D" w:rsidRPr="0044410D" w:rsidRDefault="009C6BED" w:rsidP="009C6BED">
      <w:r>
        <w:lastRenderedPageBreak/>
        <w:t xml:space="preserve">In a </w:t>
      </w:r>
      <w:r w:rsidR="0034139A">
        <w:t>qualified</w:t>
      </w:r>
      <w:r w:rsidR="00D21C8A">
        <w:t xml:space="preserve"> type name</w:t>
      </w:r>
      <w:r>
        <w:t xml:space="preserve"> all </w:t>
      </w:r>
      <w:r w:rsidR="00DA085B">
        <w:t xml:space="preserve">identifiers </w:t>
      </w:r>
      <w:r>
        <w:t>but the last</w:t>
      </w:r>
      <w:r w:rsidR="00FC349D">
        <w:t xml:space="preserve"> one</w:t>
      </w:r>
      <w:r>
        <w:t xml:space="preserve"> </w:t>
      </w:r>
      <w:r w:rsidR="00CF203F">
        <w:t xml:space="preserve">refer to namespaces and the last identifier refers to a </w:t>
      </w:r>
      <w:r w:rsidR="0095204A">
        <w:t xml:space="preserve">named </w:t>
      </w:r>
      <w:r w:rsidR="00CF203F">
        <w:t>type.</w:t>
      </w:r>
      <w:r w:rsidR="00DC3535">
        <w:t xml:space="preserve"> </w:t>
      </w:r>
      <w:r w:rsidR="0095204A">
        <w:t>Named t</w:t>
      </w:r>
      <w:r w:rsidR="00DC3535">
        <w:t>ype</w:t>
      </w:r>
      <w:r w:rsidR="0034139A">
        <w:t xml:space="preserve"> and namespa</w:t>
      </w:r>
      <w:r w:rsidR="00DC3535">
        <w:t>ce names</w:t>
      </w:r>
      <w:r w:rsidR="0034139A">
        <w:t xml:space="preserve"> are</w:t>
      </w:r>
      <w:r w:rsidR="00E00DA2">
        <w:t xml:space="preserve"> in separate declaration spaces and</w:t>
      </w:r>
      <w:r w:rsidR="00DC5001">
        <w:t xml:space="preserve"> </w:t>
      </w:r>
      <w:r w:rsidR="00DA085B">
        <w:t xml:space="preserve">it </w:t>
      </w:r>
      <w:r w:rsidR="0034139A">
        <w:t xml:space="preserve">is </w:t>
      </w:r>
      <w:r w:rsidR="00DC3535">
        <w:t xml:space="preserve">therefore </w:t>
      </w:r>
      <w:r w:rsidR="0034139A">
        <w:t xml:space="preserve">possible for a </w:t>
      </w:r>
      <w:r w:rsidR="0095204A">
        <w:t xml:space="preserve">named </w:t>
      </w:r>
      <w:r w:rsidR="0034139A">
        <w:t>type and a namespace to have the sa</w:t>
      </w:r>
      <w:r w:rsidR="00E00DA2">
        <w:t>me name</w:t>
      </w:r>
      <w:r w:rsidR="00DC5001">
        <w:t>, as in the example above</w:t>
      </w:r>
      <w:r w:rsidR="0034139A">
        <w:t>.</w:t>
      </w:r>
    </w:p>
    <w:p w14:paraId="6497B599" w14:textId="77777777" w:rsidR="0044410D" w:rsidRPr="0044410D" w:rsidRDefault="000D217B" w:rsidP="009C6BED">
      <w:r>
        <w:t xml:space="preserve">The hierarchy formed by namespace and </w:t>
      </w:r>
      <w:r w:rsidR="0095204A">
        <w:t xml:space="preserve">named </w:t>
      </w:r>
      <w:r>
        <w:t>type names partially mirrors that formed by module in</w:t>
      </w:r>
      <w:r w:rsidR="00DC5001">
        <w:t>stances and members. The example</w:t>
      </w:r>
    </w:p>
    <w:p w14:paraId="2B1E880C" w14:textId="77777777" w:rsidR="0044410D" w:rsidRPr="0044410D" w:rsidRDefault="000D217B" w:rsidP="000D217B">
      <w:pPr>
        <w:pStyle w:val="Code"/>
      </w:pPr>
      <w:r w:rsidRPr="00D21C8A">
        <w:rPr>
          <w:color w:val="0000FF"/>
          <w:highlight w:val="white"/>
        </w:rPr>
        <w:t>module</w:t>
      </w:r>
      <w:r w:rsidR="00527B09">
        <w:t xml:space="preserve"> A </w:t>
      </w:r>
      <w:r>
        <w:t>{</w:t>
      </w:r>
      <w:r w:rsidR="0048218E" w:rsidRPr="0048218E">
        <w:br/>
      </w:r>
      <w:r>
        <w:t xml:space="preserve">    </w:t>
      </w:r>
      <w:r w:rsidRPr="00D21C8A">
        <w:rPr>
          <w:color w:val="0000FF"/>
          <w:highlight w:val="white"/>
        </w:rPr>
        <w:t>export</w:t>
      </w:r>
      <w:r>
        <w:t xml:space="preserve"> </w:t>
      </w:r>
      <w:r w:rsidRPr="00D21C8A">
        <w:rPr>
          <w:color w:val="0000FF"/>
          <w:highlight w:val="white"/>
        </w:rPr>
        <w:t>module</w:t>
      </w:r>
      <w:r w:rsidR="00527B09">
        <w:t xml:space="preserve"> B </w:t>
      </w:r>
      <w:r>
        <w:t>{</w:t>
      </w:r>
      <w:r w:rsidR="0048218E" w:rsidRPr="0048218E">
        <w:br/>
      </w:r>
      <w:r>
        <w:t xml:space="preserve">        </w:t>
      </w:r>
      <w:r w:rsidRPr="00D21C8A">
        <w:rPr>
          <w:color w:val="0000FF"/>
          <w:highlight w:val="white"/>
        </w:rPr>
        <w:t>export</w:t>
      </w:r>
      <w:r>
        <w:t xml:space="preserve"> </w:t>
      </w:r>
      <w:r>
        <w:rPr>
          <w:color w:val="0000FF"/>
        </w:rPr>
        <w:t>class</w:t>
      </w:r>
      <w:r>
        <w:t xml:space="preserve"> C { }</w:t>
      </w:r>
      <w:r w:rsidR="0048218E" w:rsidRPr="0048218E">
        <w:br/>
      </w:r>
      <w:r>
        <w:t xml:space="preserve">    }</w:t>
      </w:r>
      <w:r w:rsidR="0048218E" w:rsidRPr="0048218E">
        <w:br/>
      </w:r>
      <w:r>
        <w:t>}</w:t>
      </w:r>
    </w:p>
    <w:p w14:paraId="4D56098D" w14:textId="77777777" w:rsidR="0044410D" w:rsidRPr="0044410D" w:rsidRDefault="000D217B" w:rsidP="009C6BED">
      <w:r>
        <w:t xml:space="preserve">introduces a </w:t>
      </w:r>
      <w:r w:rsidR="0095204A">
        <w:t xml:space="preserve">named type </w:t>
      </w:r>
      <w:r>
        <w:t xml:space="preserve">with the qualified name </w:t>
      </w:r>
      <w:r w:rsidR="008F4735">
        <w:t>'</w:t>
      </w:r>
      <w:r>
        <w:t>A.B.C</w:t>
      </w:r>
      <w:r w:rsidR="008F4735">
        <w:t>'</w:t>
      </w:r>
      <w:r>
        <w:t xml:space="preserve"> and also introduces a constructor function that can be accessed </w:t>
      </w:r>
      <w:r w:rsidR="00931AF5">
        <w:t>using</w:t>
      </w:r>
      <w:r>
        <w:t xml:space="preserve"> the expression </w:t>
      </w:r>
      <w:r w:rsidR="008F4735">
        <w:t>'</w:t>
      </w:r>
      <w:r>
        <w:t>A.B.C</w:t>
      </w:r>
      <w:r w:rsidR="008F4735">
        <w:t>'</w:t>
      </w:r>
      <w:r>
        <w:t>. Thus, in the example</w:t>
      </w:r>
    </w:p>
    <w:p w14:paraId="78B95437" w14:textId="77777777" w:rsidR="0044410D" w:rsidRPr="0044410D" w:rsidRDefault="000D217B" w:rsidP="000D217B">
      <w:pPr>
        <w:pStyle w:val="Code"/>
      </w:pPr>
      <w:r w:rsidRPr="000D217B">
        <w:rPr>
          <w:color w:val="0000FF"/>
          <w:highlight w:val="white"/>
        </w:rPr>
        <w:t>var</w:t>
      </w:r>
      <w:r>
        <w:t xml:space="preserve"> c: A.B.C = </w:t>
      </w:r>
      <w:r w:rsidRPr="000D217B">
        <w:rPr>
          <w:color w:val="0000FF"/>
          <w:highlight w:val="white"/>
        </w:rPr>
        <w:t>new</w:t>
      </w:r>
      <w:r w:rsidR="00FC349D">
        <w:t xml:space="preserve"> A.B.C();</w:t>
      </w:r>
    </w:p>
    <w:p w14:paraId="78E0B4B1" w14:textId="77777777" w:rsidR="0044410D" w:rsidRPr="0044410D" w:rsidRDefault="00931AF5" w:rsidP="009C6BED">
      <w:r>
        <w:t xml:space="preserve">the two occurrences of </w:t>
      </w:r>
      <w:r w:rsidR="008F4735">
        <w:t>'</w:t>
      </w:r>
      <w:r>
        <w:t>A.B.C</w:t>
      </w:r>
      <w:r w:rsidR="008F4735">
        <w:t>'</w:t>
      </w:r>
      <w:r>
        <w:t xml:space="preserve"> in fact refer to different entities</w:t>
      </w:r>
      <w:r w:rsidR="00FC349D">
        <w:t>. It is the</w:t>
      </w:r>
      <w:r>
        <w:t xml:space="preserve"> </w:t>
      </w:r>
      <w:r w:rsidR="00FC349D">
        <w:t xml:space="preserve">context </w:t>
      </w:r>
      <w:r>
        <w:t>of the occurrences</w:t>
      </w:r>
      <w:r w:rsidR="00FC349D">
        <w:t xml:space="preserve"> that</w:t>
      </w:r>
      <w:r>
        <w:t xml:space="preserve"> determines whether </w:t>
      </w:r>
      <w:r w:rsidR="008F4735">
        <w:t>'</w:t>
      </w:r>
      <w:r w:rsidR="00FC349D">
        <w:t>A.B.C</w:t>
      </w:r>
      <w:r w:rsidR="008F4735">
        <w:t>'</w:t>
      </w:r>
      <w:r w:rsidR="00FC349D">
        <w:t xml:space="preserve"> </w:t>
      </w:r>
      <w:r>
        <w:t xml:space="preserve">is </w:t>
      </w:r>
      <w:r w:rsidR="00FC349D">
        <w:t>processed as</w:t>
      </w:r>
      <w:r>
        <w:t xml:space="preserve"> a type name or an expression.</w:t>
      </w:r>
    </w:p>
    <w:p w14:paraId="5F80EE19" w14:textId="77777777" w:rsidR="0044410D" w:rsidRPr="0044410D" w:rsidRDefault="004A2792" w:rsidP="004A2792">
      <w:pPr>
        <w:pStyle w:val="Heading2"/>
      </w:pPr>
      <w:bookmarkStart w:id="815" w:name="_Ref323978672"/>
      <w:bookmarkStart w:id="816" w:name="_Toc402619814"/>
      <w:bookmarkStart w:id="817" w:name="_Toc401414001"/>
      <w:r>
        <w:t>Declarations</w:t>
      </w:r>
      <w:bookmarkEnd w:id="815"/>
      <w:bookmarkEnd w:id="816"/>
      <w:bookmarkEnd w:id="817"/>
    </w:p>
    <w:p w14:paraId="703B2266" w14:textId="77777777" w:rsidR="0044410D" w:rsidRPr="0044410D" w:rsidRDefault="00F111B8" w:rsidP="004A2792">
      <w:r>
        <w:t xml:space="preserve">Declarations introduce </w:t>
      </w:r>
      <w:r w:rsidR="00B16402">
        <w:t>name</w:t>
      </w:r>
      <w:r>
        <w:t>s</w:t>
      </w:r>
      <w:r w:rsidR="00B16402">
        <w:t xml:space="preserve"> in the </w:t>
      </w:r>
      <w:r w:rsidR="00B16402" w:rsidRPr="00DE51D1">
        <w:rPr>
          <w:b/>
          <w:i/>
        </w:rPr>
        <w:t>declaration space</w:t>
      </w:r>
      <w:r>
        <w:rPr>
          <w:b/>
          <w:i/>
        </w:rPr>
        <w:t>s</w:t>
      </w:r>
      <w:r w:rsidR="00B16402">
        <w:t xml:space="preserve"> to</w:t>
      </w:r>
      <w:r w:rsidR="000553BC">
        <w:t xml:space="preserve"> which </w:t>
      </w:r>
      <w:r w:rsidR="002C3BF5">
        <w:t>they</w:t>
      </w:r>
      <w:r>
        <w:t xml:space="preserve"> belong</w:t>
      </w:r>
      <w:r w:rsidR="000553BC">
        <w:t>.</w:t>
      </w:r>
      <w:r>
        <w:t xml:space="preserve"> </w:t>
      </w:r>
      <w:r w:rsidR="002C3BF5">
        <w:t>It is an error to have two names with same spelling in the same declaration space.</w:t>
      </w:r>
      <w:r w:rsidR="00C97D91">
        <w:t xml:space="preserve"> </w:t>
      </w:r>
      <w:r w:rsidR="007657A4">
        <w:t xml:space="preserve">Declaration spaces </w:t>
      </w:r>
      <w:r w:rsidR="00CC69F6">
        <w:t>exist</w:t>
      </w:r>
      <w:r w:rsidR="007657A4">
        <w:t xml:space="preserve"> as follows:</w:t>
      </w:r>
    </w:p>
    <w:p w14:paraId="27A3A3C9" w14:textId="77777777" w:rsidR="0044410D" w:rsidRPr="0044410D" w:rsidRDefault="00CB0774" w:rsidP="00236652">
      <w:pPr>
        <w:pStyle w:val="ListParagraph"/>
        <w:numPr>
          <w:ilvl w:val="0"/>
          <w:numId w:val="9"/>
        </w:numPr>
      </w:pPr>
      <w:r>
        <w:t xml:space="preserve">The global module and each external or internal module </w:t>
      </w:r>
      <w:r w:rsidR="00F44AAF">
        <w:t>has a</w:t>
      </w:r>
      <w:r>
        <w:t xml:space="preserve"> declaration space for </w:t>
      </w:r>
      <w:r w:rsidR="002C407F">
        <w:t>variables</w:t>
      </w:r>
      <w:r w:rsidR="005D5F44">
        <w:t xml:space="preserve"> (</w:t>
      </w:r>
      <w:r w:rsidR="002C407F">
        <w:t>including</w:t>
      </w:r>
      <w:r w:rsidR="005D5F44">
        <w:t xml:space="preserve"> functions,</w:t>
      </w:r>
      <w:r w:rsidR="006F7F4B">
        <w:t xml:space="preserve"> mod</w:t>
      </w:r>
      <w:r w:rsidR="002C407F">
        <w:t>ule</w:t>
      </w:r>
      <w:r w:rsidR="00932520">
        <w:t>s</w:t>
      </w:r>
      <w:r w:rsidR="004D5E74">
        <w:t xml:space="preserve">, </w:t>
      </w:r>
      <w:r w:rsidR="00932520">
        <w:t xml:space="preserve">class </w:t>
      </w:r>
      <w:r w:rsidR="006F7F4B">
        <w:t>constructor functions</w:t>
      </w:r>
      <w:r w:rsidR="004D5E74">
        <w:t>, and enum objects</w:t>
      </w:r>
      <w:r w:rsidR="002C407F">
        <w:t xml:space="preserve">), </w:t>
      </w:r>
      <w:r w:rsidR="005D5F44">
        <w:t xml:space="preserve">a declaration space for </w:t>
      </w:r>
      <w:r w:rsidR="00E336D8">
        <w:t xml:space="preserve">named </w:t>
      </w:r>
      <w:r w:rsidR="005D5F44">
        <w:t>types (classes</w:t>
      </w:r>
      <w:r w:rsidR="00E336D8">
        <w:t xml:space="preserve">, </w:t>
      </w:r>
      <w:r w:rsidR="002C407F">
        <w:t>interfaces</w:t>
      </w:r>
      <w:r w:rsidR="00E336D8">
        <w:t>, and enums</w:t>
      </w:r>
      <w:r w:rsidR="002C407F">
        <w:t>), and</w:t>
      </w:r>
      <w:r>
        <w:t xml:space="preserve"> a declaration space for </w:t>
      </w:r>
      <w:r w:rsidR="002C407F">
        <w:t xml:space="preserve">namespaces (containers of </w:t>
      </w:r>
      <w:r w:rsidR="00E336D8">
        <w:t xml:space="preserve">named </w:t>
      </w:r>
      <w:r w:rsidR="002C407F">
        <w:t>types).</w:t>
      </w:r>
      <w:r w:rsidRPr="00CB0774">
        <w:t xml:space="preserve"> </w:t>
      </w:r>
      <w:r>
        <w:t>Every declaration (whether local or exported) in a module contributes to one or more of these declaration spaces.</w:t>
      </w:r>
    </w:p>
    <w:p w14:paraId="4BCF0BBE" w14:textId="77777777" w:rsidR="0044410D" w:rsidRPr="0044410D" w:rsidRDefault="005D5F44" w:rsidP="00236652">
      <w:pPr>
        <w:pStyle w:val="ListParagraph"/>
        <w:numPr>
          <w:ilvl w:val="0"/>
          <w:numId w:val="9"/>
        </w:numPr>
      </w:pPr>
      <w:r>
        <w:t>E</w:t>
      </w:r>
      <w:r w:rsidR="002979E5">
        <w:t xml:space="preserve">ach </w:t>
      </w:r>
      <w:r w:rsidR="00CB0774">
        <w:t xml:space="preserve">external or </w:t>
      </w:r>
      <w:r w:rsidR="00BC2B79">
        <w:t>internal</w:t>
      </w:r>
      <w:r w:rsidR="007B4ED0">
        <w:t xml:space="preserve"> </w:t>
      </w:r>
      <w:r w:rsidR="00851BE4">
        <w:t xml:space="preserve">module </w:t>
      </w:r>
      <w:r>
        <w:t xml:space="preserve">has </w:t>
      </w:r>
      <w:r w:rsidR="002979E5">
        <w:t>a declara</w:t>
      </w:r>
      <w:r w:rsidR="002C407F">
        <w:t xml:space="preserve">tion space for exported members, </w:t>
      </w:r>
      <w:r w:rsidR="002979E5">
        <w:t>a declar</w:t>
      </w:r>
      <w:r w:rsidR="007B4ED0">
        <w:t xml:space="preserve">ation space for exported </w:t>
      </w:r>
      <w:r w:rsidR="00E336D8">
        <w:t xml:space="preserve">named </w:t>
      </w:r>
      <w:r w:rsidR="007B4ED0">
        <w:t>types</w:t>
      </w:r>
      <w:r w:rsidR="002C407F">
        <w:t>, and a declaration space for exported namespaces</w:t>
      </w:r>
      <w:r w:rsidR="007B4ED0">
        <w:t xml:space="preserve">. </w:t>
      </w:r>
      <w:r w:rsidR="007B4ED0" w:rsidRPr="000028B8">
        <w:t>All export declarations</w:t>
      </w:r>
      <w:r w:rsidR="007B4ED0">
        <w:t xml:space="preserve"> </w:t>
      </w:r>
      <w:r w:rsidR="00383997">
        <w:t xml:space="preserve">in the module </w:t>
      </w:r>
      <w:r w:rsidR="007B4ED0">
        <w:t xml:space="preserve">contribute to these declaration spaces. </w:t>
      </w:r>
      <w:r w:rsidR="00C97D91">
        <w:t xml:space="preserve">Each </w:t>
      </w:r>
      <w:r w:rsidR="00BC2B79">
        <w:t>internal</w:t>
      </w:r>
      <w:r w:rsidR="007B4ED0">
        <w:t xml:space="preserve"> module</w:t>
      </w:r>
      <w:r w:rsidR="008F4735">
        <w:t>'</w:t>
      </w:r>
      <w:r w:rsidR="007B4ED0">
        <w:t xml:space="preserve">s export declaration spaces are shared with other </w:t>
      </w:r>
      <w:r w:rsidR="00BC2B79">
        <w:t xml:space="preserve">internal </w:t>
      </w:r>
      <w:r w:rsidR="007B4ED0">
        <w:t>modules</w:t>
      </w:r>
      <w:r w:rsidR="00C27CED">
        <w:t xml:space="preserve"> that have the same root module </w:t>
      </w:r>
      <w:r w:rsidR="007B4ED0">
        <w:t>and the same qualified name starting from that root module.</w:t>
      </w:r>
    </w:p>
    <w:p w14:paraId="61025AED" w14:textId="77777777" w:rsidR="0044410D" w:rsidRPr="0044410D" w:rsidRDefault="00E336D8" w:rsidP="00236652">
      <w:pPr>
        <w:pStyle w:val="ListParagraph"/>
        <w:numPr>
          <w:ilvl w:val="0"/>
          <w:numId w:val="9"/>
        </w:numPr>
      </w:pPr>
      <w:r>
        <w:t>Each class declaration has a declaration space for instance members, a declaration space for static members, and a declaration space for type parameters.</w:t>
      </w:r>
    </w:p>
    <w:p w14:paraId="32672D4F" w14:textId="77777777" w:rsidR="0044410D" w:rsidRPr="0044410D" w:rsidRDefault="008676AD" w:rsidP="00236652">
      <w:pPr>
        <w:pStyle w:val="ListParagraph"/>
        <w:numPr>
          <w:ilvl w:val="0"/>
          <w:numId w:val="9"/>
        </w:numPr>
      </w:pPr>
      <w:r>
        <w:t xml:space="preserve">Each interface </w:t>
      </w:r>
      <w:r w:rsidR="00E336D8">
        <w:t>declaration</w:t>
      </w:r>
      <w:r>
        <w:t xml:space="preserve"> </w:t>
      </w:r>
      <w:r w:rsidR="007B4ED0">
        <w:t>has</w:t>
      </w:r>
      <w:r>
        <w:t xml:space="preserve"> a declaration space for members</w:t>
      </w:r>
      <w:r w:rsidR="00A31743">
        <w:t xml:space="preserve"> and a declaration space for type parameters</w:t>
      </w:r>
      <w:r>
        <w:t>.</w:t>
      </w:r>
      <w:r w:rsidR="007B4ED0">
        <w:t xml:space="preserve"> An interface</w:t>
      </w:r>
      <w:r w:rsidR="008F4735">
        <w:t>'</w:t>
      </w:r>
      <w:r w:rsidR="007B4ED0">
        <w:t>s declaration space is shared with other interfaces</w:t>
      </w:r>
      <w:r w:rsidR="00C27CED">
        <w:t xml:space="preserve"> that have the same root module </w:t>
      </w:r>
      <w:r w:rsidR="007B4ED0">
        <w:t>and the same qualified name starting from that root module.</w:t>
      </w:r>
    </w:p>
    <w:p w14:paraId="3B42092A" w14:textId="77777777" w:rsidR="0044410D" w:rsidRPr="0044410D" w:rsidRDefault="00E336D8" w:rsidP="00236652">
      <w:pPr>
        <w:pStyle w:val="ListParagraph"/>
        <w:numPr>
          <w:ilvl w:val="0"/>
          <w:numId w:val="9"/>
        </w:numPr>
      </w:pPr>
      <w:r>
        <w:t>Each enum declaration has a declaration space for its enum members.</w:t>
      </w:r>
      <w:r w:rsidR="00CB0774" w:rsidRPr="00CB0774">
        <w:t xml:space="preserve"> </w:t>
      </w:r>
      <w:r w:rsidR="00CB0774">
        <w:t>An enum</w:t>
      </w:r>
      <w:r w:rsidR="008F4735">
        <w:t>'</w:t>
      </w:r>
      <w:r w:rsidR="00CB0774">
        <w:t>s declaration space is shared with other enums</w:t>
      </w:r>
      <w:r w:rsidR="00C27CED">
        <w:t xml:space="preserve"> that have the same root module </w:t>
      </w:r>
      <w:r w:rsidR="00CB0774">
        <w:t>and the same qualified name starting from that root module.</w:t>
      </w:r>
    </w:p>
    <w:p w14:paraId="6F666573" w14:textId="77777777" w:rsidR="0044410D" w:rsidRPr="0044410D" w:rsidRDefault="009E7EEC" w:rsidP="00236652">
      <w:pPr>
        <w:pStyle w:val="ListParagraph"/>
        <w:numPr>
          <w:ilvl w:val="0"/>
          <w:numId w:val="9"/>
        </w:numPr>
      </w:pPr>
      <w:r>
        <w:lastRenderedPageBreak/>
        <w:t xml:space="preserve">Each function declaration </w:t>
      </w:r>
      <w:r w:rsidR="00751F7E">
        <w:t xml:space="preserve">(including </w:t>
      </w:r>
      <w:r w:rsidR="006F7F4B">
        <w:t xml:space="preserve">constructor, </w:t>
      </w:r>
      <w:r w:rsidR="00751F7E">
        <w:t xml:space="preserve">member </w:t>
      </w:r>
      <w:r w:rsidR="00993520">
        <w:t>function</w:t>
      </w:r>
      <w:r w:rsidR="00834492">
        <w:t xml:space="preserve">, </w:t>
      </w:r>
      <w:r w:rsidR="00910EC9">
        <w:t xml:space="preserve">and </w:t>
      </w:r>
      <w:r w:rsidR="00834492">
        <w:t>member accessor declarations</w:t>
      </w:r>
      <w:r w:rsidR="00751F7E">
        <w:t xml:space="preserve">) </w:t>
      </w:r>
      <w:r w:rsidR="00834492">
        <w:t xml:space="preserve">and each function expression </w:t>
      </w:r>
      <w:r w:rsidR="00062918">
        <w:t>has</w:t>
      </w:r>
      <w:r>
        <w:t xml:space="preserve"> </w:t>
      </w:r>
      <w:r w:rsidR="002149AD">
        <w:t>a declaration space</w:t>
      </w:r>
      <w:r w:rsidR="006C52E7">
        <w:t xml:space="preserve"> for</w:t>
      </w:r>
      <w:r w:rsidR="008676AD">
        <w:t xml:space="preserve"> </w:t>
      </w:r>
      <w:r w:rsidR="002C407F">
        <w:t>variables</w:t>
      </w:r>
      <w:r w:rsidR="004931ED">
        <w:t xml:space="preserve"> (</w:t>
      </w:r>
      <w:r w:rsidR="008676AD">
        <w:t>parameters</w:t>
      </w:r>
      <w:r w:rsidR="004931ED">
        <w:t>,</w:t>
      </w:r>
      <w:r w:rsidR="003B10D7">
        <w:t xml:space="preserve"> </w:t>
      </w:r>
      <w:r w:rsidR="002C407F">
        <w:t xml:space="preserve">local </w:t>
      </w:r>
      <w:r w:rsidR="008676AD">
        <w:t>variables</w:t>
      </w:r>
      <w:r w:rsidR="004931ED">
        <w:t>,</w:t>
      </w:r>
      <w:r>
        <w:t xml:space="preserve"> and </w:t>
      </w:r>
      <w:r w:rsidR="002C407F">
        <w:t xml:space="preserve">local </w:t>
      </w:r>
      <w:r>
        <w:t>functions</w:t>
      </w:r>
      <w:r w:rsidR="004931ED">
        <w:t>)</w:t>
      </w:r>
      <w:r w:rsidR="00A31743">
        <w:t xml:space="preserve"> and a declaration space for type parameters.</w:t>
      </w:r>
    </w:p>
    <w:p w14:paraId="464EDAC6" w14:textId="77777777" w:rsidR="0044410D" w:rsidRPr="0044410D" w:rsidRDefault="008B7349" w:rsidP="00236652">
      <w:pPr>
        <w:pStyle w:val="ListParagraph"/>
        <w:numPr>
          <w:ilvl w:val="0"/>
          <w:numId w:val="9"/>
        </w:numPr>
      </w:pPr>
      <w:r>
        <w:t>Each object literal has a declaration space for its properties.</w:t>
      </w:r>
    </w:p>
    <w:p w14:paraId="5A2BAA48" w14:textId="77777777" w:rsidR="0044410D" w:rsidRPr="0044410D" w:rsidRDefault="00E336D8" w:rsidP="00236652">
      <w:pPr>
        <w:pStyle w:val="ListParagraph"/>
        <w:numPr>
          <w:ilvl w:val="0"/>
          <w:numId w:val="9"/>
        </w:numPr>
      </w:pPr>
      <w:r>
        <w:t>Each object type literal has a declaration space for its members.</w:t>
      </w:r>
    </w:p>
    <w:p w14:paraId="58306984" w14:textId="77777777" w:rsidR="0044410D" w:rsidRPr="0044410D" w:rsidRDefault="00F44AAF" w:rsidP="00C97D91">
      <w:r>
        <w:t>Top-level</w:t>
      </w:r>
      <w:r w:rsidR="00C97D91">
        <w:t xml:space="preserve"> declarations </w:t>
      </w:r>
      <w:r w:rsidR="00F65AD4">
        <w:t xml:space="preserve">in a source file with no top-level import or export declarations </w:t>
      </w:r>
      <w:r>
        <w:t xml:space="preserve">belong </w:t>
      </w:r>
      <w:r w:rsidR="00C97D91">
        <w:t xml:space="preserve">to the </w:t>
      </w:r>
      <w:r w:rsidR="00C97D91" w:rsidRPr="00C97D91">
        <w:rPr>
          <w:b/>
          <w:i/>
        </w:rPr>
        <w:t>global module</w:t>
      </w:r>
      <w:r>
        <w:t>. Top</w:t>
      </w:r>
      <w:r w:rsidR="00F65AD4">
        <w:t xml:space="preserve">-level declarations in a </w:t>
      </w:r>
      <w:r>
        <w:t xml:space="preserve">source file </w:t>
      </w:r>
      <w:r w:rsidR="00F65AD4">
        <w:t xml:space="preserve">with one or more top-level import or export declarations </w:t>
      </w:r>
      <w:r>
        <w:t xml:space="preserve">belong to the </w:t>
      </w:r>
      <w:r w:rsidRPr="00F65AD4">
        <w:rPr>
          <w:b/>
          <w:i/>
        </w:rPr>
        <w:t>external module</w:t>
      </w:r>
      <w:r>
        <w:t xml:space="preserve"> represented by that source file.</w:t>
      </w:r>
    </w:p>
    <w:p w14:paraId="544CD33B" w14:textId="77777777" w:rsidR="0044410D" w:rsidRPr="0044410D" w:rsidRDefault="00927854" w:rsidP="00D21C8A">
      <w:r>
        <w:t xml:space="preserve">An internal module declaration contributes </w:t>
      </w:r>
      <w:r w:rsidR="001309C7">
        <w:t xml:space="preserve">a namespace name (representing a container of types) and possibly </w:t>
      </w:r>
      <w:r>
        <w:t>a member name (repres</w:t>
      </w:r>
      <w:r w:rsidR="001309C7">
        <w:t xml:space="preserve">enting the module instance) </w:t>
      </w:r>
      <w:r>
        <w:t xml:space="preserve">to the containing module. </w:t>
      </w:r>
      <w:r w:rsidR="00932520">
        <w:t>A</w:t>
      </w:r>
      <w:r w:rsidR="00383997">
        <w:t xml:space="preserve"> class declaration contributes both a member name (representing the constructor function) and a type name (representing the class type) to the containing module. </w:t>
      </w:r>
      <w:r>
        <w:t xml:space="preserve">An interface declaration contributes a type name to the containing module. </w:t>
      </w:r>
      <w:r w:rsidR="007428ED">
        <w:t xml:space="preserve">An enum declaration contributes both a member name (representing the enum object) and a type name (representing the enum type) to the containing module. </w:t>
      </w:r>
      <w:r w:rsidR="00383997">
        <w:t>Any other declaration contributes a member name to the declara</w:t>
      </w:r>
      <w:r w:rsidR="00E05501">
        <w:t>tion space to which it belongs.</w:t>
      </w:r>
    </w:p>
    <w:p w14:paraId="225055F4" w14:textId="77777777" w:rsidR="0044410D" w:rsidRPr="0044410D" w:rsidRDefault="00315F14" w:rsidP="00E05501">
      <w:r>
        <w:t>The</w:t>
      </w:r>
      <w:r w:rsidR="00180627">
        <w:t xml:space="preserve"> </w:t>
      </w:r>
      <w:r w:rsidR="00180627" w:rsidRPr="00315F14">
        <w:rPr>
          <w:b/>
          <w:i/>
        </w:rPr>
        <w:t>parent module</w:t>
      </w:r>
      <w:r w:rsidR="00180627">
        <w:t xml:space="preserve"> </w:t>
      </w:r>
      <w:r>
        <w:t xml:space="preserve">of an entity </w:t>
      </w:r>
      <w:r w:rsidR="00180627">
        <w:t>is defined as follows:</w:t>
      </w:r>
    </w:p>
    <w:p w14:paraId="7EFE2B1B" w14:textId="77777777" w:rsidR="0044410D" w:rsidRPr="0044410D" w:rsidRDefault="00E05501" w:rsidP="00236652">
      <w:pPr>
        <w:pStyle w:val="ListParagraph"/>
        <w:numPr>
          <w:ilvl w:val="0"/>
          <w:numId w:val="44"/>
        </w:numPr>
      </w:pPr>
      <w:r>
        <w:t>The parent module of an entity declared in an internal module is that internal module.</w:t>
      </w:r>
    </w:p>
    <w:p w14:paraId="77C8B739" w14:textId="77777777" w:rsidR="0044410D" w:rsidRPr="0044410D" w:rsidRDefault="00E05501" w:rsidP="00236652">
      <w:pPr>
        <w:pStyle w:val="ListParagraph"/>
        <w:numPr>
          <w:ilvl w:val="0"/>
          <w:numId w:val="44"/>
        </w:numPr>
      </w:pPr>
      <w:r>
        <w:t>The parent module of an entity declared in an external module is that external module.</w:t>
      </w:r>
    </w:p>
    <w:p w14:paraId="6A29EEAE" w14:textId="77777777" w:rsidR="0044410D" w:rsidRPr="0044410D" w:rsidRDefault="005B43AC" w:rsidP="00236652">
      <w:pPr>
        <w:pStyle w:val="ListParagraph"/>
        <w:numPr>
          <w:ilvl w:val="0"/>
          <w:numId w:val="44"/>
        </w:numPr>
      </w:pPr>
      <w:r>
        <w:t>The parent module of an entity declared in the global module is the global module.</w:t>
      </w:r>
    </w:p>
    <w:p w14:paraId="65B6757B" w14:textId="77777777" w:rsidR="0044410D" w:rsidRPr="0044410D" w:rsidRDefault="005B43AC" w:rsidP="00236652">
      <w:pPr>
        <w:pStyle w:val="ListParagraph"/>
        <w:numPr>
          <w:ilvl w:val="0"/>
          <w:numId w:val="44"/>
        </w:numPr>
      </w:pPr>
      <w:r>
        <w:t>The parent module of an external module is the global module.</w:t>
      </w:r>
    </w:p>
    <w:p w14:paraId="23C5DB95" w14:textId="77777777" w:rsidR="0044410D" w:rsidRPr="0044410D" w:rsidRDefault="00315F14" w:rsidP="00D21C8A">
      <w:r>
        <w:t xml:space="preserve">The </w:t>
      </w:r>
      <w:r w:rsidRPr="00315F14">
        <w:rPr>
          <w:b/>
          <w:i/>
        </w:rPr>
        <w:t>root module</w:t>
      </w:r>
      <w:r>
        <w:t xml:space="preserve"> of an entity is defined as follows:</w:t>
      </w:r>
    </w:p>
    <w:p w14:paraId="7885AC2E" w14:textId="77777777" w:rsidR="0044410D" w:rsidRPr="0044410D" w:rsidRDefault="00315F14" w:rsidP="00236652">
      <w:pPr>
        <w:pStyle w:val="ListParagraph"/>
        <w:numPr>
          <w:ilvl w:val="0"/>
          <w:numId w:val="45"/>
        </w:numPr>
      </w:pPr>
      <w:r>
        <w:t>The root module of a non-exported entity is the entity</w:t>
      </w:r>
      <w:r w:rsidR="008F4735">
        <w:t>'</w:t>
      </w:r>
      <w:r>
        <w:t>s parent module.</w:t>
      </w:r>
    </w:p>
    <w:p w14:paraId="3B2B64BC" w14:textId="77777777" w:rsidR="0044410D" w:rsidRPr="0044410D" w:rsidRDefault="00315F14" w:rsidP="00236652">
      <w:pPr>
        <w:pStyle w:val="ListParagraph"/>
        <w:numPr>
          <w:ilvl w:val="0"/>
          <w:numId w:val="45"/>
        </w:numPr>
      </w:pPr>
      <w:r>
        <w:t>The root module of an exported entity is the root module of the entity</w:t>
      </w:r>
      <w:r w:rsidR="008F4735">
        <w:t>'</w:t>
      </w:r>
      <w:r>
        <w:t>s parent module.</w:t>
      </w:r>
    </w:p>
    <w:p w14:paraId="0AC45C16" w14:textId="77777777" w:rsidR="0044410D" w:rsidRPr="0044410D" w:rsidRDefault="00315F14" w:rsidP="00315F14">
      <w:r>
        <w:t xml:space="preserve">Intuitively, </w:t>
      </w:r>
      <w:r w:rsidRPr="00315F14">
        <w:t>t</w:t>
      </w:r>
      <w:r w:rsidR="00D21C8A" w:rsidRPr="00315F14">
        <w:t>he root module of an</w:t>
      </w:r>
      <w:r w:rsidR="00D21C8A">
        <w:t xml:space="preserve"> entity is the outermost module </w:t>
      </w:r>
      <w:r w:rsidR="0098492B">
        <w:t xml:space="preserve">body </w:t>
      </w:r>
      <w:r w:rsidR="00913E90">
        <w:t xml:space="preserve">from </w:t>
      </w:r>
      <w:r w:rsidR="00D21C8A">
        <w:t>within</w:t>
      </w:r>
      <w:r>
        <w:t xml:space="preserve"> which the entity is reachable.</w:t>
      </w:r>
    </w:p>
    <w:p w14:paraId="2A0D7F07" w14:textId="77777777" w:rsidR="0044410D" w:rsidRPr="0044410D" w:rsidRDefault="00F65AD4" w:rsidP="00F80C83">
      <w:r>
        <w:t xml:space="preserve">Interfaces, enums, and </w:t>
      </w:r>
      <w:r w:rsidR="00975F72">
        <w:t>i</w:t>
      </w:r>
      <w:r w:rsidR="00F44AAF">
        <w:t>nternal m</w:t>
      </w:r>
      <w:r w:rsidR="00880161">
        <w:t>odules</w:t>
      </w:r>
      <w:r w:rsidR="00D97A36">
        <w:t xml:space="preserve"> are</w:t>
      </w:r>
      <w:r w:rsidR="00901AF2">
        <w:t xml:space="preserve"> </w:t>
      </w:r>
      <w:r w:rsidR="008F4735">
        <w:t>"</w:t>
      </w:r>
      <w:r w:rsidR="00901AF2">
        <w:t>open ende</w:t>
      </w:r>
      <w:r w:rsidR="003455BC">
        <w:t>d,</w:t>
      </w:r>
      <w:r w:rsidR="008F4735">
        <w:t>"</w:t>
      </w:r>
      <w:r w:rsidR="003455BC">
        <w:t xml:space="preserve"> </w:t>
      </w:r>
      <w:r>
        <w:t xml:space="preserve">meaning that </w:t>
      </w:r>
      <w:r w:rsidR="008C111D">
        <w:t>interface</w:t>
      </w:r>
      <w:r>
        <w:t>, enum,</w:t>
      </w:r>
      <w:r w:rsidR="00975F72">
        <w:t xml:space="preserve"> and </w:t>
      </w:r>
      <w:r w:rsidR="00F44AAF">
        <w:t xml:space="preserve">internal </w:t>
      </w:r>
      <w:r w:rsidR="00D97A36">
        <w:t>module declarations with the same qualified name relative to a common root are automatically merged.</w:t>
      </w:r>
      <w:r w:rsidR="004F26C1">
        <w:t xml:space="preserve"> </w:t>
      </w:r>
      <w:r w:rsidR="00F80C83">
        <w:t>For further details, see section</w:t>
      </w:r>
      <w:r w:rsidR="00753A7D">
        <w:t>s</w:t>
      </w:r>
      <w:r w:rsidR="00650AF4">
        <w:t xml:space="preserve"> </w:t>
      </w:r>
      <w:r w:rsidR="00650AF4">
        <w:fldChar w:fldCharType="begin"/>
      </w:r>
      <w:r w:rsidR="00650AF4">
        <w:instrText xml:space="preserve"> REF _Ref352748707 \r \h </w:instrText>
      </w:r>
      <w:r w:rsidR="00650AF4">
        <w:fldChar w:fldCharType="separate"/>
      </w:r>
      <w:r w:rsidR="00B510EF">
        <w:t>7.2</w:t>
      </w:r>
      <w:r w:rsidR="00650AF4">
        <w:fldChar w:fldCharType="end"/>
      </w:r>
      <w:r w:rsidR="00650AF4">
        <w:t xml:space="preserve">, </w:t>
      </w:r>
      <w:r w:rsidR="00650AF4">
        <w:fldChar w:fldCharType="begin"/>
      </w:r>
      <w:r w:rsidR="00650AF4">
        <w:instrText xml:space="preserve"> REF _Ref352749354 \r \h </w:instrText>
      </w:r>
      <w:r w:rsidR="00650AF4">
        <w:fldChar w:fldCharType="separate"/>
      </w:r>
      <w:r w:rsidR="00B510EF">
        <w:t>9.3</w:t>
      </w:r>
      <w:r w:rsidR="00650AF4">
        <w:fldChar w:fldCharType="end"/>
      </w:r>
      <w:r w:rsidR="00650AF4">
        <w:t xml:space="preserve">, and </w:t>
      </w:r>
      <w:r w:rsidR="00650AF4">
        <w:fldChar w:fldCharType="begin"/>
      </w:r>
      <w:r w:rsidR="00650AF4">
        <w:instrText xml:space="preserve"> REF _Ref352749355 \r \h </w:instrText>
      </w:r>
      <w:r w:rsidR="00650AF4">
        <w:fldChar w:fldCharType="separate"/>
      </w:r>
      <w:r w:rsidR="00B510EF">
        <w:t>10.5</w:t>
      </w:r>
      <w:r w:rsidR="00650AF4">
        <w:fldChar w:fldCharType="end"/>
      </w:r>
      <w:r w:rsidR="00650AF4">
        <w:t>.</w:t>
      </w:r>
    </w:p>
    <w:p w14:paraId="62CEEA82" w14:textId="77777777" w:rsidR="0044410D" w:rsidRPr="0044410D" w:rsidRDefault="0029121B" w:rsidP="007B2B47">
      <w:r>
        <w:t xml:space="preserve">Namespace, type, and member names exist in </w:t>
      </w:r>
      <w:r w:rsidR="005A2560">
        <w:t xml:space="preserve">separate declaration spaces. Furthermore, </w:t>
      </w:r>
      <w:r w:rsidR="00C7263A">
        <w:t xml:space="preserve">declarations of </w:t>
      </w:r>
      <w:r w:rsidR="00AF55B2">
        <w:t>non-instantiated modules (</w:t>
      </w:r>
      <w:r w:rsidR="00C7263A">
        <w:t>modules</w:t>
      </w:r>
      <w:r w:rsidR="005A2560">
        <w:t xml:space="preserve"> that contain only </w:t>
      </w:r>
      <w:r w:rsidR="00AF55B2">
        <w:t>interface</w:t>
      </w:r>
      <w:r w:rsidR="00C7263A">
        <w:t>s</w:t>
      </w:r>
      <w:r w:rsidR="00AF55B2">
        <w:t xml:space="preserve"> </w:t>
      </w:r>
      <w:r w:rsidR="005A2560">
        <w:t>or module</w:t>
      </w:r>
      <w:r w:rsidR="00C7263A">
        <w:t>s</w:t>
      </w:r>
      <w:r w:rsidR="005A2560">
        <w:t xml:space="preserve"> at all levels of nesting</w:t>
      </w:r>
      <w:r w:rsidR="00AF55B2">
        <w:t>)</w:t>
      </w:r>
      <w:r w:rsidR="005A2560">
        <w:t xml:space="preserve"> do not introduce a member name in their containing declaration space. </w:t>
      </w:r>
      <w:r>
        <w:t xml:space="preserve">This means that the following is permitted, provided module </w:t>
      </w:r>
      <w:r w:rsidR="008F4735">
        <w:t>'</w:t>
      </w:r>
      <w:r>
        <w:t>X</w:t>
      </w:r>
      <w:r w:rsidR="008F4735">
        <w:t>'</w:t>
      </w:r>
      <w:r>
        <w:t xml:space="preserve"> </w:t>
      </w:r>
      <w:r w:rsidR="005A2560">
        <w:t xml:space="preserve">contains only </w:t>
      </w:r>
      <w:r w:rsidR="00AF55B2">
        <w:t>interface</w:t>
      </w:r>
      <w:r w:rsidR="005A2560">
        <w:t xml:space="preserve"> or module declarations at all levels of nesting:</w:t>
      </w:r>
    </w:p>
    <w:p w14:paraId="37077B8E" w14:textId="77777777" w:rsidR="0044410D" w:rsidRPr="0044410D" w:rsidRDefault="0029121B" w:rsidP="001073B8">
      <w:pPr>
        <w:pStyle w:val="Code"/>
      </w:pPr>
      <w:r w:rsidRPr="00D7355F">
        <w:rPr>
          <w:color w:val="0000FF"/>
          <w:highlight w:val="white"/>
        </w:rPr>
        <w:lastRenderedPageBreak/>
        <w:t>module</w:t>
      </w:r>
      <w:r w:rsidR="001073B8">
        <w:t xml:space="preserve"> M </w:t>
      </w:r>
      <w:r>
        <w:t>{</w:t>
      </w:r>
      <w:r w:rsidR="0048218E" w:rsidRPr="0048218E">
        <w:br/>
      </w:r>
      <w:r>
        <w:t xml:space="preserve">    </w:t>
      </w:r>
      <w:r w:rsidRPr="00D7355F">
        <w:rPr>
          <w:color w:val="0000FF"/>
          <w:highlight w:val="white"/>
        </w:rPr>
        <w:t>module</w:t>
      </w:r>
      <w:r>
        <w:t xml:space="preserve"> X {</w:t>
      </w:r>
      <w:r w:rsidR="005A2560">
        <w:t xml:space="preserve"> ...</w:t>
      </w:r>
      <w:r>
        <w:t xml:space="preserve"> }      </w:t>
      </w:r>
      <w:r w:rsidRPr="00D7355F">
        <w:rPr>
          <w:color w:val="008000"/>
          <w:highlight w:val="white"/>
        </w:rPr>
        <w:t>// Namespace</w:t>
      </w:r>
      <w:r w:rsidR="0048218E" w:rsidRPr="0048218E">
        <w:br/>
      </w:r>
      <w:r>
        <w:t xml:space="preserve">    </w:t>
      </w:r>
      <w:r w:rsidRPr="00D7355F">
        <w:rPr>
          <w:color w:val="0000FF"/>
          <w:highlight w:val="white"/>
        </w:rPr>
        <w:t>interface</w:t>
      </w:r>
      <w:r>
        <w:t xml:space="preserve"> X { </w:t>
      </w:r>
      <w:r w:rsidR="005A2560">
        <w:t xml:space="preserve">... </w:t>
      </w:r>
      <w:r>
        <w:t xml:space="preserve">}   </w:t>
      </w:r>
      <w:r w:rsidRPr="00D7355F">
        <w:rPr>
          <w:color w:val="008000"/>
          <w:highlight w:val="white"/>
        </w:rPr>
        <w:t>// Type</w:t>
      </w:r>
      <w:r w:rsidR="0048218E" w:rsidRPr="0048218E">
        <w:br/>
      </w:r>
      <w:r>
        <w:t xml:space="preserve">    </w:t>
      </w:r>
      <w:r w:rsidRPr="00D7355F">
        <w:rPr>
          <w:color w:val="0000FF"/>
          <w:highlight w:val="white"/>
        </w:rPr>
        <w:t>var</w:t>
      </w:r>
      <w:r>
        <w:t xml:space="preserve"> X;            </w:t>
      </w:r>
      <w:r w:rsidR="005A2560">
        <w:t xml:space="preserve">    </w:t>
      </w:r>
      <w:r w:rsidRPr="00D7355F">
        <w:rPr>
          <w:color w:val="008000"/>
          <w:highlight w:val="white"/>
        </w:rPr>
        <w:t>// Member</w:t>
      </w:r>
      <w:r w:rsidR="0048218E" w:rsidRPr="0048218E">
        <w:br/>
      </w:r>
      <w:r>
        <w:t>}</w:t>
      </w:r>
    </w:p>
    <w:p w14:paraId="351BD9DE" w14:textId="77777777" w:rsidR="0044410D" w:rsidRPr="0044410D" w:rsidRDefault="00A0713D" w:rsidP="007B2B47">
      <w:r>
        <w:t>If module</w:t>
      </w:r>
      <w:r w:rsidR="0029121B">
        <w:t xml:space="preserve"> </w:t>
      </w:r>
      <w:r w:rsidR="008F4735">
        <w:t>'</w:t>
      </w:r>
      <w:r w:rsidR="0029121B">
        <w:t>X</w:t>
      </w:r>
      <w:r w:rsidR="008F4735">
        <w:t>'</w:t>
      </w:r>
      <w:r w:rsidR="0029121B">
        <w:t xml:space="preserve"> above </w:t>
      </w:r>
      <w:r w:rsidR="00540744">
        <w:t>was an instantiated module (</w:t>
      </w:r>
      <w:r w:rsidR="00CB0774">
        <w:t xml:space="preserve">section </w:t>
      </w:r>
      <w:r w:rsidR="00CB0774">
        <w:fldChar w:fldCharType="begin"/>
      </w:r>
      <w:r w:rsidR="00CB0774">
        <w:instrText xml:space="preserve"> REF _Ref352744561 \r \h </w:instrText>
      </w:r>
      <w:r w:rsidR="00CB0774">
        <w:fldChar w:fldCharType="separate"/>
      </w:r>
      <w:r w:rsidR="00B510EF">
        <w:t>10.1</w:t>
      </w:r>
      <w:r w:rsidR="00CB0774">
        <w:fldChar w:fldCharType="end"/>
      </w:r>
      <w:r w:rsidR="00540744">
        <w:t>)</w:t>
      </w:r>
      <w:r>
        <w:t xml:space="preserve"> it would cause a member </w:t>
      </w:r>
      <w:r w:rsidR="008F4735">
        <w:t>'</w:t>
      </w:r>
      <w:r>
        <w:t>X</w:t>
      </w:r>
      <w:r w:rsidR="008F4735">
        <w:t>'</w:t>
      </w:r>
      <w:r>
        <w:t xml:space="preserve"> to be introduced in </w:t>
      </w:r>
      <w:r w:rsidR="008F4735">
        <w:t>'</w:t>
      </w:r>
      <w:r>
        <w:t>M</w:t>
      </w:r>
      <w:r w:rsidR="008F4735">
        <w:t>'</w:t>
      </w:r>
      <w:r>
        <w:t>. This member would conflict</w:t>
      </w:r>
      <w:r w:rsidR="005A2560">
        <w:t xml:space="preserve"> with the variable </w:t>
      </w:r>
      <w:r w:rsidR="008F4735">
        <w:t>'</w:t>
      </w:r>
      <w:r w:rsidR="005A2560">
        <w:t>X</w:t>
      </w:r>
      <w:r w:rsidR="008F4735">
        <w:t>'</w:t>
      </w:r>
      <w:r w:rsidR="00D7355F">
        <w:t xml:space="preserve"> and thus cause an error.</w:t>
      </w:r>
    </w:p>
    <w:p w14:paraId="0881E6FA" w14:textId="77777777" w:rsidR="0044410D" w:rsidRPr="0044410D" w:rsidRDefault="00910EC9" w:rsidP="002C14F9">
      <w:r>
        <w:t>Instance and static members</w:t>
      </w:r>
      <w:r w:rsidR="002C14F9">
        <w:t xml:space="preserve"> in a </w:t>
      </w:r>
      <w:r w:rsidR="00D03918">
        <w:t>class</w:t>
      </w:r>
      <w:r w:rsidR="002C14F9">
        <w:t xml:space="preserve"> are </w:t>
      </w:r>
      <w:r w:rsidR="00454D6E">
        <w:t xml:space="preserve">likewise </w:t>
      </w:r>
      <w:r w:rsidR="002C14F9">
        <w:t>in separate dec</w:t>
      </w:r>
      <w:r w:rsidR="00D14731">
        <w:t>laration spaces</w:t>
      </w:r>
      <w:r w:rsidR="002C14F9">
        <w:t>. Thus the following is permitted:</w:t>
      </w:r>
    </w:p>
    <w:p w14:paraId="7A86C9AD" w14:textId="77777777" w:rsidR="0044410D" w:rsidRPr="0044410D" w:rsidRDefault="002C14F9" w:rsidP="002C14F9">
      <w:pPr>
        <w:pStyle w:val="Code"/>
      </w:pPr>
      <w:r w:rsidRPr="00942B76">
        <w:rPr>
          <w:color w:val="0000FF"/>
          <w:highlight w:val="white"/>
        </w:rPr>
        <w:t>class</w:t>
      </w:r>
      <w:r w:rsidR="001073B8">
        <w:t xml:space="preserve"> C </w:t>
      </w:r>
      <w:r>
        <w:t>{</w:t>
      </w:r>
      <w:r w:rsidR="0048218E" w:rsidRPr="0048218E">
        <w:br/>
      </w:r>
      <w:r w:rsidR="00F52F45">
        <w:t xml:space="preserve">    </w:t>
      </w:r>
      <w:r>
        <w:t>x</w:t>
      </w:r>
      <w:r w:rsidR="00B602E8">
        <w:t>: number</w:t>
      </w:r>
      <w:r>
        <w:t>;</w:t>
      </w:r>
      <w:r w:rsidR="00F52F45">
        <w:t xml:space="preserve">  </w:t>
      </w:r>
      <w:r w:rsidR="002452A4">
        <w:t xml:space="preserve"> </w:t>
      </w:r>
      <w:r w:rsidR="00910EC9">
        <w:t xml:space="preserve">       </w:t>
      </w:r>
      <w:r w:rsidRPr="00942B76">
        <w:rPr>
          <w:color w:val="008000"/>
          <w:highlight w:val="white"/>
        </w:rPr>
        <w:t xml:space="preserve">// </w:t>
      </w:r>
      <w:r w:rsidR="00910EC9">
        <w:rPr>
          <w:color w:val="008000"/>
        </w:rPr>
        <w:t>Instance member</w:t>
      </w:r>
      <w:r w:rsidR="0048218E" w:rsidRPr="0048218E">
        <w:br/>
      </w:r>
      <w:r>
        <w:t xml:space="preserve">    </w:t>
      </w:r>
      <w:r w:rsidRPr="00942B76">
        <w:rPr>
          <w:color w:val="0000FF"/>
          <w:highlight w:val="white"/>
        </w:rPr>
        <w:t>static</w:t>
      </w:r>
      <w:r>
        <w:t xml:space="preserve"> x</w:t>
      </w:r>
      <w:r w:rsidR="00B602E8">
        <w:t xml:space="preserve">: string;   </w:t>
      </w:r>
      <w:r w:rsidRPr="00942B76">
        <w:rPr>
          <w:color w:val="008000"/>
          <w:highlight w:val="white"/>
        </w:rPr>
        <w:t>// Static</w:t>
      </w:r>
      <w:r w:rsidR="00910EC9">
        <w:rPr>
          <w:color w:val="008000"/>
        </w:rPr>
        <w:t xml:space="preserve"> member</w:t>
      </w:r>
      <w:r w:rsidR="0048218E" w:rsidRPr="0048218E">
        <w:br/>
      </w:r>
      <w:r>
        <w:t>}</w:t>
      </w:r>
    </w:p>
    <w:p w14:paraId="1FF3EF48" w14:textId="77777777" w:rsidR="0044410D" w:rsidRPr="0044410D" w:rsidRDefault="00D5183C" w:rsidP="00D5183C">
      <w:pPr>
        <w:pStyle w:val="Heading2"/>
      </w:pPr>
      <w:bookmarkStart w:id="818" w:name="_Ref320695415"/>
      <w:bookmarkStart w:id="819" w:name="_Toc402619815"/>
      <w:bookmarkStart w:id="820" w:name="_Toc401414002"/>
      <w:r>
        <w:t>Scopes</w:t>
      </w:r>
      <w:bookmarkEnd w:id="818"/>
      <w:bookmarkEnd w:id="819"/>
      <w:bookmarkEnd w:id="820"/>
    </w:p>
    <w:p w14:paraId="6C2F532D" w14:textId="77777777" w:rsidR="0044410D" w:rsidRPr="0044410D" w:rsidRDefault="00D5183C" w:rsidP="00C02E06">
      <w:r>
        <w:t xml:space="preserve">The </w:t>
      </w:r>
      <w:r w:rsidRPr="00D5183C">
        <w:rPr>
          <w:b/>
          <w:i/>
        </w:rPr>
        <w:t>scope</w:t>
      </w:r>
      <w:r>
        <w:t xml:space="preserve"> of a name is the region of program text within which it is possible to refer to the entity declared by that name without qualification of the name.</w:t>
      </w:r>
      <w:r w:rsidR="009C1522">
        <w:t xml:space="preserve"> The scope of a name depends on the context in which the name is declared. </w:t>
      </w:r>
      <w:r w:rsidR="002F2742">
        <w:t>The</w:t>
      </w:r>
      <w:r w:rsidR="009C1522">
        <w:t xml:space="preserve"> contexts are listed </w:t>
      </w:r>
      <w:r w:rsidR="002F2742">
        <w:t xml:space="preserve">below </w:t>
      </w:r>
      <w:r w:rsidR="009C1522">
        <w:t>in order from outermost to innermost:</w:t>
      </w:r>
    </w:p>
    <w:p w14:paraId="6E96E420" w14:textId="77777777" w:rsidR="0044410D" w:rsidRPr="0044410D" w:rsidRDefault="003D150F" w:rsidP="00236652">
      <w:pPr>
        <w:pStyle w:val="ListParagraph"/>
        <w:numPr>
          <w:ilvl w:val="0"/>
          <w:numId w:val="13"/>
        </w:numPr>
      </w:pPr>
      <w:r>
        <w:t xml:space="preserve">The scope of an entity </w:t>
      </w:r>
      <w:r w:rsidR="00F65AD4">
        <w:t xml:space="preserve">declared in the global module </w:t>
      </w:r>
      <w:r w:rsidR="006645CA">
        <w:t>is the entire program text.</w:t>
      </w:r>
    </w:p>
    <w:p w14:paraId="2DBA865A" w14:textId="77777777" w:rsidR="0044410D" w:rsidRPr="0044410D" w:rsidRDefault="00F65AD4" w:rsidP="00236652">
      <w:pPr>
        <w:pStyle w:val="ListParagraph"/>
        <w:numPr>
          <w:ilvl w:val="0"/>
          <w:numId w:val="13"/>
        </w:numPr>
      </w:pPr>
      <w:r>
        <w:t xml:space="preserve">The scope of </w:t>
      </w:r>
      <w:r w:rsidR="003D150F">
        <w:t>an entity</w:t>
      </w:r>
      <w:r>
        <w:t xml:space="preserve"> declared in an external module is the source file of that </w:t>
      </w:r>
      <w:r w:rsidR="0062293A">
        <w:t xml:space="preserve">external </w:t>
      </w:r>
      <w:r>
        <w:t>module.</w:t>
      </w:r>
    </w:p>
    <w:p w14:paraId="67C105BB" w14:textId="77777777" w:rsidR="0044410D" w:rsidRPr="0044410D" w:rsidRDefault="006645CA" w:rsidP="00236652">
      <w:pPr>
        <w:pStyle w:val="ListParagraph"/>
        <w:numPr>
          <w:ilvl w:val="0"/>
          <w:numId w:val="13"/>
        </w:numPr>
      </w:pPr>
      <w:r>
        <w:t>The scope of a</w:t>
      </w:r>
      <w:r w:rsidR="00A4676A">
        <w:t>n exported</w:t>
      </w:r>
      <w:r>
        <w:t xml:space="preserve"> </w:t>
      </w:r>
      <w:r w:rsidR="003D150F">
        <w:t>entity</w:t>
      </w:r>
      <w:r>
        <w:t xml:space="preserve"> declared </w:t>
      </w:r>
      <w:r w:rsidR="00B5659D">
        <w:t>in</w:t>
      </w:r>
      <w:r>
        <w:t xml:space="preserve"> </w:t>
      </w:r>
      <w:r w:rsidR="006D1448">
        <w:t>a</w:t>
      </w:r>
      <w:r w:rsidR="00B6491F">
        <w:t>n internal</w:t>
      </w:r>
      <w:r w:rsidR="006D1448">
        <w:t xml:space="preserve"> </w:t>
      </w:r>
      <w:r>
        <w:t xml:space="preserve">module is the body </w:t>
      </w:r>
      <w:r w:rsidR="004C0A2F">
        <w:t>of that module and every</w:t>
      </w:r>
      <w:r>
        <w:t xml:space="preserve"> </w:t>
      </w:r>
      <w:r w:rsidR="00C66F87">
        <w:t xml:space="preserve">internal </w:t>
      </w:r>
      <w:r>
        <w:t xml:space="preserve">module </w:t>
      </w:r>
      <w:r w:rsidR="006D1448">
        <w:t xml:space="preserve">with the same root </w:t>
      </w:r>
      <w:r w:rsidR="00B15D93">
        <w:t>and the same quali</w:t>
      </w:r>
      <w:r w:rsidR="00B6491F">
        <w:t>fied name relative to that root</w:t>
      </w:r>
      <w:r w:rsidR="00C66F87">
        <w:t>.</w:t>
      </w:r>
    </w:p>
    <w:p w14:paraId="7305CB5F" w14:textId="77777777" w:rsidR="0044410D" w:rsidRPr="0044410D" w:rsidRDefault="003D150F" w:rsidP="00236652">
      <w:pPr>
        <w:pStyle w:val="ListParagraph"/>
        <w:numPr>
          <w:ilvl w:val="0"/>
          <w:numId w:val="13"/>
        </w:numPr>
      </w:pPr>
      <w:r>
        <w:t>The scope of a non-exported entity declared within an internal module declaration is the body of that internal module declaration.</w:t>
      </w:r>
    </w:p>
    <w:p w14:paraId="4057DFB1" w14:textId="77777777" w:rsidR="0044410D" w:rsidRPr="0044410D" w:rsidRDefault="00B04590" w:rsidP="00236652">
      <w:pPr>
        <w:pStyle w:val="ListParagraph"/>
        <w:numPr>
          <w:ilvl w:val="0"/>
          <w:numId w:val="13"/>
        </w:numPr>
      </w:pPr>
      <w:r>
        <w:t xml:space="preserve">The scope of a type parameter declared in a class or interface declaration </w:t>
      </w:r>
      <w:r w:rsidR="00215217">
        <w:t xml:space="preserve">is </w:t>
      </w:r>
      <w:r w:rsidR="00C339C4">
        <w:t>that</w:t>
      </w:r>
      <w:r w:rsidR="00215217">
        <w:t xml:space="preserve"> entire declaration, including constraints, extends clause, implements clause, and </w:t>
      </w:r>
      <w:r w:rsidR="00FC541D">
        <w:t xml:space="preserve">declaration </w:t>
      </w:r>
      <w:r w:rsidR="00462582">
        <w:t>body, but not including static member declarations.</w:t>
      </w:r>
    </w:p>
    <w:p w14:paraId="062D5D99" w14:textId="77777777" w:rsidR="0044410D" w:rsidRPr="0044410D" w:rsidRDefault="005313A9" w:rsidP="00236652">
      <w:pPr>
        <w:pStyle w:val="ListParagraph"/>
        <w:numPr>
          <w:ilvl w:val="0"/>
          <w:numId w:val="13"/>
        </w:numPr>
      </w:pPr>
      <w:r>
        <w:t xml:space="preserve">The scope of a </w:t>
      </w:r>
      <w:r w:rsidR="00B70352">
        <w:t xml:space="preserve">member </w:t>
      </w:r>
      <w:r>
        <w:t xml:space="preserve">declared in an enum declaration </w:t>
      </w:r>
      <w:r w:rsidR="00B70352">
        <w:t xml:space="preserve">is the body </w:t>
      </w:r>
      <w:r>
        <w:t xml:space="preserve">of that </w:t>
      </w:r>
      <w:r w:rsidR="00B70352">
        <w:t xml:space="preserve">declaration and every enum declaration </w:t>
      </w:r>
      <w:r>
        <w:t>with the same root and the same qualified name relative to that root</w:t>
      </w:r>
      <w:r w:rsidR="00B70352">
        <w:t>.</w:t>
      </w:r>
    </w:p>
    <w:p w14:paraId="156C7753" w14:textId="77777777" w:rsidR="0044410D" w:rsidRPr="0044410D" w:rsidRDefault="00EC105D" w:rsidP="00236652">
      <w:pPr>
        <w:pStyle w:val="ListParagraph"/>
        <w:numPr>
          <w:ilvl w:val="0"/>
          <w:numId w:val="13"/>
        </w:numPr>
      </w:pPr>
      <w:r>
        <w:t xml:space="preserve">The scope of a type parameter declared in a call or construct signature is </w:t>
      </w:r>
      <w:r w:rsidR="00843B6F">
        <w:t>that</w:t>
      </w:r>
      <w:r>
        <w:t xml:space="preserve"> entire signature declaration, including constraints, parameter list, and return type. If the signature is part of a function implementation, the scope includes the function body.</w:t>
      </w:r>
    </w:p>
    <w:p w14:paraId="7D2A5C3A" w14:textId="77777777" w:rsidR="0044410D" w:rsidRPr="0044410D" w:rsidRDefault="008C4B77" w:rsidP="00236652">
      <w:pPr>
        <w:pStyle w:val="ListParagraph"/>
        <w:numPr>
          <w:ilvl w:val="0"/>
          <w:numId w:val="13"/>
        </w:numPr>
      </w:pPr>
      <w:r>
        <w:t>The scope of a parameter, local variable, or local function declared within a function declaration (</w:t>
      </w:r>
      <w:r w:rsidR="006F7F4B">
        <w:t xml:space="preserve">including a constructor, </w:t>
      </w:r>
      <w:r w:rsidR="00B5659D">
        <w:t xml:space="preserve">member </w:t>
      </w:r>
      <w:r w:rsidR="00AD27FE">
        <w:t>function</w:t>
      </w:r>
      <w:r w:rsidR="006F7F4B">
        <w:t xml:space="preserve">, </w:t>
      </w:r>
      <w:r w:rsidR="00910EC9">
        <w:t xml:space="preserve">or </w:t>
      </w:r>
      <w:r w:rsidR="00563D2F">
        <w:t xml:space="preserve">member accessor </w:t>
      </w:r>
      <w:r w:rsidR="00AD27FE">
        <w:t>declaration</w:t>
      </w:r>
      <w:r>
        <w:t xml:space="preserve">) </w:t>
      </w:r>
      <w:r w:rsidR="00563D2F">
        <w:t xml:space="preserve">or function expression </w:t>
      </w:r>
      <w:r>
        <w:t xml:space="preserve">is the body of that function </w:t>
      </w:r>
      <w:r w:rsidR="00563D2F">
        <w:t>declaration or function expression</w:t>
      </w:r>
      <w:r w:rsidR="00B5659D">
        <w:t>.</w:t>
      </w:r>
    </w:p>
    <w:p w14:paraId="5D211C4C" w14:textId="77777777" w:rsidR="0044410D" w:rsidRPr="0044410D" w:rsidRDefault="0008085C" w:rsidP="00860F90">
      <w:r>
        <w:t xml:space="preserve">Scopes may overlap, for example through nesting of modules and functions. When the scopes of two entities with the same name overlap, the </w:t>
      </w:r>
      <w:r w:rsidR="00072F35">
        <w:t xml:space="preserve">entity with the </w:t>
      </w:r>
      <w:r>
        <w:t xml:space="preserve">innermost </w:t>
      </w:r>
      <w:r w:rsidR="00072F35">
        <w:t xml:space="preserve">declaration takes precedence </w:t>
      </w:r>
      <w:r w:rsidR="00860F90">
        <w:t>and access to the</w:t>
      </w:r>
      <w:r w:rsidR="00072F35">
        <w:t xml:space="preserve"> outer entity i</w:t>
      </w:r>
      <w:r w:rsidR="00860F90">
        <w:t xml:space="preserve">s either not possible or only possible by qualifying </w:t>
      </w:r>
      <w:r w:rsidR="00072F35">
        <w:t>its</w:t>
      </w:r>
      <w:r w:rsidR="00860F90">
        <w:t xml:space="preserve"> name.</w:t>
      </w:r>
    </w:p>
    <w:p w14:paraId="5A4779C8" w14:textId="414C1692" w:rsidR="0044410D" w:rsidRPr="0044410D" w:rsidRDefault="00CF4AFA" w:rsidP="00CF4AFA">
      <w:r>
        <w:lastRenderedPageBreak/>
        <w:t xml:space="preserve">When an identifier is </w:t>
      </w:r>
      <w:r w:rsidR="00072F35">
        <w:t>resolved</w:t>
      </w:r>
      <w:r>
        <w:t xml:space="preserve"> as a </w:t>
      </w:r>
      <w:r w:rsidRPr="00C95443">
        <w:rPr>
          <w:rStyle w:val="Production"/>
        </w:rPr>
        <w:t>TypeName</w:t>
      </w:r>
      <w:r>
        <w:t xml:space="preserve"> </w:t>
      </w:r>
      <w:r>
        <w:rPr>
          <w:highlight w:val="white"/>
        </w:rPr>
        <w:t xml:space="preserve">(section </w:t>
      </w:r>
      <w:r>
        <w:rPr>
          <w:highlight w:val="white"/>
        </w:rPr>
        <w:fldChar w:fldCharType="begin"/>
      </w:r>
      <w:r>
        <w:rPr>
          <w:highlight w:val="white"/>
        </w:rPr>
        <w:instrText xml:space="preserve"> REF _Ref342558726 \r \h </w:instrText>
      </w:r>
      <w:r>
        <w:rPr>
          <w:highlight w:val="white"/>
        </w:rPr>
      </w:r>
      <w:r>
        <w:rPr>
          <w:highlight w:val="white"/>
        </w:rPr>
        <w:fldChar w:fldCharType="separate"/>
      </w:r>
      <w:r w:rsidR="00B510EF">
        <w:rPr>
          <w:highlight w:val="white"/>
        </w:rPr>
        <w:t>3.</w:t>
      </w:r>
      <w:del w:id="821" w:author="Anders Hejlsberg" w:date="2014-11-01T15:43:00Z">
        <w:r w:rsidR="00633278">
          <w:rPr>
            <w:highlight w:val="white"/>
          </w:rPr>
          <w:delText>6</w:delText>
        </w:r>
      </w:del>
      <w:ins w:id="822" w:author="Anders Hejlsberg" w:date="2014-11-01T15:43:00Z">
        <w:r w:rsidR="00B510EF">
          <w:rPr>
            <w:highlight w:val="white"/>
          </w:rPr>
          <w:t>7</w:t>
        </w:r>
      </w:ins>
      <w:r w:rsidR="00B510EF">
        <w:rPr>
          <w:highlight w:val="white"/>
        </w:rPr>
        <w:t>.2</w:t>
      </w:r>
      <w:r>
        <w:rPr>
          <w:highlight w:val="white"/>
        </w:rPr>
        <w:fldChar w:fldCharType="end"/>
      </w:r>
      <w:r>
        <w:rPr>
          <w:highlight w:val="white"/>
        </w:rPr>
        <w:t>)</w:t>
      </w:r>
      <w:r>
        <w:t xml:space="preserve">, </w:t>
      </w:r>
      <w:r w:rsidR="00072F35">
        <w:t>only</w:t>
      </w:r>
      <w:r>
        <w:t xml:space="preserve"> classes</w:t>
      </w:r>
      <w:r w:rsidR="0008085C">
        <w:t>,</w:t>
      </w:r>
      <w:r>
        <w:t xml:space="preserve"> interfaces</w:t>
      </w:r>
      <w:r w:rsidR="0008085C">
        <w:t xml:space="preserve">, </w:t>
      </w:r>
      <w:r w:rsidR="00ED5291">
        <w:t xml:space="preserve">enums, </w:t>
      </w:r>
      <w:r w:rsidR="00AE1673">
        <w:t>and</w:t>
      </w:r>
      <w:r w:rsidR="0008085C">
        <w:t xml:space="preserve"> type parameters</w:t>
      </w:r>
      <w:r w:rsidR="00072F35">
        <w:t xml:space="preserve"> are considered</w:t>
      </w:r>
      <w:r w:rsidR="00AE1673">
        <w:t xml:space="preserve"> and other entities in scope are ignored.</w:t>
      </w:r>
    </w:p>
    <w:p w14:paraId="0317D643" w14:textId="1F0AB429" w:rsidR="0044410D" w:rsidRPr="0044410D" w:rsidRDefault="00072F35" w:rsidP="00BB7B50">
      <w:r>
        <w:t xml:space="preserve">When an identifier is resolved </w:t>
      </w:r>
      <w:r w:rsidR="00C95443">
        <w:t xml:space="preserve">as a </w:t>
      </w:r>
      <w:r w:rsidR="00CF4AFA">
        <w:rPr>
          <w:rStyle w:val="Production"/>
        </w:rPr>
        <w:t>Module</w:t>
      </w:r>
      <w:r w:rsidR="00C95443" w:rsidRPr="00C95443">
        <w:rPr>
          <w:rStyle w:val="Production"/>
        </w:rPr>
        <w:t>Name</w:t>
      </w:r>
      <w:r w:rsidR="00C95443">
        <w:t xml:space="preserve"> </w:t>
      </w:r>
      <w:r w:rsidR="00E01664">
        <w:rPr>
          <w:highlight w:val="white"/>
        </w:rPr>
        <w:t xml:space="preserve">(section </w:t>
      </w:r>
      <w:r w:rsidR="00CF4AFA">
        <w:rPr>
          <w:highlight w:val="white"/>
        </w:rPr>
        <w:fldChar w:fldCharType="begin"/>
      </w:r>
      <w:r w:rsidR="00CF4AFA">
        <w:rPr>
          <w:highlight w:val="white"/>
        </w:rPr>
        <w:instrText xml:space="preserve"> REF _Ref342558726 \r \h </w:instrText>
      </w:r>
      <w:r w:rsidR="00CF4AFA">
        <w:rPr>
          <w:highlight w:val="white"/>
        </w:rPr>
      </w:r>
      <w:r w:rsidR="00CF4AFA">
        <w:rPr>
          <w:highlight w:val="white"/>
        </w:rPr>
        <w:fldChar w:fldCharType="separate"/>
      </w:r>
      <w:r w:rsidR="00B510EF">
        <w:rPr>
          <w:highlight w:val="white"/>
        </w:rPr>
        <w:t>3.</w:t>
      </w:r>
      <w:del w:id="823" w:author="Anders Hejlsberg" w:date="2014-11-01T15:43:00Z">
        <w:r w:rsidR="00633278">
          <w:rPr>
            <w:highlight w:val="white"/>
          </w:rPr>
          <w:delText>6</w:delText>
        </w:r>
      </w:del>
      <w:ins w:id="824" w:author="Anders Hejlsberg" w:date="2014-11-01T15:43:00Z">
        <w:r w:rsidR="00B510EF">
          <w:rPr>
            <w:highlight w:val="white"/>
          </w:rPr>
          <w:t>7</w:t>
        </w:r>
      </w:ins>
      <w:r w:rsidR="00B510EF">
        <w:rPr>
          <w:highlight w:val="white"/>
        </w:rPr>
        <w:t>.2</w:t>
      </w:r>
      <w:r w:rsidR="00CF4AFA">
        <w:rPr>
          <w:highlight w:val="white"/>
        </w:rPr>
        <w:fldChar w:fldCharType="end"/>
      </w:r>
      <w:r w:rsidR="00E01664">
        <w:rPr>
          <w:highlight w:val="white"/>
        </w:rPr>
        <w:t>)</w:t>
      </w:r>
      <w:r w:rsidR="00E01664">
        <w:t xml:space="preserve">, </w:t>
      </w:r>
      <w:r w:rsidR="00AE1673">
        <w:t>only</w:t>
      </w:r>
      <w:r w:rsidR="00C95443">
        <w:t xml:space="preserve"> mo</w:t>
      </w:r>
      <w:r w:rsidR="00CF4AFA">
        <w:t>dules</w:t>
      </w:r>
      <w:r w:rsidR="00BB7B50">
        <w:t xml:space="preserve"> </w:t>
      </w:r>
      <w:r w:rsidR="00AE1673">
        <w:t>are considered and other entities in scope are ignored</w:t>
      </w:r>
      <w:r>
        <w:t>.</w:t>
      </w:r>
    </w:p>
    <w:p w14:paraId="44836B55" w14:textId="77777777" w:rsidR="0044410D" w:rsidRPr="0044410D" w:rsidRDefault="00C95443" w:rsidP="00BB7B50">
      <w:pPr>
        <w:rPr>
          <w:highlight w:val="white"/>
        </w:rPr>
      </w:pPr>
      <w:r>
        <w:rPr>
          <w:highlight w:val="white"/>
        </w:rPr>
        <w:t xml:space="preserve">When an identifier is </w:t>
      </w:r>
      <w:r w:rsidR="00072F35">
        <w:rPr>
          <w:highlight w:val="white"/>
        </w:rPr>
        <w:t>resolved</w:t>
      </w:r>
      <w:r>
        <w:rPr>
          <w:highlight w:val="white"/>
        </w:rPr>
        <w:t xml:space="preserve"> as a </w:t>
      </w:r>
      <w:r w:rsidRPr="00E01664">
        <w:rPr>
          <w:rStyle w:val="Production"/>
          <w:highlight w:val="white"/>
        </w:rPr>
        <w:t>PrimaryExpression</w:t>
      </w:r>
      <w:r>
        <w:rPr>
          <w:highlight w:val="white"/>
        </w:rPr>
        <w:t xml:space="preserve"> </w:t>
      </w:r>
      <w:r w:rsidR="00E01664">
        <w:rPr>
          <w:highlight w:val="white"/>
        </w:rPr>
        <w:t xml:space="preserve">(section </w:t>
      </w:r>
      <w:r w:rsidR="00E01664">
        <w:rPr>
          <w:highlight w:val="white"/>
        </w:rPr>
        <w:fldChar w:fldCharType="begin"/>
      </w:r>
      <w:r w:rsidR="00E01664">
        <w:rPr>
          <w:highlight w:val="white"/>
        </w:rPr>
        <w:instrText xml:space="preserve"> REF _Ref319149627 \r \h </w:instrText>
      </w:r>
      <w:r w:rsidR="00E01664">
        <w:rPr>
          <w:highlight w:val="white"/>
        </w:rPr>
      </w:r>
      <w:r w:rsidR="00E01664">
        <w:rPr>
          <w:highlight w:val="white"/>
        </w:rPr>
        <w:fldChar w:fldCharType="separate"/>
      </w:r>
      <w:r w:rsidR="00B510EF">
        <w:rPr>
          <w:highlight w:val="white"/>
        </w:rPr>
        <w:t>4.3</w:t>
      </w:r>
      <w:r w:rsidR="00E01664">
        <w:rPr>
          <w:highlight w:val="white"/>
        </w:rPr>
        <w:fldChar w:fldCharType="end"/>
      </w:r>
      <w:r w:rsidR="00E01664">
        <w:rPr>
          <w:highlight w:val="white"/>
        </w:rPr>
        <w:t>),</w:t>
      </w:r>
      <w:r w:rsidR="00072F35">
        <w:rPr>
          <w:highlight w:val="white"/>
        </w:rPr>
        <w:t xml:space="preserve"> </w:t>
      </w:r>
      <w:r w:rsidR="00AE1673">
        <w:rPr>
          <w:highlight w:val="white"/>
        </w:rPr>
        <w:t xml:space="preserve">only </w:t>
      </w:r>
      <w:r w:rsidR="001309C7">
        <w:rPr>
          <w:highlight w:val="white"/>
        </w:rPr>
        <w:t xml:space="preserve">instantiated </w:t>
      </w:r>
      <w:r w:rsidR="00AE1673" w:rsidRPr="003455B6">
        <w:rPr>
          <w:highlight w:val="white"/>
        </w:rPr>
        <w:t>module</w:t>
      </w:r>
      <w:r w:rsidR="00AE1673">
        <w:rPr>
          <w:highlight w:val="white"/>
        </w:rPr>
        <w:t>s</w:t>
      </w:r>
      <w:r w:rsidR="001309C7">
        <w:rPr>
          <w:highlight w:val="white"/>
        </w:rPr>
        <w:t xml:space="preserve"> </w:t>
      </w:r>
      <w:r w:rsidR="00144BE6">
        <w:rPr>
          <w:highlight w:val="white"/>
        </w:rPr>
        <w:t>(section</w:t>
      </w:r>
      <w:r w:rsidR="0062293A">
        <w:rPr>
          <w:highlight w:val="white"/>
        </w:rPr>
        <w:t xml:space="preserve"> </w:t>
      </w:r>
      <w:r w:rsidR="0062293A">
        <w:rPr>
          <w:highlight w:val="white"/>
        </w:rPr>
        <w:fldChar w:fldCharType="begin"/>
      </w:r>
      <w:r w:rsidR="0062293A">
        <w:rPr>
          <w:highlight w:val="white"/>
        </w:rPr>
        <w:instrText xml:space="preserve"> REF _Ref352746058 \r \h </w:instrText>
      </w:r>
      <w:r w:rsidR="0062293A">
        <w:rPr>
          <w:highlight w:val="white"/>
        </w:rPr>
      </w:r>
      <w:r w:rsidR="0062293A">
        <w:rPr>
          <w:highlight w:val="white"/>
        </w:rPr>
        <w:fldChar w:fldCharType="separate"/>
      </w:r>
      <w:r w:rsidR="00B510EF">
        <w:rPr>
          <w:highlight w:val="white"/>
        </w:rPr>
        <w:t>10.1</w:t>
      </w:r>
      <w:r w:rsidR="0062293A">
        <w:rPr>
          <w:highlight w:val="white"/>
        </w:rPr>
        <w:fldChar w:fldCharType="end"/>
      </w:r>
      <w:r w:rsidR="003B72F7">
        <w:rPr>
          <w:highlight w:val="white"/>
        </w:rPr>
        <w:t xml:space="preserve">), </w:t>
      </w:r>
      <w:r w:rsidR="00AE1673" w:rsidRPr="003455B6">
        <w:rPr>
          <w:highlight w:val="white"/>
        </w:rPr>
        <w:t>class</w:t>
      </w:r>
      <w:r w:rsidR="00AE1673">
        <w:rPr>
          <w:highlight w:val="white"/>
        </w:rPr>
        <w:t>es</w:t>
      </w:r>
      <w:r w:rsidR="00AE1673" w:rsidRPr="003455B6">
        <w:rPr>
          <w:highlight w:val="white"/>
        </w:rPr>
        <w:t xml:space="preserve">, </w:t>
      </w:r>
      <w:r w:rsidR="003B72F7">
        <w:rPr>
          <w:highlight w:val="white"/>
        </w:rPr>
        <w:t xml:space="preserve">enums, </w:t>
      </w:r>
      <w:r w:rsidR="00AE1673" w:rsidRPr="003455B6">
        <w:rPr>
          <w:highlight w:val="white"/>
        </w:rPr>
        <w:t>function</w:t>
      </w:r>
      <w:r w:rsidR="00AE1673">
        <w:rPr>
          <w:highlight w:val="white"/>
        </w:rPr>
        <w:t>s</w:t>
      </w:r>
      <w:r w:rsidR="00AE1673" w:rsidRPr="003455B6">
        <w:rPr>
          <w:highlight w:val="white"/>
        </w:rPr>
        <w:t>,</w:t>
      </w:r>
      <w:r w:rsidR="00AE1673">
        <w:rPr>
          <w:highlight w:val="white"/>
        </w:rPr>
        <w:t xml:space="preserve"> variables,</w:t>
      </w:r>
      <w:r w:rsidR="00AE1673" w:rsidRPr="003455B6">
        <w:rPr>
          <w:highlight w:val="white"/>
        </w:rPr>
        <w:t xml:space="preserve"> </w:t>
      </w:r>
      <w:r w:rsidR="00AE1673">
        <w:rPr>
          <w:highlight w:val="white"/>
        </w:rPr>
        <w:t>and</w:t>
      </w:r>
      <w:r w:rsidR="00AE1673" w:rsidRPr="003455B6">
        <w:rPr>
          <w:highlight w:val="white"/>
        </w:rPr>
        <w:t xml:space="preserve"> parameter</w:t>
      </w:r>
      <w:r w:rsidR="00AE1673">
        <w:rPr>
          <w:highlight w:val="white"/>
        </w:rPr>
        <w:t>s are considered and other entities in scope are ignored.</w:t>
      </w:r>
    </w:p>
    <w:p w14:paraId="00B96F0E" w14:textId="77777777" w:rsidR="0044410D" w:rsidRPr="0044410D" w:rsidRDefault="00686EA3" w:rsidP="00BB7B50">
      <w:pPr>
        <w:rPr>
          <w:highlight w:val="white"/>
        </w:rPr>
      </w:pPr>
      <w:r>
        <w:rPr>
          <w:highlight w:val="white"/>
        </w:rPr>
        <w:t xml:space="preserve">Note that class </w:t>
      </w:r>
      <w:r w:rsidR="003B72F7">
        <w:rPr>
          <w:highlight w:val="white"/>
        </w:rPr>
        <w:t xml:space="preserve">and enum </w:t>
      </w:r>
      <w:r>
        <w:rPr>
          <w:highlight w:val="white"/>
        </w:rPr>
        <w:t>members are never directly in scope—they can only be accessed by applying the dot (</w:t>
      </w:r>
      <w:r w:rsidR="008F4735">
        <w:rPr>
          <w:highlight w:val="white"/>
        </w:rPr>
        <w:t>'</w:t>
      </w:r>
      <w:r>
        <w:rPr>
          <w:highlight w:val="white"/>
        </w:rPr>
        <w:t>.</w:t>
      </w:r>
      <w:r w:rsidR="008F4735">
        <w:rPr>
          <w:highlight w:val="white"/>
        </w:rPr>
        <w:t>'</w:t>
      </w:r>
      <w:r>
        <w:rPr>
          <w:highlight w:val="white"/>
        </w:rPr>
        <w:t>) operator to a class instance</w:t>
      </w:r>
      <w:r w:rsidR="003B72F7">
        <w:rPr>
          <w:highlight w:val="white"/>
        </w:rPr>
        <w:t xml:space="preserve"> or enum object</w:t>
      </w:r>
      <w:r>
        <w:rPr>
          <w:highlight w:val="white"/>
        </w:rPr>
        <w:t xml:space="preserve">. This even includes members of the current instance in a constructor or member function, which are accessed by applying the dot operator to </w:t>
      </w:r>
      <w:r w:rsidRPr="002B3A8D">
        <w:rPr>
          <w:rStyle w:val="CodeFragment"/>
          <w:highlight w:val="white"/>
        </w:rPr>
        <w:t>this</w:t>
      </w:r>
      <w:r>
        <w:rPr>
          <w:highlight w:val="white"/>
        </w:rPr>
        <w:t>.</w:t>
      </w:r>
    </w:p>
    <w:p w14:paraId="64E62807" w14:textId="77777777" w:rsidR="0044410D" w:rsidRPr="0044410D" w:rsidRDefault="00691BF8" w:rsidP="00BB7B50">
      <w:pPr>
        <w:rPr>
          <w:highlight w:val="white"/>
        </w:rPr>
      </w:pPr>
      <w:r w:rsidRPr="00691BF8">
        <w:rPr>
          <w:highlight w:val="white"/>
        </w:rPr>
        <w:t xml:space="preserve">As the rules above imply, </w:t>
      </w:r>
      <w:r>
        <w:t>locally declared entities in an internal</w:t>
      </w:r>
      <w:r w:rsidRPr="00691BF8">
        <w:t xml:space="preserve"> module are closer in scope than exported entities declared in other module declarations for the same </w:t>
      </w:r>
      <w:r>
        <w:t xml:space="preserve">internal </w:t>
      </w:r>
      <w:r w:rsidRPr="00691BF8">
        <w:t>module.</w:t>
      </w:r>
      <w:r>
        <w:t xml:space="preserve"> For example:</w:t>
      </w:r>
    </w:p>
    <w:p w14:paraId="6C9A7A5F" w14:textId="77777777" w:rsidR="0044410D" w:rsidRPr="0044410D" w:rsidRDefault="00691BF8" w:rsidP="00691BF8">
      <w:pPr>
        <w:pStyle w:val="Code"/>
      </w:pPr>
      <w:r w:rsidRPr="00C81686">
        <w:rPr>
          <w:color w:val="0000FF"/>
          <w:highlight w:val="white"/>
        </w:rPr>
        <w:t>var</w:t>
      </w:r>
      <w:r>
        <w:t xml:space="preserve"> x = </w:t>
      </w:r>
      <w:r w:rsidRPr="00C81686">
        <w:rPr>
          <w:color w:val="800000"/>
        </w:rPr>
        <w:t>1</w:t>
      </w:r>
      <w:r>
        <w:t>;</w:t>
      </w:r>
      <w:r w:rsidR="0048218E" w:rsidRPr="0048218E">
        <w:br/>
      </w:r>
      <w:r w:rsidRPr="00C81686">
        <w:rPr>
          <w:color w:val="0000FF"/>
          <w:highlight w:val="white"/>
        </w:rPr>
        <w:t>module</w:t>
      </w:r>
      <w:r>
        <w:t xml:space="preserve"> M {</w:t>
      </w:r>
      <w:r w:rsidR="0048218E" w:rsidRPr="0048218E">
        <w:br/>
      </w:r>
      <w:r>
        <w:t xml:space="preserve">    </w:t>
      </w:r>
      <w:r w:rsidRPr="00C81686">
        <w:rPr>
          <w:color w:val="0000FF"/>
          <w:highlight w:val="white"/>
        </w:rPr>
        <w:t>export</w:t>
      </w:r>
      <w:r>
        <w:t xml:space="preserve"> </w:t>
      </w:r>
      <w:r w:rsidRPr="00C81686">
        <w:rPr>
          <w:color w:val="0000FF"/>
          <w:highlight w:val="white"/>
        </w:rPr>
        <w:t>var</w:t>
      </w:r>
      <w:r>
        <w:t xml:space="preserve"> x = </w:t>
      </w:r>
      <w:r w:rsidRPr="00C81686">
        <w:rPr>
          <w:color w:val="800000"/>
        </w:rPr>
        <w:t>2</w:t>
      </w:r>
      <w:r>
        <w:t>;</w:t>
      </w:r>
      <w:r w:rsidR="0048218E" w:rsidRPr="0048218E">
        <w:br/>
      </w:r>
      <w:r>
        <w:t xml:space="preserve">    console.log(x);     </w:t>
      </w:r>
      <w:r w:rsidRPr="00942B76">
        <w:rPr>
          <w:color w:val="008000"/>
          <w:highlight w:val="white"/>
        </w:rPr>
        <w:t xml:space="preserve">// </w:t>
      </w:r>
      <w:r>
        <w:rPr>
          <w:color w:val="008000"/>
        </w:rPr>
        <w:t>2</w:t>
      </w:r>
      <w:r w:rsidR="0048218E" w:rsidRPr="0048218E">
        <w:br/>
      </w:r>
      <w:r>
        <w:t>}</w:t>
      </w:r>
      <w:r w:rsidR="0048218E" w:rsidRPr="0048218E">
        <w:br/>
      </w:r>
      <w:r w:rsidRPr="00C81686">
        <w:rPr>
          <w:color w:val="0000FF"/>
          <w:highlight w:val="white"/>
        </w:rPr>
        <w:t>module</w:t>
      </w:r>
      <w:r>
        <w:t xml:space="preserve"> M {</w:t>
      </w:r>
      <w:r w:rsidR="0048218E" w:rsidRPr="0048218E">
        <w:br/>
      </w:r>
      <w:r>
        <w:t xml:space="preserve">    console.log(x);     </w:t>
      </w:r>
      <w:r w:rsidRPr="00942B76">
        <w:rPr>
          <w:color w:val="008000"/>
          <w:highlight w:val="white"/>
        </w:rPr>
        <w:t xml:space="preserve">// </w:t>
      </w:r>
      <w:r>
        <w:rPr>
          <w:color w:val="008000"/>
        </w:rPr>
        <w:t>2</w:t>
      </w:r>
      <w:r w:rsidR="0048218E" w:rsidRPr="0048218E">
        <w:br/>
      </w:r>
      <w:r>
        <w:t>}</w:t>
      </w:r>
      <w:r w:rsidR="0048218E" w:rsidRPr="0048218E">
        <w:br/>
      </w:r>
      <w:r w:rsidRPr="00C81686">
        <w:rPr>
          <w:color w:val="0000FF"/>
          <w:highlight w:val="white"/>
        </w:rPr>
        <w:t>module</w:t>
      </w:r>
      <w:r>
        <w:t xml:space="preserve"> M {</w:t>
      </w:r>
      <w:r w:rsidR="0048218E" w:rsidRPr="0048218E">
        <w:br/>
      </w:r>
      <w:r>
        <w:t xml:space="preserve">    </w:t>
      </w:r>
      <w:r w:rsidRPr="00C81686">
        <w:rPr>
          <w:color w:val="0000FF"/>
          <w:highlight w:val="white"/>
        </w:rPr>
        <w:t>var</w:t>
      </w:r>
      <w:r>
        <w:t xml:space="preserve"> x = </w:t>
      </w:r>
      <w:r w:rsidRPr="00C81686">
        <w:rPr>
          <w:color w:val="800000"/>
        </w:rPr>
        <w:t>3</w:t>
      </w:r>
      <w:r>
        <w:t>;</w:t>
      </w:r>
      <w:r w:rsidR="0048218E" w:rsidRPr="0048218E">
        <w:br/>
      </w:r>
      <w:r>
        <w:t xml:space="preserve">    console.log(x);     </w:t>
      </w:r>
      <w:r w:rsidRPr="00942B76">
        <w:rPr>
          <w:color w:val="008000"/>
          <w:highlight w:val="white"/>
        </w:rPr>
        <w:t xml:space="preserve">// </w:t>
      </w:r>
      <w:r>
        <w:rPr>
          <w:color w:val="008000"/>
        </w:rPr>
        <w:t>3</w:t>
      </w:r>
      <w:r w:rsidR="0048218E" w:rsidRPr="0048218E">
        <w:br/>
      </w:r>
      <w:r>
        <w:t>}</w:t>
      </w:r>
    </w:p>
    <w:p w14:paraId="7D556E0B" w14:textId="77777777" w:rsidR="0044410D" w:rsidRPr="0044410D" w:rsidRDefault="0044410D" w:rsidP="0074339D"/>
    <w:p w14:paraId="516B8C9D" w14:textId="77777777" w:rsidR="001719CA" w:rsidRDefault="001719CA" w:rsidP="0074339D">
      <w:pPr>
        <w:rPr>
          <w:highlight w:val="white"/>
        </w:rPr>
        <w:sectPr w:rsidR="001719CA" w:rsidSect="001719CA">
          <w:footerReference w:type="default" r:id="rId19"/>
          <w:type w:val="oddPage"/>
          <w:pgSz w:w="12240" w:h="15840"/>
          <w:pgMar w:top="1440" w:right="1440" w:bottom="1440" w:left="1440" w:header="720" w:footer="720" w:gutter="0"/>
          <w:cols w:space="720"/>
          <w:docGrid w:linePitch="360"/>
        </w:sectPr>
      </w:pPr>
    </w:p>
    <w:p w14:paraId="25FE3D2D" w14:textId="77777777" w:rsidR="0044410D" w:rsidRPr="0044410D" w:rsidRDefault="007943AF" w:rsidP="001719CA">
      <w:pPr>
        <w:pStyle w:val="Heading1"/>
      </w:pPr>
      <w:bookmarkStart w:id="825" w:name="_Toc402619816"/>
      <w:bookmarkStart w:id="826" w:name="_Toc401414003"/>
      <w:r>
        <w:lastRenderedPageBreak/>
        <w:t>Types</w:t>
      </w:r>
      <w:bookmarkEnd w:id="0"/>
      <w:bookmarkEnd w:id="825"/>
      <w:bookmarkEnd w:id="826"/>
    </w:p>
    <w:p w14:paraId="257DAE88" w14:textId="77777777" w:rsidR="0044410D" w:rsidRPr="0044410D" w:rsidRDefault="003C5236" w:rsidP="003D1454">
      <w:r>
        <w:t>TypeScript</w:t>
      </w:r>
      <w:r w:rsidR="000D02A7">
        <w:t xml:space="preserve"> adds optional static types to JavaScript. </w:t>
      </w:r>
      <w:r w:rsidR="00F22120">
        <w:t xml:space="preserve">Types </w:t>
      </w:r>
      <w:r w:rsidR="000D02A7">
        <w:t>are used to place static constrain</w:t>
      </w:r>
      <w:r w:rsidR="000309C6">
        <w:t>t</w:t>
      </w:r>
      <w:r w:rsidR="000D02A7">
        <w:t xml:space="preserve">s on </w:t>
      </w:r>
      <w:r w:rsidR="00154C88">
        <w:t>program entities</w:t>
      </w:r>
      <w:r w:rsidR="00C6014C">
        <w:t xml:space="preserve"> such as funct</w:t>
      </w:r>
      <w:r w:rsidR="00154C88">
        <w:t>ions, variables, and properties</w:t>
      </w:r>
      <w:r w:rsidR="000D02A7">
        <w:t xml:space="preserve"> </w:t>
      </w:r>
      <w:r w:rsidR="00C6014C">
        <w:t>so</w:t>
      </w:r>
      <w:r w:rsidR="000D02A7">
        <w:t xml:space="preserve"> that compilers and development tools can </w:t>
      </w:r>
      <w:r w:rsidR="004E6A2A">
        <w:t>offer</w:t>
      </w:r>
      <w:r w:rsidR="000D02A7">
        <w:t xml:space="preserve"> better verification </w:t>
      </w:r>
      <w:r w:rsidR="00C97655">
        <w:t xml:space="preserve">and </w:t>
      </w:r>
      <w:r w:rsidR="004E6A2A">
        <w:t xml:space="preserve">assistance </w:t>
      </w:r>
      <w:r w:rsidR="00041B99">
        <w:t>during</w:t>
      </w:r>
      <w:r w:rsidR="003438E1">
        <w:t xml:space="preserve"> software </w:t>
      </w:r>
      <w:r w:rsidR="002E3D92">
        <w:t>development</w:t>
      </w:r>
      <w:r w:rsidR="004E6A2A">
        <w:t>.</w:t>
      </w:r>
      <w:r w:rsidR="006A63E8">
        <w:t xml:space="preserve"> </w:t>
      </w:r>
      <w:r>
        <w:t>TypeScript</w:t>
      </w:r>
      <w:r w:rsidR="008F4735">
        <w:t>'</w:t>
      </w:r>
      <w:r w:rsidR="006A63E8">
        <w:t xml:space="preserve">s </w:t>
      </w:r>
      <w:r w:rsidR="00986CAF" w:rsidRPr="00473D71">
        <w:rPr>
          <w:i/>
        </w:rPr>
        <w:t>static</w:t>
      </w:r>
      <w:r w:rsidR="00986CAF">
        <w:t xml:space="preserve"> </w:t>
      </w:r>
      <w:r w:rsidR="006A63E8">
        <w:t xml:space="preserve">compile-time </w:t>
      </w:r>
      <w:r w:rsidR="00986CAF">
        <w:t>type sys</w:t>
      </w:r>
      <w:r w:rsidR="006A63E8">
        <w:t xml:space="preserve">tem closely models the </w:t>
      </w:r>
      <w:r w:rsidR="00986CAF" w:rsidRPr="00473D71">
        <w:rPr>
          <w:i/>
        </w:rPr>
        <w:t>dynamic</w:t>
      </w:r>
      <w:r w:rsidR="00986CAF">
        <w:t xml:space="preserve"> </w:t>
      </w:r>
      <w:r w:rsidR="006A63E8">
        <w:t xml:space="preserve">run-time type system of JavaScript, allowing programmers to accurately express the type relationships that are expected to exist when their programs run and have those assumptions pre-validated by the </w:t>
      </w:r>
      <w:r>
        <w:t>TypeScript</w:t>
      </w:r>
      <w:r w:rsidR="006A63E8">
        <w:t xml:space="preserve"> compiler.</w:t>
      </w:r>
      <w:r w:rsidR="001A0A4F" w:rsidRPr="001A0A4F">
        <w:t xml:space="preserve"> </w:t>
      </w:r>
      <w:r>
        <w:t>TypeScript</w:t>
      </w:r>
      <w:r w:rsidR="008F4735">
        <w:t>'</w:t>
      </w:r>
      <w:r w:rsidR="001A0A4F">
        <w:t>s type analysis occurs entirely at compile-time and adds no run-time overhead to program execution.</w:t>
      </w:r>
    </w:p>
    <w:p w14:paraId="619D604F" w14:textId="77777777" w:rsidR="0044410D" w:rsidRPr="0044410D" w:rsidRDefault="003D1454" w:rsidP="003D1454">
      <w:r>
        <w:t xml:space="preserve">All types in </w:t>
      </w:r>
      <w:r w:rsidR="003C5236">
        <w:t>TypeScript</w:t>
      </w:r>
      <w:r w:rsidR="00F469EF">
        <w:t xml:space="preserve"> are subtypes of a single top type</w:t>
      </w:r>
      <w:r>
        <w:t xml:space="preserve"> called the Any type. </w:t>
      </w:r>
      <w:r w:rsidR="00314213" w:rsidRPr="00617C55">
        <w:t xml:space="preserve">The </w:t>
      </w:r>
      <w:r w:rsidR="00314213" w:rsidRPr="002B3A8D">
        <w:rPr>
          <w:rStyle w:val="CodeFragment"/>
        </w:rPr>
        <w:t>any</w:t>
      </w:r>
      <w:r w:rsidR="00314213" w:rsidRPr="00617C55">
        <w:t xml:space="preserve"> keyword refere</w:t>
      </w:r>
      <w:r w:rsidR="00314213">
        <w:t xml:space="preserve">nces this type. </w:t>
      </w:r>
      <w:r>
        <w:t xml:space="preserve">The Any type is the one type that can represent </w:t>
      </w:r>
      <w:r w:rsidRPr="003D1454">
        <w:rPr>
          <w:i/>
        </w:rPr>
        <w:t>any</w:t>
      </w:r>
      <w:r w:rsidR="0068514E">
        <w:t xml:space="preserve"> JavaScript value</w:t>
      </w:r>
      <w:r w:rsidR="00444059">
        <w:t xml:space="preserve"> with no constraints</w:t>
      </w:r>
      <w:r w:rsidR="0068514E">
        <w:t xml:space="preserve">. </w:t>
      </w:r>
      <w:r w:rsidR="00F469EF">
        <w:t>All other types are</w:t>
      </w:r>
      <w:r w:rsidR="00444059">
        <w:t xml:space="preserve"> categorized</w:t>
      </w:r>
      <w:r w:rsidR="009E341C">
        <w:t xml:space="preserve"> as </w:t>
      </w:r>
      <w:r w:rsidR="009E341C" w:rsidRPr="009E341C">
        <w:rPr>
          <w:b/>
          <w:i/>
        </w:rPr>
        <w:t>primitive types</w:t>
      </w:r>
      <w:r w:rsidR="00637897">
        <w:t>,</w:t>
      </w:r>
      <w:r w:rsidR="009E341C">
        <w:t xml:space="preserve"> </w:t>
      </w:r>
      <w:r w:rsidR="009E341C" w:rsidRPr="009E341C">
        <w:rPr>
          <w:b/>
          <w:i/>
        </w:rPr>
        <w:t>object types</w:t>
      </w:r>
      <w:r w:rsidR="00637897">
        <w:t xml:space="preserve">, </w:t>
      </w:r>
      <w:ins w:id="827" w:author="Anders Hejlsberg" w:date="2014-11-01T15:43:00Z">
        <w:r w:rsidR="00287D6B" w:rsidRPr="00287D6B">
          <w:rPr>
            <w:b/>
            <w:i/>
          </w:rPr>
          <w:t>union types</w:t>
        </w:r>
        <w:r w:rsidR="00287D6B">
          <w:t xml:space="preserve">, </w:t>
        </w:r>
      </w:ins>
      <w:r w:rsidR="00637897">
        <w:t xml:space="preserve">or </w:t>
      </w:r>
      <w:r w:rsidR="00637897" w:rsidRPr="00637897">
        <w:rPr>
          <w:b/>
          <w:i/>
        </w:rPr>
        <w:t>type parameters</w:t>
      </w:r>
      <w:r w:rsidR="009E341C">
        <w:t>.</w:t>
      </w:r>
      <w:r w:rsidR="00444059">
        <w:t xml:space="preserve"> These types introduce various static constraints on their values.</w:t>
      </w:r>
    </w:p>
    <w:p w14:paraId="6D84ACC9" w14:textId="77777777" w:rsidR="0044410D" w:rsidRPr="0044410D" w:rsidRDefault="00023C23" w:rsidP="004140F8">
      <w:r>
        <w:t>The primitive types are the Number, B</w:t>
      </w:r>
      <w:r w:rsidR="00511B63">
        <w:t>ool</w:t>
      </w:r>
      <w:r>
        <w:t xml:space="preserve">ean, String, </w:t>
      </w:r>
      <w:r w:rsidR="00637897">
        <w:t>Void, Null,</w:t>
      </w:r>
      <w:r w:rsidR="003B72F7">
        <w:t xml:space="preserve"> and </w:t>
      </w:r>
      <w:r>
        <w:t>U</w:t>
      </w:r>
      <w:r w:rsidR="00511B63">
        <w:t>ndefined types</w:t>
      </w:r>
      <w:r w:rsidR="003B72F7">
        <w:t xml:space="preserve"> along with user defined enum types</w:t>
      </w:r>
      <w:r w:rsidR="00511B63">
        <w:t xml:space="preserve">. </w:t>
      </w:r>
      <w:r w:rsidR="00511B63" w:rsidRPr="009F1CD9">
        <w:t xml:space="preserve">The </w:t>
      </w:r>
      <w:r w:rsidR="00511B63" w:rsidRPr="002B3A8D">
        <w:rPr>
          <w:rStyle w:val="CodeFragment"/>
        </w:rPr>
        <w:t>number</w:t>
      </w:r>
      <w:r w:rsidR="00511B63" w:rsidRPr="009F1CD9">
        <w:t xml:space="preserve">, </w:t>
      </w:r>
      <w:r w:rsidR="001A6764">
        <w:rPr>
          <w:rStyle w:val="CodeFragment"/>
        </w:rPr>
        <w:t>boolean</w:t>
      </w:r>
      <w:r w:rsidR="00511B63" w:rsidRPr="009F1CD9">
        <w:t xml:space="preserve">, </w:t>
      </w:r>
      <w:r w:rsidR="00511B63" w:rsidRPr="002B3A8D">
        <w:rPr>
          <w:rStyle w:val="CodeFragment"/>
        </w:rPr>
        <w:t>string</w:t>
      </w:r>
      <w:r w:rsidR="00637897">
        <w:t xml:space="preserve">, and </w:t>
      </w:r>
      <w:r w:rsidR="00637897" w:rsidRPr="00637897">
        <w:rPr>
          <w:rStyle w:val="CodeFragment"/>
        </w:rPr>
        <w:t>void</w:t>
      </w:r>
      <w:r w:rsidRPr="009F1CD9">
        <w:t xml:space="preserve"> keyword</w:t>
      </w:r>
      <w:r>
        <w:t>s ref</w:t>
      </w:r>
      <w:r w:rsidR="00637897">
        <w:t xml:space="preserve">erence the Number, Boolean, </w:t>
      </w:r>
      <w:r>
        <w:t>String</w:t>
      </w:r>
      <w:r w:rsidR="00637897">
        <w:t>,</w:t>
      </w:r>
      <w:r w:rsidR="00511B63">
        <w:t xml:space="preserve"> </w:t>
      </w:r>
      <w:r w:rsidR="00637897">
        <w:t xml:space="preserve">and Void </w:t>
      </w:r>
      <w:r w:rsidR="00511B63">
        <w:t>primitive types</w:t>
      </w:r>
      <w:r>
        <w:t xml:space="preserve"> respectively</w:t>
      </w:r>
      <w:r w:rsidR="00511B63">
        <w:t>.</w:t>
      </w:r>
      <w:r w:rsidR="00637897" w:rsidRPr="00637897">
        <w:t xml:space="preserve"> </w:t>
      </w:r>
      <w:r w:rsidR="00637897">
        <w:t>The Void type exists purely to indicate the absence of a value, such as in a function with no return value.</w:t>
      </w:r>
      <w:r w:rsidR="00511B63">
        <w:t xml:space="preserve"> It is not possib</w:t>
      </w:r>
      <w:r>
        <w:t>le to explicitly reference the Null and U</w:t>
      </w:r>
      <w:r w:rsidR="00511B63">
        <w:t>ndefined types—</w:t>
      </w:r>
      <w:r w:rsidR="003D1454">
        <w:t xml:space="preserve">only </w:t>
      </w:r>
      <w:r w:rsidR="003D1454" w:rsidRPr="003D1454">
        <w:rPr>
          <w:i/>
        </w:rPr>
        <w:t>values</w:t>
      </w:r>
      <w:r w:rsidR="003D1454">
        <w:t xml:space="preserve"> of</w:t>
      </w:r>
      <w:r w:rsidR="00444059">
        <w:t xml:space="preserve"> those types can be referenced</w:t>
      </w:r>
      <w:r w:rsidR="00DF22C8">
        <w:t>, usin</w:t>
      </w:r>
      <w:r w:rsidR="00DF22C8" w:rsidRPr="009F1CD9">
        <w:t>g</w:t>
      </w:r>
      <w:r w:rsidR="00511B63" w:rsidRPr="009F1CD9">
        <w:t xml:space="preserve"> the </w:t>
      </w:r>
      <w:r w:rsidR="00511B63" w:rsidRPr="002B3A8D">
        <w:rPr>
          <w:rStyle w:val="CodeFragment"/>
        </w:rPr>
        <w:t>null</w:t>
      </w:r>
      <w:r w:rsidR="00511B63" w:rsidRPr="009F1CD9">
        <w:t xml:space="preserve"> and </w:t>
      </w:r>
      <w:r w:rsidR="00511B63" w:rsidRPr="002B3A8D">
        <w:rPr>
          <w:rStyle w:val="CodeFragment"/>
        </w:rPr>
        <w:t>undefined</w:t>
      </w:r>
      <w:r w:rsidR="00444059" w:rsidRPr="009F1CD9">
        <w:t xml:space="preserve"> lite</w:t>
      </w:r>
      <w:r w:rsidR="00444059">
        <w:t>rals</w:t>
      </w:r>
      <w:r w:rsidR="003D1454">
        <w:t>.</w:t>
      </w:r>
    </w:p>
    <w:p w14:paraId="15E57F0D" w14:textId="5148C36C" w:rsidR="00287D6B" w:rsidRDefault="00511B63" w:rsidP="00732E48">
      <w:pPr>
        <w:rPr>
          <w:ins w:id="828" w:author="Anders Hejlsberg" w:date="2014-11-01T15:43:00Z"/>
        </w:rPr>
      </w:pPr>
      <w:r>
        <w:t xml:space="preserve">The object types are </w:t>
      </w:r>
      <w:r w:rsidR="00F9256F">
        <w:t xml:space="preserve">all </w:t>
      </w:r>
      <w:r>
        <w:t xml:space="preserve">class, interface, </w:t>
      </w:r>
      <w:r w:rsidR="00602C3C">
        <w:t xml:space="preserve">array, </w:t>
      </w:r>
      <w:ins w:id="829" w:author="Anders Hejlsberg" w:date="2014-11-01T15:43:00Z">
        <w:r w:rsidR="00287D6B">
          <w:t xml:space="preserve">tuple, function, </w:t>
        </w:r>
      </w:ins>
      <w:r w:rsidR="00287D6B">
        <w:t xml:space="preserve">and </w:t>
      </w:r>
      <w:del w:id="830" w:author="Anders Hejlsberg" w:date="2014-11-01T15:43:00Z">
        <w:r>
          <w:delText>literal</w:delText>
        </w:r>
      </w:del>
      <w:ins w:id="831" w:author="Anders Hejlsberg" w:date="2014-11-01T15:43:00Z">
        <w:r w:rsidR="00287D6B">
          <w:t>constructor</w:t>
        </w:r>
      </w:ins>
      <w:r>
        <w:t xml:space="preserve"> types. Class</w:t>
      </w:r>
      <w:r w:rsidR="00E61EDA">
        <w:t xml:space="preserve"> </w:t>
      </w:r>
      <w:r>
        <w:t>and interface types are introduced through class and interface declarations and are referenced by the name given to them in their declarations.</w:t>
      </w:r>
      <w:r w:rsidR="00F9256F">
        <w:t xml:space="preserve"> </w:t>
      </w:r>
      <w:r w:rsidR="00BC4F5A">
        <w:t xml:space="preserve">Class and interface types may be </w:t>
      </w:r>
      <w:r w:rsidR="00BC4F5A" w:rsidRPr="00637897">
        <w:rPr>
          <w:b/>
          <w:i/>
        </w:rPr>
        <w:t>generic types</w:t>
      </w:r>
      <w:r w:rsidR="00BC4F5A">
        <w:t xml:space="preserve"> which </w:t>
      </w:r>
      <w:r w:rsidR="00C5279B">
        <w:t>have</w:t>
      </w:r>
      <w:r w:rsidR="00287D6B">
        <w:t xml:space="preserve"> one or more type parameters.</w:t>
      </w:r>
      <w:del w:id="832" w:author="Anders Hejlsberg" w:date="2014-11-01T15:43:00Z">
        <w:r w:rsidR="006D57E9">
          <w:delText xml:space="preserve"> </w:delText>
        </w:r>
        <w:r w:rsidR="00F9256F">
          <w:delText>Literal types are written as object, array, function, or constructor type literals and are used to compose new types from other</w:delText>
        </w:r>
      </w:del>
    </w:p>
    <w:p w14:paraId="2047DC15" w14:textId="77777777" w:rsidR="00287D6B" w:rsidRDefault="00287D6B" w:rsidP="00732E48">
      <w:ins w:id="833" w:author="Anders Hejlsberg" w:date="2014-11-01T15:43:00Z">
        <w:r w:rsidRPr="00287D6B">
          <w:t>Union types repre</w:t>
        </w:r>
        <w:r>
          <w:t xml:space="preserve">sent values that </w:t>
        </w:r>
        <w:r w:rsidR="005C0F1B">
          <w:t>can have one of multiple</w:t>
        </w:r>
      </w:ins>
      <w:r w:rsidR="005C0F1B">
        <w:t xml:space="preserve"> types.</w:t>
      </w:r>
    </w:p>
    <w:p w14:paraId="7FD2DA9B" w14:textId="77777777" w:rsidR="0044410D" w:rsidRPr="0044410D" w:rsidRDefault="00C80254" w:rsidP="00E314E1">
      <w:r>
        <w:t xml:space="preserve">Declarations of modules, classes, </w:t>
      </w:r>
      <w:r w:rsidR="001A50C9">
        <w:t xml:space="preserve">properties, </w:t>
      </w:r>
      <w:r>
        <w:t>functions, variables and other language entities associate typ</w:t>
      </w:r>
      <w:r w:rsidR="004404B3">
        <w:t>es with those entities.</w:t>
      </w:r>
      <w:r w:rsidR="00081250">
        <w:t xml:space="preserve"> The mechanism by which a type is formed and associated with a language entity depends on</w:t>
      </w:r>
      <w:r w:rsidR="008D133B">
        <w:t xml:space="preserve"> the particular kind of entity. For example, a module declaration associates the module with a</w:t>
      </w:r>
      <w:r w:rsidR="000D470F">
        <w:t>n</w:t>
      </w:r>
      <w:r w:rsidR="008D133B">
        <w:t xml:space="preserve"> </w:t>
      </w:r>
      <w:r w:rsidR="000D470F">
        <w:t xml:space="preserve">anonymous </w:t>
      </w:r>
      <w:r w:rsidR="008D133B">
        <w:t xml:space="preserve">type containing a set of properties corresponding to the </w:t>
      </w:r>
      <w:r w:rsidR="00154C88">
        <w:t>exported variables</w:t>
      </w:r>
      <w:r w:rsidR="008D133B">
        <w:t xml:space="preserve"> and functions in the module, and a function declaration associates the function with a</w:t>
      </w:r>
      <w:r w:rsidR="000D470F">
        <w:t>n anonymous</w:t>
      </w:r>
      <w:r w:rsidR="008D133B">
        <w:t xml:space="preserve"> type containing a call signature corresponding to the parameters and return type of the function.</w:t>
      </w:r>
      <w:r w:rsidR="004460BC">
        <w:t xml:space="preserve"> </w:t>
      </w:r>
      <w:r w:rsidR="00E314E1">
        <w:t xml:space="preserve">Types can be associated with variables through explicit </w:t>
      </w:r>
      <w:r w:rsidR="00E314E1" w:rsidRPr="00081250">
        <w:rPr>
          <w:b/>
          <w:i/>
        </w:rPr>
        <w:t>type annotations</w:t>
      </w:r>
      <w:r w:rsidR="00E314E1">
        <w:t>, such as</w:t>
      </w:r>
    </w:p>
    <w:p w14:paraId="5719695D" w14:textId="77777777" w:rsidR="0044410D" w:rsidRPr="0044410D" w:rsidRDefault="00E314E1" w:rsidP="00133A91">
      <w:pPr>
        <w:pStyle w:val="Code"/>
      </w:pPr>
      <w:r w:rsidRPr="00942B76">
        <w:rPr>
          <w:color w:val="0000FF"/>
          <w:highlight w:val="white"/>
        </w:rPr>
        <w:t>var</w:t>
      </w:r>
      <w:r w:rsidRPr="00133A91">
        <w:t xml:space="preserve"> x: </w:t>
      </w:r>
      <w:r w:rsidRPr="00942B76">
        <w:rPr>
          <w:color w:val="0000FF"/>
          <w:highlight w:val="white"/>
        </w:rPr>
        <w:t>number</w:t>
      </w:r>
      <w:r w:rsidRPr="00133A91">
        <w:t>;</w:t>
      </w:r>
    </w:p>
    <w:p w14:paraId="04EBF4C6" w14:textId="77777777" w:rsidR="0044410D" w:rsidRPr="0044410D" w:rsidRDefault="00E314E1" w:rsidP="00E314E1">
      <w:r>
        <w:t xml:space="preserve">or through implicit </w:t>
      </w:r>
      <w:r w:rsidRPr="00081250">
        <w:rPr>
          <w:b/>
          <w:i/>
        </w:rPr>
        <w:t>type inference</w:t>
      </w:r>
      <w:r>
        <w:t>, as in</w:t>
      </w:r>
    </w:p>
    <w:p w14:paraId="6B19F731" w14:textId="77777777" w:rsidR="0044410D" w:rsidRPr="0044410D" w:rsidRDefault="00E314E1" w:rsidP="00E314E1">
      <w:pPr>
        <w:pStyle w:val="Code"/>
      </w:pPr>
      <w:r w:rsidRPr="00942B76">
        <w:rPr>
          <w:color w:val="0000FF"/>
          <w:highlight w:val="white"/>
        </w:rPr>
        <w:t>var</w:t>
      </w:r>
      <w:r w:rsidRPr="00133A91">
        <w:t xml:space="preserve"> x = </w:t>
      </w:r>
      <w:r w:rsidRPr="00942B76">
        <w:rPr>
          <w:color w:val="800000"/>
          <w:highlight w:val="white"/>
        </w:rPr>
        <w:t>1</w:t>
      </w:r>
      <w:r w:rsidRPr="00133A91">
        <w:t>;</w:t>
      </w:r>
    </w:p>
    <w:p w14:paraId="5E2CF388" w14:textId="77777777" w:rsidR="0044410D" w:rsidRPr="0044410D" w:rsidRDefault="00E314E1" w:rsidP="00E314E1">
      <w:r w:rsidRPr="000028B8">
        <w:lastRenderedPageBreak/>
        <w:t xml:space="preserve">which infers the type of </w:t>
      </w:r>
      <w:r w:rsidR="008F4735">
        <w:t>'</w:t>
      </w:r>
      <w:r w:rsidR="00344CFE">
        <w:t>x</w:t>
      </w:r>
      <w:r w:rsidR="008F4735">
        <w:t>'</w:t>
      </w:r>
      <w:r w:rsidR="00344CFE">
        <w:t xml:space="preserve"> </w:t>
      </w:r>
      <w:r w:rsidRPr="000028B8">
        <w:t xml:space="preserve">to be </w:t>
      </w:r>
      <w:r w:rsidR="000028B8">
        <w:t>the N</w:t>
      </w:r>
      <w:r w:rsidRPr="000028B8">
        <w:t xml:space="preserve">umber </w:t>
      </w:r>
      <w:r w:rsidR="00734C9A">
        <w:t xml:space="preserve">primitive </w:t>
      </w:r>
      <w:r w:rsidR="000028B8">
        <w:t xml:space="preserve">type </w:t>
      </w:r>
      <w:r w:rsidRPr="000028B8">
        <w:t xml:space="preserve">because that is the type of the value used to initialize </w:t>
      </w:r>
      <w:r w:rsidR="008F4735">
        <w:t>'</w:t>
      </w:r>
      <w:r w:rsidRPr="000028B8">
        <w:t>x</w:t>
      </w:r>
      <w:r w:rsidR="008F4735">
        <w:t>'</w:t>
      </w:r>
      <w:r w:rsidRPr="000028B8">
        <w:t>.</w:t>
      </w:r>
    </w:p>
    <w:p w14:paraId="7D87956C" w14:textId="77777777" w:rsidR="0044410D" w:rsidRPr="0044410D" w:rsidRDefault="00F701E3" w:rsidP="000F6403">
      <w:pPr>
        <w:pStyle w:val="Heading2"/>
      </w:pPr>
      <w:bookmarkStart w:id="834" w:name="_Toc402619817"/>
      <w:bookmarkStart w:id="835" w:name="_Toc401414004"/>
      <w:r>
        <w:t>The Any Type</w:t>
      </w:r>
      <w:bookmarkEnd w:id="834"/>
      <w:bookmarkEnd w:id="835"/>
    </w:p>
    <w:p w14:paraId="557C5B73" w14:textId="77777777" w:rsidR="0044410D" w:rsidRPr="0044410D" w:rsidRDefault="00A070B6" w:rsidP="00F701E3">
      <w:r w:rsidRPr="00493564">
        <w:t xml:space="preserve">The </w:t>
      </w:r>
      <w:r w:rsidR="00493564" w:rsidRPr="00493564">
        <w:t>A</w:t>
      </w:r>
      <w:r w:rsidRPr="00493564">
        <w:t xml:space="preserve">ny type is used to represent </w:t>
      </w:r>
      <w:r w:rsidR="00047893">
        <w:t>any JavaScript value</w:t>
      </w:r>
      <w:r w:rsidRPr="00493564">
        <w:t xml:space="preserve">. </w:t>
      </w:r>
      <w:r w:rsidR="00493564">
        <w:t>A</w:t>
      </w:r>
      <w:r w:rsidR="00F701E3" w:rsidRPr="00493564">
        <w:t xml:space="preserve"> </w:t>
      </w:r>
      <w:r w:rsidR="00047893">
        <w:t>value</w:t>
      </w:r>
      <w:r w:rsidR="00F701E3" w:rsidRPr="00493564">
        <w:t xml:space="preserve"> </w:t>
      </w:r>
      <w:r w:rsidR="00493564">
        <w:t xml:space="preserve">of the Any type </w:t>
      </w:r>
      <w:r w:rsidR="00F701E3" w:rsidRPr="00493564">
        <w:t xml:space="preserve">supports the same operations </w:t>
      </w:r>
      <w:r w:rsidRPr="00493564">
        <w:t xml:space="preserve">as a value in JavaScript and </w:t>
      </w:r>
      <w:r w:rsidR="004976C5">
        <w:t>minimal</w:t>
      </w:r>
      <w:r w:rsidRPr="00493564">
        <w:t xml:space="preserve"> static type checking is performed </w:t>
      </w:r>
      <w:r w:rsidR="00493564">
        <w:t>for</w:t>
      </w:r>
      <w:r w:rsidRPr="00493564">
        <w:t xml:space="preserve"> operations</w:t>
      </w:r>
      <w:r w:rsidR="00493564">
        <w:t xml:space="preserve"> on Any values</w:t>
      </w:r>
      <w:r w:rsidRPr="00493564">
        <w:t xml:space="preserve">. Specifically, properties of any name can be accessed through </w:t>
      </w:r>
      <w:r w:rsidR="00493564">
        <w:t>an Any value</w:t>
      </w:r>
      <w:r w:rsidRPr="00493564">
        <w:t xml:space="preserve"> and </w:t>
      </w:r>
      <w:r w:rsidR="00493564">
        <w:t>Any values</w:t>
      </w:r>
      <w:r w:rsidRPr="00493564">
        <w:t xml:space="preserve"> can be called as functions or cons</w:t>
      </w:r>
      <w:r w:rsidR="00023C23" w:rsidRPr="00493564">
        <w:t>tructors with any argument list</w:t>
      </w:r>
      <w:r w:rsidR="00493564">
        <w:t>.</w:t>
      </w:r>
    </w:p>
    <w:p w14:paraId="1ECD375A" w14:textId="77777777" w:rsidR="0044410D" w:rsidRPr="0044410D" w:rsidRDefault="00776924" w:rsidP="00F701E3">
      <w:r w:rsidRPr="00617C55">
        <w:t xml:space="preserve">The </w:t>
      </w:r>
      <w:r w:rsidRPr="002B3A8D">
        <w:rPr>
          <w:rStyle w:val="CodeFragment"/>
        </w:rPr>
        <w:t>any</w:t>
      </w:r>
      <w:r w:rsidRPr="00617C55">
        <w:t xml:space="preserve"> keyword refere</w:t>
      </w:r>
      <w:r>
        <w:t xml:space="preserve">nces the Any type. </w:t>
      </w:r>
      <w:r w:rsidR="00F701E3" w:rsidRPr="00493564">
        <w:t xml:space="preserve">In general, in places where </w:t>
      </w:r>
      <w:r>
        <w:t xml:space="preserve">a type is not explicitly provided and </w:t>
      </w:r>
      <w:r w:rsidR="003C5236">
        <w:t>TypeScript</w:t>
      </w:r>
      <w:r w:rsidR="00F701E3" w:rsidRPr="00493564">
        <w:t xml:space="preserve"> cannot infer </w:t>
      </w:r>
      <w:r>
        <w:t>one</w:t>
      </w:r>
      <w:r w:rsidR="00493564">
        <w:t xml:space="preserve">, the Any type is </w:t>
      </w:r>
      <w:r w:rsidR="00F701E3" w:rsidRPr="00493564">
        <w:t>assumed.</w:t>
      </w:r>
    </w:p>
    <w:p w14:paraId="41D132BD" w14:textId="77777777" w:rsidR="0044410D" w:rsidRPr="0044410D" w:rsidRDefault="00274FA2" w:rsidP="00274FA2">
      <w:r>
        <w:t>The Any t</w:t>
      </w:r>
      <w:r w:rsidR="00740EE9">
        <w:t>ype is a supertype of all types, and is assignable to and from all types.</w:t>
      </w:r>
    </w:p>
    <w:p w14:paraId="11945B99" w14:textId="77777777" w:rsidR="0044410D" w:rsidRPr="0044410D" w:rsidRDefault="00E337CB" w:rsidP="00F701E3">
      <w:r>
        <w:t>Some examples:</w:t>
      </w:r>
    </w:p>
    <w:p w14:paraId="038AB562" w14:textId="77777777" w:rsidR="0044410D" w:rsidRPr="0044410D" w:rsidRDefault="00776924" w:rsidP="00776924">
      <w:pPr>
        <w:pStyle w:val="Code"/>
      </w:pPr>
      <w:r w:rsidRPr="00942B76">
        <w:rPr>
          <w:color w:val="0000FF"/>
          <w:highlight w:val="white"/>
        </w:rPr>
        <w:t>var</w:t>
      </w:r>
      <w:r>
        <w:t xml:space="preserve"> x</w:t>
      </w:r>
      <w:r w:rsidR="00E337CB">
        <w:t xml:space="preserve">: </w:t>
      </w:r>
      <w:r w:rsidR="00E337CB" w:rsidRPr="00942B76">
        <w:rPr>
          <w:color w:val="0000FF"/>
          <w:highlight w:val="white"/>
        </w:rPr>
        <w:t>any</w:t>
      </w:r>
      <w:r w:rsidR="00E337CB">
        <w:t>;</w:t>
      </w:r>
      <w:r w:rsidR="00897B8E">
        <w:t xml:space="preserve">             </w:t>
      </w:r>
      <w:r w:rsidR="00897B8E" w:rsidRPr="00942B76">
        <w:rPr>
          <w:color w:val="008000"/>
          <w:highlight w:val="white"/>
        </w:rPr>
        <w:t xml:space="preserve">// </w:t>
      </w:r>
      <w:r w:rsidR="00897B8E" w:rsidRPr="00B2367B">
        <w:rPr>
          <w:color w:val="008000"/>
          <w:highlight w:val="white"/>
        </w:rPr>
        <w:t>Explicitly</w:t>
      </w:r>
      <w:r w:rsidR="00897B8E" w:rsidRPr="00942B76">
        <w:rPr>
          <w:color w:val="008000"/>
          <w:highlight w:val="white"/>
        </w:rPr>
        <w:t xml:space="preserve"> typed</w:t>
      </w:r>
      <w:r w:rsidR="0048218E" w:rsidRPr="0048218E">
        <w:br/>
      </w:r>
      <w:r w:rsidR="00E337CB" w:rsidRPr="00942B76">
        <w:rPr>
          <w:color w:val="0000FF"/>
          <w:highlight w:val="white"/>
        </w:rPr>
        <w:t>var</w:t>
      </w:r>
      <w:r w:rsidR="00E337CB">
        <w:t xml:space="preserve"> y;                  </w:t>
      </w:r>
      <w:r w:rsidR="00E337CB" w:rsidRPr="00942B76">
        <w:rPr>
          <w:color w:val="008000"/>
          <w:highlight w:val="white"/>
        </w:rPr>
        <w:t>// Same as y: any</w:t>
      </w:r>
      <w:r w:rsidR="0048218E" w:rsidRPr="0048218E">
        <w:br/>
      </w:r>
      <w:r w:rsidR="00E337CB" w:rsidRPr="00942B76">
        <w:rPr>
          <w:color w:val="0000FF"/>
          <w:highlight w:val="white"/>
        </w:rPr>
        <w:t>var</w:t>
      </w:r>
      <w:r w:rsidR="00E337CB">
        <w:t xml:space="preserve"> z: { a; b; };       </w:t>
      </w:r>
      <w:r w:rsidR="00E337CB" w:rsidRPr="00942B76">
        <w:rPr>
          <w:color w:val="008000"/>
          <w:highlight w:val="white"/>
        </w:rPr>
        <w:t>// Same as z: { a: any; b: any; }</w:t>
      </w:r>
    </w:p>
    <w:p w14:paraId="7B5D17F0" w14:textId="77777777" w:rsidR="0044410D" w:rsidRPr="0044410D" w:rsidRDefault="00776924" w:rsidP="00776924">
      <w:pPr>
        <w:pStyle w:val="Code"/>
      </w:pPr>
      <w:r w:rsidRPr="00B2367B">
        <w:rPr>
          <w:color w:val="0000FF"/>
          <w:highlight w:val="white"/>
        </w:rPr>
        <w:t>functio</w:t>
      </w:r>
      <w:r w:rsidR="00E337CB" w:rsidRPr="00B2367B">
        <w:rPr>
          <w:color w:val="0000FF"/>
          <w:highlight w:val="white"/>
        </w:rPr>
        <w:t>n</w:t>
      </w:r>
      <w:r w:rsidR="00E337CB">
        <w:t xml:space="preserve"> f(x) {         </w:t>
      </w:r>
      <w:r w:rsidR="00E337CB" w:rsidRPr="00942B76">
        <w:rPr>
          <w:color w:val="008000"/>
          <w:highlight w:val="white"/>
        </w:rPr>
        <w:t>// Same as f(x: any): void</w:t>
      </w:r>
      <w:r w:rsidR="0048218E" w:rsidRPr="0048218E">
        <w:br/>
      </w:r>
      <w:r>
        <w:t xml:space="preserve">    console.log(x);</w:t>
      </w:r>
      <w:r w:rsidR="0048218E" w:rsidRPr="0048218E">
        <w:br/>
      </w:r>
      <w:r>
        <w:t>}</w:t>
      </w:r>
    </w:p>
    <w:p w14:paraId="3D6C39E4" w14:textId="77777777" w:rsidR="0044410D" w:rsidRPr="0044410D" w:rsidRDefault="00F701E3" w:rsidP="000F6403">
      <w:pPr>
        <w:pStyle w:val="Heading2"/>
      </w:pPr>
      <w:bookmarkStart w:id="836" w:name="_Toc402619818"/>
      <w:bookmarkStart w:id="837" w:name="_Toc401414005"/>
      <w:r>
        <w:t>Primitive</w:t>
      </w:r>
      <w:r w:rsidR="000D470F">
        <w:t xml:space="preserve"> Types</w:t>
      </w:r>
      <w:bookmarkEnd w:id="836"/>
      <w:bookmarkEnd w:id="837"/>
    </w:p>
    <w:p w14:paraId="7BF5A249" w14:textId="77777777" w:rsidR="0044410D" w:rsidRPr="0044410D" w:rsidRDefault="00DA2F2C" w:rsidP="000D470F">
      <w:r>
        <w:t xml:space="preserve">The </w:t>
      </w:r>
      <w:r w:rsidR="00A0067C">
        <w:t>primitive</w:t>
      </w:r>
      <w:r>
        <w:t xml:space="preserve"> types are </w:t>
      </w:r>
      <w:r w:rsidR="00A0067C">
        <w:t>the</w:t>
      </w:r>
      <w:r w:rsidR="00493564">
        <w:t xml:space="preserve"> Number, B</w:t>
      </w:r>
      <w:r w:rsidRPr="00A0067C">
        <w:t>ool</w:t>
      </w:r>
      <w:r w:rsidR="00493564">
        <w:t>ean</w:t>
      </w:r>
      <w:r w:rsidR="00A0067C">
        <w:t xml:space="preserve">, </w:t>
      </w:r>
      <w:r w:rsidR="00493564">
        <w:t>S</w:t>
      </w:r>
      <w:r w:rsidRPr="00A0067C">
        <w:t>tring</w:t>
      </w:r>
      <w:r w:rsidR="00493564">
        <w:t xml:space="preserve">, </w:t>
      </w:r>
      <w:r w:rsidR="00637897">
        <w:t xml:space="preserve">Void, </w:t>
      </w:r>
      <w:r w:rsidR="00493564">
        <w:t>Null, and U</w:t>
      </w:r>
      <w:r w:rsidR="00407D70">
        <w:t xml:space="preserve">ndefined types </w:t>
      </w:r>
      <w:r w:rsidR="00836B3C">
        <w:t>and all</w:t>
      </w:r>
      <w:r w:rsidR="00407D70">
        <w:t xml:space="preserve"> user defined enum types.</w:t>
      </w:r>
    </w:p>
    <w:p w14:paraId="195FCF25" w14:textId="77777777" w:rsidR="0044410D" w:rsidRPr="0044410D" w:rsidRDefault="000A5506" w:rsidP="00F41452">
      <w:pPr>
        <w:pStyle w:val="Heading3"/>
      </w:pPr>
      <w:bookmarkStart w:id="838" w:name="_Toc402619819"/>
      <w:bookmarkStart w:id="839" w:name="_Toc401414006"/>
      <w:r>
        <w:t>The</w:t>
      </w:r>
      <w:r w:rsidR="009805BC">
        <w:t xml:space="preserve"> N</w:t>
      </w:r>
      <w:r>
        <w:t>umber</w:t>
      </w:r>
      <w:r w:rsidR="009805BC">
        <w:t xml:space="preserve"> T</w:t>
      </w:r>
      <w:r>
        <w:t>ype</w:t>
      </w:r>
      <w:bookmarkEnd w:id="838"/>
      <w:bookmarkEnd w:id="839"/>
    </w:p>
    <w:p w14:paraId="0B9A8541" w14:textId="77777777" w:rsidR="0044410D" w:rsidRPr="0044410D" w:rsidRDefault="00493564" w:rsidP="00493564">
      <w:r>
        <w:t xml:space="preserve">The Number </w:t>
      </w:r>
      <w:r w:rsidR="00734C9A">
        <w:t xml:space="preserve">primitive </w:t>
      </w:r>
      <w:r w:rsidR="00E20F19">
        <w:t xml:space="preserve">type </w:t>
      </w:r>
      <w:r>
        <w:t>corresponds to the similarly named JavaScript primitive type</w:t>
      </w:r>
      <w:r w:rsidR="005C72F1">
        <w:t xml:space="preserve"> and represents double-precision 64-bit format IEEE 754 floating point values.</w:t>
      </w:r>
    </w:p>
    <w:p w14:paraId="41F6B4AD" w14:textId="77777777" w:rsidR="0044410D" w:rsidRPr="0044410D" w:rsidRDefault="00493564" w:rsidP="00F41452">
      <w:r w:rsidRPr="00617C55">
        <w:t xml:space="preserve">The </w:t>
      </w:r>
      <w:r w:rsidRPr="002B3A8D">
        <w:rPr>
          <w:rStyle w:val="CodeFragment"/>
        </w:rPr>
        <w:t>number</w:t>
      </w:r>
      <w:r w:rsidRPr="00617C55">
        <w:t xml:space="preserve"> key</w:t>
      </w:r>
      <w:r w:rsidR="005C72F1" w:rsidRPr="00617C55">
        <w:t>word references the N</w:t>
      </w:r>
      <w:r w:rsidR="005C72F1">
        <w:t xml:space="preserve">umber </w:t>
      </w:r>
      <w:r w:rsidR="00734C9A">
        <w:t xml:space="preserve">primitive </w:t>
      </w:r>
      <w:r w:rsidR="005C72F1">
        <w:t>type and n</w:t>
      </w:r>
      <w:r w:rsidR="001B21EA">
        <w:t xml:space="preserve">umeric literals may </w:t>
      </w:r>
      <w:r w:rsidR="005C72F1">
        <w:t>be used to write values of the Number</w:t>
      </w:r>
      <w:r w:rsidR="00734C9A" w:rsidRPr="00734C9A">
        <w:t xml:space="preserve"> </w:t>
      </w:r>
      <w:r w:rsidR="00734C9A">
        <w:t>primitive</w:t>
      </w:r>
      <w:r w:rsidR="005C72F1">
        <w:t xml:space="preserve"> type.</w:t>
      </w:r>
    </w:p>
    <w:p w14:paraId="307E352E" w14:textId="6F7DE338" w:rsidR="0044410D" w:rsidRPr="0044410D" w:rsidRDefault="008B4E35" w:rsidP="00F41452">
      <w:r>
        <w:t xml:space="preserve">For purposes of determining type relationships (section </w:t>
      </w:r>
      <w:r>
        <w:fldChar w:fldCharType="begin"/>
      </w:r>
      <w:r>
        <w:instrText xml:space="preserve"> REF _Ref320780546 \r \h </w:instrText>
      </w:r>
      <w:r>
        <w:fldChar w:fldCharType="separate"/>
      </w:r>
      <w:del w:id="840" w:author="Anders Hejlsberg" w:date="2014-11-01T15:43:00Z">
        <w:r w:rsidR="00633278">
          <w:delText>3.8</w:delText>
        </w:r>
      </w:del>
      <w:ins w:id="841" w:author="Anders Hejlsberg" w:date="2014-11-01T15:43:00Z">
        <w:r w:rsidR="00B510EF">
          <w:t>0</w:t>
        </w:r>
      </w:ins>
      <w:r>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B510EF">
        <w:t>4.10</w:t>
      </w:r>
      <w:r w:rsidR="00440C38">
        <w:fldChar w:fldCharType="end"/>
      </w:r>
      <w:r w:rsidR="00440C38">
        <w:t>)</w:t>
      </w:r>
      <w:r>
        <w:t>, the Number</w:t>
      </w:r>
      <w:r w:rsidR="00734C9A" w:rsidRPr="00734C9A">
        <w:t xml:space="preserve"> </w:t>
      </w:r>
      <w:r w:rsidR="00734C9A">
        <w:t>primitive</w:t>
      </w:r>
      <w:r>
        <w:t xml:space="preserve"> type behaves as an object type with the same proper</w:t>
      </w:r>
      <w:r w:rsidR="00005869">
        <w:t>ties as the</w:t>
      </w:r>
      <w:r w:rsidR="00344CFE">
        <w:t xml:space="preserve"> global interface type </w:t>
      </w:r>
      <w:r w:rsidR="008F4735">
        <w:t>'</w:t>
      </w:r>
      <w:r w:rsidR="00005869">
        <w:t>Number</w:t>
      </w:r>
      <w:r w:rsidR="008F4735">
        <w:t>'</w:t>
      </w:r>
      <w:r>
        <w:t>.</w:t>
      </w:r>
    </w:p>
    <w:p w14:paraId="74CAE180" w14:textId="77777777" w:rsidR="0044410D" w:rsidRPr="0044410D" w:rsidRDefault="00E337CB" w:rsidP="00F41452">
      <w:r>
        <w:t>Some examples:</w:t>
      </w:r>
    </w:p>
    <w:p w14:paraId="2639E9C2" w14:textId="77777777" w:rsidR="0044410D" w:rsidRPr="0044410D" w:rsidRDefault="00E337CB" w:rsidP="00E337CB">
      <w:pPr>
        <w:pStyle w:val="Code"/>
      </w:pPr>
      <w:r w:rsidRPr="00783E3D">
        <w:rPr>
          <w:color w:val="0000FF"/>
          <w:highlight w:val="white"/>
        </w:rPr>
        <w:t>var</w:t>
      </w:r>
      <w:r>
        <w:t xml:space="preserve"> x: </w:t>
      </w:r>
      <w:r w:rsidRPr="00783E3D">
        <w:rPr>
          <w:color w:val="0000FF"/>
          <w:highlight w:val="white"/>
        </w:rPr>
        <w:t>number</w:t>
      </w:r>
      <w:r>
        <w:t>;</w:t>
      </w:r>
      <w:r w:rsidR="00897B8E">
        <w:t xml:space="preserve">          </w:t>
      </w:r>
      <w:r w:rsidR="00897B8E" w:rsidRPr="006F5FD2">
        <w:rPr>
          <w:color w:val="008000"/>
          <w:highlight w:val="white"/>
        </w:rPr>
        <w:t>// Explicitly typed</w:t>
      </w:r>
      <w:r w:rsidR="0048218E" w:rsidRPr="0048218E">
        <w:br/>
      </w:r>
      <w:r w:rsidRPr="00783E3D">
        <w:rPr>
          <w:color w:val="0000FF"/>
          <w:highlight w:val="white"/>
        </w:rPr>
        <w:t>var</w:t>
      </w:r>
      <w:r>
        <w:t xml:space="preserve"> y</w:t>
      </w:r>
      <w:r w:rsidR="00A925FD">
        <w:t xml:space="preserve"> = </w:t>
      </w:r>
      <w:r w:rsidR="00A925FD" w:rsidRPr="00C32601">
        <w:rPr>
          <w:color w:val="800000"/>
          <w:highlight w:val="white"/>
        </w:rPr>
        <w:t>0</w:t>
      </w:r>
      <w:r>
        <w:t>;</w:t>
      </w:r>
      <w:r w:rsidR="00A925FD">
        <w:t xml:space="preserve">              </w:t>
      </w:r>
      <w:r w:rsidR="00A925FD" w:rsidRPr="006F5FD2">
        <w:rPr>
          <w:color w:val="008000"/>
          <w:highlight w:val="white"/>
        </w:rPr>
        <w:t>// Same as y: number = 0</w:t>
      </w:r>
      <w:r w:rsidR="0048218E" w:rsidRPr="0048218E">
        <w:br/>
      </w:r>
      <w:r w:rsidRPr="00783E3D">
        <w:rPr>
          <w:color w:val="0000FF"/>
          <w:highlight w:val="white"/>
        </w:rPr>
        <w:t>var</w:t>
      </w:r>
      <w:r>
        <w:t xml:space="preserve"> z = </w:t>
      </w:r>
      <w:r w:rsidRPr="00C32601">
        <w:rPr>
          <w:color w:val="800000"/>
          <w:highlight w:val="white"/>
        </w:rPr>
        <w:t>123.456</w:t>
      </w:r>
      <w:r>
        <w:t>;</w:t>
      </w:r>
      <w:r w:rsidR="00A925FD">
        <w:t xml:space="preserve">        </w:t>
      </w:r>
      <w:r w:rsidR="00A925FD" w:rsidRPr="006F5FD2">
        <w:rPr>
          <w:color w:val="008000"/>
          <w:highlight w:val="white"/>
        </w:rPr>
        <w:t>// Same as z: number = 123.456</w:t>
      </w:r>
      <w:r w:rsidR="0048218E" w:rsidRPr="0048218E">
        <w:br/>
      </w:r>
      <w:r w:rsidRPr="00783E3D">
        <w:rPr>
          <w:color w:val="0000FF"/>
          <w:highlight w:val="white"/>
        </w:rPr>
        <w:t>var</w:t>
      </w:r>
      <w:r>
        <w:t xml:space="preserve"> s = z.toFixed(</w:t>
      </w:r>
      <w:r w:rsidRPr="00C32601">
        <w:rPr>
          <w:color w:val="800000"/>
          <w:highlight w:val="white"/>
        </w:rPr>
        <w:t>2</w:t>
      </w:r>
      <w:r>
        <w:t>);</w:t>
      </w:r>
      <w:r w:rsidR="00A925FD">
        <w:t xml:space="preserve">   </w:t>
      </w:r>
      <w:r w:rsidR="00A925FD" w:rsidRPr="006F5FD2">
        <w:rPr>
          <w:color w:val="008000"/>
          <w:highlight w:val="white"/>
        </w:rPr>
        <w:t xml:space="preserve">// </w:t>
      </w:r>
      <w:r w:rsidR="00734C9A">
        <w:rPr>
          <w:color w:val="008000"/>
          <w:highlight w:val="white"/>
        </w:rPr>
        <w:t xml:space="preserve">Property of Number </w:t>
      </w:r>
      <w:r w:rsidR="00734C9A">
        <w:rPr>
          <w:color w:val="008000"/>
        </w:rPr>
        <w:t>interface</w:t>
      </w:r>
    </w:p>
    <w:p w14:paraId="16C96D81" w14:textId="77777777" w:rsidR="0044410D" w:rsidRPr="0044410D" w:rsidRDefault="009805BC" w:rsidP="009C5A84">
      <w:pPr>
        <w:pStyle w:val="Heading3"/>
      </w:pPr>
      <w:bookmarkStart w:id="842" w:name="_Toc402619820"/>
      <w:bookmarkStart w:id="843" w:name="_Toc401414007"/>
      <w:r>
        <w:lastRenderedPageBreak/>
        <w:t>The Bool</w:t>
      </w:r>
      <w:r w:rsidR="005C72F1">
        <w:t>ean</w:t>
      </w:r>
      <w:r>
        <w:t xml:space="preserve"> T</w:t>
      </w:r>
      <w:r w:rsidR="000A5506">
        <w:t>ype</w:t>
      </w:r>
      <w:bookmarkEnd w:id="842"/>
      <w:bookmarkEnd w:id="843"/>
    </w:p>
    <w:p w14:paraId="487A9FEA" w14:textId="77777777" w:rsidR="0044410D" w:rsidRPr="0044410D" w:rsidRDefault="005C72F1" w:rsidP="004017BE">
      <w:r>
        <w:t xml:space="preserve">The Boolean </w:t>
      </w:r>
      <w:r w:rsidR="00045580">
        <w:t xml:space="preserve">primitive </w:t>
      </w:r>
      <w:r>
        <w:t>type corresponds to the similarly named JavaScript primitive type and represents logi</w:t>
      </w:r>
      <w:r w:rsidR="005B077E">
        <w:t>cal values that are either true or false.</w:t>
      </w:r>
    </w:p>
    <w:p w14:paraId="2355BABD" w14:textId="77777777" w:rsidR="0044410D" w:rsidRPr="0044410D" w:rsidRDefault="004017BE" w:rsidP="004017BE">
      <w:r w:rsidRPr="00617C55">
        <w:t xml:space="preserve">The </w:t>
      </w:r>
      <w:r w:rsidR="001A6764">
        <w:rPr>
          <w:rStyle w:val="CodeFragment"/>
        </w:rPr>
        <w:t>boolean</w:t>
      </w:r>
      <w:r w:rsidRPr="00617C55">
        <w:t xml:space="preserve"> </w:t>
      </w:r>
      <w:r w:rsidR="005C72F1" w:rsidRPr="00617C55">
        <w:t>keywor</w:t>
      </w:r>
      <w:r w:rsidR="005C72F1">
        <w:t xml:space="preserve">d references the Boolean </w:t>
      </w:r>
      <w:r w:rsidR="00045580">
        <w:t xml:space="preserve">primitive </w:t>
      </w:r>
      <w:r w:rsidR="005C72F1">
        <w:t xml:space="preserve">type and </w:t>
      </w:r>
      <w:r w:rsidR="005C72F1" w:rsidRPr="00617C55">
        <w:t xml:space="preserve">the </w:t>
      </w:r>
      <w:r w:rsidR="005C72F1" w:rsidRPr="002B3A8D">
        <w:rPr>
          <w:rStyle w:val="CodeFragment"/>
        </w:rPr>
        <w:t>true</w:t>
      </w:r>
      <w:r w:rsidR="005C72F1" w:rsidRPr="00617C55">
        <w:t xml:space="preserve"> and </w:t>
      </w:r>
      <w:r w:rsidR="005C72F1" w:rsidRPr="002B3A8D">
        <w:rPr>
          <w:rStyle w:val="CodeFragment"/>
        </w:rPr>
        <w:t>false</w:t>
      </w:r>
      <w:r w:rsidR="005C72F1" w:rsidRPr="00617C55">
        <w:t xml:space="preserve"> literal</w:t>
      </w:r>
      <w:r w:rsidR="005C72F1">
        <w:t>s reference the two Boolean truth values.</w:t>
      </w:r>
    </w:p>
    <w:p w14:paraId="2AE99943" w14:textId="4B82C524" w:rsidR="0044410D" w:rsidRPr="0044410D" w:rsidRDefault="00005869" w:rsidP="00005869">
      <w:r>
        <w:t xml:space="preserve">For purposes of determining type relationships (section </w:t>
      </w:r>
      <w:r>
        <w:fldChar w:fldCharType="begin"/>
      </w:r>
      <w:r>
        <w:instrText xml:space="preserve"> REF _Ref320780546 \r \h </w:instrText>
      </w:r>
      <w:r>
        <w:fldChar w:fldCharType="separate"/>
      </w:r>
      <w:del w:id="844" w:author="Anders Hejlsberg" w:date="2014-11-01T15:43:00Z">
        <w:r w:rsidR="00633278">
          <w:delText>3.8</w:delText>
        </w:r>
      </w:del>
      <w:ins w:id="845" w:author="Anders Hejlsberg" w:date="2014-11-01T15:43:00Z">
        <w:r w:rsidR="00B510EF">
          <w:t>0</w:t>
        </w:r>
      </w:ins>
      <w:r>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B510EF">
        <w:t>4.10</w:t>
      </w:r>
      <w:r w:rsidR="00440C38">
        <w:fldChar w:fldCharType="end"/>
      </w:r>
      <w:r w:rsidR="00440C38">
        <w:t>)</w:t>
      </w:r>
      <w:r>
        <w:t>, the Boolean</w:t>
      </w:r>
      <w:r w:rsidR="00045580" w:rsidRPr="00045580">
        <w:t xml:space="preserve"> </w:t>
      </w:r>
      <w:r w:rsidR="00045580">
        <w:t>primitive</w:t>
      </w:r>
      <w:r>
        <w:t xml:space="preserve"> type behaves as an object type with the same properties as the </w:t>
      </w:r>
      <w:r w:rsidR="00344CFE">
        <w:t xml:space="preserve">global interface type </w:t>
      </w:r>
      <w:r w:rsidR="008F4735">
        <w:t>'</w:t>
      </w:r>
      <w:r>
        <w:t>Boolean</w:t>
      </w:r>
      <w:r w:rsidR="008F4735">
        <w:t>'</w:t>
      </w:r>
      <w:r>
        <w:t>.</w:t>
      </w:r>
    </w:p>
    <w:p w14:paraId="5EA96672" w14:textId="77777777" w:rsidR="0044410D" w:rsidRPr="0044410D" w:rsidRDefault="00BF6637" w:rsidP="00005869">
      <w:r>
        <w:t>Some examples:</w:t>
      </w:r>
    </w:p>
    <w:p w14:paraId="23CC0BB7" w14:textId="77777777" w:rsidR="0044410D" w:rsidRPr="0044410D" w:rsidRDefault="00BF6637" w:rsidP="00BF6637">
      <w:pPr>
        <w:pStyle w:val="Code"/>
      </w:pPr>
      <w:r w:rsidRPr="00783E3D">
        <w:rPr>
          <w:color w:val="0000FF"/>
          <w:highlight w:val="white"/>
        </w:rPr>
        <w:t>var</w:t>
      </w:r>
      <w:r>
        <w:t xml:space="preserve"> b: </w:t>
      </w:r>
      <w:r w:rsidR="001A6764">
        <w:rPr>
          <w:color w:val="0000FF"/>
          <w:highlight w:val="white"/>
        </w:rPr>
        <w:t>boolean</w:t>
      </w:r>
      <w:r>
        <w:t>;</w:t>
      </w:r>
      <w:r w:rsidR="001A6764">
        <w:t xml:space="preserve">         </w:t>
      </w:r>
      <w:r w:rsidR="00897B8E" w:rsidRPr="006F5FD2">
        <w:rPr>
          <w:color w:val="008000"/>
          <w:highlight w:val="white"/>
        </w:rPr>
        <w:t>// Explicitly typed</w:t>
      </w:r>
      <w:r w:rsidR="0048218E" w:rsidRPr="0048218E">
        <w:br/>
      </w:r>
      <w:r w:rsidRPr="00783E3D">
        <w:rPr>
          <w:color w:val="0000FF"/>
          <w:highlight w:val="white"/>
        </w:rPr>
        <w:t>var</w:t>
      </w:r>
      <w:r>
        <w:t xml:space="preserve"> yes = </w:t>
      </w:r>
      <w:r w:rsidRPr="00783E3D">
        <w:rPr>
          <w:color w:val="0000FF"/>
          <w:highlight w:val="white"/>
        </w:rPr>
        <w:t>true</w:t>
      </w:r>
      <w:r>
        <w:t xml:space="preserve">;         </w:t>
      </w:r>
      <w:r w:rsidRPr="006F5FD2">
        <w:rPr>
          <w:color w:val="008000"/>
          <w:highlight w:val="white"/>
        </w:rPr>
        <w:t xml:space="preserve">// Same as yes: </w:t>
      </w:r>
      <w:r w:rsidR="001A6764">
        <w:rPr>
          <w:color w:val="008000"/>
          <w:highlight w:val="white"/>
        </w:rPr>
        <w:t>boolean</w:t>
      </w:r>
      <w:r w:rsidRPr="006F5FD2">
        <w:rPr>
          <w:color w:val="008000"/>
          <w:highlight w:val="white"/>
        </w:rPr>
        <w:t xml:space="preserve"> = true</w:t>
      </w:r>
      <w:r w:rsidR="0048218E" w:rsidRPr="0048218E">
        <w:br/>
      </w:r>
      <w:r w:rsidRPr="00783E3D">
        <w:rPr>
          <w:color w:val="0000FF"/>
          <w:highlight w:val="white"/>
        </w:rPr>
        <w:t>var</w:t>
      </w:r>
      <w:r>
        <w:t xml:space="preserve"> no = </w:t>
      </w:r>
      <w:r w:rsidRPr="00783E3D">
        <w:rPr>
          <w:color w:val="0000FF"/>
          <w:highlight w:val="white"/>
        </w:rPr>
        <w:t>false</w:t>
      </w:r>
      <w:r>
        <w:t xml:space="preserve">;         </w:t>
      </w:r>
      <w:r w:rsidRPr="006F5FD2">
        <w:rPr>
          <w:color w:val="008000"/>
          <w:highlight w:val="white"/>
        </w:rPr>
        <w:t xml:space="preserve">// Same as no: </w:t>
      </w:r>
      <w:r w:rsidR="001A6764">
        <w:rPr>
          <w:color w:val="008000"/>
          <w:highlight w:val="white"/>
        </w:rPr>
        <w:t>boolean</w:t>
      </w:r>
      <w:r w:rsidRPr="006F5FD2">
        <w:rPr>
          <w:color w:val="008000"/>
          <w:highlight w:val="white"/>
        </w:rPr>
        <w:t xml:space="preserve"> = false</w:t>
      </w:r>
    </w:p>
    <w:p w14:paraId="65EA3F53" w14:textId="77777777" w:rsidR="0044410D" w:rsidRPr="0044410D" w:rsidRDefault="009805BC" w:rsidP="00924C0E">
      <w:pPr>
        <w:pStyle w:val="Heading3"/>
      </w:pPr>
      <w:bookmarkStart w:id="846" w:name="_Toc402619821"/>
      <w:bookmarkStart w:id="847" w:name="_Toc401414008"/>
      <w:r>
        <w:t>The String T</w:t>
      </w:r>
      <w:r w:rsidR="000A5506">
        <w:t>ype</w:t>
      </w:r>
      <w:bookmarkEnd w:id="846"/>
      <w:bookmarkEnd w:id="847"/>
    </w:p>
    <w:p w14:paraId="668C36CE" w14:textId="77777777" w:rsidR="0044410D" w:rsidRPr="0044410D" w:rsidRDefault="005B077E" w:rsidP="004017BE">
      <w:r>
        <w:t xml:space="preserve">The String </w:t>
      </w:r>
      <w:r w:rsidR="00D955A9">
        <w:t xml:space="preserve">primitive </w:t>
      </w:r>
      <w:r>
        <w:t xml:space="preserve">type corresponds to the similarly named JavaScript primitive type and represents </w:t>
      </w:r>
      <w:r w:rsidR="007E48FE">
        <w:t>sequences of characters stored as Unicode UTF-16 code units.</w:t>
      </w:r>
    </w:p>
    <w:p w14:paraId="2C1F6D01" w14:textId="77777777" w:rsidR="0044410D" w:rsidRPr="0044410D" w:rsidRDefault="004017BE" w:rsidP="004017BE">
      <w:r w:rsidRPr="00617C55">
        <w:t xml:space="preserve">The </w:t>
      </w:r>
      <w:r w:rsidR="00A16C14" w:rsidRPr="002B3A8D">
        <w:rPr>
          <w:rStyle w:val="CodeFragment"/>
        </w:rPr>
        <w:t>s</w:t>
      </w:r>
      <w:r w:rsidRPr="002B3A8D">
        <w:rPr>
          <w:rStyle w:val="CodeFragment"/>
        </w:rPr>
        <w:t>tring</w:t>
      </w:r>
      <w:r w:rsidRPr="00617C55">
        <w:t xml:space="preserve"> </w:t>
      </w:r>
      <w:r w:rsidR="007E48FE" w:rsidRPr="00617C55">
        <w:t>keywor</w:t>
      </w:r>
      <w:r w:rsidR="007E48FE">
        <w:t xml:space="preserve">d references the String </w:t>
      </w:r>
      <w:r w:rsidR="00D955A9">
        <w:t xml:space="preserve">primitive </w:t>
      </w:r>
      <w:r w:rsidR="007E48FE">
        <w:t xml:space="preserve">type and string literals may be used to write values of the String </w:t>
      </w:r>
      <w:r w:rsidR="00D955A9">
        <w:t xml:space="preserve">primitive </w:t>
      </w:r>
      <w:r w:rsidR="007E48FE">
        <w:t>type.</w:t>
      </w:r>
    </w:p>
    <w:p w14:paraId="4CA595FB" w14:textId="72D1E232" w:rsidR="0044410D" w:rsidRPr="0044410D" w:rsidRDefault="00005869" w:rsidP="00005869">
      <w:r>
        <w:t xml:space="preserve">For purposes of determining type relationships (section </w:t>
      </w:r>
      <w:r>
        <w:fldChar w:fldCharType="begin"/>
      </w:r>
      <w:r>
        <w:instrText xml:space="preserve"> REF _Ref320780546 \r \h </w:instrText>
      </w:r>
      <w:r>
        <w:fldChar w:fldCharType="separate"/>
      </w:r>
      <w:del w:id="848" w:author="Anders Hejlsberg" w:date="2014-11-01T15:43:00Z">
        <w:r w:rsidR="00633278">
          <w:delText>3.8</w:delText>
        </w:r>
      </w:del>
      <w:ins w:id="849" w:author="Anders Hejlsberg" w:date="2014-11-01T15:43:00Z">
        <w:r w:rsidR="00B510EF">
          <w:t>0</w:t>
        </w:r>
      </w:ins>
      <w:r>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B510EF">
        <w:t>4.10</w:t>
      </w:r>
      <w:r w:rsidR="00440C38">
        <w:fldChar w:fldCharType="end"/>
      </w:r>
      <w:r w:rsidR="00440C38">
        <w:t>)</w:t>
      </w:r>
      <w:r>
        <w:t xml:space="preserve">, the String </w:t>
      </w:r>
      <w:r w:rsidR="00D955A9">
        <w:t xml:space="preserve">primitive </w:t>
      </w:r>
      <w:r>
        <w:t xml:space="preserve">type behaves as an object type with the same properties as the </w:t>
      </w:r>
      <w:r w:rsidR="00344CFE">
        <w:t xml:space="preserve">global interface type </w:t>
      </w:r>
      <w:r w:rsidR="008F4735">
        <w:t>'</w:t>
      </w:r>
      <w:r>
        <w:t>String</w:t>
      </w:r>
      <w:r w:rsidR="008F4735">
        <w:t>'</w:t>
      </w:r>
      <w:r>
        <w:t>.</w:t>
      </w:r>
    </w:p>
    <w:p w14:paraId="07779721" w14:textId="77777777" w:rsidR="0044410D" w:rsidRPr="0044410D" w:rsidRDefault="006C5BA7" w:rsidP="006C5BA7">
      <w:r>
        <w:t>Some examples:</w:t>
      </w:r>
    </w:p>
    <w:p w14:paraId="11ED7168" w14:textId="77777777" w:rsidR="0044410D" w:rsidRPr="0044410D" w:rsidRDefault="006C5BA7" w:rsidP="006C5BA7">
      <w:pPr>
        <w:pStyle w:val="Code"/>
      </w:pPr>
      <w:r w:rsidRPr="00783E3D">
        <w:rPr>
          <w:color w:val="0000FF"/>
          <w:highlight w:val="white"/>
        </w:rPr>
        <w:t>var</w:t>
      </w:r>
      <w:r>
        <w:t xml:space="preserve"> s: </w:t>
      </w:r>
      <w:r w:rsidRPr="00783E3D">
        <w:rPr>
          <w:color w:val="0000FF"/>
          <w:highlight w:val="white"/>
        </w:rPr>
        <w:t>string</w:t>
      </w:r>
      <w:r>
        <w:t>;</w:t>
      </w:r>
      <w:r w:rsidR="00897B8E">
        <w:t xml:space="preserve">          </w:t>
      </w:r>
      <w:r w:rsidR="00897B8E" w:rsidRPr="006F5FD2">
        <w:rPr>
          <w:color w:val="008000"/>
          <w:highlight w:val="white"/>
        </w:rPr>
        <w:t>// Explicitly typed</w:t>
      </w:r>
      <w:r w:rsidR="0048218E" w:rsidRPr="0048218E">
        <w:br/>
      </w:r>
      <w:r w:rsidRPr="00783E3D">
        <w:rPr>
          <w:color w:val="0000FF"/>
          <w:highlight w:val="white"/>
        </w:rPr>
        <w:t>var</w:t>
      </w:r>
      <w:r>
        <w:t xml:space="preserve"> empty = </w:t>
      </w:r>
      <w:r w:rsidR="008F4735">
        <w:rPr>
          <w:color w:val="800000"/>
          <w:highlight w:val="white"/>
        </w:rPr>
        <w:t>""</w:t>
      </w:r>
      <w:r>
        <w:t>;</w:t>
      </w:r>
      <w:r w:rsidR="001E3FC8">
        <w:t xml:space="preserve">         </w:t>
      </w:r>
      <w:r w:rsidR="001E3FC8" w:rsidRPr="006F5FD2">
        <w:rPr>
          <w:color w:val="008000"/>
          <w:highlight w:val="white"/>
        </w:rPr>
        <w:t xml:space="preserve">// Same as empty: string = </w:t>
      </w:r>
      <w:r w:rsidR="008F4735">
        <w:rPr>
          <w:color w:val="008000"/>
          <w:highlight w:val="white"/>
        </w:rPr>
        <w:t>""</w:t>
      </w:r>
      <w:r w:rsidR="0048218E" w:rsidRPr="0048218E">
        <w:br/>
      </w:r>
      <w:r w:rsidR="001E3FC8" w:rsidRPr="00783E3D">
        <w:rPr>
          <w:color w:val="0000FF"/>
          <w:highlight w:val="white"/>
        </w:rPr>
        <w:t>var</w:t>
      </w:r>
      <w:r w:rsidR="001E3FC8">
        <w:t xml:space="preserve"> abc = </w:t>
      </w:r>
      <w:r w:rsidR="008F4735">
        <w:rPr>
          <w:color w:val="800000"/>
          <w:highlight w:val="white"/>
        </w:rPr>
        <w:t>'</w:t>
      </w:r>
      <w:r w:rsidR="001E3FC8" w:rsidRPr="00C32601">
        <w:rPr>
          <w:color w:val="800000"/>
          <w:highlight w:val="white"/>
        </w:rPr>
        <w:t>abc</w:t>
      </w:r>
      <w:r w:rsidR="008F4735">
        <w:rPr>
          <w:color w:val="800000"/>
          <w:highlight w:val="white"/>
        </w:rPr>
        <w:t>'</w:t>
      </w:r>
      <w:r w:rsidR="001E3FC8">
        <w:t xml:space="preserve">;        </w:t>
      </w:r>
      <w:r w:rsidR="001E3FC8" w:rsidRPr="006F5FD2">
        <w:rPr>
          <w:color w:val="008000"/>
          <w:highlight w:val="white"/>
        </w:rPr>
        <w:t xml:space="preserve">// Same as abc: string = </w:t>
      </w:r>
      <w:r w:rsidR="008F4735">
        <w:rPr>
          <w:color w:val="008000"/>
          <w:highlight w:val="white"/>
        </w:rPr>
        <w:t>"</w:t>
      </w:r>
      <w:r w:rsidR="001E3FC8" w:rsidRPr="006F5FD2">
        <w:rPr>
          <w:color w:val="008000"/>
          <w:highlight w:val="white"/>
        </w:rPr>
        <w:t>abc</w:t>
      </w:r>
      <w:r w:rsidR="008F4735">
        <w:rPr>
          <w:color w:val="008000"/>
          <w:highlight w:val="white"/>
        </w:rPr>
        <w:t>"</w:t>
      </w:r>
      <w:r w:rsidR="0048218E" w:rsidRPr="0048218E">
        <w:br/>
      </w:r>
      <w:r w:rsidR="00897B8E" w:rsidRPr="00783E3D">
        <w:rPr>
          <w:color w:val="0000FF"/>
          <w:highlight w:val="white"/>
        </w:rPr>
        <w:t>var</w:t>
      </w:r>
      <w:r w:rsidR="00897B8E">
        <w:t xml:space="preserve"> c = abc.charAt(</w:t>
      </w:r>
      <w:r w:rsidR="00897B8E" w:rsidRPr="00C32601">
        <w:rPr>
          <w:color w:val="800000"/>
          <w:highlight w:val="white"/>
        </w:rPr>
        <w:t>2</w:t>
      </w:r>
      <w:r w:rsidR="00897B8E">
        <w:t xml:space="preserve">);  </w:t>
      </w:r>
      <w:r w:rsidR="00897B8E" w:rsidRPr="006F5FD2">
        <w:rPr>
          <w:color w:val="008000"/>
          <w:highlight w:val="white"/>
        </w:rPr>
        <w:t xml:space="preserve">// </w:t>
      </w:r>
      <w:r w:rsidR="000F06E6">
        <w:rPr>
          <w:color w:val="008000"/>
          <w:highlight w:val="white"/>
        </w:rPr>
        <w:t xml:space="preserve">Property of String </w:t>
      </w:r>
      <w:r w:rsidR="000F06E6">
        <w:rPr>
          <w:color w:val="008000"/>
        </w:rPr>
        <w:t>interface</w:t>
      </w:r>
    </w:p>
    <w:p w14:paraId="5D2460E5" w14:textId="77777777" w:rsidR="0044410D" w:rsidRPr="0044410D" w:rsidRDefault="00637897" w:rsidP="00637897">
      <w:pPr>
        <w:pStyle w:val="Heading3"/>
      </w:pPr>
      <w:bookmarkStart w:id="850" w:name="_Toc402619822"/>
      <w:bookmarkStart w:id="851" w:name="_Toc401414009"/>
      <w:r>
        <w:t>The Void Type</w:t>
      </w:r>
      <w:bookmarkEnd w:id="850"/>
      <w:bookmarkEnd w:id="851"/>
    </w:p>
    <w:p w14:paraId="57A62148" w14:textId="77777777" w:rsidR="0044410D" w:rsidRPr="0044410D" w:rsidRDefault="00637897" w:rsidP="00637897">
      <w:r w:rsidRPr="008A4EB8">
        <w:t xml:space="preserve">The </w:t>
      </w:r>
      <w:r>
        <w:t>V</w:t>
      </w:r>
      <w:r w:rsidRPr="006F5DA9">
        <w:t>oid</w:t>
      </w:r>
      <w:r w:rsidRPr="008A4EB8">
        <w:t xml:space="preserve"> type</w:t>
      </w:r>
      <w:r>
        <w:t xml:space="preserve">, </w:t>
      </w:r>
      <w:r w:rsidRPr="00617C55">
        <w:t xml:space="preserve">referenced by the </w:t>
      </w:r>
      <w:r w:rsidRPr="002B3A8D">
        <w:rPr>
          <w:rStyle w:val="CodeFragment"/>
        </w:rPr>
        <w:t>void</w:t>
      </w:r>
      <w:r w:rsidRPr="00617C55">
        <w:t xml:space="preserve"> keyword, </w:t>
      </w:r>
      <w:r w:rsidR="00BA651C">
        <w:t>represents</w:t>
      </w:r>
      <w:r>
        <w:t xml:space="preserve"> the absence of a value </w:t>
      </w:r>
      <w:r w:rsidR="00A5293C">
        <w:t xml:space="preserve">and </w:t>
      </w:r>
      <w:r w:rsidR="00BA651C">
        <w:t>is</w:t>
      </w:r>
      <w:r w:rsidR="004456D8">
        <w:t xml:space="preserve"> </w:t>
      </w:r>
      <w:r w:rsidR="00A5293C">
        <w:t>used as the</w:t>
      </w:r>
      <w:r>
        <w:t xml:space="preserve"> return type </w:t>
      </w:r>
      <w:r w:rsidR="00A5293C">
        <w:t>of function</w:t>
      </w:r>
      <w:r w:rsidR="00BA651C">
        <w:t>s</w:t>
      </w:r>
      <w:r w:rsidR="00A5293C">
        <w:t xml:space="preserve"> with no return value.</w:t>
      </w:r>
    </w:p>
    <w:p w14:paraId="1B57BD2C" w14:textId="77777777" w:rsidR="0044410D" w:rsidRPr="0044410D" w:rsidRDefault="004456D8" w:rsidP="00637897">
      <w:r>
        <w:t xml:space="preserve">The only possible values for the Void type are </w:t>
      </w:r>
      <w:r w:rsidRPr="004456D8">
        <w:rPr>
          <w:rStyle w:val="CodeFragment"/>
        </w:rPr>
        <w:t>null</w:t>
      </w:r>
      <w:r>
        <w:t xml:space="preserve"> and </w:t>
      </w:r>
      <w:r w:rsidRPr="00DC32C3">
        <w:rPr>
          <w:rStyle w:val="CodeFragment"/>
        </w:rPr>
        <w:t>undefined</w:t>
      </w:r>
      <w:r>
        <w:t>.</w:t>
      </w:r>
      <w:r w:rsidR="00BA651C">
        <w:t xml:space="preserve"> </w:t>
      </w:r>
      <w:r w:rsidR="00637897">
        <w:t xml:space="preserve">The Void type is a subtype of the Any type and a supertype of the </w:t>
      </w:r>
      <w:r w:rsidR="00BA651C">
        <w:t xml:space="preserve">Null and </w:t>
      </w:r>
      <w:r w:rsidR="00637897">
        <w:t>Undefined type</w:t>
      </w:r>
      <w:r w:rsidR="00BA651C">
        <w:t>s</w:t>
      </w:r>
      <w:r w:rsidR="00637897">
        <w:t>, but otherwise Void is unrelated to all other types.</w:t>
      </w:r>
    </w:p>
    <w:p w14:paraId="1000F7AF" w14:textId="77777777" w:rsidR="0044410D" w:rsidRPr="0044410D" w:rsidRDefault="00A71A7A" w:rsidP="00637897">
      <w:r w:rsidRPr="005E0F5A">
        <w:rPr>
          <w:i/>
        </w:rPr>
        <w:t xml:space="preserve">NOTE: We might consider disallowing declaring variables of type Void as they serve </w:t>
      </w:r>
      <w:r w:rsidR="00146DF1" w:rsidRPr="005E0F5A">
        <w:rPr>
          <w:i/>
        </w:rPr>
        <w:t>no</w:t>
      </w:r>
      <w:r w:rsidRPr="005E0F5A">
        <w:rPr>
          <w:i/>
        </w:rPr>
        <w:t xml:space="preserve"> </w:t>
      </w:r>
      <w:r w:rsidR="00146DF1" w:rsidRPr="005E0F5A">
        <w:rPr>
          <w:i/>
        </w:rPr>
        <w:t xml:space="preserve">useful </w:t>
      </w:r>
      <w:r w:rsidRPr="005E0F5A">
        <w:rPr>
          <w:i/>
        </w:rPr>
        <w:t xml:space="preserve">purpose. However, because Void is permitted as a type argument to a generic type or </w:t>
      </w:r>
      <w:r w:rsidR="00013FF7" w:rsidRPr="005E0F5A">
        <w:rPr>
          <w:i/>
        </w:rPr>
        <w:t>function</w:t>
      </w:r>
      <w:r w:rsidRPr="005E0F5A">
        <w:rPr>
          <w:i/>
        </w:rPr>
        <w:t xml:space="preserve"> it is not feasible to disallow Void properties or parameters</w:t>
      </w:r>
      <w:r w:rsidRPr="005E0F5A">
        <w:t>.</w:t>
      </w:r>
    </w:p>
    <w:p w14:paraId="102ABEFB" w14:textId="77777777" w:rsidR="0044410D" w:rsidRPr="0044410D" w:rsidRDefault="00F701E3" w:rsidP="00F701E3">
      <w:pPr>
        <w:pStyle w:val="Heading3"/>
      </w:pPr>
      <w:bookmarkStart w:id="852" w:name="_Toc402619823"/>
      <w:bookmarkStart w:id="853" w:name="_Toc401414010"/>
      <w:r>
        <w:lastRenderedPageBreak/>
        <w:t>The Null Type</w:t>
      </w:r>
      <w:bookmarkEnd w:id="852"/>
      <w:bookmarkEnd w:id="853"/>
    </w:p>
    <w:p w14:paraId="52ED64D2" w14:textId="77777777" w:rsidR="0044410D" w:rsidRPr="0044410D" w:rsidRDefault="00E20794" w:rsidP="00E20794">
      <w:r>
        <w:t xml:space="preserve">The Null type corresponds to the similarly named JavaScript primitive type and </w:t>
      </w:r>
      <w:r w:rsidR="00164EC6">
        <w:t>is</w:t>
      </w:r>
      <w:r>
        <w:t xml:space="preserve"> the type of </w:t>
      </w:r>
      <w:r w:rsidRPr="00617C55">
        <w:t xml:space="preserve">the </w:t>
      </w:r>
      <w:r w:rsidRPr="002B3A8D">
        <w:rPr>
          <w:rStyle w:val="CodeFragment"/>
        </w:rPr>
        <w:t>null</w:t>
      </w:r>
      <w:r w:rsidRPr="00617C55">
        <w:t xml:space="preserve"> </w:t>
      </w:r>
      <w:r>
        <w:t>literal.</w:t>
      </w:r>
    </w:p>
    <w:p w14:paraId="7841AA9F" w14:textId="77777777" w:rsidR="0044410D" w:rsidRPr="0044410D" w:rsidRDefault="00E20794" w:rsidP="00E20794">
      <w:r w:rsidRPr="00617C55">
        <w:t xml:space="preserve">The </w:t>
      </w:r>
      <w:r w:rsidRPr="002B3A8D">
        <w:rPr>
          <w:rStyle w:val="CodeFragment"/>
        </w:rPr>
        <w:t>null</w:t>
      </w:r>
      <w:r w:rsidRPr="00617C55">
        <w:t xml:space="preserve"> literal references </w:t>
      </w:r>
      <w:r>
        <w:t>the one and only value of the Null type. It is not possible to directly reference the Null type itself.</w:t>
      </w:r>
    </w:p>
    <w:p w14:paraId="0A3B89E7" w14:textId="77777777" w:rsidR="0044410D" w:rsidRPr="0044410D" w:rsidRDefault="00E20794" w:rsidP="00F701E3">
      <w:r>
        <w:t>The N</w:t>
      </w:r>
      <w:r w:rsidR="00F701E3">
        <w:t>ull type is a subtype of all</w:t>
      </w:r>
      <w:r w:rsidR="0068514E">
        <w:t xml:space="preserve"> types, </w:t>
      </w:r>
      <w:r>
        <w:t>exce</w:t>
      </w:r>
      <w:r w:rsidR="0068514E">
        <w:t xml:space="preserve">pt the </w:t>
      </w:r>
      <w:r w:rsidR="00BA651C">
        <w:t>Undefined type</w:t>
      </w:r>
      <w:r>
        <w:t>. This mean</w:t>
      </w:r>
      <w:r w:rsidRPr="00617C55">
        <w:t xml:space="preserve">s that </w:t>
      </w:r>
      <w:r w:rsidRPr="002B3A8D">
        <w:rPr>
          <w:rStyle w:val="CodeFragment"/>
        </w:rPr>
        <w:t>null</w:t>
      </w:r>
      <w:r w:rsidRPr="00617C55">
        <w:t xml:space="preserve"> i</w:t>
      </w:r>
      <w:r>
        <w:t xml:space="preserve">s </w:t>
      </w:r>
      <w:r w:rsidR="00164EC6">
        <w:t>considered a va</w:t>
      </w:r>
      <w:r w:rsidR="00DC6EE8">
        <w:t xml:space="preserve">lid value for all primitive types, </w:t>
      </w:r>
      <w:r w:rsidR="00164EC6">
        <w:t>object types</w:t>
      </w:r>
      <w:r>
        <w:t xml:space="preserve">, </w:t>
      </w:r>
      <w:ins w:id="854" w:author="Anders Hejlsberg" w:date="2014-11-01T15:43:00Z">
        <w:r w:rsidR="00806EC6">
          <w:t xml:space="preserve">union types, </w:t>
        </w:r>
      </w:ins>
      <w:r w:rsidR="00DC6EE8">
        <w:t xml:space="preserve">and type parameters, </w:t>
      </w:r>
      <w:r>
        <w:t xml:space="preserve">including </w:t>
      </w:r>
      <w:r w:rsidR="00164EC6">
        <w:t xml:space="preserve">even </w:t>
      </w:r>
      <w:r>
        <w:t xml:space="preserve">the Number and Boolean </w:t>
      </w:r>
      <w:r w:rsidR="00734C9A">
        <w:t xml:space="preserve">primitive </w:t>
      </w:r>
      <w:r>
        <w:t>types.</w:t>
      </w:r>
    </w:p>
    <w:p w14:paraId="29262B3A" w14:textId="77777777" w:rsidR="0044410D" w:rsidRPr="0044410D" w:rsidRDefault="001E3FC8" w:rsidP="00F701E3">
      <w:r>
        <w:t>Some examples:</w:t>
      </w:r>
    </w:p>
    <w:p w14:paraId="38550E69" w14:textId="77777777" w:rsidR="0044410D" w:rsidRPr="0044410D" w:rsidRDefault="001E3FC8" w:rsidP="001E3FC8">
      <w:pPr>
        <w:pStyle w:val="Code"/>
      </w:pPr>
      <w:r w:rsidRPr="00783E3D">
        <w:rPr>
          <w:color w:val="0000FF"/>
          <w:highlight w:val="white"/>
        </w:rPr>
        <w:t>var</w:t>
      </w:r>
      <w:r>
        <w:t xml:space="preserve"> n: </w:t>
      </w:r>
      <w:r w:rsidRPr="00783E3D">
        <w:rPr>
          <w:color w:val="0000FF"/>
          <w:highlight w:val="white"/>
        </w:rPr>
        <w:t>number</w:t>
      </w:r>
      <w:r>
        <w:t xml:space="preserve"> = </w:t>
      </w:r>
      <w:r w:rsidRPr="00783E3D">
        <w:rPr>
          <w:color w:val="0000FF"/>
          <w:highlight w:val="white"/>
        </w:rPr>
        <w:t>null</w:t>
      </w:r>
      <w:r>
        <w:t>;</w:t>
      </w:r>
      <w:r w:rsidR="00897B8E">
        <w:t xml:space="preserve">   </w:t>
      </w:r>
      <w:r w:rsidR="00897B8E" w:rsidRPr="006F5FD2">
        <w:rPr>
          <w:color w:val="008000"/>
          <w:highlight w:val="white"/>
        </w:rPr>
        <w:t>// Primitives can be null</w:t>
      </w:r>
      <w:r w:rsidR="0048218E" w:rsidRPr="0048218E">
        <w:br/>
      </w:r>
      <w:r w:rsidRPr="00783E3D">
        <w:rPr>
          <w:color w:val="0000FF"/>
          <w:highlight w:val="white"/>
        </w:rPr>
        <w:t>var</w:t>
      </w:r>
      <w:r>
        <w:t xml:space="preserve"> x = </w:t>
      </w:r>
      <w:r w:rsidRPr="00783E3D">
        <w:rPr>
          <w:color w:val="0000FF"/>
          <w:highlight w:val="white"/>
        </w:rPr>
        <w:t>null</w:t>
      </w:r>
      <w:r>
        <w:t xml:space="preserve">;           </w:t>
      </w:r>
      <w:r w:rsidRPr="006F5FD2">
        <w:rPr>
          <w:color w:val="008000"/>
          <w:highlight w:val="white"/>
        </w:rPr>
        <w:t>// Same as x: any = null</w:t>
      </w:r>
      <w:r w:rsidR="0048218E" w:rsidRPr="0048218E">
        <w:br/>
      </w:r>
      <w:r w:rsidRPr="00783E3D">
        <w:rPr>
          <w:color w:val="0000FF"/>
          <w:highlight w:val="white"/>
        </w:rPr>
        <w:t>var</w:t>
      </w:r>
      <w:r>
        <w:t xml:space="preserve"> e: Null;            </w:t>
      </w:r>
      <w:r w:rsidRPr="006F5FD2">
        <w:rPr>
          <w:color w:val="008000"/>
          <w:highlight w:val="white"/>
        </w:rPr>
        <w:t>// Error, can</w:t>
      </w:r>
      <w:r w:rsidR="008F4735">
        <w:rPr>
          <w:color w:val="008000"/>
          <w:highlight w:val="white"/>
        </w:rPr>
        <w:t>'</w:t>
      </w:r>
      <w:r w:rsidRPr="006F5FD2">
        <w:rPr>
          <w:color w:val="008000"/>
          <w:highlight w:val="white"/>
        </w:rPr>
        <w:t>t reference Null type</w:t>
      </w:r>
    </w:p>
    <w:p w14:paraId="3216B0C8" w14:textId="77777777" w:rsidR="0044410D" w:rsidRPr="0044410D" w:rsidRDefault="00F701E3" w:rsidP="00F701E3">
      <w:pPr>
        <w:pStyle w:val="Heading3"/>
      </w:pPr>
      <w:bookmarkStart w:id="855" w:name="_Ref331509340"/>
      <w:bookmarkStart w:id="856" w:name="_Toc402619824"/>
      <w:bookmarkStart w:id="857" w:name="_Toc401414011"/>
      <w:r>
        <w:t>The Undefined Type</w:t>
      </w:r>
      <w:bookmarkEnd w:id="855"/>
      <w:bookmarkEnd w:id="856"/>
      <w:bookmarkEnd w:id="857"/>
    </w:p>
    <w:p w14:paraId="2B88ABF2" w14:textId="77777777" w:rsidR="0044410D" w:rsidRPr="0044410D" w:rsidRDefault="00164EC6" w:rsidP="00F701E3">
      <w:r>
        <w:t>The Undefined type corresponds to the similarly named JavaScript primitive type and is the type of the</w:t>
      </w:r>
      <w:r w:rsidRPr="00617C55">
        <w:t xml:space="preserve"> </w:t>
      </w:r>
      <w:r w:rsidRPr="002B3A8D">
        <w:rPr>
          <w:rStyle w:val="CodeFragment"/>
        </w:rPr>
        <w:t>undefined</w:t>
      </w:r>
      <w:r w:rsidRPr="00617C55">
        <w:t xml:space="preserve"> li</w:t>
      </w:r>
      <w:r>
        <w:t>teral.</w:t>
      </w:r>
    </w:p>
    <w:p w14:paraId="35391ABD" w14:textId="77777777" w:rsidR="0044410D" w:rsidRPr="0044410D" w:rsidRDefault="00F701E3" w:rsidP="00F701E3">
      <w:r>
        <w:t>T</w:t>
      </w:r>
      <w:r w:rsidRPr="00617C55">
        <w:t xml:space="preserve">he </w:t>
      </w:r>
      <w:r w:rsidRPr="002B3A8D">
        <w:rPr>
          <w:rStyle w:val="CodeFragment"/>
        </w:rPr>
        <w:t>undefined</w:t>
      </w:r>
      <w:r w:rsidRPr="00617C55">
        <w:t xml:space="preserve"> literal</w:t>
      </w:r>
      <w:r>
        <w:t xml:space="preserve"> denotes the value given to all uninitialized variables</w:t>
      </w:r>
      <w:r w:rsidR="00164EC6">
        <w:t xml:space="preserve"> and is the one and only value of the Undefined type. It is not possible to directly reference the Undefined type itself.</w:t>
      </w:r>
    </w:p>
    <w:p w14:paraId="6AC3847F" w14:textId="77777777" w:rsidR="0044410D" w:rsidRPr="0044410D" w:rsidRDefault="00F701E3" w:rsidP="00F701E3">
      <w:r>
        <w:t>The undefined type is a subtype of all types.</w:t>
      </w:r>
      <w:r w:rsidR="00164EC6" w:rsidRPr="00164EC6">
        <w:t xml:space="preserve"> </w:t>
      </w:r>
      <w:r w:rsidR="00164EC6">
        <w:t>This means t</w:t>
      </w:r>
      <w:r w:rsidR="00164EC6" w:rsidRPr="00617C55">
        <w:t xml:space="preserve">hat </w:t>
      </w:r>
      <w:r w:rsidR="00164EC6" w:rsidRPr="002B3A8D">
        <w:rPr>
          <w:rStyle w:val="CodeFragment"/>
        </w:rPr>
        <w:t>undefined</w:t>
      </w:r>
      <w:r w:rsidR="00164EC6" w:rsidRPr="00617C55">
        <w:t xml:space="preserve"> is</w:t>
      </w:r>
      <w:r w:rsidR="00164EC6">
        <w:t xml:space="preserve"> considered a valid value for</w:t>
      </w:r>
      <w:r w:rsidR="00D222B7">
        <w:t xml:space="preserve"> </w:t>
      </w:r>
      <w:r w:rsidR="00BA651C">
        <w:t xml:space="preserve">all primitive </w:t>
      </w:r>
      <w:r w:rsidR="00DC6EE8">
        <w:t xml:space="preserve">types, </w:t>
      </w:r>
      <w:r w:rsidR="00BA651C">
        <w:t>object types</w:t>
      </w:r>
      <w:r w:rsidR="00DC6EE8">
        <w:t xml:space="preserve">, </w:t>
      </w:r>
      <w:ins w:id="858" w:author="Anders Hejlsberg" w:date="2014-11-01T15:43:00Z">
        <w:r w:rsidR="00806EC6">
          <w:t xml:space="preserve">union types, </w:t>
        </w:r>
      </w:ins>
      <w:r w:rsidR="00DC6EE8">
        <w:t>and type parameters</w:t>
      </w:r>
      <w:r w:rsidR="00BA651C">
        <w:t>.</w:t>
      </w:r>
    </w:p>
    <w:p w14:paraId="69BEF30C" w14:textId="77777777" w:rsidR="0044410D" w:rsidRPr="0044410D" w:rsidRDefault="00FF612E" w:rsidP="00F701E3">
      <w:r>
        <w:t>Some examples:</w:t>
      </w:r>
    </w:p>
    <w:p w14:paraId="5D7EF750" w14:textId="77777777" w:rsidR="0044410D" w:rsidRPr="0044410D" w:rsidRDefault="00FF612E" w:rsidP="00FF612E">
      <w:pPr>
        <w:pStyle w:val="Code"/>
      </w:pPr>
      <w:r w:rsidRPr="00783E3D">
        <w:rPr>
          <w:color w:val="0000FF"/>
          <w:highlight w:val="white"/>
        </w:rPr>
        <w:t>var</w:t>
      </w:r>
      <w:r>
        <w:t xml:space="preserve"> n: </w:t>
      </w:r>
      <w:r w:rsidRPr="00783E3D">
        <w:rPr>
          <w:color w:val="0000FF"/>
          <w:highlight w:val="white"/>
        </w:rPr>
        <w:t>number</w:t>
      </w:r>
      <w:r>
        <w:t xml:space="preserve">;          </w:t>
      </w:r>
      <w:r w:rsidRPr="006F5FD2">
        <w:rPr>
          <w:color w:val="008000"/>
          <w:highlight w:val="white"/>
        </w:rPr>
        <w:t>// Same as n: number = undefined</w:t>
      </w:r>
      <w:r w:rsidR="0048218E" w:rsidRPr="0048218E">
        <w:br/>
      </w:r>
      <w:r w:rsidRPr="00783E3D">
        <w:rPr>
          <w:color w:val="0000FF"/>
          <w:highlight w:val="white"/>
        </w:rPr>
        <w:t>var</w:t>
      </w:r>
      <w:r>
        <w:t xml:space="preserve"> x = undefined;      </w:t>
      </w:r>
      <w:r w:rsidRPr="006F5FD2">
        <w:rPr>
          <w:color w:val="008000"/>
          <w:highlight w:val="white"/>
        </w:rPr>
        <w:t>// Same as x: any = undefined</w:t>
      </w:r>
      <w:r w:rsidR="0048218E" w:rsidRPr="0048218E">
        <w:br/>
      </w:r>
      <w:r w:rsidRPr="00783E3D">
        <w:rPr>
          <w:color w:val="0000FF"/>
          <w:highlight w:val="white"/>
        </w:rPr>
        <w:t>var</w:t>
      </w:r>
      <w:r>
        <w:t xml:space="preserve"> e: Undefined;       </w:t>
      </w:r>
      <w:r w:rsidRPr="006F5FD2">
        <w:rPr>
          <w:color w:val="008000"/>
          <w:highlight w:val="white"/>
        </w:rPr>
        <w:t>// Error, can</w:t>
      </w:r>
      <w:r w:rsidR="008F4735">
        <w:rPr>
          <w:color w:val="008000"/>
          <w:highlight w:val="white"/>
        </w:rPr>
        <w:t>'</w:t>
      </w:r>
      <w:r w:rsidRPr="006F5FD2">
        <w:rPr>
          <w:color w:val="008000"/>
          <w:highlight w:val="white"/>
        </w:rPr>
        <w:t>t reference Undefined type</w:t>
      </w:r>
    </w:p>
    <w:p w14:paraId="6AE29DBD" w14:textId="77777777" w:rsidR="0044410D" w:rsidRPr="0044410D" w:rsidRDefault="00407D70" w:rsidP="00407D70">
      <w:pPr>
        <w:pStyle w:val="Heading3"/>
      </w:pPr>
      <w:bookmarkStart w:id="859" w:name="_Toc402619825"/>
      <w:bookmarkStart w:id="860" w:name="_Toc401414012"/>
      <w:r>
        <w:t>Enum Types</w:t>
      </w:r>
      <w:bookmarkEnd w:id="859"/>
      <w:bookmarkEnd w:id="860"/>
    </w:p>
    <w:p w14:paraId="12CA4829" w14:textId="78DF9C7C" w:rsidR="0044410D" w:rsidRPr="0044410D" w:rsidRDefault="00407D70" w:rsidP="00407D70">
      <w:r>
        <w:t xml:space="preserve">Enum types are </w:t>
      </w:r>
      <w:r w:rsidR="00226E70">
        <w:t xml:space="preserve">distinct </w:t>
      </w:r>
      <w:r>
        <w:t>user defined subtype</w:t>
      </w:r>
      <w:r w:rsidR="00836B3C">
        <w:t xml:space="preserve">s of the Number primitive type. </w:t>
      </w:r>
      <w:r>
        <w:t xml:space="preserve">Enum types are declared using enum declarations (section </w:t>
      </w:r>
      <w:r>
        <w:fldChar w:fldCharType="begin"/>
      </w:r>
      <w:r>
        <w:instrText xml:space="preserve"> REF _Ref350702099 \r \h </w:instrText>
      </w:r>
      <w:r>
        <w:fldChar w:fldCharType="separate"/>
      </w:r>
      <w:r w:rsidR="00B510EF">
        <w:t>9.1</w:t>
      </w:r>
      <w:r>
        <w:fldChar w:fldCharType="end"/>
      </w:r>
      <w:r>
        <w:t xml:space="preserve">) and referenced using type references (section </w:t>
      </w:r>
      <w:r>
        <w:fldChar w:fldCharType="begin"/>
      </w:r>
      <w:r>
        <w:instrText xml:space="preserve"> REF _Ref343165311 \r \h </w:instrText>
      </w:r>
      <w:r>
        <w:fldChar w:fldCharType="separate"/>
      </w:r>
      <w:r w:rsidR="00B510EF">
        <w:t>3.</w:t>
      </w:r>
      <w:del w:id="861" w:author="Anders Hejlsberg" w:date="2014-11-01T15:43:00Z">
        <w:r w:rsidR="00633278">
          <w:delText>6</w:delText>
        </w:r>
      </w:del>
      <w:ins w:id="862" w:author="Anders Hejlsberg" w:date="2014-11-01T15:43:00Z">
        <w:r w:rsidR="00B510EF">
          <w:t>7</w:t>
        </w:r>
      </w:ins>
      <w:r w:rsidR="00B510EF">
        <w:t>.2</w:t>
      </w:r>
      <w:r>
        <w:fldChar w:fldCharType="end"/>
      </w:r>
      <w:r>
        <w:t>).</w:t>
      </w:r>
    </w:p>
    <w:p w14:paraId="753F00F7" w14:textId="77777777" w:rsidR="0044410D" w:rsidRPr="0044410D" w:rsidRDefault="00407D70" w:rsidP="00407D70">
      <w:r>
        <w:t xml:space="preserve">Enum types </w:t>
      </w:r>
      <w:r w:rsidR="00F24C6E">
        <w:t>are assignable to the Number</w:t>
      </w:r>
      <w:r w:rsidR="00836B3C">
        <w:t xml:space="preserve"> primitive type, and vice versa, but </w:t>
      </w:r>
      <w:r w:rsidR="00226E70">
        <w:t>different enum types are not assignable to each other.</w:t>
      </w:r>
    </w:p>
    <w:p w14:paraId="0D150D27" w14:textId="77777777" w:rsidR="0044410D" w:rsidRPr="0044410D" w:rsidRDefault="005C5988" w:rsidP="005C5988">
      <w:pPr>
        <w:pStyle w:val="Heading3"/>
      </w:pPr>
      <w:bookmarkStart w:id="863" w:name="_Ref352158837"/>
      <w:bookmarkStart w:id="864" w:name="_Toc402619826"/>
      <w:bookmarkStart w:id="865" w:name="_Toc401414013"/>
      <w:r>
        <w:t>String Literal Types</w:t>
      </w:r>
      <w:bookmarkEnd w:id="863"/>
      <w:bookmarkEnd w:id="864"/>
      <w:bookmarkEnd w:id="865"/>
    </w:p>
    <w:p w14:paraId="7BA64996" w14:textId="358338B5" w:rsidR="0044410D" w:rsidRPr="0044410D" w:rsidRDefault="005C5988" w:rsidP="005C5988">
      <w:r>
        <w:t xml:space="preserve">Specialized signatures (section </w:t>
      </w:r>
      <w:r>
        <w:fldChar w:fldCharType="begin"/>
      </w:r>
      <w:r>
        <w:instrText xml:space="preserve"> REF _Ref352141783 \r \h </w:instrText>
      </w:r>
      <w:r>
        <w:fldChar w:fldCharType="separate"/>
      </w:r>
      <w:r w:rsidR="00B510EF">
        <w:t>3.</w:t>
      </w:r>
      <w:del w:id="866" w:author="Anders Hejlsberg" w:date="2014-11-01T15:43:00Z">
        <w:r w:rsidR="00633278">
          <w:delText>7</w:delText>
        </w:r>
      </w:del>
      <w:ins w:id="867" w:author="Anders Hejlsberg" w:date="2014-11-01T15:43:00Z">
        <w:r w:rsidR="00B510EF">
          <w:t>8</w:t>
        </w:r>
      </w:ins>
      <w:r w:rsidR="00B510EF">
        <w:t>.2.4</w:t>
      </w:r>
      <w:r>
        <w:fldChar w:fldCharType="end"/>
      </w:r>
      <w:r>
        <w:t>) permit string literals to be used as types in parameter type annotations. String literal types are permitted only in that context and nowhere else.</w:t>
      </w:r>
    </w:p>
    <w:p w14:paraId="3561F714" w14:textId="77777777" w:rsidR="0044410D" w:rsidRPr="0044410D" w:rsidRDefault="005C5988" w:rsidP="005C5988">
      <w:r>
        <w:t>All string literal types are subtypes of the String primitive type.</w:t>
      </w:r>
    </w:p>
    <w:p w14:paraId="0A509036" w14:textId="77777777" w:rsidR="0044410D" w:rsidRPr="0044410D" w:rsidRDefault="00F701E3" w:rsidP="000F6403">
      <w:pPr>
        <w:pStyle w:val="Heading2"/>
      </w:pPr>
      <w:bookmarkStart w:id="868" w:name="_Ref325637319"/>
      <w:bookmarkStart w:id="869" w:name="_Toc402619827"/>
      <w:bookmarkStart w:id="870" w:name="_Toc401414014"/>
      <w:r>
        <w:lastRenderedPageBreak/>
        <w:t>Object</w:t>
      </w:r>
      <w:r w:rsidR="00DA2F2C">
        <w:t xml:space="preserve"> Types</w:t>
      </w:r>
      <w:bookmarkEnd w:id="868"/>
      <w:bookmarkEnd w:id="869"/>
      <w:bookmarkEnd w:id="870"/>
    </w:p>
    <w:p w14:paraId="4FB92834" w14:textId="77777777" w:rsidR="00FF2F0A" w:rsidRDefault="001E0CC6" w:rsidP="00346243">
      <w:r>
        <w:t>Object types are composed from properties, call signatures, construct signatures, and index signatur</w:t>
      </w:r>
      <w:r w:rsidR="00A4510F">
        <w:t>es, collectively called members.</w:t>
      </w:r>
    </w:p>
    <w:p w14:paraId="0D4842C3" w14:textId="77777777" w:rsidR="00A4510F" w:rsidRPr="0044410D" w:rsidRDefault="003E37A3" w:rsidP="00A4510F">
      <w:r>
        <w:t>Class and interface type references,</w:t>
      </w:r>
      <w:r w:rsidR="00A4510F">
        <w:t xml:space="preserve"> array types, tuple types, </w:t>
      </w:r>
      <w:r w:rsidR="00202B48">
        <w:t xml:space="preserve">union types, </w:t>
      </w:r>
      <w:r w:rsidR="00A4510F">
        <w:t>functi</w:t>
      </w:r>
      <w:r>
        <w:t>on types, and constructor types are all classified as object types.</w:t>
      </w:r>
      <w:r w:rsidR="00DB5E89">
        <w:t xml:space="preserve"> </w:t>
      </w:r>
      <w:r>
        <w:t>Multiple constructs in the TypeScript language create</w:t>
      </w:r>
      <w:r w:rsidR="00A4510F">
        <w:t xml:space="preserve"> object types</w:t>
      </w:r>
      <w:r>
        <w:t>, including:</w:t>
      </w:r>
    </w:p>
    <w:p w14:paraId="2835ED96" w14:textId="062354BE" w:rsidR="00A4510F" w:rsidRDefault="00A4510F" w:rsidP="00236652">
      <w:pPr>
        <w:pStyle w:val="ListParagraph"/>
        <w:numPr>
          <w:ilvl w:val="0"/>
          <w:numId w:val="35"/>
        </w:numPr>
      </w:pPr>
      <w:r>
        <w:t xml:space="preserve">Object type literals (section </w:t>
      </w:r>
      <w:r>
        <w:fldChar w:fldCharType="begin"/>
      </w:r>
      <w:r>
        <w:instrText xml:space="preserve"> REF _Ref399748157 \r \h </w:instrText>
      </w:r>
      <w:r>
        <w:fldChar w:fldCharType="separate"/>
      </w:r>
      <w:r w:rsidR="00B510EF">
        <w:t>3.</w:t>
      </w:r>
      <w:del w:id="871" w:author="Anders Hejlsberg" w:date="2014-11-01T15:43:00Z">
        <w:r w:rsidR="00633278">
          <w:delText>6</w:delText>
        </w:r>
      </w:del>
      <w:ins w:id="872" w:author="Anders Hejlsberg" w:date="2014-11-01T15:43:00Z">
        <w:r w:rsidR="00B510EF">
          <w:t>7</w:t>
        </w:r>
      </w:ins>
      <w:r w:rsidR="00B510EF">
        <w:t>.3</w:t>
      </w:r>
      <w:r>
        <w:fldChar w:fldCharType="end"/>
      </w:r>
      <w:r>
        <w:t>).</w:t>
      </w:r>
    </w:p>
    <w:p w14:paraId="37E8568E" w14:textId="1476C076" w:rsidR="00A4510F" w:rsidRDefault="00A4510F" w:rsidP="00236652">
      <w:pPr>
        <w:pStyle w:val="ListParagraph"/>
        <w:numPr>
          <w:ilvl w:val="0"/>
          <w:numId w:val="35"/>
        </w:numPr>
      </w:pPr>
      <w:r>
        <w:t xml:space="preserve">Array type literals (section </w:t>
      </w:r>
      <w:r>
        <w:fldChar w:fldCharType="begin"/>
      </w:r>
      <w:r>
        <w:instrText xml:space="preserve"> REF _Ref399748659 \r \h </w:instrText>
      </w:r>
      <w:r>
        <w:fldChar w:fldCharType="separate"/>
      </w:r>
      <w:r w:rsidR="00B510EF">
        <w:t>3.</w:t>
      </w:r>
      <w:del w:id="873" w:author="Anders Hejlsberg" w:date="2014-11-01T15:43:00Z">
        <w:r w:rsidR="00633278">
          <w:delText>6</w:delText>
        </w:r>
      </w:del>
      <w:ins w:id="874" w:author="Anders Hejlsberg" w:date="2014-11-01T15:43:00Z">
        <w:r w:rsidR="00B510EF">
          <w:t>7</w:t>
        </w:r>
      </w:ins>
      <w:r w:rsidR="00B510EF">
        <w:t>.4</w:t>
      </w:r>
      <w:r>
        <w:fldChar w:fldCharType="end"/>
      </w:r>
      <w:r>
        <w:t>).</w:t>
      </w:r>
    </w:p>
    <w:p w14:paraId="674D4EDD" w14:textId="2AC234A1" w:rsidR="00A4510F" w:rsidRDefault="00A4510F" w:rsidP="00236652">
      <w:pPr>
        <w:pStyle w:val="ListParagraph"/>
        <w:numPr>
          <w:ilvl w:val="0"/>
          <w:numId w:val="35"/>
        </w:numPr>
      </w:pPr>
      <w:r>
        <w:t xml:space="preserve">Tuple type literals (section </w:t>
      </w:r>
      <w:r>
        <w:fldChar w:fldCharType="begin"/>
      </w:r>
      <w:r>
        <w:instrText xml:space="preserve"> REF _Ref399748670 \r \h </w:instrText>
      </w:r>
      <w:r>
        <w:fldChar w:fldCharType="separate"/>
      </w:r>
      <w:r w:rsidR="00B510EF">
        <w:t>3.</w:t>
      </w:r>
      <w:del w:id="875" w:author="Anders Hejlsberg" w:date="2014-11-01T15:43:00Z">
        <w:r w:rsidR="00633278">
          <w:delText>6</w:delText>
        </w:r>
      </w:del>
      <w:ins w:id="876" w:author="Anders Hejlsberg" w:date="2014-11-01T15:43:00Z">
        <w:r w:rsidR="00B510EF">
          <w:t>7</w:t>
        </w:r>
      </w:ins>
      <w:r w:rsidR="00B510EF">
        <w:t>.5</w:t>
      </w:r>
      <w:r>
        <w:fldChar w:fldCharType="end"/>
      </w:r>
      <w:r>
        <w:t>).</w:t>
      </w:r>
    </w:p>
    <w:p w14:paraId="7769BC15" w14:textId="77777777" w:rsidR="00202B48" w:rsidRDefault="00330E07" w:rsidP="00236652">
      <w:pPr>
        <w:pStyle w:val="ListParagraph"/>
        <w:numPr>
          <w:ilvl w:val="0"/>
          <w:numId w:val="35"/>
        </w:numPr>
        <w:rPr>
          <w:del w:id="877" w:author="Anders Hejlsberg" w:date="2014-11-01T15:43:00Z"/>
        </w:rPr>
      </w:pPr>
      <w:del w:id="878" w:author="Anders Hejlsberg" w:date="2014-11-01T15:43:00Z">
        <w:r>
          <w:delText xml:space="preserve">Union type literals (section </w:delText>
        </w:r>
        <w:r>
          <w:fldChar w:fldCharType="begin"/>
        </w:r>
        <w:r>
          <w:delInstrText xml:space="preserve"> REF _Ref400639507 \r \h </w:delInstrText>
        </w:r>
        <w:r>
          <w:fldChar w:fldCharType="separate"/>
        </w:r>
        <w:r w:rsidR="00633278">
          <w:delText>3.6.6</w:delText>
        </w:r>
        <w:r>
          <w:fldChar w:fldCharType="end"/>
        </w:r>
        <w:r w:rsidR="00202B48">
          <w:delText>).</w:delText>
        </w:r>
      </w:del>
    </w:p>
    <w:p w14:paraId="1BD766DA" w14:textId="2E61694A" w:rsidR="00A4510F" w:rsidRDefault="00A4510F" w:rsidP="00236652">
      <w:pPr>
        <w:pStyle w:val="ListParagraph"/>
        <w:numPr>
          <w:ilvl w:val="0"/>
          <w:numId w:val="35"/>
        </w:numPr>
      </w:pPr>
      <w:r>
        <w:t xml:space="preserve">Function type literals (section </w:t>
      </w:r>
      <w:r>
        <w:fldChar w:fldCharType="begin"/>
      </w:r>
      <w:r>
        <w:instrText xml:space="preserve"> REF _Ref399748681 \r \h </w:instrText>
      </w:r>
      <w:r>
        <w:fldChar w:fldCharType="separate"/>
      </w:r>
      <w:r w:rsidR="00B510EF">
        <w:t>3.</w:t>
      </w:r>
      <w:del w:id="879" w:author="Anders Hejlsberg" w:date="2014-11-01T15:43:00Z">
        <w:r w:rsidR="00633278">
          <w:delText>6</w:delText>
        </w:r>
      </w:del>
      <w:ins w:id="880" w:author="Anders Hejlsberg" w:date="2014-11-01T15:43:00Z">
        <w:r w:rsidR="00B510EF">
          <w:t>7</w:t>
        </w:r>
      </w:ins>
      <w:r w:rsidR="00B510EF">
        <w:t>.7</w:t>
      </w:r>
      <w:r>
        <w:fldChar w:fldCharType="end"/>
      </w:r>
      <w:r>
        <w:t>).</w:t>
      </w:r>
    </w:p>
    <w:p w14:paraId="3191889F" w14:textId="6A1118DE" w:rsidR="00A4510F" w:rsidRPr="0044410D" w:rsidRDefault="00A4510F" w:rsidP="00236652">
      <w:pPr>
        <w:pStyle w:val="ListParagraph"/>
        <w:numPr>
          <w:ilvl w:val="0"/>
          <w:numId w:val="35"/>
        </w:numPr>
      </w:pPr>
      <w:r>
        <w:t xml:space="preserve">Constructor type literals (section </w:t>
      </w:r>
      <w:r>
        <w:fldChar w:fldCharType="begin"/>
      </w:r>
      <w:r>
        <w:instrText xml:space="preserve"> REF _Ref399748696 \r \h </w:instrText>
      </w:r>
      <w:r>
        <w:fldChar w:fldCharType="separate"/>
      </w:r>
      <w:r w:rsidR="00B510EF">
        <w:t>3.</w:t>
      </w:r>
      <w:del w:id="881" w:author="Anders Hejlsberg" w:date="2014-11-01T15:43:00Z">
        <w:r w:rsidR="00633278">
          <w:delText>6</w:delText>
        </w:r>
      </w:del>
      <w:ins w:id="882" w:author="Anders Hejlsberg" w:date="2014-11-01T15:43:00Z">
        <w:r w:rsidR="00B510EF">
          <w:t>7</w:t>
        </w:r>
      </w:ins>
      <w:r w:rsidR="00B510EF">
        <w:t>.8</w:t>
      </w:r>
      <w:r>
        <w:fldChar w:fldCharType="end"/>
      </w:r>
      <w:r>
        <w:t>).</w:t>
      </w:r>
    </w:p>
    <w:p w14:paraId="373303EB" w14:textId="77777777" w:rsidR="00A4510F" w:rsidRDefault="00A4510F" w:rsidP="00236652">
      <w:pPr>
        <w:pStyle w:val="ListParagraph"/>
        <w:numPr>
          <w:ilvl w:val="0"/>
          <w:numId w:val="35"/>
        </w:numPr>
      </w:pPr>
      <w:r>
        <w:t xml:space="preserve">Object literals (section </w:t>
      </w:r>
      <w:r>
        <w:fldChar w:fldCharType="begin"/>
      </w:r>
      <w:r>
        <w:instrText xml:space="preserve"> REF _Ref333241179 \r \h </w:instrText>
      </w:r>
      <w:r>
        <w:fldChar w:fldCharType="separate"/>
      </w:r>
      <w:r w:rsidR="00B510EF">
        <w:t>4.5</w:t>
      </w:r>
      <w:r>
        <w:fldChar w:fldCharType="end"/>
      </w:r>
      <w:r>
        <w:t>).</w:t>
      </w:r>
    </w:p>
    <w:p w14:paraId="3B2A2524" w14:textId="77777777" w:rsidR="00A4510F" w:rsidRPr="0044410D" w:rsidRDefault="00A4510F" w:rsidP="00236652">
      <w:pPr>
        <w:pStyle w:val="ListParagraph"/>
        <w:numPr>
          <w:ilvl w:val="0"/>
          <w:numId w:val="35"/>
        </w:numPr>
      </w:pPr>
      <w:r>
        <w:t xml:space="preserve">Array literals (section </w:t>
      </w:r>
      <w:r>
        <w:fldChar w:fldCharType="begin"/>
      </w:r>
      <w:r>
        <w:instrText xml:space="preserve"> REF _Ref333241221 \r \h </w:instrText>
      </w:r>
      <w:r>
        <w:fldChar w:fldCharType="separate"/>
      </w:r>
      <w:r w:rsidR="00B510EF">
        <w:t>4.6</w:t>
      </w:r>
      <w:r>
        <w:fldChar w:fldCharType="end"/>
      </w:r>
      <w:r>
        <w:t>).</w:t>
      </w:r>
    </w:p>
    <w:p w14:paraId="5ADF9697" w14:textId="77777777" w:rsidR="00A4510F" w:rsidRPr="0044410D" w:rsidRDefault="00A4510F" w:rsidP="00236652">
      <w:pPr>
        <w:pStyle w:val="ListParagraph"/>
        <w:numPr>
          <w:ilvl w:val="0"/>
          <w:numId w:val="35"/>
        </w:numPr>
      </w:pPr>
      <w:r>
        <w:t xml:space="preserve">Function expressions (section </w:t>
      </w:r>
      <w:r>
        <w:fldChar w:fldCharType="begin"/>
      </w:r>
      <w:r>
        <w:instrText xml:space="preserve"> REF _Ref327619384 \r \h </w:instrText>
      </w:r>
      <w:r>
        <w:fldChar w:fldCharType="separate"/>
      </w:r>
      <w:r w:rsidR="00B510EF">
        <w:t>4.9</w:t>
      </w:r>
      <w:r>
        <w:fldChar w:fldCharType="end"/>
      </w:r>
      <w:r>
        <w:t>) and function declarations (</w:t>
      </w:r>
      <w:r>
        <w:fldChar w:fldCharType="begin"/>
      </w:r>
      <w:r>
        <w:instrText xml:space="preserve"> REF _Ref316213258 \r \h </w:instrText>
      </w:r>
      <w:r>
        <w:fldChar w:fldCharType="separate"/>
      </w:r>
      <w:r w:rsidR="00B510EF">
        <w:t>6.1</w:t>
      </w:r>
      <w:r>
        <w:fldChar w:fldCharType="end"/>
      </w:r>
      <w:r>
        <w:t>).</w:t>
      </w:r>
    </w:p>
    <w:p w14:paraId="4EA107C1" w14:textId="77777777" w:rsidR="00A4510F" w:rsidRPr="0044410D" w:rsidRDefault="00A4510F" w:rsidP="00236652">
      <w:pPr>
        <w:pStyle w:val="ListParagraph"/>
        <w:numPr>
          <w:ilvl w:val="0"/>
          <w:numId w:val="35"/>
        </w:numPr>
      </w:pPr>
      <w:r>
        <w:t xml:space="preserve">Constructor function types created by class declarations (section </w:t>
      </w:r>
      <w:r>
        <w:fldChar w:fldCharType="begin"/>
      </w:r>
      <w:r>
        <w:instrText xml:space="preserve"> REF _Ref333051845 \r \h </w:instrText>
      </w:r>
      <w:r>
        <w:fldChar w:fldCharType="separate"/>
      </w:r>
      <w:r w:rsidR="00B510EF">
        <w:t>8.2.5</w:t>
      </w:r>
      <w:r>
        <w:fldChar w:fldCharType="end"/>
      </w:r>
      <w:r>
        <w:t>).</w:t>
      </w:r>
    </w:p>
    <w:p w14:paraId="12B35C58" w14:textId="77777777" w:rsidR="00A4510F" w:rsidRDefault="00A4510F" w:rsidP="00236652">
      <w:pPr>
        <w:pStyle w:val="ListParagraph"/>
        <w:numPr>
          <w:ilvl w:val="0"/>
          <w:numId w:val="35"/>
        </w:numPr>
      </w:pPr>
      <w:r>
        <w:t xml:space="preserve">Module instance types created by module declarations (section </w:t>
      </w:r>
      <w:r>
        <w:fldChar w:fldCharType="begin"/>
      </w:r>
      <w:r>
        <w:instrText xml:space="preserve"> REF _Ref354731360 \r \h </w:instrText>
      </w:r>
      <w:r>
        <w:fldChar w:fldCharType="separate"/>
      </w:r>
      <w:r w:rsidR="00B510EF">
        <w:t>10.3</w:t>
      </w:r>
      <w:r>
        <w:fldChar w:fldCharType="end"/>
      </w:r>
      <w:r>
        <w:t>).</w:t>
      </w:r>
    </w:p>
    <w:p w14:paraId="05EA5EA9" w14:textId="77777777" w:rsidR="0044410D" w:rsidRPr="0044410D" w:rsidRDefault="00881CBE" w:rsidP="00602C3C">
      <w:pPr>
        <w:pStyle w:val="Heading3"/>
      </w:pPr>
      <w:bookmarkStart w:id="883" w:name="_Ref349911330"/>
      <w:bookmarkStart w:id="884" w:name="_Toc402619828"/>
      <w:bookmarkStart w:id="885" w:name="_Toc401414015"/>
      <w:r>
        <w:t>Named</w:t>
      </w:r>
      <w:r w:rsidR="00602C3C">
        <w:t xml:space="preserve"> Type</w:t>
      </w:r>
      <w:r>
        <w:t xml:space="preserve"> References</w:t>
      </w:r>
      <w:bookmarkEnd w:id="883"/>
      <w:bookmarkEnd w:id="884"/>
      <w:bookmarkEnd w:id="885"/>
    </w:p>
    <w:p w14:paraId="0B3E1FD6" w14:textId="2CF3E673" w:rsidR="0044410D" w:rsidRDefault="00881CBE" w:rsidP="00881CBE">
      <w:r>
        <w:t>Type references</w:t>
      </w:r>
      <w:r w:rsidR="00D36D80">
        <w:t xml:space="preserve"> (section </w:t>
      </w:r>
      <w:r w:rsidR="00D36D80">
        <w:fldChar w:fldCharType="begin"/>
      </w:r>
      <w:r w:rsidR="00D36D80">
        <w:instrText xml:space="preserve"> REF _Ref343165311 \r \h </w:instrText>
      </w:r>
      <w:r w:rsidR="00D36D80">
        <w:fldChar w:fldCharType="separate"/>
      </w:r>
      <w:r w:rsidR="00B510EF">
        <w:t>3.</w:t>
      </w:r>
      <w:del w:id="886" w:author="Anders Hejlsberg" w:date="2014-11-01T15:43:00Z">
        <w:r w:rsidR="00633278">
          <w:delText>6</w:delText>
        </w:r>
      </w:del>
      <w:ins w:id="887" w:author="Anders Hejlsberg" w:date="2014-11-01T15:43:00Z">
        <w:r w:rsidR="00B510EF">
          <w:t>7</w:t>
        </w:r>
      </w:ins>
      <w:r w:rsidR="00B510EF">
        <w:t>.2</w:t>
      </w:r>
      <w:r w:rsidR="00D36D80">
        <w:fldChar w:fldCharType="end"/>
      </w:r>
      <w:r w:rsidR="00D36D80">
        <w:t>)</w:t>
      </w:r>
      <w:r>
        <w:t xml:space="preserve"> to class and interface types are classified as object types. </w:t>
      </w:r>
      <w:r w:rsidR="00AE0765">
        <w:t>T</w:t>
      </w:r>
      <w:r>
        <w:t xml:space="preserve">ype references </w:t>
      </w:r>
      <w:r w:rsidR="00AE0765">
        <w:t xml:space="preserve">to generic class and interface types </w:t>
      </w:r>
      <w:r>
        <w:t xml:space="preserve">include type arguments </w:t>
      </w:r>
      <w:r w:rsidR="00AE0765">
        <w:t>that are</w:t>
      </w:r>
      <w:r>
        <w:t xml:space="preserve"> substituted</w:t>
      </w:r>
      <w:r w:rsidR="00AE0765">
        <w:t xml:space="preserve"> for the type parameters of the class or interface to produce an actual object type.</w:t>
      </w:r>
    </w:p>
    <w:p w14:paraId="69580F2F" w14:textId="77777777" w:rsidR="00933368" w:rsidRDefault="00933368" w:rsidP="00933368">
      <w:pPr>
        <w:pStyle w:val="Heading3"/>
      </w:pPr>
      <w:bookmarkStart w:id="888" w:name="_Ref399822153"/>
      <w:bookmarkStart w:id="889" w:name="_Toc402619829"/>
      <w:bookmarkStart w:id="890" w:name="_Toc401414016"/>
      <w:r>
        <w:t>Array Types</w:t>
      </w:r>
      <w:bookmarkEnd w:id="888"/>
      <w:bookmarkEnd w:id="889"/>
      <w:bookmarkEnd w:id="890"/>
    </w:p>
    <w:p w14:paraId="724B71FC" w14:textId="23DC8F8A" w:rsidR="00933368" w:rsidRDefault="00933368" w:rsidP="00933368">
      <w:r w:rsidRPr="00FF2F0A">
        <w:rPr>
          <w:b/>
          <w:i/>
        </w:rPr>
        <w:t>Array types</w:t>
      </w:r>
      <w:r>
        <w:t xml:space="preserve"> represent JavaScript arrays</w:t>
      </w:r>
      <w:r w:rsidR="007D1300">
        <w:t xml:space="preserve"> with a common element type. </w:t>
      </w:r>
      <w:r>
        <w:t xml:space="preserve">Array types </w:t>
      </w:r>
      <w:r w:rsidR="00494DC0">
        <w:t xml:space="preserve">are named type references </w:t>
      </w:r>
      <w:r>
        <w:t xml:space="preserve">created from the generic interface type </w:t>
      </w:r>
      <w:r w:rsidR="008F4735">
        <w:t>'</w:t>
      </w:r>
      <w:r>
        <w:t>Array</w:t>
      </w:r>
      <w:r w:rsidR="008F4735">
        <w:t>'</w:t>
      </w:r>
      <w:r>
        <w:t xml:space="preserve"> in the global module</w:t>
      </w:r>
      <w:r w:rsidR="0004776F">
        <w:t xml:space="preserve"> with the array element type as a type argument</w:t>
      </w:r>
      <w:r>
        <w:t>. Array type literals (section</w:t>
      </w:r>
      <w:r w:rsidR="006112A7">
        <w:t xml:space="preserve"> </w:t>
      </w:r>
      <w:r w:rsidR="006112A7">
        <w:fldChar w:fldCharType="begin"/>
      </w:r>
      <w:r w:rsidR="006112A7">
        <w:instrText xml:space="preserve"> REF _Ref399908025 \r \h </w:instrText>
      </w:r>
      <w:r w:rsidR="006112A7">
        <w:fldChar w:fldCharType="separate"/>
      </w:r>
      <w:r w:rsidR="00B510EF">
        <w:t>3.</w:t>
      </w:r>
      <w:del w:id="891" w:author="Anders Hejlsberg" w:date="2014-11-01T15:43:00Z">
        <w:r w:rsidR="00633278">
          <w:delText>6</w:delText>
        </w:r>
      </w:del>
      <w:ins w:id="892" w:author="Anders Hejlsberg" w:date="2014-11-01T15:43:00Z">
        <w:r w:rsidR="00B510EF">
          <w:t>7</w:t>
        </w:r>
      </w:ins>
      <w:r w:rsidR="00B510EF">
        <w:t>.4</w:t>
      </w:r>
      <w:r w:rsidR="006112A7">
        <w:fldChar w:fldCharType="end"/>
      </w:r>
      <w:r>
        <w:t>) provide a shorthand notation for creating such references.</w:t>
      </w:r>
    </w:p>
    <w:p w14:paraId="5360D0AC" w14:textId="77777777" w:rsidR="00933368" w:rsidRDefault="00933368" w:rsidP="00933368">
      <w:r>
        <w:t xml:space="preserve">The declaration of the </w:t>
      </w:r>
      <w:r w:rsidR="008F4735">
        <w:t>'</w:t>
      </w:r>
      <w:r>
        <w:t>Array</w:t>
      </w:r>
      <w:r w:rsidR="008F4735">
        <w:t>'</w:t>
      </w:r>
      <w:r>
        <w:t xml:space="preserve"> interface includes a property </w:t>
      </w:r>
      <w:r w:rsidR="008F4735">
        <w:t>'</w:t>
      </w:r>
      <w:r>
        <w:t>length</w:t>
      </w:r>
      <w:r w:rsidR="008F4735">
        <w:t>'</w:t>
      </w:r>
      <w:r>
        <w:t xml:space="preserve"> and a numeric index signature for the element type, along with other members:</w:t>
      </w:r>
    </w:p>
    <w:p w14:paraId="4432478D" w14:textId="77777777" w:rsidR="00933368" w:rsidRDefault="00933368" w:rsidP="00933368">
      <w:pPr>
        <w:pStyle w:val="Code"/>
      </w:pPr>
      <w:r w:rsidRPr="00BF1857">
        <w:rPr>
          <w:color w:val="0000FF"/>
          <w:highlight w:val="white"/>
        </w:rPr>
        <w:t>interface</w:t>
      </w:r>
      <w:r>
        <w:t xml:space="preserve"> Array&lt;T&gt; {</w:t>
      </w:r>
      <w:r w:rsidR="0048218E" w:rsidRPr="0048218E">
        <w:br/>
      </w:r>
      <w:r>
        <w:t xml:space="preserve">    length: </w:t>
      </w:r>
      <w:r w:rsidRPr="00BF1857">
        <w:rPr>
          <w:color w:val="0000FF"/>
          <w:highlight w:val="white"/>
        </w:rPr>
        <w:t>number</w:t>
      </w:r>
      <w:r>
        <w:t>;</w:t>
      </w:r>
      <w:r w:rsidR="0048218E" w:rsidRPr="0048218E">
        <w:br/>
      </w:r>
      <w:r>
        <w:t xml:space="preserve">    [x: </w:t>
      </w:r>
      <w:r w:rsidRPr="00BF1857">
        <w:rPr>
          <w:color w:val="0000FF"/>
          <w:highlight w:val="white"/>
        </w:rPr>
        <w:t>number</w:t>
      </w:r>
      <w:r>
        <w:t>]: T;</w:t>
      </w:r>
      <w:r w:rsidR="0048218E" w:rsidRPr="0048218E">
        <w:br/>
      </w:r>
      <w:r>
        <w:t xml:space="preserve">    </w:t>
      </w:r>
      <w:r w:rsidRPr="00BF1857">
        <w:rPr>
          <w:color w:val="008000"/>
          <w:highlight w:val="white"/>
        </w:rPr>
        <w:t>// Other members</w:t>
      </w:r>
      <w:r w:rsidR="0048218E" w:rsidRPr="0048218E">
        <w:br/>
      </w:r>
      <w:r>
        <w:t>}</w:t>
      </w:r>
    </w:p>
    <w:p w14:paraId="57EFC9BB" w14:textId="77777777" w:rsidR="00933368" w:rsidRDefault="007D1300" w:rsidP="00933368">
      <w:r>
        <w:t xml:space="preserve">Array literals (section </w:t>
      </w:r>
      <w:r>
        <w:fldChar w:fldCharType="begin"/>
      </w:r>
      <w:r>
        <w:instrText xml:space="preserve"> REF _Ref333241221 \r \h </w:instrText>
      </w:r>
      <w:r>
        <w:fldChar w:fldCharType="separate"/>
      </w:r>
      <w:r w:rsidR="00B510EF">
        <w:t>4.6</w:t>
      </w:r>
      <w:r>
        <w:fldChar w:fldCharType="end"/>
      </w:r>
      <w:r>
        <w:t>) may be used to create values of array types.</w:t>
      </w:r>
      <w:r w:rsidR="00815514">
        <w:t xml:space="preserve"> For example</w:t>
      </w:r>
    </w:p>
    <w:p w14:paraId="251AFF26" w14:textId="77777777" w:rsidR="00815514" w:rsidRPr="00933368" w:rsidRDefault="00815514" w:rsidP="00815514">
      <w:pPr>
        <w:pStyle w:val="Code"/>
      </w:pPr>
      <w:r w:rsidRPr="00815514">
        <w:rPr>
          <w:color w:val="0000FF"/>
          <w:highlight w:val="white"/>
        </w:rPr>
        <w:t>var</w:t>
      </w:r>
      <w:r>
        <w:t xml:space="preserve"> a: </w:t>
      </w:r>
      <w:r w:rsidRPr="00815514">
        <w:rPr>
          <w:color w:val="0000FF"/>
          <w:highlight w:val="white"/>
        </w:rPr>
        <w:t>string</w:t>
      </w:r>
      <w:r>
        <w:t>[] = [</w:t>
      </w:r>
      <w:r w:rsidR="008F4735">
        <w:rPr>
          <w:color w:val="800000"/>
          <w:highlight w:val="white"/>
        </w:rPr>
        <w:t>"</w:t>
      </w:r>
      <w:r w:rsidRPr="00815514">
        <w:rPr>
          <w:color w:val="800000"/>
          <w:highlight w:val="white"/>
        </w:rPr>
        <w:t>hello</w:t>
      </w:r>
      <w:r w:rsidR="008F4735">
        <w:rPr>
          <w:color w:val="800000"/>
          <w:highlight w:val="white"/>
        </w:rPr>
        <w:t>"</w:t>
      </w:r>
      <w:r>
        <w:t xml:space="preserve">, </w:t>
      </w:r>
      <w:r w:rsidR="008F4735">
        <w:rPr>
          <w:color w:val="800000"/>
          <w:highlight w:val="white"/>
        </w:rPr>
        <w:t>"</w:t>
      </w:r>
      <w:r w:rsidRPr="00815514">
        <w:rPr>
          <w:color w:val="800000"/>
          <w:highlight w:val="white"/>
        </w:rPr>
        <w:t>world</w:t>
      </w:r>
      <w:r w:rsidR="008F4735">
        <w:rPr>
          <w:color w:val="800000"/>
          <w:highlight w:val="white"/>
        </w:rPr>
        <w:t>"</w:t>
      </w:r>
      <w:r>
        <w:t>];</w:t>
      </w:r>
    </w:p>
    <w:p w14:paraId="17BB2415" w14:textId="77777777" w:rsidR="00933368" w:rsidRDefault="00933368" w:rsidP="00933368">
      <w:pPr>
        <w:pStyle w:val="Heading3"/>
      </w:pPr>
      <w:bookmarkStart w:id="893" w:name="_Ref399821916"/>
      <w:bookmarkStart w:id="894" w:name="_Toc402619830"/>
      <w:bookmarkStart w:id="895" w:name="_Toc401414017"/>
      <w:r>
        <w:lastRenderedPageBreak/>
        <w:t>Tuple Types</w:t>
      </w:r>
      <w:bookmarkEnd w:id="893"/>
      <w:bookmarkEnd w:id="894"/>
      <w:bookmarkEnd w:id="895"/>
    </w:p>
    <w:p w14:paraId="0163F3DA" w14:textId="5F7B58BA" w:rsidR="007D1300" w:rsidRDefault="007D1300" w:rsidP="007D1300">
      <w:r w:rsidRPr="00FF2F0A">
        <w:rPr>
          <w:b/>
          <w:i/>
        </w:rPr>
        <w:t>Tuple types</w:t>
      </w:r>
      <w:r>
        <w:t xml:space="preserve"> represent JavaScript arrays with individual</w:t>
      </w:r>
      <w:r w:rsidR="00DB5E89">
        <w:t>ly tracked</w:t>
      </w:r>
      <w:r>
        <w:t xml:space="preserve"> element types. </w:t>
      </w:r>
      <w:r w:rsidR="00494DC0">
        <w:t xml:space="preserve">Tuple types are written using tuple type literals (section </w:t>
      </w:r>
      <w:r w:rsidR="00494DC0">
        <w:fldChar w:fldCharType="begin"/>
      </w:r>
      <w:r w:rsidR="00494DC0">
        <w:instrText xml:space="preserve"> REF _Ref399770000 \r \h </w:instrText>
      </w:r>
      <w:r w:rsidR="00494DC0">
        <w:fldChar w:fldCharType="separate"/>
      </w:r>
      <w:r w:rsidR="00B510EF">
        <w:t>3.</w:t>
      </w:r>
      <w:del w:id="896" w:author="Anders Hejlsberg" w:date="2014-11-01T15:43:00Z">
        <w:r w:rsidR="00633278">
          <w:delText>6</w:delText>
        </w:r>
      </w:del>
      <w:ins w:id="897" w:author="Anders Hejlsberg" w:date="2014-11-01T15:43:00Z">
        <w:r w:rsidR="00B510EF">
          <w:t>7</w:t>
        </w:r>
      </w:ins>
      <w:r w:rsidR="00B510EF">
        <w:t>.5</w:t>
      </w:r>
      <w:r w:rsidR="00494DC0">
        <w:fldChar w:fldCharType="end"/>
      </w:r>
      <w:r w:rsidR="008360B7">
        <w:t>).</w:t>
      </w:r>
      <w:r w:rsidR="0011352A">
        <w:t xml:space="preserve"> </w:t>
      </w:r>
      <w:r w:rsidR="00494DC0">
        <w:t>A tuple type</w:t>
      </w:r>
      <w:r>
        <w:t xml:space="preserve"> combine</w:t>
      </w:r>
      <w:r w:rsidR="00494DC0">
        <w:t xml:space="preserve">s </w:t>
      </w:r>
      <w:r>
        <w:t>a set of numerically named properties</w:t>
      </w:r>
      <w:r w:rsidR="00494DC0">
        <w:t xml:space="preserve"> with the members of an array type</w:t>
      </w:r>
      <w:r>
        <w:t>. Specifically, a tuple type</w:t>
      </w:r>
    </w:p>
    <w:p w14:paraId="728EAAD7" w14:textId="77777777" w:rsidR="007D1300" w:rsidRDefault="007D1300" w:rsidP="007D1300">
      <w:pPr>
        <w:pStyle w:val="Code"/>
      </w:pPr>
      <w:r>
        <w:t>[ T0, T1, ..., Tn ]</w:t>
      </w:r>
    </w:p>
    <w:p w14:paraId="663CE03B" w14:textId="77777777" w:rsidR="007D1300" w:rsidRDefault="007D1300" w:rsidP="007D1300">
      <w:r>
        <w:t xml:space="preserve">combines </w:t>
      </w:r>
      <w:r w:rsidR="00494DC0">
        <w:t>the</w:t>
      </w:r>
      <w:r>
        <w:t xml:space="preserve"> set of properties</w:t>
      </w:r>
    </w:p>
    <w:p w14:paraId="487332D7" w14:textId="77777777" w:rsidR="007D1300" w:rsidRDefault="007D1300" w:rsidP="007D1300">
      <w:pPr>
        <w:pStyle w:val="Code"/>
      </w:pPr>
      <w:r>
        <w:t>{</w:t>
      </w:r>
      <w:r w:rsidR="0048218E" w:rsidRPr="0048218E">
        <w:br/>
      </w:r>
      <w:r>
        <w:t xml:space="preserve">    0: T0;</w:t>
      </w:r>
      <w:r w:rsidR="0048218E" w:rsidRPr="0048218E">
        <w:br/>
      </w:r>
      <w:r>
        <w:t xml:space="preserve">    1: T1;</w:t>
      </w:r>
      <w:r w:rsidR="0048218E" w:rsidRPr="0048218E">
        <w:br/>
      </w:r>
      <w:r>
        <w:t xml:space="preserve">    ...</w:t>
      </w:r>
      <w:r w:rsidR="0048218E" w:rsidRPr="0048218E">
        <w:br/>
      </w:r>
      <w:r>
        <w:t xml:space="preserve">    n: Tn;</w:t>
      </w:r>
      <w:r w:rsidR="0048218E" w:rsidRPr="0048218E">
        <w:br/>
      </w:r>
      <w:r>
        <w:t>}</w:t>
      </w:r>
    </w:p>
    <w:p w14:paraId="0672422B" w14:textId="1A07CF3C" w:rsidR="0011352A" w:rsidRDefault="00494DC0" w:rsidP="007D1300">
      <w:r>
        <w:t xml:space="preserve">with the members of an array type whose element type is the </w:t>
      </w:r>
      <w:r w:rsidR="006D25F5">
        <w:t>union</w:t>
      </w:r>
      <w:r w:rsidR="007D1300">
        <w:t xml:space="preserve"> type (section</w:t>
      </w:r>
      <w:r w:rsidR="006D25F5">
        <w:t xml:space="preserve"> </w:t>
      </w:r>
      <w:r w:rsidR="006D25F5">
        <w:fldChar w:fldCharType="begin"/>
      </w:r>
      <w:r w:rsidR="006D25F5">
        <w:instrText xml:space="preserve"> REF _Ref400626999 \r \h </w:instrText>
      </w:r>
      <w:r w:rsidR="006D25F5">
        <w:fldChar w:fldCharType="separate"/>
      </w:r>
      <w:del w:id="898" w:author="Anders Hejlsberg" w:date="2014-11-01T15:43:00Z">
        <w:r w:rsidR="00633278">
          <w:delText>3.</w:delText>
        </w:r>
      </w:del>
      <w:r w:rsidR="00B510EF">
        <w:t>3.4</w:t>
      </w:r>
      <w:r w:rsidR="006D25F5">
        <w:fldChar w:fldCharType="end"/>
      </w:r>
      <w:r w:rsidR="007D1300">
        <w:t>) of the tuple element types.</w:t>
      </w:r>
    </w:p>
    <w:p w14:paraId="38A5E758" w14:textId="77777777" w:rsidR="006D25F5" w:rsidRDefault="00815514" w:rsidP="007D1300">
      <w:pPr>
        <w:rPr>
          <w:del w:id="899" w:author="Anders Hejlsberg" w:date="2014-11-01T15:43:00Z"/>
        </w:rPr>
      </w:pPr>
      <w:r>
        <w:t>Array</w:t>
      </w:r>
      <w:r w:rsidR="00494DC0">
        <w:t xml:space="preserve"> literals (section </w:t>
      </w:r>
      <w:r w:rsidR="00494DC0">
        <w:fldChar w:fldCharType="begin"/>
      </w:r>
      <w:r w:rsidR="00494DC0">
        <w:instrText xml:space="preserve"> REF _Ref333241221 \r \h </w:instrText>
      </w:r>
      <w:r w:rsidR="00494DC0">
        <w:fldChar w:fldCharType="separate"/>
      </w:r>
      <w:r w:rsidR="00B510EF">
        <w:t>4.6</w:t>
      </w:r>
      <w:r w:rsidR="00494DC0">
        <w:fldChar w:fldCharType="end"/>
      </w:r>
      <w:r w:rsidR="00494DC0">
        <w:t>) may be used to create values of tuple types.</w:t>
      </w:r>
    </w:p>
    <w:p w14:paraId="686119DA" w14:textId="4FA8FDCC" w:rsidR="00494DC0" w:rsidRDefault="006D25F5" w:rsidP="007D1300">
      <w:del w:id="900" w:author="Anders Hejlsberg" w:date="2014-11-01T15:43:00Z">
        <w:r>
          <w:delText>An</w:delText>
        </w:r>
      </w:del>
      <w:ins w:id="901" w:author="Anders Hejlsberg" w:date="2014-11-01T15:43:00Z">
        <w:r w:rsidR="0011352A">
          <w:t xml:space="preserve"> For</w:t>
        </w:r>
      </w:ins>
      <w:r w:rsidR="00815514">
        <w:t xml:space="preserve"> example</w:t>
      </w:r>
      <w:r>
        <w:t>:</w:t>
      </w:r>
    </w:p>
    <w:p w14:paraId="70299CCE" w14:textId="77777777" w:rsidR="00815514" w:rsidRDefault="00815514" w:rsidP="00815514">
      <w:pPr>
        <w:pStyle w:val="Code"/>
        <w:rPr>
          <w:color w:val="008000"/>
          <w:rPrChange w:id="902" w:author="Anders Hejlsberg" w:date="2014-11-01T15:43:00Z">
            <w:rPr/>
          </w:rPrChange>
        </w:rPr>
      </w:pPr>
      <w:r w:rsidRPr="00815514">
        <w:rPr>
          <w:color w:val="0000FF"/>
          <w:highlight w:val="white"/>
        </w:rPr>
        <w:t>var</w:t>
      </w:r>
      <w:r>
        <w:t xml:space="preserve"> t: [</w:t>
      </w:r>
      <w:r w:rsidRPr="00815514">
        <w:rPr>
          <w:color w:val="0000FF"/>
          <w:highlight w:val="white"/>
        </w:rPr>
        <w:t>number</w:t>
      </w:r>
      <w:r>
        <w:t xml:space="preserve">, </w:t>
      </w:r>
      <w:r w:rsidRPr="00815514">
        <w:rPr>
          <w:color w:val="0000FF"/>
          <w:highlight w:val="white"/>
        </w:rPr>
        <w:t>string</w:t>
      </w:r>
      <w:r>
        <w:t>] = [</w:t>
      </w:r>
      <w:r w:rsidR="00136E05">
        <w:rPr>
          <w:color w:val="800000"/>
        </w:rPr>
        <w:t>3</w:t>
      </w:r>
      <w:r>
        <w:t xml:space="preserve">, </w:t>
      </w:r>
      <w:r w:rsidR="008F4735">
        <w:rPr>
          <w:color w:val="800000"/>
          <w:highlight w:val="white"/>
        </w:rPr>
        <w:t>"</w:t>
      </w:r>
      <w:r w:rsidR="00136E05">
        <w:rPr>
          <w:color w:val="800000"/>
          <w:highlight w:val="white"/>
        </w:rPr>
        <w:t>three</w:t>
      </w:r>
      <w:r w:rsidR="008F4735">
        <w:rPr>
          <w:color w:val="800000"/>
          <w:highlight w:val="white"/>
        </w:rPr>
        <w:t>"</w:t>
      </w:r>
      <w:r>
        <w:t>];</w:t>
      </w:r>
      <w:r w:rsidR="006D25F5">
        <w:br/>
      </w:r>
      <w:r w:rsidR="006D25F5" w:rsidRPr="006D25F5">
        <w:rPr>
          <w:color w:val="0000FF"/>
          <w:highlight w:val="white"/>
        </w:rPr>
        <w:t>var</w:t>
      </w:r>
      <w:r w:rsidR="006D25F5">
        <w:t xml:space="preserve"> n = t[</w:t>
      </w:r>
      <w:r w:rsidR="006D25F5" w:rsidRPr="006D25F5">
        <w:rPr>
          <w:color w:val="800000"/>
          <w:highlight w:val="white"/>
        </w:rPr>
        <w:t>0</w:t>
      </w:r>
      <w:r w:rsidR="006D25F5">
        <w:t xml:space="preserve">];  </w:t>
      </w:r>
      <w:r w:rsidR="006D25F5" w:rsidRPr="00136E05">
        <w:rPr>
          <w:color w:val="008000"/>
          <w:highlight w:val="white"/>
        </w:rPr>
        <w:t>// Type of n is number</w:t>
      </w:r>
      <w:r w:rsidR="006D25F5">
        <w:br/>
      </w:r>
      <w:r w:rsidR="006D25F5" w:rsidRPr="006D25F5">
        <w:rPr>
          <w:color w:val="0000FF"/>
          <w:highlight w:val="white"/>
        </w:rPr>
        <w:t>var</w:t>
      </w:r>
      <w:r w:rsidR="006D25F5">
        <w:t xml:space="preserve"> s = t[</w:t>
      </w:r>
      <w:r w:rsidR="006D25F5" w:rsidRPr="006D25F5">
        <w:rPr>
          <w:color w:val="800000"/>
          <w:highlight w:val="white"/>
        </w:rPr>
        <w:t>1</w:t>
      </w:r>
      <w:r w:rsidR="006D25F5">
        <w:t xml:space="preserve">];  </w:t>
      </w:r>
      <w:r w:rsidR="006D25F5" w:rsidRPr="00136E05">
        <w:rPr>
          <w:color w:val="008000"/>
          <w:highlight w:val="white"/>
        </w:rPr>
        <w:t>// Type of s is string</w:t>
      </w:r>
      <w:r w:rsidR="006D25F5">
        <w:br/>
      </w:r>
      <w:r w:rsidR="006D25F5" w:rsidRPr="006D25F5">
        <w:rPr>
          <w:color w:val="0000FF"/>
          <w:highlight w:val="white"/>
        </w:rPr>
        <w:t>var</w:t>
      </w:r>
      <w:r w:rsidR="006D25F5">
        <w:t xml:space="preserve"> i: </w:t>
      </w:r>
      <w:r w:rsidR="006D25F5" w:rsidRPr="006D25F5">
        <w:rPr>
          <w:color w:val="0000FF"/>
          <w:highlight w:val="white"/>
        </w:rPr>
        <w:t>number</w:t>
      </w:r>
      <w:r w:rsidR="006D25F5">
        <w:t>;</w:t>
      </w:r>
      <w:r w:rsidR="006D25F5">
        <w:br/>
      </w:r>
      <w:r w:rsidR="006D25F5" w:rsidRPr="006D25F5">
        <w:rPr>
          <w:color w:val="0000FF"/>
          <w:highlight w:val="white"/>
        </w:rPr>
        <w:t>var</w:t>
      </w:r>
      <w:r w:rsidR="006D25F5">
        <w:t xml:space="preserve"> x = t[i];  </w:t>
      </w:r>
      <w:r w:rsidR="006D25F5" w:rsidRPr="00136E05">
        <w:rPr>
          <w:color w:val="008000"/>
          <w:highlight w:val="white"/>
        </w:rPr>
        <w:t>// Type of x is number | string</w:t>
      </w:r>
    </w:p>
    <w:p w14:paraId="07717829" w14:textId="77777777" w:rsidR="0011352A" w:rsidRDefault="0011352A" w:rsidP="0011352A">
      <w:pPr>
        <w:rPr>
          <w:ins w:id="903" w:author="Anders Hejlsberg" w:date="2014-11-01T15:43:00Z"/>
        </w:rPr>
      </w:pPr>
      <w:ins w:id="904" w:author="Anders Hejlsberg" w:date="2014-11-01T15:43:00Z">
        <w:r>
          <w:t>Named tuple types can be created by declaring interfaces that derive from Array&lt;T&gt; and introduce numerically named properties. For example:</w:t>
        </w:r>
      </w:ins>
    </w:p>
    <w:p w14:paraId="271B70F9" w14:textId="77777777" w:rsidR="0011352A" w:rsidRPr="0011352A" w:rsidRDefault="0011352A" w:rsidP="0011352A">
      <w:pPr>
        <w:pStyle w:val="Code"/>
        <w:rPr>
          <w:ins w:id="905" w:author="Anders Hejlsberg" w:date="2014-11-01T15:43:00Z"/>
        </w:rPr>
      </w:pPr>
      <w:ins w:id="906" w:author="Anders Hejlsberg" w:date="2014-11-01T15:43:00Z">
        <w:r w:rsidRPr="0011352A">
          <w:rPr>
            <w:color w:val="0000FF"/>
            <w:highlight w:val="white"/>
          </w:rPr>
          <w:t>interface</w:t>
        </w:r>
        <w:r>
          <w:t xml:space="preserve"> KeyValuePair&lt;K, V&gt; </w:t>
        </w:r>
        <w:r w:rsidRPr="0011352A">
          <w:rPr>
            <w:color w:val="0000FF"/>
            <w:highlight w:val="white"/>
          </w:rPr>
          <w:t>extends</w:t>
        </w:r>
        <w:r>
          <w:t xml:space="preserve"> Array&lt;K | V&gt; { </w:t>
        </w:r>
        <w:r w:rsidRPr="0011352A">
          <w:rPr>
            <w:color w:val="800000"/>
            <w:highlight w:val="white"/>
          </w:rPr>
          <w:t>0</w:t>
        </w:r>
        <w:r>
          <w:t xml:space="preserve">: K; </w:t>
        </w:r>
        <w:r w:rsidRPr="0011352A">
          <w:rPr>
            <w:color w:val="800000"/>
            <w:highlight w:val="white"/>
          </w:rPr>
          <w:t>1</w:t>
        </w:r>
        <w:r>
          <w:t>: V; }</w:t>
        </w:r>
      </w:ins>
    </w:p>
    <w:p w14:paraId="62C9BD26" w14:textId="77777777" w:rsidR="0011352A" w:rsidRPr="0011352A" w:rsidRDefault="0011352A" w:rsidP="0011352A">
      <w:pPr>
        <w:pStyle w:val="Code"/>
        <w:rPr>
          <w:ins w:id="907" w:author="Anders Hejlsberg" w:date="2014-11-01T15:43:00Z"/>
        </w:rPr>
      </w:pPr>
      <w:ins w:id="908" w:author="Anders Hejlsberg" w:date="2014-11-01T15:43:00Z">
        <w:r>
          <w:rPr>
            <w:color w:val="0000FF"/>
          </w:rPr>
          <w:t>var</w:t>
        </w:r>
        <w:r>
          <w:t xml:space="preserve"> x: KeyValuePair&lt;</w:t>
        </w:r>
        <w:r w:rsidRPr="0011352A">
          <w:rPr>
            <w:color w:val="0000FF"/>
            <w:highlight w:val="white"/>
          </w:rPr>
          <w:t>number</w:t>
        </w:r>
        <w:r>
          <w:t xml:space="preserve">, </w:t>
        </w:r>
        <w:r w:rsidRPr="0011352A">
          <w:rPr>
            <w:color w:val="0000FF"/>
            <w:highlight w:val="white"/>
          </w:rPr>
          <w:t>string</w:t>
        </w:r>
        <w:r>
          <w:t>&gt; = [</w:t>
        </w:r>
        <w:r w:rsidRPr="0011352A">
          <w:rPr>
            <w:color w:val="800000"/>
            <w:highlight w:val="white"/>
          </w:rPr>
          <w:t>10</w:t>
        </w:r>
        <w:r>
          <w:t xml:space="preserve">, </w:t>
        </w:r>
        <w:r w:rsidRPr="0011352A">
          <w:rPr>
            <w:color w:val="800000"/>
            <w:highlight w:val="white"/>
          </w:rPr>
          <w:t>"ten"</w:t>
        </w:r>
        <w:r>
          <w:t>];</w:t>
        </w:r>
      </w:ins>
    </w:p>
    <w:p w14:paraId="706A3996" w14:textId="77777777" w:rsidR="00815514" w:rsidRDefault="00815514" w:rsidP="00815514">
      <w:pPr>
        <w:pStyle w:val="Heading3"/>
      </w:pPr>
      <w:bookmarkStart w:id="909" w:name="_Toc402619831"/>
      <w:moveToRangeStart w:id="910" w:author="Anders Hejlsberg" w:date="2014-11-01T15:43:00Z" w:name="move402619942"/>
      <w:moveTo w:id="911" w:author="Anders Hejlsberg" w:date="2014-11-01T15:43:00Z">
        <w:r>
          <w:t>Function Types</w:t>
        </w:r>
        <w:bookmarkEnd w:id="909"/>
      </w:moveTo>
    </w:p>
    <w:p w14:paraId="36302714" w14:textId="77777777" w:rsidR="00FF2F0A" w:rsidRDefault="00FF2F0A" w:rsidP="00FF2F0A">
      <w:pPr>
        <w:rPr>
          <w:ins w:id="912" w:author="Anders Hejlsberg" w:date="2014-11-01T15:43:00Z"/>
        </w:rPr>
      </w:pPr>
      <w:moveTo w:id="913" w:author="Anders Hejlsberg" w:date="2014-11-01T15:43:00Z">
        <w:r>
          <w:t xml:space="preserve">An object type containing </w:t>
        </w:r>
        <w:r w:rsidR="003E37A3">
          <w:t xml:space="preserve">one or more call signatures </w:t>
        </w:r>
        <w:r>
          <w:t xml:space="preserve">is said to be a </w:t>
        </w:r>
        <w:r w:rsidRPr="00D405C6">
          <w:rPr>
            <w:b/>
            <w:i/>
          </w:rPr>
          <w:t>function type</w:t>
        </w:r>
        <w:r>
          <w:t>.</w:t>
        </w:r>
        <w:r w:rsidR="00DB5E89">
          <w:t xml:space="preserve"> </w:t>
        </w:r>
        <w:r w:rsidR="003E37A3">
          <w:t xml:space="preserve">Function types may be written using function type literals (section </w:t>
        </w:r>
      </w:moveTo>
      <w:moveToRangeEnd w:id="910"/>
      <w:ins w:id="914" w:author="Anders Hejlsberg" w:date="2014-11-01T15:43:00Z">
        <w:r w:rsidR="003E37A3">
          <w:fldChar w:fldCharType="begin"/>
        </w:r>
        <w:r w:rsidR="003E37A3">
          <w:instrText xml:space="preserve"> REF _Ref399772616 \r \h </w:instrText>
        </w:r>
        <w:r w:rsidR="003E37A3">
          <w:fldChar w:fldCharType="separate"/>
        </w:r>
        <w:r w:rsidR="00B510EF">
          <w:t>3.7.7</w:t>
        </w:r>
        <w:r w:rsidR="003E37A3">
          <w:fldChar w:fldCharType="end"/>
        </w:r>
        <w:r w:rsidR="003E37A3">
          <w:t>)</w:t>
        </w:r>
        <w:r w:rsidR="00DB5E89">
          <w:t xml:space="preserve"> or by including call signatures in object type literals.</w:t>
        </w:r>
      </w:ins>
    </w:p>
    <w:p w14:paraId="70580035" w14:textId="77777777" w:rsidR="00815514" w:rsidRDefault="00815514" w:rsidP="00815514">
      <w:pPr>
        <w:pStyle w:val="Heading3"/>
      </w:pPr>
      <w:bookmarkStart w:id="915" w:name="_Toc402619832"/>
      <w:moveToRangeStart w:id="916" w:author="Anders Hejlsberg" w:date="2014-11-01T15:43:00Z" w:name="move402619943"/>
      <w:moveTo w:id="917" w:author="Anders Hejlsberg" w:date="2014-11-01T15:43:00Z">
        <w:r>
          <w:t>Constructor Types</w:t>
        </w:r>
        <w:bookmarkEnd w:id="915"/>
      </w:moveTo>
    </w:p>
    <w:p w14:paraId="7B0CD834" w14:textId="77777777" w:rsidR="00FF2F0A" w:rsidRPr="00FF2F0A" w:rsidRDefault="00FF2F0A" w:rsidP="00FF2F0A">
      <w:pPr>
        <w:rPr>
          <w:ins w:id="918" w:author="Anders Hejlsberg" w:date="2014-11-01T15:43:00Z"/>
        </w:rPr>
      </w:pPr>
      <w:moveTo w:id="919" w:author="Anders Hejlsberg" w:date="2014-11-01T15:43:00Z">
        <w:r>
          <w:t xml:space="preserve">An object type containing </w:t>
        </w:r>
        <w:r w:rsidR="003E37A3">
          <w:t xml:space="preserve">one or more </w:t>
        </w:r>
        <w:r>
          <w:t xml:space="preserve">construct signatures is said to be a </w:t>
        </w:r>
        <w:r>
          <w:rPr>
            <w:b/>
            <w:i/>
          </w:rPr>
          <w:t>constructor</w:t>
        </w:r>
        <w:r w:rsidRPr="00D405C6">
          <w:rPr>
            <w:b/>
            <w:i/>
          </w:rPr>
          <w:t xml:space="preserve"> type</w:t>
        </w:r>
        <w:r>
          <w:t>.</w:t>
        </w:r>
        <w:r w:rsidR="00DB5E89" w:rsidRPr="00DB5E89">
          <w:t xml:space="preserve"> </w:t>
        </w:r>
        <w:r w:rsidR="00DB5E89">
          <w:t xml:space="preserve">Constructor types may be written using constructor type literals (section </w:t>
        </w:r>
      </w:moveTo>
      <w:moveToRangeEnd w:id="916"/>
      <w:ins w:id="920" w:author="Anders Hejlsberg" w:date="2014-11-01T15:43:00Z">
        <w:r w:rsidR="00DB5E89">
          <w:fldChar w:fldCharType="begin"/>
        </w:r>
        <w:r w:rsidR="00DB5E89">
          <w:instrText xml:space="preserve"> REF _Ref399821725 \r \h </w:instrText>
        </w:r>
        <w:r w:rsidR="00DB5E89">
          <w:fldChar w:fldCharType="separate"/>
        </w:r>
        <w:r w:rsidR="00B510EF">
          <w:t>3.7.8</w:t>
        </w:r>
        <w:r w:rsidR="00DB5E89">
          <w:fldChar w:fldCharType="end"/>
        </w:r>
        <w:r w:rsidR="00DB5E89">
          <w:t>) or by including construct signatures in object type literals.</w:t>
        </w:r>
      </w:ins>
    </w:p>
    <w:p w14:paraId="36CF32C2" w14:textId="77777777" w:rsidR="0044410D" w:rsidRPr="0044410D" w:rsidRDefault="00346243" w:rsidP="00346243">
      <w:pPr>
        <w:pStyle w:val="Heading3"/>
      </w:pPr>
      <w:bookmarkStart w:id="921" w:name="_Toc402619833"/>
      <w:moveToRangeStart w:id="922" w:author="Anders Hejlsberg" w:date="2014-11-01T15:43:00Z" w:name="move402619944"/>
      <w:moveTo w:id="923" w:author="Anders Hejlsberg" w:date="2014-11-01T15:43:00Z">
        <w:r>
          <w:lastRenderedPageBreak/>
          <w:t>Members</w:t>
        </w:r>
        <w:bookmarkEnd w:id="921"/>
      </w:moveTo>
    </w:p>
    <w:p w14:paraId="45DB1DA9" w14:textId="77777777" w:rsidR="0044410D" w:rsidRPr="0044410D" w:rsidRDefault="00F701E3" w:rsidP="00F701E3">
      <w:moveTo w:id="924" w:author="Anders Hejlsberg" w:date="2014-11-01T15:43:00Z">
        <w:r>
          <w:t>Every object type is composed from zero or more of the following kinds of members:</w:t>
        </w:r>
      </w:moveTo>
    </w:p>
    <w:p w14:paraId="020DA66E" w14:textId="77777777" w:rsidR="0044410D" w:rsidRPr="0044410D" w:rsidRDefault="00F701E3" w:rsidP="00236652">
      <w:pPr>
        <w:pStyle w:val="ListParagraph"/>
        <w:numPr>
          <w:ilvl w:val="0"/>
          <w:numId w:val="4"/>
        </w:numPr>
      </w:pPr>
      <w:moveTo w:id="925" w:author="Anders Hejlsberg" w:date="2014-11-01T15:43:00Z">
        <w:r w:rsidRPr="00D20559">
          <w:rPr>
            <w:b/>
            <w:i/>
          </w:rPr>
          <w:t>Properties</w:t>
        </w:r>
        <w:r>
          <w:t>, which define the names an</w:t>
        </w:r>
        <w:r w:rsidR="00BE2081">
          <w:t xml:space="preserve">d types of the properties of </w:t>
        </w:r>
        <w:r>
          <w:t>object</w:t>
        </w:r>
        <w:r w:rsidR="00BE2081">
          <w:t>s</w:t>
        </w:r>
        <w:r>
          <w:t xml:space="preserve"> of the given type. Property names are unique within their type.</w:t>
        </w:r>
      </w:moveTo>
    </w:p>
    <w:p w14:paraId="60B668C1" w14:textId="77777777" w:rsidR="0044410D" w:rsidRPr="0044410D" w:rsidRDefault="00F701E3" w:rsidP="00236652">
      <w:pPr>
        <w:pStyle w:val="ListParagraph"/>
        <w:numPr>
          <w:ilvl w:val="0"/>
          <w:numId w:val="4"/>
        </w:numPr>
      </w:pPr>
      <w:moveTo w:id="926" w:author="Anders Hejlsberg" w:date="2014-11-01T15:43:00Z">
        <w:r>
          <w:rPr>
            <w:b/>
            <w:i/>
          </w:rPr>
          <w:t>Call signatures</w:t>
        </w:r>
        <w:r>
          <w:t>, which define the possible parameter lists and return type</w:t>
        </w:r>
        <w:r w:rsidR="00BE2081">
          <w:t xml:space="preserve">s associated with applying </w:t>
        </w:r>
        <w:r>
          <w:t>call operation</w:t>
        </w:r>
        <w:r w:rsidR="00BE2081">
          <w:t xml:space="preserve">s to </w:t>
        </w:r>
        <w:r>
          <w:t>object</w:t>
        </w:r>
        <w:r w:rsidR="00BE2081">
          <w:t>s</w:t>
        </w:r>
        <w:r>
          <w:t xml:space="preserve"> of the given type.</w:t>
        </w:r>
      </w:moveTo>
    </w:p>
    <w:p w14:paraId="50DDA70E" w14:textId="77777777" w:rsidR="0044410D" w:rsidRPr="0044410D" w:rsidRDefault="00F701E3" w:rsidP="00236652">
      <w:pPr>
        <w:pStyle w:val="ListParagraph"/>
        <w:numPr>
          <w:ilvl w:val="0"/>
          <w:numId w:val="4"/>
        </w:numPr>
      </w:pPr>
      <w:moveTo w:id="927" w:author="Anders Hejlsberg" w:date="2014-11-01T15:43:00Z">
        <w:r>
          <w:rPr>
            <w:b/>
            <w:i/>
          </w:rPr>
          <w:t>Construct</w:t>
        </w:r>
        <w:r w:rsidRPr="00D20559">
          <w:rPr>
            <w:b/>
            <w:i/>
          </w:rPr>
          <w:t xml:space="preserve"> signatures</w:t>
        </w:r>
        <w:r>
          <w:t>, which define the possible parameter lists and return type</w:t>
        </w:r>
        <w:r w:rsidR="00BE2081">
          <w:t>s</w:t>
        </w:r>
        <w:r>
          <w:t xml:space="preserve"> associated with applying t</w:t>
        </w:r>
        <w:r w:rsidRPr="000028B8">
          <w:t xml:space="preserve">he </w:t>
        </w:r>
        <w:r w:rsidRPr="002B3A8D">
          <w:rPr>
            <w:rStyle w:val="CodeFragment"/>
          </w:rPr>
          <w:t>new</w:t>
        </w:r>
        <w:r w:rsidRPr="000028B8">
          <w:t xml:space="preserve"> operator</w:t>
        </w:r>
        <w:r>
          <w:t xml:space="preserve"> to object</w:t>
        </w:r>
        <w:r w:rsidR="00BE2081">
          <w:t>s</w:t>
        </w:r>
        <w:r>
          <w:t xml:space="preserve"> of the given type.</w:t>
        </w:r>
      </w:moveTo>
    </w:p>
    <w:p w14:paraId="625EA6FD" w14:textId="77777777" w:rsidR="0044410D" w:rsidRPr="0044410D" w:rsidRDefault="00F701E3" w:rsidP="00236652">
      <w:pPr>
        <w:pStyle w:val="ListParagraph"/>
        <w:numPr>
          <w:ilvl w:val="0"/>
          <w:numId w:val="4"/>
        </w:numPr>
      </w:pPr>
      <w:moveTo w:id="928" w:author="Anders Hejlsberg" w:date="2014-11-01T15:43:00Z">
        <w:r>
          <w:rPr>
            <w:b/>
            <w:i/>
          </w:rPr>
          <w:t>Index signatures</w:t>
        </w:r>
        <w:r w:rsidR="00DB7F2A">
          <w:t xml:space="preserve">, </w:t>
        </w:r>
        <w:r w:rsidR="004976C5">
          <w:t>which define type constraints for properties in the given type.</w:t>
        </w:r>
        <w:r w:rsidR="002E3D58">
          <w:t xml:space="preserve"> An object type can have at most one string index signature and one numeric index signature.</w:t>
        </w:r>
      </w:moveTo>
    </w:p>
    <w:p w14:paraId="64392F1F" w14:textId="77777777" w:rsidR="0044410D" w:rsidRPr="0044410D" w:rsidRDefault="00371204" w:rsidP="00371204">
      <w:moveTo w:id="929" w:author="Anders Hejlsberg" w:date="2014-11-01T15:43:00Z">
        <w:r>
          <w:t xml:space="preserve">Properties are either </w:t>
        </w:r>
        <w:r w:rsidRPr="00371204">
          <w:rPr>
            <w:b/>
            <w:i/>
          </w:rPr>
          <w:t>public</w:t>
        </w:r>
        <w:r w:rsidR="000D49B1">
          <w:t>,</w:t>
        </w:r>
        <w:r>
          <w:t xml:space="preserve"> </w:t>
        </w:r>
        <w:r w:rsidRPr="00371204">
          <w:rPr>
            <w:b/>
            <w:i/>
          </w:rPr>
          <w:t>private</w:t>
        </w:r>
        <w:r w:rsidR="000D49B1">
          <w:t xml:space="preserve">, or </w:t>
        </w:r>
        <w:r w:rsidR="000D49B1" w:rsidRPr="000D49B1">
          <w:rPr>
            <w:b/>
            <w:i/>
          </w:rPr>
          <w:t>protected</w:t>
        </w:r>
        <w:r>
          <w:t xml:space="preserve"> and are either </w:t>
        </w:r>
        <w:r w:rsidRPr="00371204">
          <w:rPr>
            <w:b/>
            <w:i/>
          </w:rPr>
          <w:t>required</w:t>
        </w:r>
        <w:r>
          <w:t xml:space="preserve"> or </w:t>
        </w:r>
        <w:r w:rsidRPr="00371204">
          <w:rPr>
            <w:b/>
            <w:i/>
          </w:rPr>
          <w:t>optional</w:t>
        </w:r>
        <w:r>
          <w:t>:</w:t>
        </w:r>
      </w:moveTo>
    </w:p>
    <w:p w14:paraId="00D191BB" w14:textId="77777777" w:rsidR="0044410D" w:rsidRPr="0044410D" w:rsidRDefault="00371204" w:rsidP="00236652">
      <w:pPr>
        <w:pStyle w:val="ListParagraph"/>
        <w:numPr>
          <w:ilvl w:val="0"/>
          <w:numId w:val="25"/>
        </w:numPr>
        <w:rPr>
          <w:ins w:id="930" w:author="Anders Hejlsberg" w:date="2014-11-01T15:43:00Z"/>
        </w:rPr>
      </w:pPr>
      <w:moveTo w:id="931" w:author="Anders Hejlsberg" w:date="2014-11-01T15:43:00Z">
        <w:r>
          <w:t xml:space="preserve">Properties </w:t>
        </w:r>
        <w:r w:rsidR="007D2542">
          <w:t>in</w:t>
        </w:r>
        <w:r>
          <w:t xml:space="preserve"> a class </w:t>
        </w:r>
        <w:r w:rsidR="007D2542">
          <w:t xml:space="preserve">declaration </w:t>
        </w:r>
        <w:r>
          <w:t>may be</w:t>
        </w:r>
        <w:r w:rsidR="000D49B1">
          <w:t xml:space="preserve"> designated public, </w:t>
        </w:r>
        <w:r w:rsidR="00BA6397">
          <w:t>private</w:t>
        </w:r>
        <w:r w:rsidR="000D49B1">
          <w:t>, or protected</w:t>
        </w:r>
        <w:r w:rsidR="00BA6397">
          <w:t>, while p</w:t>
        </w:r>
        <w:r>
          <w:t xml:space="preserve">roperties </w:t>
        </w:r>
        <w:r w:rsidR="005D7F2A">
          <w:t>declared in other contexts</w:t>
        </w:r>
        <w:r>
          <w:t xml:space="preserve"> are always considered public.</w:t>
        </w:r>
        <w:r w:rsidR="00BA6397">
          <w:t xml:space="preserve"> Private members are only accessible within thei</w:t>
        </w:r>
        <w:r w:rsidR="000D49B1">
          <w:t>r declaring class</w:t>
        </w:r>
        <w:r w:rsidR="00BA6397">
          <w:t xml:space="preserve">, as described in section </w:t>
        </w:r>
        <w:r w:rsidR="00BA6397">
          <w:fldChar w:fldCharType="begin"/>
        </w:r>
        <w:r w:rsidR="00BA6397">
          <w:instrText xml:space="preserve"> REF _Ref330633039 \r \h </w:instrText>
        </w:r>
        <w:r w:rsidR="00BA6397">
          <w:fldChar w:fldCharType="separate"/>
        </w:r>
        <w:r w:rsidR="00B510EF">
          <w:t>8.2.2</w:t>
        </w:r>
        <w:r w:rsidR="00BA6397">
          <w:fldChar w:fldCharType="end"/>
        </w:r>
        <w:r w:rsidR="00146DF1">
          <w:t xml:space="preserve">, and </w:t>
        </w:r>
        <w:r w:rsidR="000705C3">
          <w:t xml:space="preserve">private properties </w:t>
        </w:r>
        <w:r w:rsidR="00146DF1">
          <w:t>match only themselves in subtype and assignment compatibility checks</w:t>
        </w:r>
        <w:r w:rsidR="00BF1509">
          <w:t xml:space="preserve">, as described in section </w:t>
        </w:r>
      </w:moveTo>
      <w:moveToRangeEnd w:id="922"/>
      <w:ins w:id="932" w:author="Anders Hejlsberg" w:date="2014-11-01T15:43:00Z">
        <w:r w:rsidR="00BF1509">
          <w:fldChar w:fldCharType="begin"/>
        </w:r>
        <w:r w:rsidR="00BF1509">
          <w:instrText xml:space="preserve"> REF _Ref320780546 \r \h </w:instrText>
        </w:r>
        <w:r w:rsidR="00BF1509">
          <w:fldChar w:fldCharType="separate"/>
        </w:r>
        <w:r w:rsidR="00B510EF">
          <w:t>0</w:t>
        </w:r>
        <w:r w:rsidR="00BF1509">
          <w:fldChar w:fldCharType="end"/>
        </w:r>
        <w:r w:rsidR="00146DF1">
          <w:t>.</w:t>
        </w:r>
        <w:r w:rsidR="000D49B1">
          <w:t xml:space="preserve"> Protected members are only accessible within their declaring class and classes derived from</w:t>
        </w:r>
        <w:r w:rsidR="009F578E">
          <w:t xml:space="preserve"> it, as described in section </w:t>
        </w:r>
        <w:r w:rsidR="009F578E">
          <w:fldChar w:fldCharType="begin"/>
        </w:r>
        <w:r w:rsidR="009F578E">
          <w:instrText xml:space="preserve"> REF _Ref330633039 \r \h </w:instrText>
        </w:r>
        <w:r w:rsidR="009F578E">
          <w:fldChar w:fldCharType="separate"/>
        </w:r>
        <w:r w:rsidR="00B510EF">
          <w:t>8.2.2</w:t>
        </w:r>
        <w:r w:rsidR="009F578E">
          <w:fldChar w:fldCharType="end"/>
        </w:r>
        <w:r w:rsidR="000D49B1">
          <w:t>, and protected properties match only themselves and overrides in subtype and assignment</w:t>
        </w:r>
        <w:r w:rsidR="000D49B1" w:rsidRPr="000D49B1">
          <w:t xml:space="preserve"> </w:t>
        </w:r>
        <w:r w:rsidR="000D49B1">
          <w:t xml:space="preserve">compatibility checks, as described in section </w:t>
        </w:r>
        <w:r w:rsidR="000D49B1">
          <w:fldChar w:fldCharType="begin"/>
        </w:r>
        <w:r w:rsidR="000D49B1">
          <w:instrText xml:space="preserve"> REF _Ref320780546 \r \h </w:instrText>
        </w:r>
        <w:r w:rsidR="000D49B1">
          <w:fldChar w:fldCharType="separate"/>
        </w:r>
        <w:r w:rsidR="00B510EF">
          <w:t>0</w:t>
        </w:r>
        <w:r w:rsidR="000D49B1">
          <w:fldChar w:fldCharType="end"/>
        </w:r>
        <w:r w:rsidR="000D49B1">
          <w:t>.</w:t>
        </w:r>
      </w:ins>
    </w:p>
    <w:p w14:paraId="02D061C5" w14:textId="77777777" w:rsidR="0044410D" w:rsidRPr="0044410D" w:rsidRDefault="00371204" w:rsidP="00236652">
      <w:pPr>
        <w:pStyle w:val="ListParagraph"/>
        <w:numPr>
          <w:ilvl w:val="0"/>
          <w:numId w:val="25"/>
        </w:numPr>
        <w:rPr>
          <w:ins w:id="933" w:author="Anders Hejlsberg" w:date="2014-11-01T15:43:00Z"/>
        </w:rPr>
      </w:pPr>
      <w:moveToRangeStart w:id="934" w:author="Anders Hejlsberg" w:date="2014-11-01T15:43:00Z" w:name="move402619945"/>
      <w:moveTo w:id="935" w:author="Anders Hejlsberg" w:date="2014-11-01T15:43:00Z">
        <w:r>
          <w:t xml:space="preserve">Properties </w:t>
        </w:r>
        <w:r w:rsidR="007D2542">
          <w:t>in</w:t>
        </w:r>
        <w:r>
          <w:t xml:space="preserve"> an object type literal or interface </w:t>
        </w:r>
        <w:r w:rsidR="00610558">
          <w:t xml:space="preserve">declaration </w:t>
        </w:r>
        <w:r>
          <w:t>may be de</w:t>
        </w:r>
        <w:r w:rsidR="00BA6397">
          <w:t>signated required or optional, while p</w:t>
        </w:r>
        <w:r>
          <w:t xml:space="preserve">roperties </w:t>
        </w:r>
        <w:r w:rsidR="005D7F2A">
          <w:t>declared in other contexts</w:t>
        </w:r>
        <w:r>
          <w:t xml:space="preserve"> are always considered required</w:t>
        </w:r>
        <w:r w:rsidR="00117EB8">
          <w:t xml:space="preserve">. Properties that are optional in the target type of an assignment may be omitted from source objects, as described in section </w:t>
        </w:r>
      </w:moveTo>
      <w:moveToRangeEnd w:id="934"/>
      <w:ins w:id="936" w:author="Anders Hejlsberg" w:date="2014-11-01T15:43:00Z">
        <w:r w:rsidR="00117EB8">
          <w:fldChar w:fldCharType="begin"/>
        </w:r>
        <w:r w:rsidR="00117EB8">
          <w:instrText xml:space="preserve"> REF _Ref330633611 \r \h </w:instrText>
        </w:r>
        <w:r w:rsidR="00117EB8">
          <w:fldChar w:fldCharType="separate"/>
        </w:r>
        <w:r w:rsidR="00B510EF">
          <w:t>3.10.4</w:t>
        </w:r>
        <w:r w:rsidR="00117EB8">
          <w:fldChar w:fldCharType="end"/>
        </w:r>
        <w:r w:rsidR="00117EB8">
          <w:t>.</w:t>
        </w:r>
      </w:ins>
    </w:p>
    <w:p w14:paraId="0F4363D7" w14:textId="77777777" w:rsidR="0044410D" w:rsidRPr="0044410D" w:rsidRDefault="00856413" w:rsidP="00350267">
      <w:ins w:id="937" w:author="Anders Hejlsberg" w:date="2014-11-01T15:43:00Z">
        <w:r>
          <w:t xml:space="preserve">Call and construct signatures may be </w:t>
        </w:r>
        <w:r w:rsidRPr="00856413">
          <w:rPr>
            <w:b/>
            <w:i/>
          </w:rPr>
          <w:t>specialized</w:t>
        </w:r>
        <w:r>
          <w:t xml:space="preserve"> (section </w:t>
        </w:r>
        <w:r>
          <w:fldChar w:fldCharType="begin"/>
        </w:r>
        <w:r>
          <w:instrText xml:space="preserve"> REF _Ref352141783 \r \h </w:instrText>
        </w:r>
        <w:r>
          <w:fldChar w:fldCharType="separate"/>
        </w:r>
        <w:r w:rsidR="00B510EF">
          <w:t>3.8.2.4</w:t>
        </w:r>
        <w:r>
          <w:fldChar w:fldCharType="end"/>
        </w:r>
        <w:r>
          <w:t xml:space="preserve">) by including parameters with string literal types. </w:t>
        </w:r>
      </w:ins>
      <w:moveToRangeStart w:id="938" w:author="Anders Hejlsberg" w:date="2014-11-01T15:43:00Z" w:name="move402619946"/>
      <w:moveTo w:id="939" w:author="Anders Hejlsberg" w:date="2014-11-01T15:43:00Z">
        <w:r>
          <w:t>Specialized signatures are used to express patterns where specific string values for some parameters cause the types of other parameters or the function result to become further specialized.</w:t>
        </w:r>
      </w:moveTo>
    </w:p>
    <w:p w14:paraId="2759E098" w14:textId="77777777" w:rsidR="005C0F1B" w:rsidRDefault="005C0F1B" w:rsidP="005C0F1B">
      <w:pPr>
        <w:pStyle w:val="Heading2"/>
        <w:pPrChange w:id="940" w:author="Anders Hejlsberg" w:date="2014-11-01T15:43:00Z">
          <w:pPr>
            <w:pStyle w:val="Heading3"/>
          </w:pPr>
        </w:pPrChange>
      </w:pPr>
      <w:bookmarkStart w:id="941" w:name="_Ref400626999"/>
      <w:bookmarkStart w:id="942" w:name="_Toc402619834"/>
      <w:bookmarkStart w:id="943" w:name="_Ref342394865"/>
      <w:bookmarkStart w:id="944" w:name="_Toc401414018"/>
      <w:bookmarkStart w:id="945" w:name="_GoBack"/>
      <w:bookmarkEnd w:id="945"/>
      <w:moveToRangeEnd w:id="938"/>
      <w:r>
        <w:t>Union Types</w:t>
      </w:r>
      <w:bookmarkEnd w:id="941"/>
      <w:bookmarkEnd w:id="942"/>
      <w:bookmarkEnd w:id="944"/>
    </w:p>
    <w:p w14:paraId="3E09FC3A" w14:textId="211D6B5B" w:rsidR="005C0F1B" w:rsidRDefault="005C0F1B" w:rsidP="005C0F1B">
      <w:r w:rsidRPr="004262B4">
        <w:rPr>
          <w:b/>
          <w:i/>
        </w:rPr>
        <w:t>Union types</w:t>
      </w:r>
      <w:r>
        <w:t xml:space="preserve"> represent values that may have one of several disjoint representations. A value of a union type </w:t>
      </w:r>
      <w:r w:rsidRPr="00E61928">
        <w:rPr>
          <w:i/>
        </w:rPr>
        <w:t>A</w:t>
      </w:r>
      <w:r>
        <w:t xml:space="preserve"> | </w:t>
      </w:r>
      <w:r w:rsidRPr="00E61928">
        <w:rPr>
          <w:i/>
        </w:rPr>
        <w:t>B</w:t>
      </w:r>
      <w:r>
        <w:t xml:space="preserve"> is a value that is </w:t>
      </w:r>
      <w:r w:rsidRPr="004262B4">
        <w:rPr>
          <w:i/>
        </w:rPr>
        <w:t>either</w:t>
      </w:r>
      <w:r>
        <w:t xml:space="preserve"> of type </w:t>
      </w:r>
      <w:r w:rsidRPr="00E61928">
        <w:rPr>
          <w:i/>
        </w:rPr>
        <w:t>A</w:t>
      </w:r>
      <w:r>
        <w:t xml:space="preserve"> or type </w:t>
      </w:r>
      <w:r w:rsidRPr="00E61928">
        <w:rPr>
          <w:i/>
        </w:rPr>
        <w:t>B</w:t>
      </w:r>
      <w:r>
        <w:t>.</w:t>
      </w:r>
      <w:r w:rsidRPr="004262B4">
        <w:t xml:space="preserve"> </w:t>
      </w:r>
      <w:r>
        <w:t xml:space="preserve">Union types are written using union type literals (section </w:t>
      </w:r>
      <w:r>
        <w:fldChar w:fldCharType="begin"/>
      </w:r>
      <w:r>
        <w:instrText xml:space="preserve"> REF _Ref400639507 \r \h </w:instrText>
      </w:r>
      <w:r>
        <w:fldChar w:fldCharType="separate"/>
      </w:r>
      <w:r w:rsidR="00B510EF">
        <w:t>3.</w:t>
      </w:r>
      <w:del w:id="946" w:author="Anders Hejlsberg" w:date="2014-11-01T15:43:00Z">
        <w:r w:rsidR="00633278">
          <w:delText>6</w:delText>
        </w:r>
      </w:del>
      <w:ins w:id="947" w:author="Anders Hejlsberg" w:date="2014-11-01T15:43:00Z">
        <w:r w:rsidR="00B510EF">
          <w:t>7</w:t>
        </w:r>
      </w:ins>
      <w:r w:rsidR="00B510EF">
        <w:t>.6</w:t>
      </w:r>
      <w:r>
        <w:fldChar w:fldCharType="end"/>
      </w:r>
      <w:r>
        <w:t>).</w:t>
      </w:r>
    </w:p>
    <w:p w14:paraId="201E0677" w14:textId="77777777" w:rsidR="005C0F1B" w:rsidRDefault="005C0F1B" w:rsidP="005C0F1B">
      <w:r>
        <w:t>A union type encompasses an unordered set of unrelated types (that is, types that aren't subtypes of each other). The following rules govern union types:</w:t>
      </w:r>
    </w:p>
    <w:p w14:paraId="3AEAC6BE" w14:textId="77777777" w:rsidR="005C0F1B" w:rsidRPr="00CD68AD" w:rsidRDefault="005C0F1B" w:rsidP="003F35D7">
      <w:pPr>
        <w:pStyle w:val="ListParagraph"/>
        <w:numPr>
          <w:ilvl w:val="0"/>
          <w:numId w:val="54"/>
        </w:numPr>
      </w:pPr>
      <w:r w:rsidRPr="004D3CFA">
        <w:rPr>
          <w:i/>
        </w:rPr>
        <w:t>A</w:t>
      </w:r>
      <w:r>
        <w:t xml:space="preserve"> | </w:t>
      </w:r>
      <w:r w:rsidRPr="004D3CFA">
        <w:rPr>
          <w:i/>
        </w:rPr>
        <w:t>B</w:t>
      </w:r>
      <w:r>
        <w:t xml:space="preserve"> is equivalent to </w:t>
      </w:r>
      <w:r w:rsidRPr="004D3CFA">
        <w:rPr>
          <w:i/>
        </w:rPr>
        <w:t>A</w:t>
      </w:r>
      <w:r>
        <w:t xml:space="preserve"> if </w:t>
      </w:r>
      <w:r w:rsidRPr="004D3CFA">
        <w:rPr>
          <w:i/>
        </w:rPr>
        <w:t>B</w:t>
      </w:r>
      <w:r>
        <w:t xml:space="preserve"> is a subtype of </w:t>
      </w:r>
      <w:r w:rsidRPr="004D3CFA">
        <w:rPr>
          <w:i/>
        </w:rPr>
        <w:t>A</w:t>
      </w:r>
      <w:r>
        <w:t>.</w:t>
      </w:r>
    </w:p>
    <w:p w14:paraId="5BD733C0" w14:textId="77777777" w:rsidR="005C0F1B" w:rsidRPr="00CD68AD" w:rsidRDefault="005C0F1B" w:rsidP="003F35D7">
      <w:pPr>
        <w:pStyle w:val="ListParagraph"/>
        <w:numPr>
          <w:ilvl w:val="0"/>
          <w:numId w:val="54"/>
        </w:numPr>
      </w:pPr>
      <w:r w:rsidRPr="004D3CFA">
        <w:rPr>
          <w:i/>
        </w:rPr>
        <w:t>A</w:t>
      </w:r>
      <w:r>
        <w:t xml:space="preserve"> | </w:t>
      </w:r>
      <w:r w:rsidRPr="004D3CFA">
        <w:rPr>
          <w:i/>
        </w:rPr>
        <w:t>B</w:t>
      </w:r>
      <w:r>
        <w:t xml:space="preserve"> is equivalent to </w:t>
      </w:r>
      <w:r w:rsidRPr="004D3CFA">
        <w:rPr>
          <w:i/>
        </w:rPr>
        <w:t>B</w:t>
      </w:r>
      <w:r>
        <w:t xml:space="preserve"> | </w:t>
      </w:r>
      <w:r w:rsidRPr="004D3CFA">
        <w:rPr>
          <w:i/>
        </w:rPr>
        <w:t>A</w:t>
      </w:r>
      <w:r>
        <w:t>.</w:t>
      </w:r>
    </w:p>
    <w:p w14:paraId="69E92696" w14:textId="77777777" w:rsidR="005C0F1B" w:rsidRDefault="005C0F1B" w:rsidP="003F35D7">
      <w:pPr>
        <w:pStyle w:val="ListParagraph"/>
        <w:numPr>
          <w:ilvl w:val="0"/>
          <w:numId w:val="54"/>
        </w:numPr>
      </w:pPr>
      <w:r w:rsidRPr="004D3CFA">
        <w:rPr>
          <w:i/>
        </w:rPr>
        <w:t>A</w:t>
      </w:r>
      <w:r>
        <w:rPr>
          <w:i/>
        </w:rPr>
        <w:t>B</w:t>
      </w:r>
      <w:r>
        <w:t xml:space="preserve"> | </w:t>
      </w:r>
      <w:r>
        <w:rPr>
          <w:i/>
        </w:rPr>
        <w:t>C</w:t>
      </w:r>
      <w:r w:rsidRPr="005F4294">
        <w:t xml:space="preserve"> is equivalent to </w:t>
      </w:r>
      <w:r w:rsidRPr="00502E2A">
        <w:rPr>
          <w:i/>
        </w:rPr>
        <w:t>A</w:t>
      </w:r>
      <w:r>
        <w:t xml:space="preserve"> | </w:t>
      </w:r>
      <w:r w:rsidRPr="00502E2A">
        <w:rPr>
          <w:i/>
        </w:rPr>
        <w:t>BC</w:t>
      </w:r>
      <w:r w:rsidRPr="005F4294">
        <w:t xml:space="preserve">, where </w:t>
      </w:r>
      <w:r w:rsidRPr="00502E2A">
        <w:rPr>
          <w:i/>
        </w:rPr>
        <w:t>AB</w:t>
      </w:r>
      <w:r>
        <w:t xml:space="preserve"> is </w:t>
      </w:r>
      <w:r w:rsidRPr="00502E2A">
        <w:rPr>
          <w:i/>
        </w:rPr>
        <w:t>A</w:t>
      </w:r>
      <w:r>
        <w:t xml:space="preserve"> | </w:t>
      </w:r>
      <w:r w:rsidRPr="00502E2A">
        <w:rPr>
          <w:i/>
        </w:rPr>
        <w:t>B</w:t>
      </w:r>
      <w:r>
        <w:t xml:space="preserve"> and </w:t>
      </w:r>
      <w:r>
        <w:rPr>
          <w:i/>
        </w:rPr>
        <w:t>BC</w:t>
      </w:r>
      <w:r>
        <w:t xml:space="preserve"> is </w:t>
      </w:r>
      <w:r>
        <w:rPr>
          <w:i/>
        </w:rPr>
        <w:t>B</w:t>
      </w:r>
      <w:r>
        <w:t xml:space="preserve"> | </w:t>
      </w:r>
      <w:r>
        <w:rPr>
          <w:i/>
        </w:rPr>
        <w:t>C</w:t>
      </w:r>
      <w:r w:rsidRPr="004A32E6">
        <w:t>.</w:t>
      </w:r>
    </w:p>
    <w:p w14:paraId="307A4087" w14:textId="77777777" w:rsidR="005C0F1B" w:rsidRDefault="005C0F1B" w:rsidP="005C0F1B">
      <w:r>
        <w:t>Union types are reduced to the smallest possible set of constituent types using these rules.</w:t>
      </w:r>
    </w:p>
    <w:p w14:paraId="5D0A546E" w14:textId="77777777" w:rsidR="005C0F1B" w:rsidRDefault="005C0F1B" w:rsidP="005C0F1B">
      <w:r>
        <w:lastRenderedPageBreak/>
        <w:t>Union types have the following subtype relationships:</w:t>
      </w:r>
    </w:p>
    <w:p w14:paraId="7055F48C" w14:textId="77777777" w:rsidR="005C0F1B" w:rsidRPr="00E7179C" w:rsidRDefault="005C0F1B" w:rsidP="003F35D7">
      <w:pPr>
        <w:pStyle w:val="ListParagraph"/>
        <w:numPr>
          <w:ilvl w:val="0"/>
          <w:numId w:val="55"/>
        </w:numPr>
      </w:pPr>
      <w:r>
        <w:t xml:space="preserve">A union type </w:t>
      </w:r>
      <w:r w:rsidRPr="00E7179C">
        <w:rPr>
          <w:i/>
        </w:rPr>
        <w:t>U</w:t>
      </w:r>
      <w:r>
        <w:t xml:space="preserve"> is a subtype of a type</w:t>
      </w:r>
      <w:r w:rsidRPr="00E7179C">
        <w:t xml:space="preserve"> </w:t>
      </w:r>
      <w:r w:rsidRPr="00E7179C">
        <w:rPr>
          <w:i/>
        </w:rPr>
        <w:t>T</w:t>
      </w:r>
      <w:r w:rsidRPr="00E7179C">
        <w:t xml:space="preserve"> </w:t>
      </w:r>
      <w:r>
        <w:t xml:space="preserve">if each type in </w:t>
      </w:r>
      <w:r w:rsidRPr="00E7179C">
        <w:rPr>
          <w:i/>
        </w:rPr>
        <w:t>U</w:t>
      </w:r>
      <w:r>
        <w:t xml:space="preserve"> is a subtype of </w:t>
      </w:r>
      <w:r w:rsidRPr="0003113A">
        <w:rPr>
          <w:i/>
        </w:rPr>
        <w:t>T</w:t>
      </w:r>
      <w:r>
        <w:t>.</w:t>
      </w:r>
    </w:p>
    <w:p w14:paraId="2C9390FA" w14:textId="77777777" w:rsidR="005C0F1B" w:rsidRDefault="005C0F1B" w:rsidP="003F35D7">
      <w:pPr>
        <w:pStyle w:val="ListParagraph"/>
        <w:numPr>
          <w:ilvl w:val="0"/>
          <w:numId w:val="55"/>
        </w:numPr>
      </w:pPr>
      <w:r>
        <w:t xml:space="preserve">A type </w:t>
      </w:r>
      <w:r w:rsidRPr="0003113A">
        <w:rPr>
          <w:i/>
        </w:rPr>
        <w:t>T</w:t>
      </w:r>
      <w:r>
        <w:t xml:space="preserve"> is a subtype of a union type </w:t>
      </w:r>
      <w:r w:rsidRPr="0003113A">
        <w:rPr>
          <w:i/>
        </w:rPr>
        <w:t>U</w:t>
      </w:r>
      <w:r>
        <w:t xml:space="preserve"> if </w:t>
      </w:r>
      <w:r w:rsidRPr="0003113A">
        <w:rPr>
          <w:i/>
        </w:rPr>
        <w:t>T</w:t>
      </w:r>
      <w:r>
        <w:t xml:space="preserve"> is a subtype of any type in </w:t>
      </w:r>
      <w:r w:rsidRPr="0003113A">
        <w:rPr>
          <w:i/>
        </w:rPr>
        <w:t>U</w:t>
      </w:r>
      <w:r>
        <w:t>.</w:t>
      </w:r>
    </w:p>
    <w:p w14:paraId="342D92E0" w14:textId="77777777" w:rsidR="005C0F1B" w:rsidRDefault="005C0F1B" w:rsidP="005C0F1B">
      <w:r>
        <w:t>Similarly, union types have the following assignability relationships:</w:t>
      </w:r>
    </w:p>
    <w:p w14:paraId="53685CDD" w14:textId="77777777" w:rsidR="005C0F1B" w:rsidRPr="00E7179C" w:rsidRDefault="005C0F1B" w:rsidP="003F35D7">
      <w:pPr>
        <w:pStyle w:val="ListParagraph"/>
        <w:numPr>
          <w:ilvl w:val="0"/>
          <w:numId w:val="55"/>
        </w:numPr>
      </w:pPr>
      <w:r>
        <w:t xml:space="preserve">A union type </w:t>
      </w:r>
      <w:r w:rsidRPr="00E7179C">
        <w:rPr>
          <w:i/>
        </w:rPr>
        <w:t>U</w:t>
      </w:r>
      <w:r>
        <w:t xml:space="preserve"> is assignable to a type</w:t>
      </w:r>
      <w:r w:rsidRPr="00E7179C">
        <w:t xml:space="preserve"> </w:t>
      </w:r>
      <w:r w:rsidRPr="00E7179C">
        <w:rPr>
          <w:i/>
        </w:rPr>
        <w:t>T</w:t>
      </w:r>
      <w:r w:rsidRPr="00E7179C">
        <w:t xml:space="preserve"> </w:t>
      </w:r>
      <w:r>
        <w:t xml:space="preserve">if each type in </w:t>
      </w:r>
      <w:r w:rsidRPr="00E7179C">
        <w:rPr>
          <w:i/>
        </w:rPr>
        <w:t>U</w:t>
      </w:r>
      <w:r>
        <w:t xml:space="preserve"> is assignable to </w:t>
      </w:r>
      <w:r w:rsidRPr="0003113A">
        <w:rPr>
          <w:i/>
        </w:rPr>
        <w:t>T</w:t>
      </w:r>
      <w:r>
        <w:t>.</w:t>
      </w:r>
    </w:p>
    <w:p w14:paraId="65BF5AAE" w14:textId="77777777" w:rsidR="005C0F1B" w:rsidRDefault="005C0F1B" w:rsidP="003F35D7">
      <w:pPr>
        <w:pStyle w:val="ListParagraph"/>
        <w:numPr>
          <w:ilvl w:val="0"/>
          <w:numId w:val="55"/>
        </w:numPr>
      </w:pPr>
      <w:r>
        <w:t xml:space="preserve">A type </w:t>
      </w:r>
      <w:r w:rsidRPr="0003113A">
        <w:rPr>
          <w:i/>
        </w:rPr>
        <w:t>T</w:t>
      </w:r>
      <w:r>
        <w:t xml:space="preserve"> is assignable to a union type </w:t>
      </w:r>
      <w:r w:rsidRPr="0003113A">
        <w:rPr>
          <w:i/>
        </w:rPr>
        <w:t>U</w:t>
      </w:r>
      <w:r>
        <w:t xml:space="preserve"> if </w:t>
      </w:r>
      <w:r w:rsidRPr="0003113A">
        <w:rPr>
          <w:i/>
        </w:rPr>
        <w:t>T</w:t>
      </w:r>
      <w:r>
        <w:t xml:space="preserve"> is assignable to any type in </w:t>
      </w:r>
      <w:r w:rsidRPr="0003113A">
        <w:rPr>
          <w:i/>
        </w:rPr>
        <w:t>U</w:t>
      </w:r>
      <w:r>
        <w:t>.</w:t>
      </w:r>
    </w:p>
    <w:p w14:paraId="7906C197" w14:textId="77777777" w:rsidR="005C0F1B" w:rsidRDefault="005C0F1B" w:rsidP="005C0F1B">
      <w:moveToRangeStart w:id="948" w:author="Anders Hejlsberg" w:date="2014-11-01T15:43:00Z" w:name="move402619947"/>
      <w:moveTo w:id="949" w:author="Anders Hejlsberg" w:date="2014-11-01T15:43:00Z">
        <w:r>
          <w:t xml:space="preserve">The || and conditional operators (section </w:t>
        </w:r>
        <w:r>
          <w:fldChar w:fldCharType="begin"/>
        </w:r>
        <w:r>
          <w:instrText xml:space="preserve"> REF _Ref368214951 \r \h </w:instrText>
        </w:r>
        <w:r>
          <w:fldChar w:fldCharType="separate"/>
        </w:r>
        <w:r w:rsidR="00B510EF">
          <w:t>4.15.7</w:t>
        </w:r>
        <w:r>
          <w:fldChar w:fldCharType="end"/>
        </w:r>
        <w:r>
          <w:t xml:space="preserve"> and </w:t>
        </w:r>
        <w:r>
          <w:fldChar w:fldCharType="begin"/>
        </w:r>
        <w:r>
          <w:instrText xml:space="preserve"> REF _Ref368215196 \r \h </w:instrText>
        </w:r>
        <w:r>
          <w:fldChar w:fldCharType="separate"/>
        </w:r>
        <w:r w:rsidR="00B510EF">
          <w:t>4.16</w:t>
        </w:r>
        <w:r>
          <w:fldChar w:fldCharType="end"/>
        </w:r>
        <w:r>
          <w:t xml:space="preserve">) may produce values of union types, and array literals (section </w:t>
        </w:r>
        <w:r>
          <w:fldChar w:fldCharType="begin"/>
        </w:r>
        <w:r>
          <w:instrText xml:space="preserve"> REF _Ref333241221 \r \h </w:instrText>
        </w:r>
        <w:r>
          <w:fldChar w:fldCharType="separate"/>
        </w:r>
        <w:r w:rsidR="00B510EF">
          <w:t>4.6</w:t>
        </w:r>
        <w:r>
          <w:fldChar w:fldCharType="end"/>
        </w:r>
        <w:r>
          <w:t>) may produce array values that have union types as their element types.</w:t>
        </w:r>
      </w:moveTo>
    </w:p>
    <w:p w14:paraId="133DABC7" w14:textId="77777777" w:rsidR="005C0F1B" w:rsidRDefault="005C0F1B" w:rsidP="005C0F1B">
      <w:moveTo w:id="950" w:author="Anders Hejlsberg" w:date="2014-11-01T15:43:00Z">
        <w:r>
          <w:t xml:space="preserve">Type guards (section </w:t>
        </w:r>
        <w:r>
          <w:fldChar w:fldCharType="begin"/>
        </w:r>
        <w:r>
          <w:instrText xml:space="preserve"> REF _Ref401120325 \r \h </w:instrText>
        </w:r>
        <w:r>
          <w:fldChar w:fldCharType="separate"/>
        </w:r>
        <w:r w:rsidR="00B510EF">
          <w:t>4.20</w:t>
        </w:r>
        <w:r>
          <w:fldChar w:fldCharType="end"/>
        </w:r>
        <w:r>
          <w:t>) may be used to narrow a union type to a more specific type. In particular, type guards are useful for narrowing union type values to a non-union type values.</w:t>
        </w:r>
      </w:moveTo>
    </w:p>
    <w:p w14:paraId="3FF3B6C0" w14:textId="77777777" w:rsidR="005C0F1B" w:rsidRDefault="005C0F1B" w:rsidP="005C0F1B">
      <w:moveTo w:id="951" w:author="Anders Hejlsberg" w:date="2014-11-01T15:43:00Z">
        <w:r>
          <w:t>In the example</w:t>
        </w:r>
      </w:moveTo>
    </w:p>
    <w:p w14:paraId="03B6CC34" w14:textId="77777777" w:rsidR="005C0F1B" w:rsidRPr="003A7193" w:rsidRDefault="005C0F1B" w:rsidP="005C0F1B">
      <w:pPr>
        <w:pStyle w:val="Code"/>
      </w:pPr>
      <w:moveTo w:id="952" w:author="Anders Hejlsberg" w:date="2014-11-01T15:43:00Z">
        <w:r w:rsidRPr="004262B4">
          <w:rPr>
            <w:color w:val="0000FF"/>
            <w:highlight w:val="white"/>
          </w:rPr>
          <w:t>var</w:t>
        </w:r>
        <w:r>
          <w:t xml:space="preserve"> x: </w:t>
        </w:r>
        <w:r w:rsidRPr="004262B4">
          <w:rPr>
            <w:color w:val="0000FF"/>
            <w:highlight w:val="white"/>
          </w:rPr>
          <w:t>string</w:t>
        </w:r>
        <w:r w:rsidRPr="004262B4">
          <w:t xml:space="preserve"> | </w:t>
        </w:r>
        <w:r w:rsidRPr="004262B4">
          <w:rPr>
            <w:color w:val="0000FF"/>
            <w:highlight w:val="white"/>
          </w:rPr>
          <w:t>number</w:t>
        </w:r>
        <w:r>
          <w:t>;</w:t>
        </w:r>
        <w:r>
          <w:br/>
        </w:r>
        <w:r w:rsidRPr="003A7193">
          <w:rPr>
            <w:color w:val="0000FF"/>
            <w:highlight w:val="white"/>
          </w:rPr>
          <w:t>var</w:t>
        </w:r>
        <w:r>
          <w:t xml:space="preserve"> test: </w:t>
        </w:r>
        <w:r w:rsidRPr="003A7193">
          <w:rPr>
            <w:color w:val="0000FF"/>
            <w:highlight w:val="white"/>
          </w:rPr>
          <w:t>boolean</w:t>
        </w:r>
        <w:r>
          <w:t>;</w:t>
        </w:r>
        <w:r>
          <w:br/>
          <w:t xml:space="preserve">x = </w:t>
        </w:r>
        <w:r>
          <w:rPr>
            <w:color w:val="800000"/>
            <w:highlight w:val="white"/>
          </w:rPr>
          <w:t>"</w:t>
        </w:r>
        <w:r w:rsidRPr="0036079A">
          <w:rPr>
            <w:color w:val="800000"/>
            <w:highlight w:val="white"/>
          </w:rPr>
          <w:t>hello</w:t>
        </w:r>
        <w:r>
          <w:rPr>
            <w:color w:val="800000"/>
            <w:highlight w:val="white"/>
          </w:rPr>
          <w:t>"</w:t>
        </w:r>
        <w:r>
          <w:t xml:space="preserve">;            </w:t>
        </w:r>
        <w:r w:rsidRPr="0036079A">
          <w:rPr>
            <w:color w:val="008000"/>
            <w:highlight w:val="white"/>
          </w:rPr>
          <w:t>// Ok</w:t>
        </w:r>
        <w:r>
          <w:br/>
          <w:t xml:space="preserve">x = </w:t>
        </w:r>
        <w:r w:rsidRPr="0036079A">
          <w:rPr>
            <w:color w:val="800000"/>
            <w:highlight w:val="white"/>
          </w:rPr>
          <w:t>42</w:t>
        </w:r>
        <w:r>
          <w:t xml:space="preserve">;                 </w:t>
        </w:r>
        <w:r w:rsidRPr="0036079A">
          <w:rPr>
            <w:color w:val="008000"/>
            <w:highlight w:val="white"/>
          </w:rPr>
          <w:t>// Ok</w:t>
        </w:r>
        <w:r>
          <w:br/>
          <w:t xml:space="preserve">x = test;               </w:t>
        </w:r>
        <w:r w:rsidRPr="0036079A">
          <w:rPr>
            <w:color w:val="008000"/>
            <w:highlight w:val="white"/>
          </w:rPr>
          <w:t xml:space="preserve">// Error, </w:t>
        </w:r>
        <w:r>
          <w:rPr>
            <w:color w:val="008000"/>
          </w:rPr>
          <w:t>boolean not assignable</w:t>
        </w:r>
        <w:r>
          <w:br/>
          <w:t xml:space="preserve">x = test ? </w:t>
        </w:r>
        <w:r w:rsidRPr="003A7193">
          <w:rPr>
            <w:color w:val="800000"/>
            <w:highlight w:val="white"/>
          </w:rPr>
          <w:t>5</w:t>
        </w:r>
        <w:r>
          <w:t xml:space="preserve"> : </w:t>
        </w:r>
        <w:r>
          <w:rPr>
            <w:color w:val="800000"/>
            <w:highlight w:val="white"/>
          </w:rPr>
          <w:t>"</w:t>
        </w:r>
        <w:r w:rsidRPr="003A7193">
          <w:rPr>
            <w:color w:val="800000"/>
            <w:highlight w:val="white"/>
          </w:rPr>
          <w:t>five</w:t>
        </w:r>
        <w:r>
          <w:rPr>
            <w:color w:val="800000"/>
            <w:highlight w:val="white"/>
          </w:rPr>
          <w:t>"</w:t>
        </w:r>
        <w:r>
          <w:t xml:space="preserve">;  </w:t>
        </w:r>
        <w:r w:rsidRPr="003A7193">
          <w:rPr>
            <w:color w:val="008000"/>
          </w:rPr>
          <w:t>// Ok</w:t>
        </w:r>
        <w:r w:rsidRPr="003A7193">
          <w:br/>
        </w:r>
        <w:r>
          <w:t xml:space="preserve">x = test ? </w:t>
        </w:r>
        <w:r w:rsidRPr="003A7193">
          <w:rPr>
            <w:color w:val="800000"/>
            <w:highlight w:val="white"/>
          </w:rPr>
          <w:t>0</w:t>
        </w:r>
        <w:r>
          <w:t xml:space="preserve"> : </w:t>
        </w:r>
        <w:r w:rsidRPr="003A7193">
          <w:rPr>
            <w:color w:val="0000FF"/>
            <w:highlight w:val="white"/>
          </w:rPr>
          <w:t>false</w:t>
        </w:r>
        <w:r>
          <w:t xml:space="preserve">;   </w:t>
        </w:r>
        <w:r w:rsidRPr="003A7193">
          <w:rPr>
            <w:color w:val="008000"/>
          </w:rPr>
          <w:t>// Error, number | boolean not asssignable</w:t>
        </w:r>
      </w:moveTo>
    </w:p>
    <w:p w14:paraId="16C4A250" w14:textId="77777777" w:rsidR="005C0F1B" w:rsidRDefault="005C0F1B" w:rsidP="005C0F1B">
      <w:moveTo w:id="953" w:author="Anders Hejlsberg" w:date="2014-11-01T15:43:00Z">
        <w:r>
          <w:t>it is possible to assign 'x' a value of type string, number, or the union type string | number, but not any other type. To access a value in 'x', a type guard can be used to first narrow the type of 'x' to either string or number:</w:t>
        </w:r>
      </w:moveTo>
    </w:p>
    <w:p w14:paraId="10938C1D" w14:textId="77777777" w:rsidR="005C0F1B" w:rsidRPr="00A579D4" w:rsidRDefault="005C0F1B" w:rsidP="005C0F1B">
      <w:pPr>
        <w:pStyle w:val="Code"/>
      </w:pPr>
      <w:moveTo w:id="954" w:author="Anders Hejlsberg" w:date="2014-11-01T15:43:00Z">
        <w:r w:rsidRPr="003A7193">
          <w:rPr>
            <w:color w:val="0000FF"/>
            <w:highlight w:val="white"/>
          </w:rPr>
          <w:t>var</w:t>
        </w:r>
        <w:r>
          <w:t xml:space="preserve"> n = </w:t>
        </w:r>
        <w:r w:rsidRPr="003A7193">
          <w:rPr>
            <w:color w:val="0000FF"/>
            <w:highlight w:val="white"/>
          </w:rPr>
          <w:t>typeof</w:t>
        </w:r>
        <w:r>
          <w:t xml:space="preserve"> x === </w:t>
        </w:r>
        <w:r>
          <w:rPr>
            <w:color w:val="800000"/>
            <w:highlight w:val="white"/>
          </w:rPr>
          <w:t>"</w:t>
        </w:r>
        <w:r w:rsidRPr="003A7193">
          <w:rPr>
            <w:color w:val="800000"/>
            <w:highlight w:val="white"/>
          </w:rPr>
          <w:t>string</w:t>
        </w:r>
        <w:r>
          <w:rPr>
            <w:color w:val="800000"/>
            <w:highlight w:val="white"/>
          </w:rPr>
          <w:t>"</w:t>
        </w:r>
        <w:r>
          <w:t xml:space="preserve"> ? x.length : x;  </w:t>
        </w:r>
        <w:r w:rsidRPr="003A7193">
          <w:rPr>
            <w:color w:val="008000"/>
            <w:highlight w:val="white"/>
          </w:rPr>
          <w:t>// Type of n is number</w:t>
        </w:r>
      </w:moveTo>
    </w:p>
    <w:moveToRangeEnd w:id="948"/>
    <w:p w14:paraId="0772FF18" w14:textId="1137FF36" w:rsidR="00A579D4" w:rsidRDefault="00A579D4" w:rsidP="00A579D4">
      <w:r w:rsidRPr="00652F2C">
        <w:t xml:space="preserve">For purposes of property access </w:t>
      </w:r>
      <w:del w:id="955" w:author="Anders Hejlsberg" w:date="2014-11-01T15:43:00Z">
        <w:r w:rsidR="00445DA0" w:rsidRPr="00652F2C">
          <w:delText xml:space="preserve">(section </w:delText>
        </w:r>
        <w:r w:rsidR="00445DA0" w:rsidRPr="00652F2C">
          <w:fldChar w:fldCharType="begin"/>
        </w:r>
        <w:r w:rsidR="00445DA0" w:rsidRPr="00652F2C">
          <w:delInstrText xml:space="preserve"> REF _Ref320780642 \r \h </w:delInstrText>
        </w:r>
        <w:r w:rsidR="00445DA0" w:rsidRPr="00652F2C">
          <w:fldChar w:fldCharType="separate"/>
        </w:r>
        <w:r w:rsidR="00633278">
          <w:delText>4.10</w:delText>
        </w:r>
        <w:r w:rsidR="00445DA0" w:rsidRPr="00652F2C">
          <w:fldChar w:fldCharType="end"/>
        </w:r>
        <w:r w:rsidR="00652F2C" w:rsidRPr="00652F2C">
          <w:delText xml:space="preserve">) </w:delText>
        </w:r>
      </w:del>
      <w:r w:rsidRPr="00652F2C">
        <w:t>and function calls</w:t>
      </w:r>
      <w:del w:id="956" w:author="Anders Hejlsberg" w:date="2014-11-01T15:43:00Z">
        <w:r w:rsidR="00652F2C" w:rsidRPr="00652F2C">
          <w:delText xml:space="preserve"> (</w:delText>
        </w:r>
        <w:r w:rsidR="00652F2C" w:rsidRPr="00652F2C">
          <w:fldChar w:fldCharType="begin"/>
        </w:r>
        <w:r w:rsidR="00652F2C" w:rsidRPr="00652F2C">
          <w:delInstrText xml:space="preserve"> REF _Ref320250038 \r \h </w:delInstrText>
        </w:r>
        <w:r w:rsidR="00652F2C" w:rsidRPr="00652F2C">
          <w:fldChar w:fldCharType="separate"/>
        </w:r>
        <w:r w:rsidR="00633278">
          <w:delText>4.12</w:delText>
        </w:r>
        <w:r w:rsidR="00652F2C" w:rsidRPr="00652F2C">
          <w:fldChar w:fldCharType="end"/>
        </w:r>
        <w:r w:rsidR="00652F2C" w:rsidRPr="00652F2C">
          <w:delText>)</w:delText>
        </w:r>
        <w:r w:rsidR="00887311" w:rsidRPr="00652F2C">
          <w:delText>,</w:delText>
        </w:r>
      </w:del>
      <w:ins w:id="957" w:author="Anders Hejlsberg" w:date="2014-11-01T15:43:00Z">
        <w:r>
          <w:t>, t</w:t>
        </w:r>
        <w:r w:rsidRPr="007072F8">
          <w:t xml:space="preserve">he apparent members </w:t>
        </w:r>
        <w:r>
          <w:t xml:space="preserve">(section </w:t>
        </w:r>
        <w:r>
          <w:fldChar w:fldCharType="begin"/>
        </w:r>
        <w:r>
          <w:instrText xml:space="preserve"> REF _Ref402359294 \r \h </w:instrText>
        </w:r>
        <w:r>
          <w:fldChar w:fldCharType="separate"/>
        </w:r>
        <w:r w:rsidR="00B510EF">
          <w:t>3.10.1</w:t>
        </w:r>
        <w:r>
          <w:fldChar w:fldCharType="end"/>
        </w:r>
        <w:r>
          <w:t xml:space="preserve">) </w:t>
        </w:r>
        <w:r w:rsidRPr="007072F8">
          <w:t>of</w:t>
        </w:r>
      </w:ins>
      <w:r w:rsidRPr="007072F8">
        <w:t xml:space="preserve"> a </w:t>
      </w:r>
      <w:r w:rsidRPr="00652F2C">
        <w:t xml:space="preserve">union type </w:t>
      </w:r>
      <w:r w:rsidRPr="009D0852">
        <w:rPr>
          <w:i/>
        </w:rPr>
        <w:t>U</w:t>
      </w:r>
      <w:r>
        <w:t xml:space="preserve"> </w:t>
      </w:r>
      <w:del w:id="958" w:author="Anders Hejlsberg" w:date="2014-11-01T15:43:00Z">
        <w:r w:rsidR="00887311" w:rsidRPr="00652F2C">
          <w:delText>has</w:delText>
        </w:r>
      </w:del>
      <w:ins w:id="959" w:author="Anders Hejlsberg" w:date="2014-11-01T15:43:00Z">
        <w:r>
          <w:t>are</w:t>
        </w:r>
      </w:ins>
      <w:r>
        <w:t xml:space="preserve"> those</w:t>
      </w:r>
      <w:del w:id="960" w:author="Anders Hejlsberg" w:date="2014-11-01T15:43:00Z">
        <w:r w:rsidR="00887311" w:rsidRPr="00652F2C">
          <w:delText xml:space="preserve"> members</w:delText>
        </w:r>
      </w:del>
      <w:r w:rsidRPr="00652F2C">
        <w:t xml:space="preserve"> </w:t>
      </w:r>
      <w:r>
        <w:t xml:space="preserve">that are present in every one of its constituent types, with types that are unions of the respective </w:t>
      </w:r>
      <w:ins w:id="961" w:author="Anders Hejlsberg" w:date="2014-11-01T15:43:00Z">
        <w:r>
          <w:t xml:space="preserve">apparent </w:t>
        </w:r>
      </w:ins>
      <w:r>
        <w:t xml:space="preserve">members in the constituent types. </w:t>
      </w:r>
      <w:moveToRangeStart w:id="962" w:author="Anders Hejlsberg" w:date="2014-11-01T15:43:00Z" w:name="move402619948"/>
      <w:moveTo w:id="963" w:author="Anders Hejlsberg" w:date="2014-11-01T15:43:00Z">
        <w:r>
          <w:t>The following example illustrates the merging of member types that occurs when union types are created from object types.</w:t>
        </w:r>
      </w:moveTo>
      <w:moveToRangeEnd w:id="962"/>
      <w:del w:id="964" w:author="Anders Hejlsberg" w:date="2014-11-01T15:43:00Z">
        <w:r w:rsidR="00887311">
          <w:delText>Specifically</w:delText>
        </w:r>
        <w:r w:rsidR="00652F2C">
          <w:delText>:</w:delText>
        </w:r>
      </w:del>
    </w:p>
    <w:p w14:paraId="61B0E4ED" w14:textId="2C467B6F" w:rsidR="00A579D4" w:rsidRDefault="009D0852" w:rsidP="00A579D4">
      <w:pPr>
        <w:pStyle w:val="Code"/>
        <w:rPr>
          <w:ins w:id="965" w:author="Anders Hejlsberg" w:date="2014-11-01T15:43:00Z"/>
        </w:rPr>
      </w:pPr>
      <w:del w:id="966" w:author="Anders Hejlsberg" w:date="2014-11-01T15:43:00Z">
        <w:r>
          <w:delText xml:space="preserve">If each </w:delText>
        </w:r>
      </w:del>
      <w:ins w:id="967" w:author="Anders Hejlsberg" w:date="2014-11-01T15:43:00Z">
        <w:r w:rsidR="00A579D4" w:rsidRPr="005F4294">
          <w:rPr>
            <w:color w:val="0000FF"/>
            <w:highlight w:val="white"/>
          </w:rPr>
          <w:t>interface</w:t>
        </w:r>
        <w:r w:rsidR="00A579D4">
          <w:t xml:space="preserve"> A {</w:t>
        </w:r>
        <w:r w:rsidR="00A579D4">
          <w:br/>
          <w:t xml:space="preserve">    a: </w:t>
        </w:r>
        <w:r w:rsidR="00A579D4" w:rsidRPr="005F4294">
          <w:rPr>
            <w:color w:val="0000FF"/>
            <w:highlight w:val="white"/>
          </w:rPr>
          <w:t>string</w:t>
        </w:r>
        <w:r w:rsidR="00A579D4">
          <w:t>;</w:t>
        </w:r>
        <w:r w:rsidR="00A579D4">
          <w:br/>
          <w:t xml:space="preserve">    b: </w:t>
        </w:r>
        <w:r w:rsidR="00A579D4" w:rsidRPr="005F4294">
          <w:rPr>
            <w:color w:val="0000FF"/>
            <w:highlight w:val="white"/>
          </w:rPr>
          <w:t>number</w:t>
        </w:r>
        <w:r w:rsidR="00A579D4">
          <w:t>;</w:t>
        </w:r>
        <w:r w:rsidR="00A579D4">
          <w:br/>
          <w:t>}</w:t>
        </w:r>
      </w:ins>
    </w:p>
    <w:p w14:paraId="5A4B548D" w14:textId="77777777" w:rsidR="00A579D4" w:rsidRDefault="00A579D4" w:rsidP="00A579D4">
      <w:pPr>
        <w:pStyle w:val="Code"/>
        <w:rPr>
          <w:ins w:id="968" w:author="Anders Hejlsberg" w:date="2014-11-01T15:43:00Z"/>
        </w:rPr>
      </w:pPr>
      <w:ins w:id="969" w:author="Anders Hejlsberg" w:date="2014-11-01T15:43:00Z">
        <w:r w:rsidRPr="005F4294">
          <w:rPr>
            <w:color w:val="0000FF"/>
            <w:highlight w:val="white"/>
          </w:rPr>
          <w:t>interface</w:t>
        </w:r>
        <w:r>
          <w:t xml:space="preserve"> B {</w:t>
        </w:r>
        <w:r>
          <w:br/>
          <w:t xml:space="preserve">    a: </w:t>
        </w:r>
        <w:r w:rsidRPr="005F4294">
          <w:rPr>
            <w:color w:val="0000FF"/>
            <w:highlight w:val="white"/>
          </w:rPr>
          <w:t>number</w:t>
        </w:r>
        <w:r>
          <w:t>;</w:t>
        </w:r>
        <w:r>
          <w:br/>
          <w:t xml:space="preserve">    b: </w:t>
        </w:r>
        <w:r w:rsidRPr="005F4294">
          <w:rPr>
            <w:color w:val="0000FF"/>
            <w:highlight w:val="white"/>
          </w:rPr>
          <w:t>number</w:t>
        </w:r>
        <w:r>
          <w:t>;</w:t>
        </w:r>
        <w:r>
          <w:br/>
          <w:t xml:space="preserve">    c: </w:t>
        </w:r>
        <w:r w:rsidRPr="005F4294">
          <w:rPr>
            <w:color w:val="0000FF"/>
            <w:highlight w:val="white"/>
          </w:rPr>
          <w:t>number</w:t>
        </w:r>
        <w:r>
          <w:t>;</w:t>
        </w:r>
        <w:r>
          <w:br/>
          <w:t>}</w:t>
        </w:r>
      </w:ins>
    </w:p>
    <w:p w14:paraId="16F79A1D" w14:textId="6267E629" w:rsidR="00A579D4" w:rsidRDefault="00A579D4" w:rsidP="00A579D4">
      <w:pPr>
        <w:pStyle w:val="Code"/>
        <w:rPr>
          <w:color w:val="008000"/>
          <w:rPrChange w:id="970" w:author="Anders Hejlsberg" w:date="2014-11-01T15:43:00Z">
            <w:rPr/>
          </w:rPrChange>
        </w:rPr>
        <w:pPrChange w:id="971" w:author="Anders Hejlsberg" w:date="2014-11-01T15:43:00Z">
          <w:pPr>
            <w:pStyle w:val="ListParagraph"/>
            <w:numPr>
              <w:numId w:val="57"/>
            </w:numPr>
            <w:ind w:hanging="360"/>
          </w:pPr>
        </w:pPrChange>
      </w:pPr>
      <w:ins w:id="972" w:author="Anders Hejlsberg" w:date="2014-11-01T15:43:00Z">
        <w:r w:rsidRPr="005F4294">
          <w:rPr>
            <w:color w:val="0000FF"/>
            <w:highlight w:val="white"/>
          </w:rPr>
          <w:lastRenderedPageBreak/>
          <w:t>var</w:t>
        </w:r>
        <w:r>
          <w:t xml:space="preserve"> x: A | B;</w:t>
        </w:r>
        <w:r>
          <w:br/>
        </w:r>
        <w:r w:rsidRPr="005F4294">
          <w:rPr>
            <w:color w:val="0000FF"/>
            <w:highlight w:val="white"/>
          </w:rPr>
          <w:t>var</w:t>
        </w:r>
        <w:r>
          <w:t xml:space="preserve"> a = x.a;  </w:t>
        </w:r>
        <w:r w:rsidRPr="005F4294">
          <w:rPr>
            <w:color w:val="008000"/>
            <w:highlight w:val="white"/>
          </w:rPr>
          <w:t xml:space="preserve">// a has </w:t>
        </w:r>
      </w:ins>
      <w:r w:rsidRPr="005F4294">
        <w:rPr>
          <w:color w:val="008000"/>
          <w:highlight w:val="white"/>
          <w:rPrChange w:id="973" w:author="Anders Hejlsberg" w:date="2014-11-01T15:43:00Z">
            <w:rPr/>
          </w:rPrChange>
        </w:rPr>
        <w:t xml:space="preserve">type </w:t>
      </w:r>
      <w:del w:id="974" w:author="Anders Hejlsberg" w:date="2014-11-01T15:43:00Z">
        <w:r w:rsidR="009D0852">
          <w:delText xml:space="preserve">in </w:delText>
        </w:r>
        <w:r w:rsidR="009D0852" w:rsidRPr="009D0852">
          <w:rPr>
            <w:i/>
          </w:rPr>
          <w:delText>U</w:delText>
        </w:r>
        <w:r w:rsidR="009D0852">
          <w:delText xml:space="preserve"> has a</w:delText>
        </w:r>
      </w:del>
      <w:ins w:id="975" w:author="Anders Hejlsberg" w:date="2014-11-01T15:43:00Z">
        <w:r w:rsidRPr="005F4294">
          <w:rPr>
            <w:color w:val="008000"/>
            <w:highlight w:val="white"/>
          </w:rPr>
          <w:t>string | number</w:t>
        </w:r>
        <w:r>
          <w:br/>
        </w:r>
        <w:r w:rsidRPr="005F4294">
          <w:rPr>
            <w:color w:val="0000FF"/>
            <w:highlight w:val="white"/>
          </w:rPr>
          <w:t>var</w:t>
        </w:r>
        <w:r>
          <w:t xml:space="preserve"> b = x.b;  </w:t>
        </w:r>
        <w:r w:rsidRPr="005F4294">
          <w:rPr>
            <w:color w:val="008000"/>
            <w:highlight w:val="white"/>
          </w:rPr>
          <w:t>// b has type number</w:t>
        </w:r>
        <w:r>
          <w:br/>
        </w:r>
        <w:r w:rsidRPr="005F4294">
          <w:rPr>
            <w:color w:val="0000FF"/>
            <w:highlight w:val="white"/>
          </w:rPr>
          <w:t>var</w:t>
        </w:r>
        <w:r>
          <w:t xml:space="preserve"> c = x.c;  </w:t>
        </w:r>
        <w:r w:rsidRPr="005F4294">
          <w:rPr>
            <w:color w:val="008000"/>
            <w:highlight w:val="white"/>
          </w:rPr>
          <w:t>// Error</w:t>
        </w:r>
        <w:r>
          <w:rPr>
            <w:color w:val="008000"/>
          </w:rPr>
          <w:t>, no</w:t>
        </w:r>
      </w:ins>
      <w:r>
        <w:rPr>
          <w:color w:val="008000"/>
          <w:rPrChange w:id="976" w:author="Anders Hejlsberg" w:date="2014-11-01T15:43:00Z">
            <w:rPr/>
          </w:rPrChange>
        </w:rPr>
        <w:t xml:space="preserve"> property </w:t>
      </w:r>
      <w:del w:id="977" w:author="Anders Hejlsberg" w:date="2014-11-01T15:43:00Z">
        <w:r w:rsidR="009D0852" w:rsidRPr="009D0852">
          <w:rPr>
            <w:i/>
          </w:rPr>
          <w:delText>P</w:delText>
        </w:r>
        <w:r w:rsidR="009D0852">
          <w:delText xml:space="preserve">, </w:delText>
        </w:r>
        <w:r w:rsidR="009D0852" w:rsidRPr="009D0852">
          <w:rPr>
            <w:i/>
          </w:rPr>
          <w:delText>U</w:delText>
        </w:r>
        <w:r w:rsidR="009D0852">
          <w:delText xml:space="preserve"> has a property </w:delText>
        </w:r>
        <w:r w:rsidR="009D0852" w:rsidRPr="009D0852">
          <w:rPr>
            <w:i/>
          </w:rPr>
          <w:delText>P</w:delText>
        </w:r>
        <w:r w:rsidR="009D0852">
          <w:delText xml:space="preserve"> of a </w:delText>
        </w:r>
      </w:del>
      <w:ins w:id="978" w:author="Anders Hejlsberg" w:date="2014-11-01T15:43:00Z">
        <w:r>
          <w:rPr>
            <w:color w:val="008000"/>
          </w:rPr>
          <w:t xml:space="preserve">c in </w:t>
        </w:r>
      </w:ins>
      <w:r>
        <w:rPr>
          <w:color w:val="008000"/>
          <w:rPrChange w:id="979" w:author="Anders Hejlsberg" w:date="2014-11-01T15:43:00Z">
            <w:rPr/>
          </w:rPrChange>
        </w:rPr>
        <w:t>union type</w:t>
      </w:r>
      <w:del w:id="980" w:author="Anders Hejlsberg" w:date="2014-11-01T15:43:00Z">
        <w:r w:rsidR="009D0852">
          <w:delText xml:space="preserve"> of the types of </w:delText>
        </w:r>
        <w:r w:rsidR="009D0852" w:rsidRPr="009D0852">
          <w:rPr>
            <w:i/>
          </w:rPr>
          <w:delText>P</w:delText>
        </w:r>
        <w:r w:rsidR="009D0852">
          <w:delText xml:space="preserve"> </w:delText>
        </w:r>
        <w:r w:rsidR="00EA32B8">
          <w:delText>from</w:delText>
        </w:r>
        <w:r w:rsidR="009D0852">
          <w:delText xml:space="preserve"> each type in </w:delText>
        </w:r>
        <w:r w:rsidR="009D0852" w:rsidRPr="009D0852">
          <w:rPr>
            <w:i/>
          </w:rPr>
          <w:delText>U</w:delText>
        </w:r>
        <w:r w:rsidR="009D0852">
          <w:delText>.</w:delText>
        </w:r>
      </w:del>
    </w:p>
    <w:p w14:paraId="46F597F9" w14:textId="77777777" w:rsidR="00887311" w:rsidRDefault="009D0852" w:rsidP="00887311">
      <w:pPr>
        <w:pStyle w:val="ListParagraph"/>
        <w:numPr>
          <w:ilvl w:val="0"/>
          <w:numId w:val="57"/>
        </w:numPr>
        <w:rPr>
          <w:del w:id="981" w:author="Anders Hejlsberg" w:date="2014-11-01T15:43:00Z"/>
        </w:rPr>
      </w:pPr>
      <w:del w:id="982" w:author="Anders Hejlsberg" w:date="2014-11-01T15:43:00Z">
        <w:r>
          <w:delText xml:space="preserve">If each type in </w:delText>
        </w:r>
        <w:r w:rsidRPr="009D0852">
          <w:rPr>
            <w:i/>
          </w:rPr>
          <w:delText>U</w:delText>
        </w:r>
        <w:r>
          <w:delText xml:space="preserve"> has call signatures and the sets of call signatures are </w:delText>
        </w:r>
        <w:r w:rsidR="00445DA0">
          <w:delText>identical</w:delText>
        </w:r>
        <w:r w:rsidR="00887311">
          <w:delText xml:space="preserve"> ignoring return </w:delText>
        </w:r>
        <w:r w:rsidR="00887311" w:rsidRPr="0000049C">
          <w:delText>t</w:delText>
        </w:r>
        <w:r w:rsidR="00887311" w:rsidRPr="00791356">
          <w:delText xml:space="preserve">ypes, </w:delText>
        </w:r>
        <w:r w:rsidR="00C62E4A" w:rsidRPr="00791356">
          <w:rPr>
            <w:i/>
          </w:rPr>
          <w:delText>U</w:delText>
        </w:r>
        <w:r w:rsidR="00C62E4A" w:rsidRPr="00791356">
          <w:delText xml:space="preserve"> has the same</w:delText>
        </w:r>
        <w:r w:rsidR="00C62E4A">
          <w:delText xml:space="preserve"> set of call signatures, but with return types that are unions of the return types of the respective call signatures </w:delText>
        </w:r>
        <w:r w:rsidR="00EA32B8">
          <w:delText>from</w:delText>
        </w:r>
        <w:r>
          <w:delText xml:space="preserve"> each type in </w:delText>
        </w:r>
        <w:r w:rsidRPr="009D0852">
          <w:rPr>
            <w:i/>
          </w:rPr>
          <w:delText>U</w:delText>
        </w:r>
        <w:r>
          <w:delText>.</w:delText>
        </w:r>
      </w:del>
    </w:p>
    <w:p w14:paraId="56D40692" w14:textId="77777777" w:rsidR="009D0852" w:rsidRDefault="009D0852" w:rsidP="009D0852">
      <w:pPr>
        <w:pStyle w:val="ListParagraph"/>
        <w:numPr>
          <w:ilvl w:val="0"/>
          <w:numId w:val="57"/>
        </w:numPr>
        <w:rPr>
          <w:del w:id="983" w:author="Anders Hejlsberg" w:date="2014-11-01T15:43:00Z"/>
        </w:rPr>
      </w:pPr>
      <w:del w:id="984" w:author="Anders Hejlsberg" w:date="2014-11-01T15:43:00Z">
        <w:r>
          <w:delText xml:space="preserve">If each type in </w:delText>
        </w:r>
        <w:r w:rsidRPr="009D0852">
          <w:rPr>
            <w:i/>
          </w:rPr>
          <w:delText>U</w:delText>
        </w:r>
        <w:r>
          <w:delText xml:space="preserve"> has construct signatures and the sets of construct signatures are identical ignoring </w:delText>
        </w:r>
        <w:r w:rsidRPr="00791356">
          <w:delText xml:space="preserve">return types, </w:delText>
        </w:r>
        <w:r w:rsidRPr="00791356">
          <w:rPr>
            <w:i/>
          </w:rPr>
          <w:delText>U</w:delText>
        </w:r>
        <w:r w:rsidRPr="00791356">
          <w:delText xml:space="preserve"> has the sam</w:delText>
        </w:r>
        <w:r w:rsidRPr="0000049C">
          <w:delText>e set of co</w:delText>
        </w:r>
        <w:r>
          <w:delText xml:space="preserve">nstruct signatures, but with return types that are unions of the return types of the respective construct signatures </w:delText>
        </w:r>
        <w:r w:rsidR="00EA32B8">
          <w:delText>from</w:delText>
        </w:r>
        <w:r>
          <w:delText xml:space="preserve"> each type in </w:delText>
        </w:r>
        <w:r w:rsidRPr="009D0852">
          <w:rPr>
            <w:i/>
          </w:rPr>
          <w:delText>U</w:delText>
        </w:r>
        <w:r>
          <w:delText>.</w:delText>
        </w:r>
      </w:del>
    </w:p>
    <w:p w14:paraId="1F0CE416" w14:textId="77777777" w:rsidR="009D0852" w:rsidRDefault="009D0852" w:rsidP="009D0852">
      <w:pPr>
        <w:pStyle w:val="ListParagraph"/>
        <w:numPr>
          <w:ilvl w:val="0"/>
          <w:numId w:val="57"/>
        </w:numPr>
        <w:rPr>
          <w:del w:id="985" w:author="Anders Hejlsberg" w:date="2014-11-01T15:43:00Z"/>
        </w:rPr>
      </w:pPr>
      <w:del w:id="986" w:author="Anders Hejlsberg" w:date="2014-11-01T15:43:00Z">
        <w:r>
          <w:delText xml:space="preserve">If each type in </w:delText>
        </w:r>
        <w:r w:rsidRPr="009D0852">
          <w:rPr>
            <w:i/>
          </w:rPr>
          <w:delText>U</w:delText>
        </w:r>
        <w:r>
          <w:delText xml:space="preserve"> has a string index signature, </w:delText>
        </w:r>
        <w:r w:rsidRPr="009D0852">
          <w:rPr>
            <w:i/>
          </w:rPr>
          <w:delText>U</w:delText>
        </w:r>
        <w:r>
          <w:delText xml:space="preserve"> has a string index signature of a union type of the </w:delText>
        </w:r>
        <w:r w:rsidRPr="009D0852">
          <w:delText xml:space="preserve">types of </w:delText>
        </w:r>
        <w:r>
          <w:delText>the string index signatures</w:delText>
        </w:r>
        <w:r w:rsidRPr="009D0852">
          <w:delText xml:space="preserve"> </w:delText>
        </w:r>
        <w:r w:rsidR="00EA32B8">
          <w:delText>from</w:delText>
        </w:r>
        <w:r>
          <w:delText xml:space="preserve"> each type in </w:delText>
        </w:r>
        <w:r w:rsidRPr="009D0852">
          <w:rPr>
            <w:i/>
          </w:rPr>
          <w:delText>U</w:delText>
        </w:r>
        <w:r>
          <w:delText>.</w:delText>
        </w:r>
      </w:del>
    </w:p>
    <w:p w14:paraId="4C96D9B0" w14:textId="77777777" w:rsidR="009D0852" w:rsidRDefault="009D0852" w:rsidP="009D0852">
      <w:pPr>
        <w:pStyle w:val="ListParagraph"/>
        <w:numPr>
          <w:ilvl w:val="0"/>
          <w:numId w:val="57"/>
        </w:numPr>
        <w:rPr>
          <w:del w:id="987" w:author="Anders Hejlsberg" w:date="2014-11-01T15:43:00Z"/>
        </w:rPr>
      </w:pPr>
      <w:del w:id="988" w:author="Anders Hejlsberg" w:date="2014-11-01T15:43:00Z">
        <w:r>
          <w:delText xml:space="preserve">If each type in </w:delText>
        </w:r>
        <w:r w:rsidRPr="009D0852">
          <w:rPr>
            <w:i/>
          </w:rPr>
          <w:delText>U</w:delText>
        </w:r>
        <w:r>
          <w:delText xml:space="preserve"> has a numeric index signature, </w:delText>
        </w:r>
        <w:r w:rsidRPr="009D0852">
          <w:rPr>
            <w:i/>
          </w:rPr>
          <w:delText>U</w:delText>
        </w:r>
        <w:r>
          <w:delText xml:space="preserve"> has a numeric index signature of a union type of the </w:delText>
        </w:r>
        <w:r w:rsidRPr="009D0852">
          <w:delText xml:space="preserve">types of </w:delText>
        </w:r>
        <w:r>
          <w:delText>the numeric index signatures</w:delText>
        </w:r>
        <w:r w:rsidR="00EA32B8">
          <w:delText xml:space="preserve"> from</w:delText>
        </w:r>
        <w:r>
          <w:delText xml:space="preserve"> each type in </w:delText>
        </w:r>
        <w:r w:rsidRPr="009D0852">
          <w:rPr>
            <w:i/>
          </w:rPr>
          <w:delText>U</w:delText>
        </w:r>
        <w:r>
          <w:delText>.</w:delText>
        </w:r>
      </w:del>
    </w:p>
    <w:p w14:paraId="33E00BCC" w14:textId="77777777" w:rsidR="00A579D4" w:rsidRDefault="00A579D4" w:rsidP="00A579D4">
      <w:pPr>
        <w:rPr>
          <w:ins w:id="989" w:author="Anders Hejlsberg" w:date="2014-11-01T15:43:00Z"/>
        </w:rPr>
      </w:pPr>
      <w:ins w:id="990" w:author="Anders Hejlsberg" w:date="2014-11-01T15:43:00Z">
        <w:r>
          <w:t>Note that 'x.a' has a union type because the type of 'a' is different in 'A' and 'B', whereas 'x.b' simply has type number because that is the type of 'b' in both 'A' and 'B'. Also note that there is no property 'x.c' because only 'A' has a property 'c'.</w:t>
        </w:r>
      </w:ins>
    </w:p>
    <w:p w14:paraId="353172F7" w14:textId="77777777" w:rsidR="005C0F1B" w:rsidRDefault="00A579D4" w:rsidP="005C0F1B">
      <w:pPr>
        <w:pStyle w:val="Heading3"/>
        <w:rPr>
          <w:ins w:id="991" w:author="Anders Hejlsberg" w:date="2014-11-01T15:43:00Z"/>
        </w:rPr>
      </w:pPr>
      <w:bookmarkStart w:id="992" w:name="_Ref402351531"/>
      <w:bookmarkStart w:id="993" w:name="_Toc402619835"/>
      <w:ins w:id="994" w:author="Anders Hejlsberg" w:date="2014-11-01T15:43:00Z">
        <w:r>
          <w:t>Contextual</w:t>
        </w:r>
        <w:r w:rsidR="005C0F1B">
          <w:t xml:space="preserve"> Union Types</w:t>
        </w:r>
        <w:bookmarkEnd w:id="992"/>
        <w:bookmarkEnd w:id="993"/>
      </w:ins>
    </w:p>
    <w:p w14:paraId="4514501D" w14:textId="77777777" w:rsidR="005C0F1B" w:rsidRPr="00652F2C" w:rsidRDefault="005C0F1B" w:rsidP="005C0F1B">
      <w:r>
        <w:t xml:space="preserve">When used as a contextual type (section </w:t>
      </w:r>
      <w:r>
        <w:fldChar w:fldCharType="begin"/>
      </w:r>
      <w:r>
        <w:instrText xml:space="preserve"> REF _Ref314551848 \r \h </w:instrText>
      </w:r>
      <w:r>
        <w:fldChar w:fldCharType="separate"/>
      </w:r>
      <w:r w:rsidR="00B510EF">
        <w:t>4.19</w:t>
      </w:r>
      <w:r>
        <w:fldChar w:fldCharType="end"/>
      </w:r>
      <w:r>
        <w:t xml:space="preserve">), a union type </w:t>
      </w:r>
      <w:r w:rsidRPr="00EA32B8">
        <w:rPr>
          <w:i/>
        </w:rPr>
        <w:t>U</w:t>
      </w:r>
      <w:r>
        <w:t xml:space="preserve"> has those members that are present in any of its constituent types, with types that are unions of the respective members in the constituent types. Specifically:</w:t>
      </w:r>
    </w:p>
    <w:p w14:paraId="37522EF8" w14:textId="77777777"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has a property </w:t>
      </w:r>
      <w:r w:rsidRPr="00A777B4">
        <w:rPr>
          <w:i/>
        </w:rPr>
        <w:t>P</w:t>
      </w:r>
      <w:r>
        <w:t xml:space="preserve">. If </w:t>
      </w:r>
      <w:r w:rsidRPr="00A777B4">
        <w:rPr>
          <w:i/>
        </w:rPr>
        <w:t>S</w:t>
      </w:r>
      <w:r>
        <w:t xml:space="preserve"> is not empty, </w:t>
      </w:r>
      <w:r w:rsidRPr="00A777B4">
        <w:rPr>
          <w:i/>
        </w:rPr>
        <w:t>U</w:t>
      </w:r>
      <w:r>
        <w:t xml:space="preserve"> has a property </w:t>
      </w:r>
      <w:r w:rsidRPr="00445DA0">
        <w:rPr>
          <w:i/>
        </w:rPr>
        <w:t>P</w:t>
      </w:r>
      <w:r>
        <w:t xml:space="preserve"> of a union type of the types of </w:t>
      </w:r>
      <w:r w:rsidRPr="00A777B4">
        <w:rPr>
          <w:i/>
        </w:rPr>
        <w:t>P</w:t>
      </w:r>
      <w:r>
        <w:t xml:space="preserve"> from each type in </w:t>
      </w:r>
      <w:r w:rsidRPr="00A777B4">
        <w:rPr>
          <w:i/>
        </w:rPr>
        <w:t>S</w:t>
      </w:r>
      <w:r>
        <w:t>.</w:t>
      </w:r>
    </w:p>
    <w:p w14:paraId="66E0B00A" w14:textId="77777777"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have call signatures. If </w:t>
      </w:r>
      <w:r w:rsidRPr="00A777B4">
        <w:rPr>
          <w:i/>
        </w:rPr>
        <w:t>S</w:t>
      </w:r>
      <w:r>
        <w:t xml:space="preserve"> is not empty and the sets of call signatures of the types in </w:t>
      </w:r>
      <w:r>
        <w:rPr>
          <w:i/>
        </w:rPr>
        <w:t>S</w:t>
      </w:r>
      <w:r>
        <w:t xml:space="preserve"> are identical ignoring return types,</w:t>
      </w:r>
      <w:r w:rsidRPr="00273E66">
        <w:t xml:space="preserve"> </w:t>
      </w:r>
      <w:r w:rsidRPr="00445DA0">
        <w:rPr>
          <w:i/>
        </w:rPr>
        <w:t>U</w:t>
      </w:r>
      <w:r>
        <w:t xml:space="preserve"> has the same set of call signatures, but with return types that are unions of the return types of the respective call signatures from each type in </w:t>
      </w:r>
      <w:r>
        <w:rPr>
          <w:i/>
        </w:rPr>
        <w:t>S</w:t>
      </w:r>
      <w:r>
        <w:t>.</w:t>
      </w:r>
    </w:p>
    <w:p w14:paraId="54CE6891" w14:textId="77777777"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have construct signatures. If </w:t>
      </w:r>
      <w:r w:rsidRPr="00A777B4">
        <w:rPr>
          <w:i/>
        </w:rPr>
        <w:t>S</w:t>
      </w:r>
      <w:r>
        <w:t xml:space="preserve"> is not empty and the sets of construct signatures of the types in </w:t>
      </w:r>
      <w:r>
        <w:rPr>
          <w:i/>
        </w:rPr>
        <w:t>S</w:t>
      </w:r>
      <w:r>
        <w:t xml:space="preserve"> are identical ignoring return types,</w:t>
      </w:r>
      <w:r w:rsidRPr="00273E66">
        <w:t xml:space="preserve"> </w:t>
      </w:r>
      <w:r w:rsidRPr="00445DA0">
        <w:rPr>
          <w:i/>
        </w:rPr>
        <w:t>U</w:t>
      </w:r>
      <w:r>
        <w:t xml:space="preserve"> has the same set of construct signatures, but with return types that are unions of the return types of the respective construct signatures from each type in </w:t>
      </w:r>
      <w:r>
        <w:rPr>
          <w:i/>
        </w:rPr>
        <w:t>S</w:t>
      </w:r>
      <w:r>
        <w:t>.</w:t>
      </w:r>
    </w:p>
    <w:p w14:paraId="0D8E62F6" w14:textId="77777777"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has a string index signature. If </w:t>
      </w:r>
      <w:r w:rsidRPr="00A777B4">
        <w:rPr>
          <w:i/>
        </w:rPr>
        <w:t>S</w:t>
      </w:r>
      <w:r>
        <w:t xml:space="preserve"> is not empty, </w:t>
      </w:r>
      <w:r w:rsidRPr="00A777B4">
        <w:rPr>
          <w:i/>
        </w:rPr>
        <w:t>U</w:t>
      </w:r>
      <w:r>
        <w:t xml:space="preserve"> has a string index signature of a union type of the types of the string index signatures from each type in </w:t>
      </w:r>
      <w:r w:rsidRPr="00A777B4">
        <w:rPr>
          <w:i/>
        </w:rPr>
        <w:t>S</w:t>
      </w:r>
      <w:r>
        <w:t>.</w:t>
      </w:r>
    </w:p>
    <w:p w14:paraId="2A773A81" w14:textId="77777777"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has a numeric index signature. If </w:t>
      </w:r>
      <w:r w:rsidRPr="00A777B4">
        <w:rPr>
          <w:i/>
        </w:rPr>
        <w:t>S</w:t>
      </w:r>
      <w:r>
        <w:t xml:space="preserve"> is not empty, </w:t>
      </w:r>
      <w:r w:rsidRPr="00A777B4">
        <w:rPr>
          <w:i/>
        </w:rPr>
        <w:t>U</w:t>
      </w:r>
      <w:r>
        <w:t xml:space="preserve"> has a numeric index signature of a union type of the types of the numeric index signatures from each type in </w:t>
      </w:r>
      <w:r w:rsidRPr="00A777B4">
        <w:rPr>
          <w:i/>
        </w:rPr>
        <w:t>S</w:t>
      </w:r>
      <w:r>
        <w:t>.</w:t>
      </w:r>
    </w:p>
    <w:p w14:paraId="522A0988" w14:textId="77777777" w:rsidR="005C0F1B" w:rsidRDefault="005C0F1B" w:rsidP="005C0F1B">
      <w:bookmarkStart w:id="995" w:name="_Toc402619836"/>
      <w:moveFromRangeStart w:id="996" w:author="Anders Hejlsberg" w:date="2014-11-01T15:43:00Z" w:name="move402619947"/>
      <w:moveFrom w:id="997" w:author="Anders Hejlsberg" w:date="2014-11-01T15:43:00Z">
        <w:r>
          <w:t xml:space="preserve">The || and conditional operators (section </w:t>
        </w:r>
        <w:r>
          <w:fldChar w:fldCharType="begin"/>
        </w:r>
        <w:r>
          <w:instrText xml:space="preserve"> REF _Ref368214951 \r \h </w:instrText>
        </w:r>
        <w:r>
          <w:fldChar w:fldCharType="separate"/>
        </w:r>
        <w:r w:rsidR="00B510EF">
          <w:t>4.15.7</w:t>
        </w:r>
        <w:r>
          <w:fldChar w:fldCharType="end"/>
        </w:r>
        <w:r>
          <w:t xml:space="preserve"> and </w:t>
        </w:r>
        <w:r>
          <w:fldChar w:fldCharType="begin"/>
        </w:r>
        <w:r>
          <w:instrText xml:space="preserve"> REF _Ref368215196 \r \h </w:instrText>
        </w:r>
        <w:r>
          <w:fldChar w:fldCharType="separate"/>
        </w:r>
        <w:r w:rsidR="00B510EF">
          <w:t>4.16</w:t>
        </w:r>
        <w:r>
          <w:fldChar w:fldCharType="end"/>
        </w:r>
        <w:r>
          <w:t xml:space="preserve">) may produce values of union types, and array literals (section </w:t>
        </w:r>
        <w:r>
          <w:fldChar w:fldCharType="begin"/>
        </w:r>
        <w:r>
          <w:instrText xml:space="preserve"> REF _Ref333241221 \r \h </w:instrText>
        </w:r>
        <w:r>
          <w:fldChar w:fldCharType="separate"/>
        </w:r>
        <w:r w:rsidR="00B510EF">
          <w:t>4.6</w:t>
        </w:r>
        <w:r>
          <w:fldChar w:fldCharType="end"/>
        </w:r>
        <w:r>
          <w:t>) may produce array values that have union types as their element types.</w:t>
        </w:r>
      </w:moveFrom>
    </w:p>
    <w:p w14:paraId="31BC8305" w14:textId="77777777" w:rsidR="005C0F1B" w:rsidRDefault="005C0F1B" w:rsidP="005C0F1B">
      <w:moveFrom w:id="998" w:author="Anders Hejlsberg" w:date="2014-11-01T15:43:00Z">
        <w:r>
          <w:lastRenderedPageBreak/>
          <w:t xml:space="preserve">Type guards (section </w:t>
        </w:r>
        <w:r>
          <w:fldChar w:fldCharType="begin"/>
        </w:r>
        <w:r>
          <w:instrText xml:space="preserve"> REF _Ref401120325 \r \h </w:instrText>
        </w:r>
        <w:r>
          <w:fldChar w:fldCharType="separate"/>
        </w:r>
        <w:r w:rsidR="00B510EF">
          <w:t>4.20</w:t>
        </w:r>
        <w:r>
          <w:fldChar w:fldCharType="end"/>
        </w:r>
        <w:r>
          <w:t>) may be used to narrow a union type to a more specific type. In particular, type guards are useful for narrowing union type values to a non-union type values.</w:t>
        </w:r>
      </w:moveFrom>
    </w:p>
    <w:p w14:paraId="27FB1DC6" w14:textId="77777777" w:rsidR="005C0F1B" w:rsidRDefault="005C0F1B" w:rsidP="005C0F1B">
      <w:moveFrom w:id="999" w:author="Anders Hejlsberg" w:date="2014-11-01T15:43:00Z">
        <w:r>
          <w:t>In the example</w:t>
        </w:r>
      </w:moveFrom>
    </w:p>
    <w:p w14:paraId="67B20F4B" w14:textId="77777777" w:rsidR="005C0F1B" w:rsidRPr="003A7193" w:rsidRDefault="005C0F1B" w:rsidP="005C0F1B">
      <w:pPr>
        <w:pStyle w:val="Code"/>
      </w:pPr>
      <w:moveFrom w:id="1000" w:author="Anders Hejlsberg" w:date="2014-11-01T15:43:00Z">
        <w:r w:rsidRPr="004262B4">
          <w:rPr>
            <w:color w:val="0000FF"/>
            <w:highlight w:val="white"/>
          </w:rPr>
          <w:t>var</w:t>
        </w:r>
        <w:r>
          <w:t xml:space="preserve"> x: </w:t>
        </w:r>
        <w:r w:rsidRPr="004262B4">
          <w:rPr>
            <w:color w:val="0000FF"/>
            <w:highlight w:val="white"/>
          </w:rPr>
          <w:t>string</w:t>
        </w:r>
        <w:r w:rsidRPr="004262B4">
          <w:t xml:space="preserve"> | </w:t>
        </w:r>
        <w:r w:rsidRPr="004262B4">
          <w:rPr>
            <w:color w:val="0000FF"/>
            <w:highlight w:val="white"/>
          </w:rPr>
          <w:t>number</w:t>
        </w:r>
        <w:r>
          <w:t>;</w:t>
        </w:r>
        <w:r>
          <w:br/>
        </w:r>
        <w:r w:rsidRPr="003A7193">
          <w:rPr>
            <w:color w:val="0000FF"/>
            <w:highlight w:val="white"/>
          </w:rPr>
          <w:t>var</w:t>
        </w:r>
        <w:r>
          <w:t xml:space="preserve"> test: </w:t>
        </w:r>
        <w:r w:rsidRPr="003A7193">
          <w:rPr>
            <w:color w:val="0000FF"/>
            <w:highlight w:val="white"/>
          </w:rPr>
          <w:t>boolean</w:t>
        </w:r>
        <w:r>
          <w:t>;</w:t>
        </w:r>
        <w:r>
          <w:br/>
          <w:t xml:space="preserve">x = </w:t>
        </w:r>
        <w:r>
          <w:rPr>
            <w:color w:val="800000"/>
            <w:highlight w:val="white"/>
          </w:rPr>
          <w:t>"</w:t>
        </w:r>
        <w:r w:rsidRPr="0036079A">
          <w:rPr>
            <w:color w:val="800000"/>
            <w:highlight w:val="white"/>
          </w:rPr>
          <w:t>hello</w:t>
        </w:r>
        <w:r>
          <w:rPr>
            <w:color w:val="800000"/>
            <w:highlight w:val="white"/>
          </w:rPr>
          <w:t>"</w:t>
        </w:r>
        <w:r>
          <w:t xml:space="preserve">;            </w:t>
        </w:r>
        <w:r w:rsidRPr="0036079A">
          <w:rPr>
            <w:color w:val="008000"/>
            <w:highlight w:val="white"/>
          </w:rPr>
          <w:t>// Ok</w:t>
        </w:r>
        <w:r>
          <w:br/>
          <w:t xml:space="preserve">x = </w:t>
        </w:r>
        <w:r w:rsidRPr="0036079A">
          <w:rPr>
            <w:color w:val="800000"/>
            <w:highlight w:val="white"/>
          </w:rPr>
          <w:t>42</w:t>
        </w:r>
        <w:r>
          <w:t xml:space="preserve">;                 </w:t>
        </w:r>
        <w:r w:rsidRPr="0036079A">
          <w:rPr>
            <w:color w:val="008000"/>
            <w:highlight w:val="white"/>
          </w:rPr>
          <w:t>// Ok</w:t>
        </w:r>
        <w:r>
          <w:br/>
          <w:t xml:space="preserve">x = test;               </w:t>
        </w:r>
        <w:r w:rsidRPr="0036079A">
          <w:rPr>
            <w:color w:val="008000"/>
            <w:highlight w:val="white"/>
          </w:rPr>
          <w:t xml:space="preserve">// Error, </w:t>
        </w:r>
        <w:r>
          <w:rPr>
            <w:color w:val="008000"/>
          </w:rPr>
          <w:t>boolean not assignable</w:t>
        </w:r>
        <w:r>
          <w:br/>
          <w:t xml:space="preserve">x = test ? </w:t>
        </w:r>
        <w:r w:rsidRPr="003A7193">
          <w:rPr>
            <w:color w:val="800000"/>
            <w:highlight w:val="white"/>
          </w:rPr>
          <w:t>5</w:t>
        </w:r>
        <w:r>
          <w:t xml:space="preserve"> : </w:t>
        </w:r>
        <w:r>
          <w:rPr>
            <w:color w:val="800000"/>
            <w:highlight w:val="white"/>
          </w:rPr>
          <w:t>"</w:t>
        </w:r>
        <w:r w:rsidRPr="003A7193">
          <w:rPr>
            <w:color w:val="800000"/>
            <w:highlight w:val="white"/>
          </w:rPr>
          <w:t>five</w:t>
        </w:r>
        <w:r>
          <w:rPr>
            <w:color w:val="800000"/>
            <w:highlight w:val="white"/>
          </w:rPr>
          <w:t>"</w:t>
        </w:r>
        <w:r>
          <w:t xml:space="preserve">;  </w:t>
        </w:r>
        <w:r w:rsidRPr="003A7193">
          <w:rPr>
            <w:color w:val="008000"/>
          </w:rPr>
          <w:t>// Ok</w:t>
        </w:r>
        <w:r w:rsidRPr="003A7193">
          <w:br/>
        </w:r>
        <w:r>
          <w:t xml:space="preserve">x = test ? </w:t>
        </w:r>
        <w:r w:rsidRPr="003A7193">
          <w:rPr>
            <w:color w:val="800000"/>
            <w:highlight w:val="white"/>
          </w:rPr>
          <w:t>0</w:t>
        </w:r>
        <w:r>
          <w:t xml:space="preserve"> : </w:t>
        </w:r>
        <w:r w:rsidRPr="003A7193">
          <w:rPr>
            <w:color w:val="0000FF"/>
            <w:highlight w:val="white"/>
          </w:rPr>
          <w:t>false</w:t>
        </w:r>
        <w:r>
          <w:t xml:space="preserve">;   </w:t>
        </w:r>
        <w:r w:rsidRPr="003A7193">
          <w:rPr>
            <w:color w:val="008000"/>
          </w:rPr>
          <w:t>// Error, number | boolean not asssignable</w:t>
        </w:r>
      </w:moveFrom>
    </w:p>
    <w:p w14:paraId="35018C55" w14:textId="77777777" w:rsidR="005C0F1B" w:rsidRDefault="005C0F1B" w:rsidP="005C0F1B">
      <w:moveFrom w:id="1001" w:author="Anders Hejlsberg" w:date="2014-11-01T15:43:00Z">
        <w:r>
          <w:t>it is possible to assign 'x' a value of type string, number, or the union type string | number, but not any other type. To access a value in 'x', a type guard can be used to first narrow the type of 'x' to either string or number:</w:t>
        </w:r>
      </w:moveFrom>
    </w:p>
    <w:p w14:paraId="17717BC9" w14:textId="77777777" w:rsidR="005C0F1B" w:rsidRPr="00A579D4" w:rsidRDefault="005C0F1B" w:rsidP="005C0F1B">
      <w:pPr>
        <w:pStyle w:val="Code"/>
      </w:pPr>
      <w:moveFrom w:id="1002" w:author="Anders Hejlsberg" w:date="2014-11-01T15:43:00Z">
        <w:r w:rsidRPr="003A7193">
          <w:rPr>
            <w:color w:val="0000FF"/>
            <w:highlight w:val="white"/>
          </w:rPr>
          <w:t>var</w:t>
        </w:r>
        <w:r>
          <w:t xml:space="preserve"> n = </w:t>
        </w:r>
        <w:r w:rsidRPr="003A7193">
          <w:rPr>
            <w:color w:val="0000FF"/>
            <w:highlight w:val="white"/>
          </w:rPr>
          <w:t>typeof</w:t>
        </w:r>
        <w:r>
          <w:t xml:space="preserve"> x === </w:t>
        </w:r>
        <w:r>
          <w:rPr>
            <w:color w:val="800000"/>
            <w:highlight w:val="white"/>
          </w:rPr>
          <w:t>"</w:t>
        </w:r>
        <w:r w:rsidRPr="003A7193">
          <w:rPr>
            <w:color w:val="800000"/>
            <w:highlight w:val="white"/>
          </w:rPr>
          <w:t>string</w:t>
        </w:r>
        <w:r>
          <w:rPr>
            <w:color w:val="800000"/>
            <w:highlight w:val="white"/>
          </w:rPr>
          <w:t>"</w:t>
        </w:r>
        <w:r>
          <w:t xml:space="preserve"> ? x.length : x;  </w:t>
        </w:r>
        <w:r w:rsidRPr="003A7193">
          <w:rPr>
            <w:color w:val="008000"/>
            <w:highlight w:val="white"/>
          </w:rPr>
          <w:t>// Type of n is number</w:t>
        </w:r>
      </w:moveFrom>
    </w:p>
    <w:p w14:paraId="4E29841D" w14:textId="77777777" w:rsidR="009D073F" w:rsidRDefault="00A579D4" w:rsidP="009D073F">
      <w:pPr>
        <w:rPr>
          <w:del w:id="1003" w:author="Anders Hejlsberg" w:date="2014-11-01T15:43:00Z"/>
        </w:rPr>
      </w:pPr>
      <w:moveFromRangeStart w:id="1004" w:author="Anders Hejlsberg" w:date="2014-11-01T15:43:00Z" w:name="move402619948"/>
      <w:moveFromRangeEnd w:id="996"/>
      <w:moveFrom w:id="1005" w:author="Anders Hejlsberg" w:date="2014-11-01T15:43:00Z">
        <w:r>
          <w:t>The following example illustrates the merging of member types that occurs when union types are created from object types.</w:t>
        </w:r>
      </w:moveFrom>
      <w:moveFromRangeEnd w:id="1004"/>
    </w:p>
    <w:p w14:paraId="29BE21BB" w14:textId="77777777" w:rsidR="009D073F" w:rsidRDefault="005F4294" w:rsidP="009D073F">
      <w:pPr>
        <w:pStyle w:val="Code"/>
        <w:rPr>
          <w:del w:id="1006" w:author="Anders Hejlsberg" w:date="2014-11-01T15:43:00Z"/>
        </w:rPr>
      </w:pPr>
      <w:del w:id="1007" w:author="Anders Hejlsberg" w:date="2014-11-01T15:43:00Z">
        <w:r w:rsidRPr="005F4294">
          <w:rPr>
            <w:color w:val="0000FF"/>
            <w:highlight w:val="white"/>
          </w:rPr>
          <w:delText>interface</w:delText>
        </w:r>
        <w:r>
          <w:delText xml:space="preserve"> A {</w:delText>
        </w:r>
        <w:r>
          <w:br/>
          <w:delText xml:space="preserve">    a: </w:delText>
        </w:r>
        <w:r w:rsidRPr="005F4294">
          <w:rPr>
            <w:color w:val="0000FF"/>
            <w:highlight w:val="white"/>
          </w:rPr>
          <w:delText>string</w:delText>
        </w:r>
        <w:r>
          <w:delText>;</w:delText>
        </w:r>
        <w:r>
          <w:br/>
          <w:delText xml:space="preserve">    b: </w:delText>
        </w:r>
        <w:r w:rsidRPr="005F4294">
          <w:rPr>
            <w:color w:val="0000FF"/>
            <w:highlight w:val="white"/>
          </w:rPr>
          <w:delText>number</w:delText>
        </w:r>
        <w:r>
          <w:delText>;</w:delText>
        </w:r>
        <w:r>
          <w:br/>
          <w:delText>}</w:delText>
        </w:r>
      </w:del>
    </w:p>
    <w:p w14:paraId="7E20CA90" w14:textId="77777777" w:rsidR="005F4294" w:rsidRDefault="005F4294" w:rsidP="009D073F">
      <w:pPr>
        <w:pStyle w:val="Code"/>
        <w:rPr>
          <w:del w:id="1008" w:author="Anders Hejlsberg" w:date="2014-11-01T15:43:00Z"/>
        </w:rPr>
      </w:pPr>
      <w:del w:id="1009" w:author="Anders Hejlsberg" w:date="2014-11-01T15:43:00Z">
        <w:r w:rsidRPr="005F4294">
          <w:rPr>
            <w:color w:val="0000FF"/>
            <w:highlight w:val="white"/>
          </w:rPr>
          <w:delText>interface</w:delText>
        </w:r>
        <w:r>
          <w:delText xml:space="preserve"> B {</w:delText>
        </w:r>
        <w:r>
          <w:br/>
          <w:delText xml:space="preserve">    a: </w:delText>
        </w:r>
        <w:r w:rsidRPr="005F4294">
          <w:rPr>
            <w:color w:val="0000FF"/>
            <w:highlight w:val="white"/>
          </w:rPr>
          <w:delText>number</w:delText>
        </w:r>
        <w:r>
          <w:delText>;</w:delText>
        </w:r>
        <w:r>
          <w:br/>
          <w:delText xml:space="preserve">    b: </w:delText>
        </w:r>
        <w:r w:rsidRPr="005F4294">
          <w:rPr>
            <w:color w:val="0000FF"/>
            <w:highlight w:val="white"/>
          </w:rPr>
          <w:delText>number</w:delText>
        </w:r>
        <w:r>
          <w:delText>;</w:delText>
        </w:r>
        <w:r>
          <w:br/>
          <w:delText xml:space="preserve">    c: </w:delText>
        </w:r>
        <w:r w:rsidRPr="005F4294">
          <w:rPr>
            <w:color w:val="0000FF"/>
            <w:highlight w:val="white"/>
          </w:rPr>
          <w:delText>number</w:delText>
        </w:r>
        <w:r>
          <w:delText>;</w:delText>
        </w:r>
        <w:r>
          <w:br/>
          <w:delText>}</w:delText>
        </w:r>
      </w:del>
    </w:p>
    <w:p w14:paraId="4B07E907" w14:textId="77777777" w:rsidR="00310A30" w:rsidRDefault="005F4294" w:rsidP="00520C74">
      <w:pPr>
        <w:pStyle w:val="Code"/>
        <w:rPr>
          <w:del w:id="1010" w:author="Anders Hejlsberg" w:date="2014-11-01T15:43:00Z"/>
          <w:color w:val="008000"/>
        </w:rPr>
      </w:pPr>
      <w:del w:id="1011" w:author="Anders Hejlsberg" w:date="2014-11-01T15:43:00Z">
        <w:r w:rsidRPr="005F4294">
          <w:rPr>
            <w:color w:val="0000FF"/>
            <w:highlight w:val="white"/>
          </w:rPr>
          <w:delText>var</w:delText>
        </w:r>
        <w:r>
          <w:delText xml:space="preserve"> x: A | B;</w:delText>
        </w:r>
        <w:r>
          <w:br/>
        </w:r>
        <w:r w:rsidRPr="005F4294">
          <w:rPr>
            <w:color w:val="0000FF"/>
            <w:highlight w:val="white"/>
          </w:rPr>
          <w:delText>var</w:delText>
        </w:r>
        <w:r>
          <w:delText xml:space="preserve"> a = x.a;  </w:delText>
        </w:r>
        <w:r w:rsidRPr="005F4294">
          <w:rPr>
            <w:color w:val="008000"/>
            <w:highlight w:val="white"/>
          </w:rPr>
          <w:delText>// a has type string | number</w:delText>
        </w:r>
        <w:r>
          <w:br/>
        </w:r>
        <w:r w:rsidRPr="005F4294">
          <w:rPr>
            <w:color w:val="0000FF"/>
            <w:highlight w:val="white"/>
          </w:rPr>
          <w:delText>var</w:delText>
        </w:r>
        <w:r>
          <w:delText xml:space="preserve"> b = x.b;  </w:delText>
        </w:r>
        <w:r w:rsidRPr="005F4294">
          <w:rPr>
            <w:color w:val="008000"/>
            <w:highlight w:val="white"/>
          </w:rPr>
          <w:delText>// b has type number</w:delText>
        </w:r>
        <w:r>
          <w:br/>
        </w:r>
        <w:r w:rsidRPr="005F4294">
          <w:rPr>
            <w:color w:val="0000FF"/>
            <w:highlight w:val="white"/>
          </w:rPr>
          <w:delText>var</w:delText>
        </w:r>
        <w:r>
          <w:delText xml:space="preserve"> c = x.c;  </w:delText>
        </w:r>
        <w:r w:rsidRPr="005F4294">
          <w:rPr>
            <w:color w:val="008000"/>
            <w:highlight w:val="white"/>
          </w:rPr>
          <w:delText>// Error</w:delText>
        </w:r>
        <w:r>
          <w:rPr>
            <w:color w:val="008000"/>
          </w:rPr>
          <w:delText>, no property c in union type</w:delText>
        </w:r>
      </w:del>
    </w:p>
    <w:p w14:paraId="09838EFB" w14:textId="77777777" w:rsidR="00520C74" w:rsidRPr="00520C74" w:rsidRDefault="00520C74" w:rsidP="00520C74">
      <w:pPr>
        <w:rPr>
          <w:del w:id="1012" w:author="Anders Hejlsberg" w:date="2014-11-01T15:43:00Z"/>
        </w:rPr>
      </w:pPr>
      <w:del w:id="1013" w:author="Anders Hejlsberg" w:date="2014-11-01T15:43:00Z">
        <w:r>
          <w:delText xml:space="preserve">Note that </w:delText>
        </w:r>
        <w:r w:rsidR="008F4735">
          <w:delText>'</w:delText>
        </w:r>
        <w:r>
          <w:delText>x.a</w:delText>
        </w:r>
        <w:r w:rsidR="008F4735">
          <w:delText>'</w:delText>
        </w:r>
        <w:r>
          <w:delText xml:space="preserve"> has a union type because the type of </w:delText>
        </w:r>
        <w:r w:rsidR="008F4735">
          <w:delText>'</w:delText>
        </w:r>
        <w:r>
          <w:delText>a</w:delText>
        </w:r>
        <w:r w:rsidR="008F4735">
          <w:delText>'</w:delText>
        </w:r>
        <w:r>
          <w:delText xml:space="preserve"> is different in </w:delText>
        </w:r>
        <w:r w:rsidR="008F4735">
          <w:delText>'</w:delText>
        </w:r>
        <w:r>
          <w:delText>A</w:delText>
        </w:r>
        <w:r w:rsidR="008F4735">
          <w:delText>'</w:delText>
        </w:r>
        <w:r>
          <w:delText xml:space="preserve"> and </w:delText>
        </w:r>
        <w:r w:rsidR="008F4735">
          <w:delText>'</w:delText>
        </w:r>
        <w:r>
          <w:delText>B</w:delText>
        </w:r>
        <w:r w:rsidR="008F4735">
          <w:delText>'</w:delText>
        </w:r>
        <w:r>
          <w:delText xml:space="preserve">, whereas </w:delText>
        </w:r>
        <w:r w:rsidR="008F4735">
          <w:delText>'</w:delText>
        </w:r>
        <w:r>
          <w:delText>x.b</w:delText>
        </w:r>
        <w:r w:rsidR="008F4735">
          <w:delText>'</w:delText>
        </w:r>
        <w:r>
          <w:delText xml:space="preserve"> </w:delText>
        </w:r>
        <w:r w:rsidR="0045308C">
          <w:delText xml:space="preserve">simply </w:delText>
        </w:r>
        <w:r>
          <w:delText xml:space="preserve">has type number because that is the type of </w:delText>
        </w:r>
        <w:r w:rsidR="008F4735">
          <w:delText>'</w:delText>
        </w:r>
        <w:r>
          <w:delText>b</w:delText>
        </w:r>
        <w:r w:rsidR="008F4735">
          <w:delText>'</w:delText>
        </w:r>
        <w:r>
          <w:delText xml:space="preserve"> in both </w:delText>
        </w:r>
        <w:r w:rsidR="008F4735">
          <w:delText>'</w:delText>
        </w:r>
        <w:r>
          <w:delText>A</w:delText>
        </w:r>
        <w:r w:rsidR="008F4735">
          <w:delText>'</w:delText>
        </w:r>
        <w:r>
          <w:delText xml:space="preserve"> and </w:delText>
        </w:r>
        <w:r w:rsidR="008F4735">
          <w:delText>'</w:delText>
        </w:r>
        <w:r>
          <w:delText>B</w:delText>
        </w:r>
        <w:r w:rsidR="008F4735">
          <w:delText>'</w:delText>
        </w:r>
        <w:r>
          <w:delText xml:space="preserve">. Also note that there is no property </w:delText>
        </w:r>
        <w:r w:rsidR="008F4735">
          <w:delText>'</w:delText>
        </w:r>
        <w:r>
          <w:delText>x.c</w:delText>
        </w:r>
        <w:r w:rsidR="008F4735">
          <w:delText>'</w:delText>
        </w:r>
        <w:r>
          <w:delText xml:space="preserve"> because only </w:delText>
        </w:r>
        <w:r w:rsidR="008F4735">
          <w:delText>'</w:delText>
        </w:r>
        <w:r>
          <w:delText>A</w:delText>
        </w:r>
        <w:r w:rsidR="008F4735">
          <w:delText>'</w:delText>
        </w:r>
        <w:r>
          <w:delText xml:space="preserve"> has a property </w:delText>
        </w:r>
        <w:r w:rsidR="008F4735">
          <w:delText>'</w:delText>
        </w:r>
        <w:r>
          <w:delText>c</w:delText>
        </w:r>
        <w:r w:rsidR="008F4735">
          <w:delText>'</w:delText>
        </w:r>
        <w:r>
          <w:delText>.</w:delText>
        </w:r>
      </w:del>
    </w:p>
    <w:p w14:paraId="1710FA12" w14:textId="77777777" w:rsidR="00815514" w:rsidRDefault="00815514" w:rsidP="00815514">
      <w:pPr>
        <w:pStyle w:val="Heading3"/>
      </w:pPr>
      <w:bookmarkStart w:id="1014" w:name="_Toc401414019"/>
      <w:moveFromRangeStart w:id="1015" w:author="Anders Hejlsberg" w:date="2014-11-01T15:43:00Z" w:name="move402619942"/>
      <w:moveFrom w:id="1016" w:author="Anders Hejlsberg" w:date="2014-11-01T15:43:00Z">
        <w:r>
          <w:t>Function Types</w:t>
        </w:r>
        <w:bookmarkEnd w:id="1014"/>
      </w:moveFrom>
    </w:p>
    <w:p w14:paraId="62B88E3F" w14:textId="77777777" w:rsidR="00FF2F0A" w:rsidRDefault="00FF2F0A" w:rsidP="00FF2F0A">
      <w:pPr>
        <w:rPr>
          <w:del w:id="1017" w:author="Anders Hejlsberg" w:date="2014-11-01T15:43:00Z"/>
        </w:rPr>
      </w:pPr>
      <w:moveFrom w:id="1018" w:author="Anders Hejlsberg" w:date="2014-11-01T15:43:00Z">
        <w:r>
          <w:t xml:space="preserve">An object type containing </w:t>
        </w:r>
        <w:r w:rsidR="003E37A3">
          <w:t xml:space="preserve">one or more call signatures </w:t>
        </w:r>
        <w:r>
          <w:t xml:space="preserve">is said to be a </w:t>
        </w:r>
        <w:r w:rsidRPr="00D405C6">
          <w:rPr>
            <w:b/>
            <w:i/>
          </w:rPr>
          <w:t>function type</w:t>
        </w:r>
        <w:r>
          <w:t>.</w:t>
        </w:r>
        <w:r w:rsidR="00DB5E89">
          <w:t xml:space="preserve"> </w:t>
        </w:r>
        <w:r w:rsidR="003E37A3">
          <w:t xml:space="preserve">Function types may be written using function type literals (section </w:t>
        </w:r>
      </w:moveFrom>
      <w:moveFromRangeEnd w:id="1015"/>
      <w:del w:id="1019" w:author="Anders Hejlsberg" w:date="2014-11-01T15:43:00Z">
        <w:r w:rsidR="003E37A3">
          <w:fldChar w:fldCharType="begin"/>
        </w:r>
        <w:r w:rsidR="003E37A3">
          <w:delInstrText xml:space="preserve"> REF _Ref399772616 \r \h </w:delInstrText>
        </w:r>
        <w:r w:rsidR="003E37A3">
          <w:fldChar w:fldCharType="separate"/>
        </w:r>
        <w:r w:rsidR="00633278">
          <w:delText>3.6.7</w:delText>
        </w:r>
        <w:r w:rsidR="003E37A3">
          <w:fldChar w:fldCharType="end"/>
        </w:r>
        <w:r w:rsidR="003E37A3">
          <w:delText>)</w:delText>
        </w:r>
        <w:r w:rsidR="00DB5E89">
          <w:delText xml:space="preserve"> or by including call signatures in object type literals.</w:delText>
        </w:r>
      </w:del>
    </w:p>
    <w:p w14:paraId="5D35E96B" w14:textId="77777777" w:rsidR="00815514" w:rsidRDefault="00815514" w:rsidP="00815514">
      <w:pPr>
        <w:pStyle w:val="Heading3"/>
      </w:pPr>
      <w:bookmarkStart w:id="1020" w:name="_Toc401414020"/>
      <w:moveFromRangeStart w:id="1021" w:author="Anders Hejlsberg" w:date="2014-11-01T15:43:00Z" w:name="move402619943"/>
      <w:moveFrom w:id="1022" w:author="Anders Hejlsberg" w:date="2014-11-01T15:43:00Z">
        <w:r>
          <w:lastRenderedPageBreak/>
          <w:t>Constructor Types</w:t>
        </w:r>
        <w:bookmarkEnd w:id="1020"/>
      </w:moveFrom>
    </w:p>
    <w:p w14:paraId="12711872" w14:textId="77777777" w:rsidR="00FF2F0A" w:rsidRPr="00FF2F0A" w:rsidRDefault="00FF2F0A" w:rsidP="00FF2F0A">
      <w:pPr>
        <w:rPr>
          <w:del w:id="1023" w:author="Anders Hejlsberg" w:date="2014-11-01T15:43:00Z"/>
        </w:rPr>
      </w:pPr>
      <w:moveFrom w:id="1024" w:author="Anders Hejlsberg" w:date="2014-11-01T15:43:00Z">
        <w:r>
          <w:t xml:space="preserve">An object type containing </w:t>
        </w:r>
        <w:r w:rsidR="003E37A3">
          <w:t xml:space="preserve">one or more </w:t>
        </w:r>
        <w:r>
          <w:t xml:space="preserve">construct signatures is said to be a </w:t>
        </w:r>
        <w:r>
          <w:rPr>
            <w:b/>
            <w:i/>
          </w:rPr>
          <w:t>constructor</w:t>
        </w:r>
        <w:r w:rsidRPr="00D405C6">
          <w:rPr>
            <w:b/>
            <w:i/>
          </w:rPr>
          <w:t xml:space="preserve"> type</w:t>
        </w:r>
        <w:r>
          <w:t>.</w:t>
        </w:r>
        <w:r w:rsidR="00DB5E89" w:rsidRPr="00DB5E89">
          <w:t xml:space="preserve"> </w:t>
        </w:r>
        <w:r w:rsidR="00DB5E89">
          <w:t xml:space="preserve">Constructor types may be written using constructor type literals (section </w:t>
        </w:r>
      </w:moveFrom>
      <w:moveFromRangeEnd w:id="1021"/>
      <w:del w:id="1025" w:author="Anders Hejlsberg" w:date="2014-11-01T15:43:00Z">
        <w:r w:rsidR="00DB5E89">
          <w:fldChar w:fldCharType="begin"/>
        </w:r>
        <w:r w:rsidR="00DB5E89">
          <w:delInstrText xml:space="preserve"> REF _Ref399821725 \r \h </w:delInstrText>
        </w:r>
        <w:r w:rsidR="00DB5E89">
          <w:fldChar w:fldCharType="separate"/>
        </w:r>
        <w:r w:rsidR="00633278">
          <w:delText>3.6.8</w:delText>
        </w:r>
        <w:r w:rsidR="00DB5E89">
          <w:fldChar w:fldCharType="end"/>
        </w:r>
        <w:r w:rsidR="00DB5E89">
          <w:delText>) or by including construct signatures in object type literals.</w:delText>
        </w:r>
      </w:del>
    </w:p>
    <w:p w14:paraId="17C39007" w14:textId="77777777" w:rsidR="0044410D" w:rsidRPr="0044410D" w:rsidRDefault="00346243" w:rsidP="00346243">
      <w:pPr>
        <w:pStyle w:val="Heading3"/>
      </w:pPr>
      <w:bookmarkStart w:id="1026" w:name="_Toc401414021"/>
      <w:moveFromRangeStart w:id="1027" w:author="Anders Hejlsberg" w:date="2014-11-01T15:43:00Z" w:name="move402619944"/>
      <w:moveFrom w:id="1028" w:author="Anders Hejlsberg" w:date="2014-11-01T15:43:00Z">
        <w:r>
          <w:t>Members</w:t>
        </w:r>
        <w:bookmarkEnd w:id="1026"/>
      </w:moveFrom>
    </w:p>
    <w:p w14:paraId="44792260" w14:textId="77777777" w:rsidR="0044410D" w:rsidRPr="0044410D" w:rsidRDefault="00F701E3" w:rsidP="00F701E3">
      <w:moveFrom w:id="1029" w:author="Anders Hejlsberg" w:date="2014-11-01T15:43:00Z">
        <w:r>
          <w:t>Every object type is composed from zero or more of the following kinds of members:</w:t>
        </w:r>
      </w:moveFrom>
    </w:p>
    <w:p w14:paraId="7628A1CD" w14:textId="77777777" w:rsidR="0044410D" w:rsidRPr="0044410D" w:rsidRDefault="00F701E3" w:rsidP="00236652">
      <w:pPr>
        <w:pStyle w:val="ListParagraph"/>
        <w:numPr>
          <w:ilvl w:val="0"/>
          <w:numId w:val="4"/>
        </w:numPr>
      </w:pPr>
      <w:moveFrom w:id="1030" w:author="Anders Hejlsberg" w:date="2014-11-01T15:43:00Z">
        <w:r w:rsidRPr="00D20559">
          <w:rPr>
            <w:b/>
            <w:i/>
          </w:rPr>
          <w:t>Properties</w:t>
        </w:r>
        <w:r>
          <w:t>, which define the names an</w:t>
        </w:r>
        <w:r w:rsidR="00BE2081">
          <w:t xml:space="preserve">d types of the properties of </w:t>
        </w:r>
        <w:r>
          <w:t>object</w:t>
        </w:r>
        <w:r w:rsidR="00BE2081">
          <w:t>s</w:t>
        </w:r>
        <w:r>
          <w:t xml:space="preserve"> of the given type. Property names are unique within their type.</w:t>
        </w:r>
      </w:moveFrom>
    </w:p>
    <w:p w14:paraId="0FD42904" w14:textId="77777777" w:rsidR="0044410D" w:rsidRPr="0044410D" w:rsidRDefault="00F701E3" w:rsidP="00236652">
      <w:pPr>
        <w:pStyle w:val="ListParagraph"/>
        <w:numPr>
          <w:ilvl w:val="0"/>
          <w:numId w:val="4"/>
        </w:numPr>
      </w:pPr>
      <w:moveFrom w:id="1031" w:author="Anders Hejlsberg" w:date="2014-11-01T15:43:00Z">
        <w:r>
          <w:rPr>
            <w:b/>
            <w:i/>
          </w:rPr>
          <w:t>Call signatures</w:t>
        </w:r>
        <w:r>
          <w:t>, which define the possible parameter lists and return type</w:t>
        </w:r>
        <w:r w:rsidR="00BE2081">
          <w:t xml:space="preserve">s associated with applying </w:t>
        </w:r>
        <w:r>
          <w:t>call operation</w:t>
        </w:r>
        <w:r w:rsidR="00BE2081">
          <w:t xml:space="preserve">s to </w:t>
        </w:r>
        <w:r>
          <w:t>object</w:t>
        </w:r>
        <w:r w:rsidR="00BE2081">
          <w:t>s</w:t>
        </w:r>
        <w:r>
          <w:t xml:space="preserve"> of the given type.</w:t>
        </w:r>
      </w:moveFrom>
    </w:p>
    <w:p w14:paraId="59363560" w14:textId="77777777" w:rsidR="0044410D" w:rsidRPr="0044410D" w:rsidRDefault="00F701E3" w:rsidP="00236652">
      <w:pPr>
        <w:pStyle w:val="ListParagraph"/>
        <w:numPr>
          <w:ilvl w:val="0"/>
          <w:numId w:val="4"/>
        </w:numPr>
      </w:pPr>
      <w:moveFrom w:id="1032" w:author="Anders Hejlsberg" w:date="2014-11-01T15:43:00Z">
        <w:r>
          <w:rPr>
            <w:b/>
            <w:i/>
          </w:rPr>
          <w:t>Construct</w:t>
        </w:r>
        <w:r w:rsidRPr="00D20559">
          <w:rPr>
            <w:b/>
            <w:i/>
          </w:rPr>
          <w:t xml:space="preserve"> signatures</w:t>
        </w:r>
        <w:r>
          <w:t>, which define the possible parameter lists and return type</w:t>
        </w:r>
        <w:r w:rsidR="00BE2081">
          <w:t>s</w:t>
        </w:r>
        <w:r>
          <w:t xml:space="preserve"> associated with applying t</w:t>
        </w:r>
        <w:r w:rsidRPr="000028B8">
          <w:t xml:space="preserve">he </w:t>
        </w:r>
        <w:r w:rsidRPr="002B3A8D">
          <w:rPr>
            <w:rStyle w:val="CodeFragment"/>
          </w:rPr>
          <w:t>new</w:t>
        </w:r>
        <w:r w:rsidRPr="000028B8">
          <w:t xml:space="preserve"> operator</w:t>
        </w:r>
        <w:r>
          <w:t xml:space="preserve"> to object</w:t>
        </w:r>
        <w:r w:rsidR="00BE2081">
          <w:t>s</w:t>
        </w:r>
        <w:r>
          <w:t xml:space="preserve"> of the given type.</w:t>
        </w:r>
      </w:moveFrom>
    </w:p>
    <w:p w14:paraId="0FAA8330" w14:textId="77777777" w:rsidR="0044410D" w:rsidRPr="0044410D" w:rsidRDefault="00F701E3" w:rsidP="00236652">
      <w:pPr>
        <w:pStyle w:val="ListParagraph"/>
        <w:numPr>
          <w:ilvl w:val="0"/>
          <w:numId w:val="4"/>
        </w:numPr>
      </w:pPr>
      <w:moveFrom w:id="1033" w:author="Anders Hejlsberg" w:date="2014-11-01T15:43:00Z">
        <w:r>
          <w:rPr>
            <w:b/>
            <w:i/>
          </w:rPr>
          <w:t>Index signatures</w:t>
        </w:r>
        <w:r w:rsidR="00DB7F2A">
          <w:t xml:space="preserve">, </w:t>
        </w:r>
        <w:r w:rsidR="004976C5">
          <w:t>which define type constraints for properties in the given type.</w:t>
        </w:r>
        <w:r w:rsidR="002E3D58">
          <w:t xml:space="preserve"> An object type can have at most one string index signature and one numeric index signature.</w:t>
        </w:r>
      </w:moveFrom>
    </w:p>
    <w:p w14:paraId="1B777DB7" w14:textId="77777777" w:rsidR="0044410D" w:rsidRPr="0044410D" w:rsidRDefault="00371204" w:rsidP="00371204">
      <w:moveFrom w:id="1034" w:author="Anders Hejlsberg" w:date="2014-11-01T15:43:00Z">
        <w:r>
          <w:t xml:space="preserve">Properties are either </w:t>
        </w:r>
        <w:r w:rsidRPr="00371204">
          <w:rPr>
            <w:b/>
            <w:i/>
          </w:rPr>
          <w:t>public</w:t>
        </w:r>
        <w:r w:rsidR="000D49B1">
          <w:t>,</w:t>
        </w:r>
        <w:r>
          <w:t xml:space="preserve"> </w:t>
        </w:r>
        <w:r w:rsidRPr="00371204">
          <w:rPr>
            <w:b/>
            <w:i/>
          </w:rPr>
          <w:t>private</w:t>
        </w:r>
        <w:r w:rsidR="000D49B1">
          <w:t xml:space="preserve">, or </w:t>
        </w:r>
        <w:r w:rsidR="000D49B1" w:rsidRPr="000D49B1">
          <w:rPr>
            <w:b/>
            <w:i/>
          </w:rPr>
          <w:t>protected</w:t>
        </w:r>
        <w:r>
          <w:t xml:space="preserve"> and are either </w:t>
        </w:r>
        <w:r w:rsidRPr="00371204">
          <w:rPr>
            <w:b/>
            <w:i/>
          </w:rPr>
          <w:t>required</w:t>
        </w:r>
        <w:r>
          <w:t xml:space="preserve"> or </w:t>
        </w:r>
        <w:r w:rsidRPr="00371204">
          <w:rPr>
            <w:b/>
            <w:i/>
          </w:rPr>
          <w:t>optional</w:t>
        </w:r>
        <w:r>
          <w:t>:</w:t>
        </w:r>
      </w:moveFrom>
    </w:p>
    <w:p w14:paraId="795086F9" w14:textId="77777777" w:rsidR="0044410D" w:rsidRPr="0044410D" w:rsidRDefault="00371204" w:rsidP="00236652">
      <w:pPr>
        <w:pStyle w:val="ListParagraph"/>
        <w:numPr>
          <w:ilvl w:val="0"/>
          <w:numId w:val="25"/>
        </w:numPr>
        <w:rPr>
          <w:del w:id="1035" w:author="Anders Hejlsberg" w:date="2014-11-01T15:43:00Z"/>
        </w:rPr>
      </w:pPr>
      <w:moveFrom w:id="1036" w:author="Anders Hejlsberg" w:date="2014-11-01T15:43:00Z">
        <w:r>
          <w:t xml:space="preserve">Properties </w:t>
        </w:r>
        <w:r w:rsidR="007D2542">
          <w:t>in</w:t>
        </w:r>
        <w:r>
          <w:t xml:space="preserve"> a class </w:t>
        </w:r>
        <w:r w:rsidR="007D2542">
          <w:t xml:space="preserve">declaration </w:t>
        </w:r>
        <w:r>
          <w:t>may be</w:t>
        </w:r>
        <w:r w:rsidR="000D49B1">
          <w:t xml:space="preserve"> designated public, </w:t>
        </w:r>
        <w:r w:rsidR="00BA6397">
          <w:t>private</w:t>
        </w:r>
        <w:r w:rsidR="000D49B1">
          <w:t>, or protected</w:t>
        </w:r>
        <w:r w:rsidR="00BA6397">
          <w:t>, while p</w:t>
        </w:r>
        <w:r>
          <w:t xml:space="preserve">roperties </w:t>
        </w:r>
        <w:r w:rsidR="005D7F2A">
          <w:t>declared in other contexts</w:t>
        </w:r>
        <w:r>
          <w:t xml:space="preserve"> are always considered public.</w:t>
        </w:r>
        <w:r w:rsidR="00BA6397">
          <w:t xml:space="preserve"> Private members are only accessible within thei</w:t>
        </w:r>
        <w:r w:rsidR="000D49B1">
          <w:t>r declaring class</w:t>
        </w:r>
        <w:r w:rsidR="00BA6397">
          <w:t xml:space="preserve">, as described in section </w:t>
        </w:r>
        <w:r w:rsidR="00BA6397">
          <w:fldChar w:fldCharType="begin"/>
        </w:r>
        <w:r w:rsidR="00BA6397">
          <w:instrText xml:space="preserve"> REF _Ref330633039 \r \h </w:instrText>
        </w:r>
        <w:r w:rsidR="00BA6397">
          <w:fldChar w:fldCharType="separate"/>
        </w:r>
        <w:r w:rsidR="00B510EF">
          <w:t>8.2.2</w:t>
        </w:r>
        <w:r w:rsidR="00BA6397">
          <w:fldChar w:fldCharType="end"/>
        </w:r>
        <w:r w:rsidR="00146DF1">
          <w:t xml:space="preserve">, and </w:t>
        </w:r>
        <w:r w:rsidR="000705C3">
          <w:t xml:space="preserve">private properties </w:t>
        </w:r>
        <w:r w:rsidR="00146DF1">
          <w:t>match only themselves in subtype and assignment compatibility checks</w:t>
        </w:r>
        <w:r w:rsidR="00BF1509">
          <w:t xml:space="preserve">, as described in section </w:t>
        </w:r>
      </w:moveFrom>
      <w:moveFromRangeEnd w:id="1027"/>
      <w:del w:id="1037" w:author="Anders Hejlsberg" w:date="2014-11-01T15:43:00Z">
        <w:r w:rsidR="00BF1509">
          <w:fldChar w:fldCharType="begin"/>
        </w:r>
        <w:r w:rsidR="00BF1509">
          <w:delInstrText xml:space="preserve"> REF _Ref320780546 \r \h </w:delInstrText>
        </w:r>
        <w:r w:rsidR="00BF1509">
          <w:fldChar w:fldCharType="separate"/>
        </w:r>
        <w:r w:rsidR="00633278">
          <w:delText>3.8</w:delText>
        </w:r>
        <w:r w:rsidR="00BF1509">
          <w:fldChar w:fldCharType="end"/>
        </w:r>
        <w:r w:rsidR="00146DF1">
          <w:delText>.</w:delText>
        </w:r>
        <w:r w:rsidR="000D49B1">
          <w:delText xml:space="preserve"> Protected members are only accessible within their declaring class and classes derived from</w:delText>
        </w:r>
        <w:r w:rsidR="009F578E">
          <w:delText xml:space="preserve"> it, as described in section </w:delText>
        </w:r>
        <w:r w:rsidR="009F578E">
          <w:fldChar w:fldCharType="begin"/>
        </w:r>
        <w:r w:rsidR="009F578E">
          <w:delInstrText xml:space="preserve"> REF _Ref330633039 \r \h </w:delInstrText>
        </w:r>
        <w:r w:rsidR="009F578E">
          <w:fldChar w:fldCharType="separate"/>
        </w:r>
        <w:r w:rsidR="00633278">
          <w:delText>8.2.2</w:delText>
        </w:r>
        <w:r w:rsidR="009F578E">
          <w:fldChar w:fldCharType="end"/>
        </w:r>
        <w:r w:rsidR="000D49B1">
          <w:delText>, and protected properties match only themselves and overrides in subtype and assignment</w:delText>
        </w:r>
        <w:r w:rsidR="000D49B1" w:rsidRPr="000D49B1">
          <w:delText xml:space="preserve"> </w:delText>
        </w:r>
        <w:r w:rsidR="000D49B1">
          <w:delText xml:space="preserve">compatibility checks, as described in section </w:delText>
        </w:r>
        <w:r w:rsidR="000D49B1">
          <w:fldChar w:fldCharType="begin"/>
        </w:r>
        <w:r w:rsidR="000D49B1">
          <w:delInstrText xml:space="preserve"> REF _Ref320780546 \r \h </w:delInstrText>
        </w:r>
        <w:r w:rsidR="000D49B1">
          <w:fldChar w:fldCharType="separate"/>
        </w:r>
        <w:r w:rsidR="00633278">
          <w:delText>3.8</w:delText>
        </w:r>
        <w:r w:rsidR="000D49B1">
          <w:fldChar w:fldCharType="end"/>
        </w:r>
        <w:r w:rsidR="000D49B1">
          <w:delText>.</w:delText>
        </w:r>
      </w:del>
    </w:p>
    <w:p w14:paraId="210FCF98" w14:textId="77777777" w:rsidR="0044410D" w:rsidRPr="0044410D" w:rsidRDefault="00371204" w:rsidP="00236652">
      <w:pPr>
        <w:pStyle w:val="ListParagraph"/>
        <w:numPr>
          <w:ilvl w:val="0"/>
          <w:numId w:val="25"/>
        </w:numPr>
        <w:rPr>
          <w:del w:id="1038" w:author="Anders Hejlsberg" w:date="2014-11-01T15:43:00Z"/>
        </w:rPr>
      </w:pPr>
      <w:moveFromRangeStart w:id="1039" w:author="Anders Hejlsberg" w:date="2014-11-01T15:43:00Z" w:name="move402619945"/>
      <w:moveFrom w:id="1040" w:author="Anders Hejlsberg" w:date="2014-11-01T15:43:00Z">
        <w:r>
          <w:t xml:space="preserve">Properties </w:t>
        </w:r>
        <w:r w:rsidR="007D2542">
          <w:t>in</w:t>
        </w:r>
        <w:r>
          <w:t xml:space="preserve"> an object type literal or interface </w:t>
        </w:r>
        <w:r w:rsidR="00610558">
          <w:t xml:space="preserve">declaration </w:t>
        </w:r>
        <w:r>
          <w:t>may be de</w:t>
        </w:r>
        <w:r w:rsidR="00BA6397">
          <w:t>signated required or optional, while p</w:t>
        </w:r>
        <w:r>
          <w:t xml:space="preserve">roperties </w:t>
        </w:r>
        <w:r w:rsidR="005D7F2A">
          <w:t>declared in other contexts</w:t>
        </w:r>
        <w:r>
          <w:t xml:space="preserve"> are always considered required</w:t>
        </w:r>
        <w:r w:rsidR="00117EB8">
          <w:t xml:space="preserve">. Properties that are optional in the target type of an assignment may be omitted from source objects, as described in section </w:t>
        </w:r>
      </w:moveFrom>
      <w:moveFromRangeEnd w:id="1039"/>
      <w:del w:id="1041" w:author="Anders Hejlsberg" w:date="2014-11-01T15:43:00Z">
        <w:r w:rsidR="00117EB8">
          <w:fldChar w:fldCharType="begin"/>
        </w:r>
        <w:r w:rsidR="00117EB8">
          <w:delInstrText xml:space="preserve"> REF _Ref330633611 \r \h </w:delInstrText>
        </w:r>
        <w:r w:rsidR="00117EB8">
          <w:fldChar w:fldCharType="separate"/>
        </w:r>
        <w:r w:rsidR="00633278">
          <w:delText>3.8.4</w:delText>
        </w:r>
        <w:r w:rsidR="00117EB8">
          <w:fldChar w:fldCharType="end"/>
        </w:r>
        <w:r w:rsidR="00117EB8">
          <w:delText>.</w:delText>
        </w:r>
      </w:del>
    </w:p>
    <w:p w14:paraId="51B045CE" w14:textId="77777777" w:rsidR="0044410D" w:rsidRPr="0044410D" w:rsidRDefault="00856413" w:rsidP="00350267">
      <w:del w:id="1042" w:author="Anders Hejlsberg" w:date="2014-11-01T15:43:00Z">
        <w:r>
          <w:delText xml:space="preserve">Call and construct signatures may be </w:delText>
        </w:r>
        <w:r w:rsidRPr="00856413">
          <w:rPr>
            <w:b/>
            <w:i/>
          </w:rPr>
          <w:delText>specialized</w:delText>
        </w:r>
        <w:r>
          <w:delText xml:space="preserve"> (section </w:delText>
        </w:r>
        <w:r>
          <w:fldChar w:fldCharType="begin"/>
        </w:r>
        <w:r>
          <w:delInstrText xml:space="preserve"> REF _Ref352141783 \r \h </w:delInstrText>
        </w:r>
        <w:r>
          <w:fldChar w:fldCharType="separate"/>
        </w:r>
        <w:r w:rsidR="00633278">
          <w:delText>3.7.2.4</w:delText>
        </w:r>
        <w:r>
          <w:fldChar w:fldCharType="end"/>
        </w:r>
        <w:r>
          <w:delText xml:space="preserve">) by including parameters with string literal types. </w:delText>
        </w:r>
      </w:del>
      <w:moveFromRangeStart w:id="1043" w:author="Anders Hejlsberg" w:date="2014-11-01T15:43:00Z" w:name="move402619946"/>
      <w:moveFrom w:id="1044" w:author="Anders Hejlsberg" w:date="2014-11-01T15:43:00Z">
        <w:r>
          <w:t>Specialized signatures are used to express patterns where specific string values for some parameters cause the types of other parameters or the function result to become further specialized.</w:t>
        </w:r>
      </w:moveFrom>
    </w:p>
    <w:p w14:paraId="3B0C371D" w14:textId="769BCA64" w:rsidR="0044410D" w:rsidRPr="0044410D" w:rsidRDefault="00A71A7A" w:rsidP="00A71A7A">
      <w:pPr>
        <w:pStyle w:val="Heading2"/>
      </w:pPr>
      <w:bookmarkStart w:id="1045" w:name="_Toc401414022"/>
      <w:moveFromRangeEnd w:id="1043"/>
      <w:r>
        <w:t>Type Parameters</w:t>
      </w:r>
      <w:bookmarkEnd w:id="943"/>
      <w:bookmarkEnd w:id="995"/>
      <w:bookmarkEnd w:id="1045"/>
    </w:p>
    <w:p w14:paraId="5EAB1B9D" w14:textId="77777777" w:rsidR="0044410D" w:rsidRPr="0044410D" w:rsidRDefault="00EA60C0" w:rsidP="00EA60C0">
      <w:r>
        <w:t xml:space="preserve">A type parameter </w:t>
      </w:r>
      <w:r w:rsidR="00054C8C">
        <w:t>represents an actual</w:t>
      </w:r>
      <w:r>
        <w:t xml:space="preserve"> type that the parameter is bound to in a generic type </w:t>
      </w:r>
      <w:r w:rsidR="00BF1509">
        <w:t>reference</w:t>
      </w:r>
      <w:r>
        <w:t xml:space="preserve"> or a generic function call.</w:t>
      </w:r>
      <w:r w:rsidR="00A138E6">
        <w:t xml:space="preserve"> Type parameters have constraints that establish upper bounds for their actual type arguments.</w:t>
      </w:r>
    </w:p>
    <w:p w14:paraId="654F4C32" w14:textId="77777777" w:rsidR="0044410D" w:rsidRPr="0044410D" w:rsidRDefault="00890D6B" w:rsidP="00EA60C0">
      <w:r>
        <w:lastRenderedPageBreak/>
        <w:t>Since a type parameter represents a multitude of</w:t>
      </w:r>
      <w:r w:rsidR="00DC6EE8" w:rsidRPr="00DC6EE8">
        <w:t xml:space="preserve"> different type arguments, type parameters</w:t>
      </w:r>
      <w:r w:rsidR="00765DEA">
        <w:t xml:space="preserve"> have certain restrictions compared to other types. In particular, a type parameter ca</w:t>
      </w:r>
      <w:r w:rsidR="00473D71">
        <w:t>nnot be used as a base class or</w:t>
      </w:r>
      <w:r w:rsidR="00BF1509">
        <w:t xml:space="preserve"> interface.</w:t>
      </w:r>
    </w:p>
    <w:p w14:paraId="2E2B052A" w14:textId="77777777" w:rsidR="0044410D" w:rsidRPr="0044410D" w:rsidRDefault="00EC706E" w:rsidP="00EC706E">
      <w:pPr>
        <w:pStyle w:val="Heading3"/>
      </w:pPr>
      <w:bookmarkStart w:id="1046" w:name="_Ref366146437"/>
      <w:bookmarkStart w:id="1047" w:name="_Toc402619837"/>
      <w:bookmarkStart w:id="1048" w:name="_Toc401414023"/>
      <w:r>
        <w:t>Type Parameter Lists</w:t>
      </w:r>
      <w:bookmarkEnd w:id="1046"/>
      <w:bookmarkEnd w:id="1047"/>
      <w:bookmarkEnd w:id="1048"/>
    </w:p>
    <w:p w14:paraId="4371DE6B" w14:textId="77777777" w:rsidR="0044410D" w:rsidRPr="0044410D" w:rsidRDefault="00EC706E" w:rsidP="00EC706E">
      <w:r>
        <w:t>Class, interface, and function declarations may optionally include lists of type parameters enclosed in &lt; and &gt; brackets. Type parameters are also permitted in call signatures of object, function, and constructor type literals.</w:t>
      </w:r>
    </w:p>
    <w:p w14:paraId="026E97A0" w14:textId="77777777" w:rsidR="0044410D" w:rsidRPr="0044410D" w:rsidRDefault="00EC706E" w:rsidP="00EC706E">
      <w:pPr>
        <w:pStyle w:val="Grammar"/>
      </w:pPr>
      <w:r w:rsidRPr="00DB544C">
        <w:rPr>
          <w:rStyle w:val="Production"/>
        </w:rPr>
        <w:t>TypeParameters:</w:t>
      </w:r>
      <w:r w:rsidR="0048218E" w:rsidRPr="0048218E">
        <w:br/>
      </w:r>
      <w:r w:rsidRPr="00E570DF">
        <w:rPr>
          <w:rStyle w:val="Terminal"/>
        </w:rPr>
        <w:t>&lt;</w:t>
      </w:r>
      <w:r>
        <w:t xml:space="preserve">   </w:t>
      </w:r>
      <w:r w:rsidRPr="001E0AF4">
        <w:rPr>
          <w:rStyle w:val="Production"/>
        </w:rPr>
        <w:t>TypeParameterList</w:t>
      </w:r>
      <w:r>
        <w:t xml:space="preserve">   </w:t>
      </w:r>
      <w:r w:rsidRPr="00E570DF">
        <w:rPr>
          <w:rStyle w:val="Terminal"/>
        </w:rPr>
        <w:t>&gt;</w:t>
      </w:r>
    </w:p>
    <w:p w14:paraId="67BB860D" w14:textId="77777777" w:rsidR="0044410D" w:rsidRPr="0044410D" w:rsidRDefault="00EC706E" w:rsidP="00EC706E">
      <w:pPr>
        <w:pStyle w:val="Grammar"/>
      </w:pPr>
      <w:r w:rsidRPr="00DB544C">
        <w:rPr>
          <w:rStyle w:val="Production"/>
        </w:rPr>
        <w:t>TypeParameterList:</w:t>
      </w:r>
      <w:r w:rsidR="0048218E" w:rsidRPr="0048218E">
        <w:br/>
      </w:r>
      <w:r w:rsidRPr="001E0AF4">
        <w:rPr>
          <w:rStyle w:val="Production"/>
        </w:rPr>
        <w:t>TypeParameter</w:t>
      </w:r>
      <w:r w:rsidR="0048218E" w:rsidRPr="0048218E">
        <w:br/>
      </w:r>
      <w:r w:rsidRPr="001E0AF4">
        <w:rPr>
          <w:rStyle w:val="Production"/>
        </w:rPr>
        <w:t>TypeParameterList</w:t>
      </w:r>
      <w:r>
        <w:t xml:space="preserve">   </w:t>
      </w:r>
      <w:r w:rsidRPr="00E570DF">
        <w:rPr>
          <w:rStyle w:val="Terminal"/>
        </w:rPr>
        <w:t>,</w:t>
      </w:r>
      <w:r>
        <w:t xml:space="preserve">   </w:t>
      </w:r>
      <w:r w:rsidRPr="001E0AF4">
        <w:rPr>
          <w:rStyle w:val="Production"/>
        </w:rPr>
        <w:t>TypeParameter</w:t>
      </w:r>
    </w:p>
    <w:p w14:paraId="20129205" w14:textId="77777777" w:rsidR="0044410D" w:rsidRPr="0044410D" w:rsidRDefault="00EC706E" w:rsidP="00EC706E">
      <w:pPr>
        <w:pStyle w:val="Grammar"/>
      </w:pPr>
      <w:r w:rsidRPr="00DB544C">
        <w:rPr>
          <w:rStyle w:val="Production"/>
        </w:rPr>
        <w:t>TypeParameter:</w:t>
      </w:r>
      <w:r w:rsidR="0048218E" w:rsidRPr="0048218E">
        <w:br/>
      </w:r>
      <w:r w:rsidRPr="001E0AF4">
        <w:rPr>
          <w:rStyle w:val="Production"/>
        </w:rPr>
        <w:t>Identifier</w:t>
      </w:r>
      <w:r>
        <w:t xml:space="preserve">   </w:t>
      </w:r>
      <w:r w:rsidRPr="001E0AF4">
        <w:rPr>
          <w:rStyle w:val="Production"/>
        </w:rPr>
        <w:t>Constraint</w:t>
      </w:r>
      <w:r w:rsidRPr="001E0AF4">
        <w:rPr>
          <w:rStyle w:val="Production"/>
          <w:vertAlign w:val="subscript"/>
        </w:rPr>
        <w:t>opt</w:t>
      </w:r>
    </w:p>
    <w:p w14:paraId="03788683" w14:textId="77777777" w:rsidR="0044410D" w:rsidRPr="0044410D" w:rsidRDefault="00EC706E" w:rsidP="00EC706E">
      <w:pPr>
        <w:pStyle w:val="Grammar"/>
      </w:pPr>
      <w:r w:rsidRPr="00DB544C">
        <w:rPr>
          <w:rStyle w:val="Production"/>
        </w:rPr>
        <w:t>Constraint:</w:t>
      </w:r>
      <w:r w:rsidR="0048218E" w:rsidRPr="0048218E">
        <w:br/>
      </w:r>
      <w:r w:rsidRPr="001C6159">
        <w:rPr>
          <w:rStyle w:val="Terminal"/>
        </w:rPr>
        <w:t>extends</w:t>
      </w:r>
      <w:r>
        <w:t xml:space="preserve">   </w:t>
      </w:r>
      <w:r w:rsidRPr="001E0AF4">
        <w:rPr>
          <w:rStyle w:val="Production"/>
        </w:rPr>
        <w:t>Type</w:t>
      </w:r>
    </w:p>
    <w:p w14:paraId="41CD0803" w14:textId="77777777" w:rsidR="0044410D" w:rsidRPr="0044410D" w:rsidRDefault="00EC706E" w:rsidP="00EC706E">
      <w:r>
        <w:t xml:space="preserve">Type parameter names must be unique. A compile-time error occurs if two or more type parameters in the same </w:t>
      </w:r>
      <w:r w:rsidRPr="00444A5A">
        <w:rPr>
          <w:rStyle w:val="Production"/>
        </w:rPr>
        <w:t>TypeParameterList</w:t>
      </w:r>
      <w:r>
        <w:t xml:space="preserve"> have the same name.</w:t>
      </w:r>
    </w:p>
    <w:p w14:paraId="71B92C4F" w14:textId="77777777" w:rsidR="0044410D" w:rsidRPr="0044410D" w:rsidRDefault="00EC706E" w:rsidP="00EC706E">
      <w:r>
        <w:t>The scope of a type parameter extends over the entire declaration with which the type parameter list is associated, with the exception of static member declarations in classes.</w:t>
      </w:r>
    </w:p>
    <w:p w14:paraId="67E5CF01" w14:textId="77777777" w:rsidR="0044410D" w:rsidRPr="0044410D" w:rsidRDefault="00EC706E" w:rsidP="00EC706E">
      <w:r>
        <w:t xml:space="preserve">Each type parameter has an associated type parameter </w:t>
      </w:r>
      <w:r w:rsidRPr="004F119B">
        <w:rPr>
          <w:b/>
          <w:i/>
        </w:rPr>
        <w:t>constraint</w:t>
      </w:r>
      <w:r>
        <w:t xml:space="preserve"> that establishes </w:t>
      </w:r>
      <w:r w:rsidRPr="009F7835">
        <w:t>an upper bound for</w:t>
      </w:r>
      <w:r>
        <w:t xml:space="preserve"> type arguments. Omitting a constraint corresponds to specifying </w:t>
      </w:r>
      <w:r w:rsidR="00FA319F">
        <w:t xml:space="preserve">the empty object type </w:t>
      </w:r>
      <w:r w:rsidR="00FA319F" w:rsidRPr="00FA319F">
        <w:rPr>
          <w:rStyle w:val="CodeFragment"/>
        </w:rPr>
        <w:t>{}</w:t>
      </w:r>
      <w:r>
        <w:t>.</w:t>
      </w:r>
      <w:r w:rsidR="00EC3C5F">
        <w:t xml:space="preserve"> Type parameters declared in a particular type parameter list may not be referenced in constraints in that type parameter list.</w:t>
      </w:r>
    </w:p>
    <w:p w14:paraId="76434063" w14:textId="77777777" w:rsidR="0044410D" w:rsidRPr="0044410D" w:rsidRDefault="00E76AB8" w:rsidP="00E76AB8">
      <w:r>
        <w:t xml:space="preserve">The </w:t>
      </w:r>
      <w:r w:rsidRPr="00EA7BFB">
        <w:rPr>
          <w:b/>
          <w:i/>
        </w:rPr>
        <w:t>base constraint</w:t>
      </w:r>
      <w:r>
        <w:t xml:space="preserve"> of a type parameter </w:t>
      </w:r>
      <w:r w:rsidRPr="004E3E54">
        <w:rPr>
          <w:i/>
        </w:rPr>
        <w:t>T</w:t>
      </w:r>
      <w:r>
        <w:t xml:space="preserve"> </w:t>
      </w:r>
      <w:r w:rsidR="00251BE1">
        <w:t>is defined</w:t>
      </w:r>
      <w:r>
        <w:t xml:space="preserve"> as follows:</w:t>
      </w:r>
    </w:p>
    <w:p w14:paraId="0D0A0CCE" w14:textId="77777777" w:rsidR="0044410D" w:rsidRPr="0044410D" w:rsidRDefault="00494615" w:rsidP="00236652">
      <w:pPr>
        <w:pStyle w:val="ListParagraph"/>
        <w:numPr>
          <w:ilvl w:val="0"/>
          <w:numId w:val="47"/>
        </w:numPr>
      </w:pPr>
      <w:r>
        <w:t xml:space="preserve">If </w:t>
      </w:r>
      <w:r w:rsidRPr="00494615">
        <w:rPr>
          <w:i/>
        </w:rPr>
        <w:t>T</w:t>
      </w:r>
      <w:r>
        <w:t xml:space="preserve"> has no declared constraint, </w:t>
      </w:r>
      <w:r w:rsidRPr="00494615">
        <w:rPr>
          <w:i/>
        </w:rPr>
        <w:t>T</w:t>
      </w:r>
      <w:r w:rsidR="008F4735">
        <w:t>'</w:t>
      </w:r>
      <w:r>
        <w:t xml:space="preserve">s base constraint </w:t>
      </w:r>
      <w:r w:rsidR="00FA319F">
        <w:t xml:space="preserve">is the empty object type </w:t>
      </w:r>
      <w:r w:rsidR="00FA319F" w:rsidRPr="00FA319F">
        <w:rPr>
          <w:rStyle w:val="CodeFragment"/>
        </w:rPr>
        <w:t>{}</w:t>
      </w:r>
      <w:r w:rsidR="00EC3C5F">
        <w:t>.</w:t>
      </w:r>
    </w:p>
    <w:p w14:paraId="5599F175" w14:textId="77777777" w:rsidR="0044410D" w:rsidRPr="0044410D" w:rsidRDefault="00494615" w:rsidP="00236652">
      <w:pPr>
        <w:pStyle w:val="ListParagraph"/>
        <w:numPr>
          <w:ilvl w:val="0"/>
          <w:numId w:val="47"/>
        </w:numPr>
      </w:pPr>
      <w:r>
        <w:t xml:space="preserve">If </w:t>
      </w:r>
      <w:r w:rsidRPr="00494615">
        <w:rPr>
          <w:i/>
        </w:rPr>
        <w:t>T</w:t>
      </w:r>
      <w:r w:rsidR="008F4735">
        <w:t>'</w:t>
      </w:r>
      <w:r>
        <w:t xml:space="preserve">s declared constraint is </w:t>
      </w:r>
      <w:r w:rsidR="006D0043">
        <w:t>a</w:t>
      </w:r>
      <w:r>
        <w:t xml:space="preserve"> type parameter, </w:t>
      </w:r>
      <w:r w:rsidRPr="00494615">
        <w:rPr>
          <w:i/>
        </w:rPr>
        <w:t>T</w:t>
      </w:r>
      <w:r w:rsidR="008F4735">
        <w:t>'</w:t>
      </w:r>
      <w:r>
        <w:t>s base constraint is that of the type parameter.</w:t>
      </w:r>
    </w:p>
    <w:p w14:paraId="0DD0FF4E" w14:textId="77777777" w:rsidR="0044410D" w:rsidRPr="0044410D" w:rsidRDefault="00494615" w:rsidP="00236652">
      <w:pPr>
        <w:pStyle w:val="ListParagraph"/>
        <w:numPr>
          <w:ilvl w:val="0"/>
          <w:numId w:val="47"/>
        </w:numPr>
      </w:pPr>
      <w:r>
        <w:t xml:space="preserve">Otherwise, </w:t>
      </w:r>
      <w:r w:rsidRPr="00494615">
        <w:rPr>
          <w:i/>
        </w:rPr>
        <w:t>T</w:t>
      </w:r>
      <w:r w:rsidR="008F4735">
        <w:t>'</w:t>
      </w:r>
      <w:r>
        <w:t xml:space="preserve">s base constraint is </w:t>
      </w:r>
      <w:r w:rsidRPr="00494615">
        <w:rPr>
          <w:i/>
        </w:rPr>
        <w:t>T</w:t>
      </w:r>
      <w:r w:rsidR="008F4735">
        <w:t>'</w:t>
      </w:r>
      <w:r>
        <w:t>s declared constraint.</w:t>
      </w:r>
    </w:p>
    <w:p w14:paraId="25DF1919" w14:textId="77777777" w:rsidR="0044410D" w:rsidRPr="0044410D" w:rsidRDefault="00A6516C" w:rsidP="00A6516C">
      <w:r>
        <w:t>In the example</w:t>
      </w:r>
    </w:p>
    <w:p w14:paraId="7AD28BAD" w14:textId="77777777" w:rsidR="0044410D" w:rsidRPr="0044410D" w:rsidRDefault="00EC3C5F" w:rsidP="00A6516C">
      <w:pPr>
        <w:pStyle w:val="Code"/>
        <w:rPr>
          <w:highlight w:val="white"/>
        </w:rPr>
      </w:pPr>
      <w:r>
        <w:rPr>
          <w:color w:val="0000FF"/>
          <w:highlight w:val="white"/>
        </w:rPr>
        <w:t>interface</w:t>
      </w:r>
      <w:r>
        <w:rPr>
          <w:highlight w:val="white"/>
        </w:rPr>
        <w:t xml:space="preserve"> </w:t>
      </w:r>
      <w:r w:rsidR="003C16F1">
        <w:rPr>
          <w:highlight w:val="white"/>
        </w:rPr>
        <w:t xml:space="preserve">G&lt;T, U </w:t>
      </w:r>
      <w:r w:rsidR="003C16F1" w:rsidRPr="003C16F1">
        <w:rPr>
          <w:color w:val="0000FF"/>
          <w:highlight w:val="white"/>
        </w:rPr>
        <w:t>extends</w:t>
      </w:r>
      <w:r w:rsidR="003C16F1">
        <w:rPr>
          <w:highlight w:val="white"/>
        </w:rPr>
        <w:t xml:space="preserve"> Function&gt; {</w:t>
      </w:r>
      <w:r w:rsidR="0048218E" w:rsidRPr="0048218E">
        <w:rPr>
          <w:highlight w:val="white"/>
        </w:rPr>
        <w:br/>
      </w:r>
      <w:r w:rsidR="003C16F1">
        <w:rPr>
          <w:highlight w:val="white"/>
        </w:rPr>
        <w:t xml:space="preserve">    f&lt;V </w:t>
      </w:r>
      <w:r w:rsidR="003C16F1" w:rsidRPr="003C16F1">
        <w:rPr>
          <w:color w:val="0000FF"/>
          <w:highlight w:val="white"/>
        </w:rPr>
        <w:t>extends</w:t>
      </w:r>
      <w:r w:rsidR="003C16F1">
        <w:rPr>
          <w:highlight w:val="white"/>
        </w:rPr>
        <w:t xml:space="preserve"> U&gt;(x: V): V;</w:t>
      </w:r>
      <w:r w:rsidR="0048218E" w:rsidRPr="0048218E">
        <w:rPr>
          <w:highlight w:val="white"/>
        </w:rPr>
        <w:br/>
      </w:r>
      <w:r w:rsidR="003C16F1">
        <w:rPr>
          <w:highlight w:val="white"/>
        </w:rPr>
        <w:t>}</w:t>
      </w:r>
    </w:p>
    <w:p w14:paraId="7A456381" w14:textId="77777777" w:rsidR="0044410D" w:rsidRPr="0044410D" w:rsidRDefault="00A6516C" w:rsidP="00A6516C">
      <w:r>
        <w:t xml:space="preserve">the base constraint of </w:t>
      </w:r>
      <w:r w:rsidR="008F4735">
        <w:t>'</w:t>
      </w:r>
      <w:r>
        <w:t>T</w:t>
      </w:r>
      <w:r w:rsidR="008F4735">
        <w:t>'</w:t>
      </w:r>
      <w:r>
        <w:t xml:space="preserve"> </w:t>
      </w:r>
      <w:r w:rsidR="00251BE1">
        <w:t xml:space="preserve">is </w:t>
      </w:r>
      <w:r w:rsidR="00FA319F">
        <w:t>the empty object type</w:t>
      </w:r>
      <w:r w:rsidR="003C16F1">
        <w:t xml:space="preserve">, </w:t>
      </w:r>
      <w:r w:rsidR="00251BE1">
        <w:t xml:space="preserve">and the base constraint of </w:t>
      </w:r>
      <w:r w:rsidR="008F4735">
        <w:t>'</w:t>
      </w:r>
      <w:r>
        <w:t>U</w:t>
      </w:r>
      <w:r w:rsidR="008F4735">
        <w:t>'</w:t>
      </w:r>
      <w:r>
        <w:t xml:space="preserve"> </w:t>
      </w:r>
      <w:r w:rsidR="00251BE1">
        <w:t xml:space="preserve">and </w:t>
      </w:r>
      <w:r w:rsidR="008F4735">
        <w:t>'</w:t>
      </w:r>
      <w:r w:rsidR="00251BE1">
        <w:t>V</w:t>
      </w:r>
      <w:r w:rsidR="008F4735">
        <w:t>'</w:t>
      </w:r>
      <w:r w:rsidR="00251BE1">
        <w:t xml:space="preserve"> </w:t>
      </w:r>
      <w:r>
        <w:t xml:space="preserve">is </w:t>
      </w:r>
      <w:r w:rsidR="008F4735">
        <w:t>'</w:t>
      </w:r>
      <w:r>
        <w:t>Function</w:t>
      </w:r>
      <w:r w:rsidR="008F4735">
        <w:t>'</w:t>
      </w:r>
      <w:r w:rsidR="00251BE1">
        <w:t>.</w:t>
      </w:r>
    </w:p>
    <w:p w14:paraId="53074F36" w14:textId="7272C3D4" w:rsidR="0044410D" w:rsidRPr="0044410D" w:rsidRDefault="00251BE1" w:rsidP="00251BE1">
      <w:r>
        <w:lastRenderedPageBreak/>
        <w:t xml:space="preserve">For purposes of determining type relationships (section </w:t>
      </w:r>
      <w:r>
        <w:fldChar w:fldCharType="begin"/>
      </w:r>
      <w:r>
        <w:instrText xml:space="preserve"> REF _Ref320780546 \r \h </w:instrText>
      </w:r>
      <w:r>
        <w:fldChar w:fldCharType="separate"/>
      </w:r>
      <w:del w:id="1049" w:author="Anders Hejlsberg" w:date="2014-11-01T15:43:00Z">
        <w:r w:rsidR="00633278">
          <w:delText>3.8</w:delText>
        </w:r>
      </w:del>
      <w:ins w:id="1050" w:author="Anders Hejlsberg" w:date="2014-11-01T15:43:00Z">
        <w:r w:rsidR="00B510EF">
          <w:t>0</w:t>
        </w:r>
      </w:ins>
      <w:r>
        <w:fldChar w:fldCharType="end"/>
      </w:r>
      <w:r>
        <w:t xml:space="preserve">), type parameters appear to be subtypes of their base constraint. Likewise, in property accesses (section </w:t>
      </w:r>
      <w:r>
        <w:fldChar w:fldCharType="begin"/>
      </w:r>
      <w:r>
        <w:instrText xml:space="preserve"> REF _Ref320780642 \r \h </w:instrText>
      </w:r>
      <w:r>
        <w:fldChar w:fldCharType="separate"/>
      </w:r>
      <w:r w:rsidR="00B510EF">
        <w:t>4.10</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B510EF">
        <w:t>4.11</w:t>
      </w:r>
      <w:r>
        <w:fldChar w:fldCharType="end"/>
      </w:r>
      <w:r>
        <w:t xml:space="preserve">), and function calls (section </w:t>
      </w:r>
      <w:r>
        <w:fldChar w:fldCharType="begin"/>
      </w:r>
      <w:r>
        <w:instrText xml:space="preserve"> REF _Ref320250038 \r \h </w:instrText>
      </w:r>
      <w:r>
        <w:fldChar w:fldCharType="separate"/>
      </w:r>
      <w:r w:rsidR="00B510EF">
        <w:t>4.12</w:t>
      </w:r>
      <w:r>
        <w:fldChar w:fldCharType="end"/>
      </w:r>
      <w:r>
        <w:t>), type parameters appear to have the members of their base constraint, but no other members.</w:t>
      </w:r>
    </w:p>
    <w:p w14:paraId="5A76B47D" w14:textId="77777777" w:rsidR="0044410D" w:rsidRPr="0044410D" w:rsidRDefault="00EC706E" w:rsidP="00EC706E">
      <w:pPr>
        <w:pStyle w:val="Heading3"/>
      </w:pPr>
      <w:bookmarkStart w:id="1051" w:name="_Ref366145964"/>
      <w:bookmarkStart w:id="1052" w:name="_Toc402619838"/>
      <w:bookmarkStart w:id="1053" w:name="_Toc401414024"/>
      <w:r>
        <w:t>Type Argument Lists</w:t>
      </w:r>
      <w:bookmarkEnd w:id="1051"/>
      <w:bookmarkEnd w:id="1052"/>
      <w:bookmarkEnd w:id="1053"/>
    </w:p>
    <w:p w14:paraId="16F71281" w14:textId="37CF8D9C" w:rsidR="0044410D" w:rsidRPr="0044410D" w:rsidRDefault="00EC706E" w:rsidP="00EC706E">
      <w:r>
        <w:t xml:space="preserve">A type reference </w:t>
      </w:r>
      <w:r w:rsidR="00903F35">
        <w:t xml:space="preserve">(section </w:t>
      </w:r>
      <w:r w:rsidR="00903F35">
        <w:fldChar w:fldCharType="begin"/>
      </w:r>
      <w:r w:rsidR="00903F35">
        <w:instrText xml:space="preserve"> REF _Ref343165311 \r \h </w:instrText>
      </w:r>
      <w:r w:rsidR="00903F35">
        <w:fldChar w:fldCharType="separate"/>
      </w:r>
      <w:r w:rsidR="00B510EF">
        <w:t>3.</w:t>
      </w:r>
      <w:del w:id="1054" w:author="Anders Hejlsberg" w:date="2014-11-01T15:43:00Z">
        <w:r w:rsidR="00633278">
          <w:delText>6</w:delText>
        </w:r>
      </w:del>
      <w:ins w:id="1055" w:author="Anders Hejlsberg" w:date="2014-11-01T15:43:00Z">
        <w:r w:rsidR="00B510EF">
          <w:t>7</w:t>
        </w:r>
      </w:ins>
      <w:r w:rsidR="00B510EF">
        <w:t>.2</w:t>
      </w:r>
      <w:r w:rsidR="00903F35">
        <w:fldChar w:fldCharType="end"/>
      </w:r>
      <w:r w:rsidR="00903F35">
        <w:t xml:space="preserve">) </w:t>
      </w:r>
      <w:r>
        <w:t>to a generic type must include a list of type arguments enclosed in angle brackets</w:t>
      </w:r>
      <w:r w:rsidRPr="005A2154">
        <w:t xml:space="preserve"> </w:t>
      </w:r>
      <w:r>
        <w:t xml:space="preserve">and separated by commas. </w:t>
      </w:r>
      <w:r w:rsidR="00903F35">
        <w:t xml:space="preserve">Similarly, </w:t>
      </w:r>
      <w:r w:rsidR="00890619">
        <w:t xml:space="preserve">a call (section </w:t>
      </w:r>
      <w:r w:rsidR="00890619">
        <w:fldChar w:fldCharType="begin"/>
      </w:r>
      <w:r w:rsidR="00890619">
        <w:instrText xml:space="preserve"> REF _Ref320250038 \r \h </w:instrText>
      </w:r>
      <w:r w:rsidR="00890619">
        <w:fldChar w:fldCharType="separate"/>
      </w:r>
      <w:r w:rsidR="00B510EF">
        <w:t>4.12</w:t>
      </w:r>
      <w:r w:rsidR="00890619">
        <w:fldChar w:fldCharType="end"/>
      </w:r>
      <w:r w:rsidR="00890619">
        <w:t xml:space="preserve">) </w:t>
      </w:r>
      <w:r w:rsidR="00903F35">
        <w:t xml:space="preserve">to a generic </w:t>
      </w:r>
      <w:r w:rsidR="00890619">
        <w:t xml:space="preserve">function </w:t>
      </w:r>
      <w:r w:rsidR="00903F35">
        <w:t>may explicitly include a type argument list instead of relying on type inference.</w:t>
      </w:r>
    </w:p>
    <w:p w14:paraId="1F8D9257" w14:textId="77777777" w:rsidR="0044410D" w:rsidRPr="0044410D" w:rsidRDefault="00EC706E" w:rsidP="00EC706E">
      <w:pPr>
        <w:pStyle w:val="Grammar"/>
      </w:pPr>
      <w:r w:rsidRPr="00DB544C">
        <w:rPr>
          <w:rStyle w:val="Production"/>
        </w:rPr>
        <w:t>TypeArguments:</w:t>
      </w:r>
      <w:r w:rsidR="0048218E" w:rsidRPr="0048218E">
        <w:br/>
      </w:r>
      <w:r>
        <w:rPr>
          <w:rStyle w:val="Terminal"/>
        </w:rPr>
        <w:t>&lt;</w:t>
      </w:r>
      <w:r>
        <w:t xml:space="preserve">   </w:t>
      </w:r>
      <w:r w:rsidRPr="001E0AF4">
        <w:rPr>
          <w:rStyle w:val="Production"/>
        </w:rPr>
        <w:t>TypeArgumentList</w:t>
      </w:r>
      <w:r>
        <w:t xml:space="preserve">   </w:t>
      </w:r>
      <w:r w:rsidRPr="00DF4708">
        <w:rPr>
          <w:rStyle w:val="Terminal"/>
        </w:rPr>
        <w:t>&gt;</w:t>
      </w:r>
    </w:p>
    <w:p w14:paraId="1533E548" w14:textId="77777777" w:rsidR="0044410D" w:rsidRPr="0044410D" w:rsidRDefault="00EC706E" w:rsidP="00EC706E">
      <w:pPr>
        <w:pStyle w:val="Grammar"/>
      </w:pPr>
      <w:r w:rsidRPr="00DB544C">
        <w:rPr>
          <w:rStyle w:val="Production"/>
        </w:rPr>
        <w:t>TypeArgumentList:</w:t>
      </w:r>
      <w:r w:rsidR="0048218E" w:rsidRPr="0048218E">
        <w:br/>
      </w:r>
      <w:r w:rsidRPr="001E0AF4">
        <w:rPr>
          <w:rStyle w:val="Production"/>
        </w:rPr>
        <w:t>TypeArgument</w:t>
      </w:r>
      <w:r w:rsidR="0048218E" w:rsidRPr="0048218E">
        <w:br/>
      </w:r>
      <w:r w:rsidRPr="001E0AF4">
        <w:rPr>
          <w:rStyle w:val="Production"/>
        </w:rPr>
        <w:t>TypeArgumentList</w:t>
      </w:r>
      <w:r>
        <w:t xml:space="preserve">   </w:t>
      </w:r>
      <w:r w:rsidRPr="00F170CB">
        <w:rPr>
          <w:rStyle w:val="Terminal"/>
        </w:rPr>
        <w:t>,</w:t>
      </w:r>
      <w:r>
        <w:t xml:space="preserve">   </w:t>
      </w:r>
      <w:r w:rsidRPr="001E0AF4">
        <w:rPr>
          <w:rStyle w:val="Production"/>
        </w:rPr>
        <w:t>TypeArgument</w:t>
      </w:r>
    </w:p>
    <w:p w14:paraId="02EFAE30" w14:textId="77777777" w:rsidR="0044410D" w:rsidRPr="0044410D" w:rsidRDefault="00EC706E" w:rsidP="00EC706E">
      <w:pPr>
        <w:pStyle w:val="Grammar"/>
      </w:pPr>
      <w:r w:rsidRPr="00DB544C">
        <w:rPr>
          <w:rStyle w:val="Production"/>
        </w:rPr>
        <w:t>TypeArgument:</w:t>
      </w:r>
      <w:r w:rsidR="0048218E" w:rsidRPr="0048218E">
        <w:br/>
      </w:r>
      <w:r w:rsidRPr="001E0AF4">
        <w:rPr>
          <w:rStyle w:val="Production"/>
        </w:rPr>
        <w:t>Type</w:t>
      </w:r>
    </w:p>
    <w:p w14:paraId="3FFA0F4D" w14:textId="30785B3C" w:rsidR="0044410D" w:rsidRPr="0044410D" w:rsidRDefault="001F37CF" w:rsidP="00903F35">
      <w:r>
        <w:t>Type arguments correspond one-to-one with type parameters of the generic type or function being referenced.</w:t>
      </w:r>
      <w:r w:rsidR="00826D2D">
        <w:t xml:space="preserve"> A type argument list is required to specify exactly one type argument for each corresponding type parameter, and each t</w:t>
      </w:r>
      <w:r>
        <w:t xml:space="preserve">ype argument </w:t>
      </w:r>
      <w:r w:rsidR="00826D2D">
        <w:t>is</w:t>
      </w:r>
      <w:r>
        <w:t xml:space="preserve"> required to </w:t>
      </w:r>
      <w:r w:rsidRPr="001F37CF">
        <w:rPr>
          <w:b/>
          <w:i/>
        </w:rPr>
        <w:t>satisfy</w:t>
      </w:r>
      <w:r>
        <w:t xml:space="preserve"> the constraint of </w:t>
      </w:r>
      <w:r w:rsidR="00826D2D">
        <w:t>its</w:t>
      </w:r>
      <w:r>
        <w:t xml:space="preserve"> corresponding type parameter. </w:t>
      </w:r>
      <w:r w:rsidR="00826D2D">
        <w:t xml:space="preserve">A type argument satisfies a type parameter constraint if the type argument is assignable to (section </w:t>
      </w:r>
      <w:r w:rsidR="00826D2D">
        <w:fldChar w:fldCharType="begin"/>
      </w:r>
      <w:r w:rsidR="00826D2D">
        <w:instrText xml:space="preserve"> REF _Ref330633611 \r \h </w:instrText>
      </w:r>
      <w:r w:rsidR="00826D2D">
        <w:fldChar w:fldCharType="separate"/>
      </w:r>
      <w:r w:rsidR="00B510EF">
        <w:t>3.</w:t>
      </w:r>
      <w:del w:id="1056" w:author="Anders Hejlsberg" w:date="2014-11-01T15:43:00Z">
        <w:r w:rsidR="00633278">
          <w:delText>8</w:delText>
        </w:r>
      </w:del>
      <w:ins w:id="1057" w:author="Anders Hejlsberg" w:date="2014-11-01T15:43:00Z">
        <w:r w:rsidR="00B510EF">
          <w:t>10</w:t>
        </w:r>
      </w:ins>
      <w:r w:rsidR="00B510EF">
        <w:t>.4</w:t>
      </w:r>
      <w:r w:rsidR="00826D2D">
        <w:fldChar w:fldCharType="end"/>
      </w:r>
      <w:r w:rsidR="00826D2D">
        <w:t>) the constraint type once type arguments are substituted for type parameters.</w:t>
      </w:r>
    </w:p>
    <w:p w14:paraId="7729C8B9" w14:textId="77777777" w:rsidR="0044410D" w:rsidRPr="0044410D" w:rsidRDefault="00502123" w:rsidP="00903F35">
      <w:r>
        <w:t>Given the declaration</w:t>
      </w:r>
    </w:p>
    <w:p w14:paraId="19066A8E" w14:textId="77777777" w:rsidR="0044410D" w:rsidRPr="0044410D" w:rsidRDefault="00903F35" w:rsidP="00903F35">
      <w:pPr>
        <w:pStyle w:val="Code"/>
      </w:pPr>
      <w:r w:rsidRPr="00B73CC4">
        <w:rPr>
          <w:color w:val="0000FF"/>
          <w:highlight w:val="white"/>
        </w:rPr>
        <w:t>interface</w:t>
      </w:r>
      <w:r>
        <w:t xml:space="preserve"> G&lt;</w:t>
      </w:r>
      <w:r w:rsidRPr="00C6474C">
        <w:t>T</w:t>
      </w:r>
      <w:r w:rsidR="00C6474C">
        <w:t xml:space="preserve">, </w:t>
      </w:r>
      <w:r w:rsidRPr="00C6474C">
        <w:t>U</w:t>
      </w:r>
      <w:r>
        <w:t xml:space="preserve"> </w:t>
      </w:r>
      <w:r w:rsidRPr="00B73CC4">
        <w:rPr>
          <w:color w:val="0000FF"/>
          <w:highlight w:val="white"/>
        </w:rPr>
        <w:t>extends</w:t>
      </w:r>
      <w:r>
        <w:t xml:space="preserve"> </w:t>
      </w:r>
      <w:r w:rsidR="0028481A">
        <w:t>Function</w:t>
      </w:r>
      <w:r>
        <w:t>&gt; { }</w:t>
      </w:r>
    </w:p>
    <w:p w14:paraId="26327B1E" w14:textId="77777777" w:rsidR="0044410D" w:rsidRPr="0044410D" w:rsidRDefault="00502123" w:rsidP="00903F35">
      <w:r>
        <w:t>a type reference of the form</w:t>
      </w:r>
      <w:r w:rsidR="00C6474C">
        <w:t xml:space="preserve"> </w:t>
      </w:r>
      <w:r w:rsidR="008F4735">
        <w:t>'</w:t>
      </w:r>
      <w:r w:rsidR="00C6474C">
        <w:t>G&lt;A, B</w:t>
      </w:r>
      <w:r w:rsidR="0028481A">
        <w:t>&gt;</w:t>
      </w:r>
      <w:r w:rsidR="008F4735">
        <w:t>'</w:t>
      </w:r>
      <w:r w:rsidR="0028481A">
        <w:t xml:space="preserve"> </w:t>
      </w:r>
      <w:r w:rsidR="00C6474C">
        <w:t xml:space="preserve">places no requirements on </w:t>
      </w:r>
      <w:r w:rsidR="008F4735">
        <w:t>'</w:t>
      </w:r>
      <w:r w:rsidR="00C6474C">
        <w:t>A</w:t>
      </w:r>
      <w:r w:rsidR="008F4735">
        <w:t>'</w:t>
      </w:r>
      <w:r w:rsidR="00C6474C">
        <w:t xml:space="preserve"> but requires </w:t>
      </w:r>
      <w:r w:rsidR="008F4735">
        <w:t>'</w:t>
      </w:r>
      <w:r w:rsidR="00C6474C">
        <w:t>B</w:t>
      </w:r>
      <w:r w:rsidR="008F4735">
        <w:t>'</w:t>
      </w:r>
      <w:r w:rsidR="0028481A">
        <w:t xml:space="preserve"> to be assignable to </w:t>
      </w:r>
      <w:r w:rsidR="008F4735">
        <w:t>'</w:t>
      </w:r>
      <w:r w:rsidR="0028481A">
        <w:t>Function</w:t>
      </w:r>
      <w:r w:rsidR="008F4735">
        <w:t>'</w:t>
      </w:r>
      <w:r w:rsidR="0028481A">
        <w:t>.</w:t>
      </w:r>
    </w:p>
    <w:p w14:paraId="79A9E3D8" w14:textId="77777777" w:rsidR="0044410D" w:rsidRPr="0044410D" w:rsidRDefault="00D85F52" w:rsidP="00903F35">
      <w:r>
        <w:t xml:space="preserve">The process of substituting type arguments for type parameters in a generic type or generic signature is known as </w:t>
      </w:r>
      <w:r w:rsidRPr="00D85F52">
        <w:rPr>
          <w:b/>
          <w:i/>
        </w:rPr>
        <w:t>instantiating</w:t>
      </w:r>
      <w:r>
        <w:t xml:space="preserve"> the generic type or signature. Instantiation of a generic type or signature can fail if the supplied type arguments do not satisfy the constr</w:t>
      </w:r>
      <w:r w:rsidR="00C60850">
        <w:t>aints of their corresponding type parameters.</w:t>
      </w:r>
    </w:p>
    <w:p w14:paraId="0596CD48" w14:textId="77777777" w:rsidR="0044410D" w:rsidRPr="0044410D" w:rsidRDefault="0099780D" w:rsidP="0099780D">
      <w:pPr>
        <w:pStyle w:val="Heading2"/>
      </w:pPr>
      <w:bookmarkStart w:id="1058" w:name="_Ref349736654"/>
      <w:bookmarkStart w:id="1059" w:name="_Toc402619839"/>
      <w:bookmarkStart w:id="1060" w:name="_Toc401414025"/>
      <w:r>
        <w:t>Named Types</w:t>
      </w:r>
      <w:bookmarkEnd w:id="1058"/>
      <w:bookmarkEnd w:id="1059"/>
      <w:bookmarkEnd w:id="1060"/>
    </w:p>
    <w:p w14:paraId="054E07B8" w14:textId="0F295377" w:rsidR="0044410D" w:rsidRPr="0044410D" w:rsidRDefault="00756251" w:rsidP="0099780D">
      <w:del w:id="1061" w:author="Anders Hejlsberg" w:date="2014-11-01T15:43:00Z">
        <w:r>
          <w:delText>Class</w:delText>
        </w:r>
        <w:r w:rsidR="003B72F7">
          <w:delText>, interface</w:delText>
        </w:r>
      </w:del>
      <w:ins w:id="1062" w:author="Anders Hejlsberg" w:date="2014-11-01T15:43:00Z">
        <w:r>
          <w:t>Class</w:t>
        </w:r>
        <w:r w:rsidR="005D17F7">
          <w:t>es</w:t>
        </w:r>
        <w:r w:rsidR="003B72F7">
          <w:t>, interface</w:t>
        </w:r>
        <w:r w:rsidR="005D17F7">
          <w:t xml:space="preserve">s, </w:t>
        </w:r>
        <w:r w:rsidR="003B72F7">
          <w:t>enum</w:t>
        </w:r>
        <w:r w:rsidR="005D17F7">
          <w:t>s</w:t>
        </w:r>
      </w:ins>
      <w:r w:rsidR="005D17F7">
        <w:t xml:space="preserve">, and </w:t>
      </w:r>
      <w:del w:id="1063" w:author="Anders Hejlsberg" w:date="2014-11-01T15:43:00Z">
        <w:r w:rsidR="003B72F7">
          <w:delText>enum</w:delText>
        </w:r>
        <w:r>
          <w:delText xml:space="preserve"> </w:delText>
        </w:r>
        <w:r w:rsidR="004934AD">
          <w:delText>types</w:delText>
        </w:r>
      </w:del>
      <w:ins w:id="1064" w:author="Anders Hejlsberg" w:date="2014-11-01T15:43:00Z">
        <w:r w:rsidR="005D17F7">
          <w:t>type aliases</w:t>
        </w:r>
      </w:ins>
      <w:r>
        <w:t xml:space="preserve"> are </w:t>
      </w:r>
      <w:r w:rsidRPr="00756251">
        <w:rPr>
          <w:b/>
          <w:i/>
        </w:rPr>
        <w:t>named types</w:t>
      </w:r>
      <w:r>
        <w:t xml:space="preserve"> that are introduced through c</w:t>
      </w:r>
      <w:r w:rsidR="0099780D">
        <w:t xml:space="preserve">lass declarations (section </w:t>
      </w:r>
      <w:r w:rsidR="0099780D">
        <w:fldChar w:fldCharType="begin"/>
      </w:r>
      <w:r w:rsidR="0099780D">
        <w:instrText xml:space="preserve"> REF _Ref325089073 \r \h </w:instrText>
      </w:r>
      <w:r w:rsidR="0099780D">
        <w:fldChar w:fldCharType="separate"/>
      </w:r>
      <w:r w:rsidR="00B510EF">
        <w:t>8.1</w:t>
      </w:r>
      <w:r w:rsidR="0099780D">
        <w:fldChar w:fldCharType="end"/>
      </w:r>
      <w:r w:rsidR="0099780D">
        <w:t>)</w:t>
      </w:r>
      <w:r w:rsidR="003B72F7">
        <w:t>,</w:t>
      </w:r>
      <w:r w:rsidR="0099780D">
        <w:t xml:space="preserve"> interface declarations (section </w:t>
      </w:r>
      <w:r w:rsidR="0099780D">
        <w:fldChar w:fldCharType="begin"/>
      </w:r>
      <w:r w:rsidR="0099780D">
        <w:instrText xml:space="preserve"> REF _Ref325089130 \r \h </w:instrText>
      </w:r>
      <w:r w:rsidR="0099780D">
        <w:fldChar w:fldCharType="separate"/>
      </w:r>
      <w:r w:rsidR="00B510EF">
        <w:t>7.1</w:t>
      </w:r>
      <w:r w:rsidR="0099780D">
        <w:fldChar w:fldCharType="end"/>
      </w:r>
      <w:r w:rsidR="0099780D">
        <w:t>)</w:t>
      </w:r>
      <w:r w:rsidR="003B72F7">
        <w:t xml:space="preserve">, </w:t>
      </w:r>
      <w:del w:id="1065" w:author="Anders Hejlsberg" w:date="2014-11-01T15:43:00Z">
        <w:r w:rsidR="003B72F7">
          <w:delText xml:space="preserve">and </w:delText>
        </w:r>
      </w:del>
      <w:r w:rsidR="003B72F7">
        <w:t>enum declarations (</w:t>
      </w:r>
      <w:r w:rsidR="003B72F7">
        <w:fldChar w:fldCharType="begin"/>
      </w:r>
      <w:r w:rsidR="003B72F7">
        <w:instrText xml:space="preserve"> REF _Ref350701399 \r \h </w:instrText>
      </w:r>
      <w:r w:rsidR="003B72F7">
        <w:fldChar w:fldCharType="separate"/>
      </w:r>
      <w:r w:rsidR="00B510EF">
        <w:t>9.1</w:t>
      </w:r>
      <w:r w:rsidR="003B72F7">
        <w:fldChar w:fldCharType="end"/>
      </w:r>
      <w:ins w:id="1066" w:author="Anders Hejlsberg" w:date="2014-11-01T15:43:00Z">
        <w:r w:rsidR="003B72F7">
          <w:t>)</w:t>
        </w:r>
        <w:r w:rsidR="005D17F7">
          <w:t xml:space="preserve">, and type alias declarations (section </w:t>
        </w:r>
        <w:r w:rsidR="005D17F7">
          <w:fldChar w:fldCharType="begin"/>
        </w:r>
        <w:r w:rsidR="005D17F7">
          <w:instrText xml:space="preserve"> REF _Ref402267834 \r \h </w:instrText>
        </w:r>
        <w:r w:rsidR="005D17F7">
          <w:fldChar w:fldCharType="separate"/>
        </w:r>
        <w:r w:rsidR="00B510EF">
          <w:t>3.9</w:t>
        </w:r>
        <w:r w:rsidR="005D17F7">
          <w:fldChar w:fldCharType="end"/>
        </w:r>
      </w:ins>
      <w:r w:rsidR="005D17F7">
        <w:t>)</w:t>
      </w:r>
      <w:r w:rsidR="00834DD9">
        <w:t xml:space="preserve">. </w:t>
      </w:r>
      <w:r w:rsidR="003B72F7">
        <w:t>Class and interface</w:t>
      </w:r>
      <w:r w:rsidR="0099780D">
        <w:t xml:space="preserve"> types may have type parameters and are then called </w:t>
      </w:r>
      <w:r w:rsidR="0099780D" w:rsidRPr="00474151">
        <w:rPr>
          <w:b/>
          <w:i/>
        </w:rPr>
        <w:t>generic types</w:t>
      </w:r>
      <w:r w:rsidR="0099780D">
        <w:t xml:space="preserve">. </w:t>
      </w:r>
      <w:r w:rsidR="00834DD9">
        <w:t xml:space="preserve">Conversely, named types without type parameters are called </w:t>
      </w:r>
      <w:r w:rsidR="00834DD9" w:rsidRPr="00834DD9">
        <w:rPr>
          <w:b/>
          <w:i/>
        </w:rPr>
        <w:t>non-generic types</w:t>
      </w:r>
      <w:r w:rsidR="00834DD9">
        <w:t>.</w:t>
      </w:r>
    </w:p>
    <w:p w14:paraId="1D8AD90A" w14:textId="77777777" w:rsidR="0044410D" w:rsidRPr="0044410D" w:rsidRDefault="00960DC5" w:rsidP="0099780D">
      <w:r>
        <w:lastRenderedPageBreak/>
        <w:t xml:space="preserve">Interface declarations only introduce named types, whereas class declarations introduce named types </w:t>
      </w:r>
      <w:r w:rsidRPr="00F21F70">
        <w:rPr>
          <w:i/>
        </w:rPr>
        <w:t>and</w:t>
      </w:r>
      <w:r>
        <w:t xml:space="preserve"> constructor functions that create instances of implementations of those </w:t>
      </w:r>
      <w:r w:rsidR="007065C4">
        <w:t>named types</w:t>
      </w:r>
      <w:r>
        <w:t>. The named types introduced by class and interface declarations have only minor differences (class</w:t>
      </w:r>
      <w:r w:rsidR="007065C4">
        <w:t>es</w:t>
      </w:r>
      <w:r>
        <w:t xml:space="preserve"> can</w:t>
      </w:r>
      <w:r w:rsidR="008F4735">
        <w:t>'</w:t>
      </w:r>
      <w:r>
        <w:t xml:space="preserve">t </w:t>
      </w:r>
      <w:r w:rsidR="007065C4">
        <w:t>declare</w:t>
      </w:r>
      <w:r>
        <w:t xml:space="preserve"> optional members and interface</w:t>
      </w:r>
      <w:r w:rsidR="007065C4">
        <w:t>s</w:t>
      </w:r>
      <w:r>
        <w:t xml:space="preserve"> can</w:t>
      </w:r>
      <w:r w:rsidR="008F4735">
        <w:t>'</w:t>
      </w:r>
      <w:r>
        <w:t xml:space="preserve">t </w:t>
      </w:r>
      <w:r w:rsidR="007065C4">
        <w:t>declare</w:t>
      </w:r>
      <w:r>
        <w:t xml:space="preserve"> private </w:t>
      </w:r>
      <w:r w:rsidR="000D49B1">
        <w:t xml:space="preserve">or protected </w:t>
      </w:r>
      <w:r>
        <w:t>members) and are in most contexts interchangeable. In particular, class declarations with only public</w:t>
      </w:r>
      <w:r w:rsidR="007065C4">
        <w:t xml:space="preserve"> members introduce named </w:t>
      </w:r>
      <w:r>
        <w:t>types that function exactly like</w:t>
      </w:r>
      <w:r w:rsidR="007065C4">
        <w:t xml:space="preserve"> those created by interface declarations.</w:t>
      </w:r>
    </w:p>
    <w:p w14:paraId="72B51B23" w14:textId="3F73BE18" w:rsidR="0044410D" w:rsidRPr="0044410D" w:rsidRDefault="00473D71" w:rsidP="00473D71">
      <w:r>
        <w:t xml:space="preserve">Named types are referenced through </w:t>
      </w:r>
      <w:r w:rsidRPr="00474151">
        <w:rPr>
          <w:b/>
          <w:i/>
        </w:rPr>
        <w:t>type references</w:t>
      </w:r>
      <w:r>
        <w:t xml:space="preserve"> (section </w:t>
      </w:r>
      <w:r>
        <w:fldChar w:fldCharType="begin"/>
      </w:r>
      <w:r>
        <w:instrText xml:space="preserve"> REF _Ref343165311 \r \h </w:instrText>
      </w:r>
      <w:r>
        <w:fldChar w:fldCharType="separate"/>
      </w:r>
      <w:r w:rsidR="00B510EF">
        <w:t>3.</w:t>
      </w:r>
      <w:del w:id="1067" w:author="Anders Hejlsberg" w:date="2014-11-01T15:43:00Z">
        <w:r w:rsidR="00633278">
          <w:delText>6</w:delText>
        </w:r>
      </w:del>
      <w:ins w:id="1068" w:author="Anders Hejlsberg" w:date="2014-11-01T15:43:00Z">
        <w:r w:rsidR="00B510EF">
          <w:t>7</w:t>
        </w:r>
      </w:ins>
      <w:r w:rsidR="00B510EF">
        <w:t>.2</w:t>
      </w:r>
      <w:r>
        <w:fldChar w:fldCharType="end"/>
      </w:r>
      <w:r>
        <w:t>) that specify a type name and, if applicable, the type arguments to be substituted for the type parameters of the named type.</w:t>
      </w:r>
    </w:p>
    <w:p w14:paraId="28DF0AFF" w14:textId="77777777" w:rsidR="0044410D" w:rsidRPr="0044410D" w:rsidRDefault="00834DD9" w:rsidP="0099780D">
      <w:r>
        <w:t>Named t</w:t>
      </w:r>
      <w:r w:rsidR="008C0222">
        <w:t>ypes are technically not types—</w:t>
      </w:r>
      <w:r>
        <w:t xml:space="preserve">only </w:t>
      </w:r>
      <w:r w:rsidRPr="00834DD9">
        <w:rPr>
          <w:i/>
        </w:rPr>
        <w:t>references</w:t>
      </w:r>
      <w:r>
        <w:t xml:space="preserve"> to named types are. This distinction is particularly e</w:t>
      </w:r>
      <w:r w:rsidR="00F1328F">
        <w:t xml:space="preserve">vident with generic types: Generic types </w:t>
      </w:r>
      <w:r>
        <w:t xml:space="preserve">are </w:t>
      </w:r>
      <w:r w:rsidR="008F4735">
        <w:t>"</w:t>
      </w:r>
      <w:r>
        <w:t>templates</w:t>
      </w:r>
      <w:r w:rsidR="008F4735">
        <w:t>"</w:t>
      </w:r>
      <w:r>
        <w:t xml:space="preserve"> from which multiple </w:t>
      </w:r>
      <w:r w:rsidR="00960DC5" w:rsidRPr="00960DC5">
        <w:rPr>
          <w:i/>
        </w:rPr>
        <w:t>actual</w:t>
      </w:r>
      <w:r>
        <w:t xml:space="preserve"> types </w:t>
      </w:r>
      <w:r w:rsidR="00960DC5">
        <w:t>can</w:t>
      </w:r>
      <w:r>
        <w:t xml:space="preserve"> be </w:t>
      </w:r>
      <w:r w:rsidR="00077C85">
        <w:t>created</w:t>
      </w:r>
      <w:r w:rsidR="0099780D">
        <w:t xml:space="preserve"> by </w:t>
      </w:r>
      <w:r w:rsidR="0099780D" w:rsidRPr="00834DD9">
        <w:t>writing type references</w:t>
      </w:r>
      <w:r>
        <w:t xml:space="preserve"> </w:t>
      </w:r>
      <w:r w:rsidR="0099780D" w:rsidRPr="00834DD9">
        <w:t>that s</w:t>
      </w:r>
      <w:r w:rsidR="0099780D">
        <w:t xml:space="preserve">upply type arguments to substitute in place of the </w:t>
      </w:r>
      <w:r>
        <w:t>generic type</w:t>
      </w:r>
      <w:r w:rsidR="008F4735">
        <w:t>'</w:t>
      </w:r>
      <w:r>
        <w:t>s type parameters.</w:t>
      </w:r>
      <w:r w:rsidR="00F1328F">
        <w:t xml:space="preserve"> </w:t>
      </w:r>
      <w:r w:rsidR="009455BF">
        <w:t xml:space="preserve">This substitution process is known as </w:t>
      </w:r>
      <w:r w:rsidR="009455BF" w:rsidRPr="009455BF">
        <w:rPr>
          <w:b/>
          <w:i/>
        </w:rPr>
        <w:t>instantiating</w:t>
      </w:r>
      <w:r w:rsidR="009455BF">
        <w:t xml:space="preserve"> a generic type</w:t>
      </w:r>
      <w:r w:rsidR="0022526F">
        <w:t>. O</w:t>
      </w:r>
      <w:r w:rsidR="009455BF">
        <w:t>nly once a</w:t>
      </w:r>
      <w:r w:rsidR="00F1328F">
        <w:t xml:space="preserve"> generic type </w:t>
      </w:r>
      <w:r w:rsidR="009455BF">
        <w:t xml:space="preserve">is instantiated does it </w:t>
      </w:r>
      <w:r w:rsidR="00F1328F">
        <w:t>denote an actual type.</w:t>
      </w:r>
    </w:p>
    <w:p w14:paraId="0FB5A717" w14:textId="77777777" w:rsidR="0044410D" w:rsidRPr="0044410D" w:rsidRDefault="0099780D" w:rsidP="00960DC5">
      <w:r>
        <w:rPr>
          <w:highlight w:val="white"/>
        </w:rPr>
        <w:t>TypeScri</w:t>
      </w:r>
      <w:r w:rsidR="008C0222">
        <w:rPr>
          <w:highlight w:val="white"/>
        </w:rPr>
        <w:t>pt has a structural type system,</w:t>
      </w:r>
      <w:r>
        <w:rPr>
          <w:highlight w:val="white"/>
        </w:rPr>
        <w:t xml:space="preserve"> </w:t>
      </w:r>
      <w:r w:rsidR="008C0222">
        <w:rPr>
          <w:highlight w:val="white"/>
        </w:rPr>
        <w:t xml:space="preserve">and therefore </w:t>
      </w:r>
      <w:r>
        <w:rPr>
          <w:highlight w:val="white"/>
        </w:rPr>
        <w:t>a</w:t>
      </w:r>
      <w:r w:rsidR="00077C85">
        <w:rPr>
          <w:highlight w:val="white"/>
        </w:rPr>
        <w:t>n instantiation of</w:t>
      </w:r>
      <w:r>
        <w:rPr>
          <w:highlight w:val="white"/>
        </w:rPr>
        <w:t xml:space="preserve"> a generic type is indistinguishable from an equivalent manually written expansion</w:t>
      </w:r>
      <w:r w:rsidR="00960DC5">
        <w:rPr>
          <w:highlight w:val="white"/>
        </w:rPr>
        <w:t>. For example, given the declaration</w:t>
      </w:r>
    </w:p>
    <w:p w14:paraId="46D7D7A6" w14:textId="77777777" w:rsidR="0044410D" w:rsidRPr="0044410D" w:rsidRDefault="00960DC5" w:rsidP="00960DC5">
      <w:pPr>
        <w:pStyle w:val="Code"/>
        <w:rPr>
          <w:highlight w:val="white"/>
        </w:rPr>
      </w:pPr>
      <w:r w:rsidRPr="00552434">
        <w:rPr>
          <w:color w:val="0000FF"/>
          <w:highlight w:val="white"/>
        </w:rPr>
        <w:t>interface</w:t>
      </w:r>
      <w:r>
        <w:rPr>
          <w:highlight w:val="white"/>
        </w:rPr>
        <w:t xml:space="preserve"> Pair&lt;T1, T2&gt; { first: T1; second: T2; }</w:t>
      </w:r>
    </w:p>
    <w:p w14:paraId="6178E148" w14:textId="77777777" w:rsidR="0044410D" w:rsidRPr="0044410D" w:rsidRDefault="00960DC5" w:rsidP="00960DC5">
      <w:pPr>
        <w:rPr>
          <w:highlight w:val="white"/>
        </w:rPr>
      </w:pPr>
      <w:r>
        <w:rPr>
          <w:highlight w:val="white"/>
        </w:rPr>
        <w:t>the type</w:t>
      </w:r>
      <w:r w:rsidR="00211EA2">
        <w:rPr>
          <w:highlight w:val="white"/>
        </w:rPr>
        <w:t xml:space="preserve"> reference</w:t>
      </w:r>
    </w:p>
    <w:p w14:paraId="75676929" w14:textId="77777777" w:rsidR="0044410D" w:rsidRPr="0044410D" w:rsidRDefault="00960DC5" w:rsidP="00960DC5">
      <w:pPr>
        <w:pStyle w:val="Code"/>
        <w:rPr>
          <w:highlight w:val="white"/>
        </w:rPr>
      </w:pPr>
      <w:r>
        <w:rPr>
          <w:highlight w:val="white"/>
        </w:rPr>
        <w:t>Pair&lt;</w:t>
      </w:r>
      <w:r w:rsidRPr="00831F02">
        <w:rPr>
          <w:color w:val="0000FF"/>
          <w:highlight w:val="white"/>
        </w:rPr>
        <w:t>string</w:t>
      </w:r>
      <w:r>
        <w:rPr>
          <w:highlight w:val="white"/>
        </w:rPr>
        <w:t>, Entity&gt;</w:t>
      </w:r>
    </w:p>
    <w:p w14:paraId="1B3A3A37" w14:textId="77777777" w:rsidR="0044410D" w:rsidRPr="0044410D" w:rsidRDefault="00960DC5" w:rsidP="00960DC5">
      <w:pPr>
        <w:rPr>
          <w:highlight w:val="white"/>
        </w:rPr>
      </w:pPr>
      <w:r>
        <w:rPr>
          <w:highlight w:val="white"/>
        </w:rPr>
        <w:t>is indistinguishable from the type</w:t>
      </w:r>
    </w:p>
    <w:p w14:paraId="23D80E3F" w14:textId="77777777" w:rsidR="0044410D" w:rsidRPr="0044410D" w:rsidRDefault="00960DC5" w:rsidP="00E43598">
      <w:pPr>
        <w:pStyle w:val="Code"/>
        <w:rPr>
          <w:highlight w:val="white"/>
        </w:rPr>
      </w:pPr>
      <w:r>
        <w:rPr>
          <w:highlight w:val="white"/>
        </w:rPr>
        <w:t xml:space="preserve">{ first: </w:t>
      </w:r>
      <w:r w:rsidRPr="00831F02">
        <w:rPr>
          <w:color w:val="0000FF"/>
          <w:highlight w:val="white"/>
        </w:rPr>
        <w:t>string</w:t>
      </w:r>
      <w:r>
        <w:rPr>
          <w:highlight w:val="white"/>
        </w:rPr>
        <w:t>; second: Entity; }</w:t>
      </w:r>
    </w:p>
    <w:p w14:paraId="32A75E8E" w14:textId="77777777" w:rsidR="0044410D" w:rsidRPr="0044410D" w:rsidRDefault="008B3168" w:rsidP="008B3168">
      <w:pPr>
        <w:pStyle w:val="Heading3"/>
      </w:pPr>
      <w:bookmarkStart w:id="1069" w:name="_Ref349832418"/>
      <w:bookmarkStart w:id="1070" w:name="_Toc402619840"/>
      <w:bookmarkStart w:id="1071" w:name="_Toc401414026"/>
      <w:r>
        <w:t>Instance Types</w:t>
      </w:r>
      <w:bookmarkEnd w:id="1069"/>
      <w:bookmarkEnd w:id="1070"/>
      <w:bookmarkEnd w:id="1071"/>
    </w:p>
    <w:p w14:paraId="59E334FE" w14:textId="3F36B99C" w:rsidR="0044410D" w:rsidRPr="0044410D" w:rsidRDefault="008B3168" w:rsidP="008B3168">
      <w:r>
        <w:t xml:space="preserve">Each </w:t>
      </w:r>
      <w:del w:id="1072" w:author="Anders Hejlsberg" w:date="2014-11-01T15:43:00Z">
        <w:r>
          <w:delText>named type</w:delText>
        </w:r>
      </w:del>
      <w:ins w:id="1073" w:author="Anders Hejlsberg" w:date="2014-11-01T15:43:00Z">
        <w:r w:rsidR="005D17F7">
          <w:t>class and interface</w:t>
        </w:r>
      </w:ins>
      <w:r>
        <w:t xml:space="preserve"> has an associated actual type known as the </w:t>
      </w:r>
      <w:r w:rsidRPr="008B3168">
        <w:rPr>
          <w:b/>
          <w:i/>
        </w:rPr>
        <w:t>instance type</w:t>
      </w:r>
      <w:r>
        <w:t>. For a non-generic</w:t>
      </w:r>
      <w:r w:rsidR="005D17F7">
        <w:t xml:space="preserve"> </w:t>
      </w:r>
      <w:del w:id="1074" w:author="Anders Hejlsberg" w:date="2014-11-01T15:43:00Z">
        <w:r>
          <w:delText>type</w:delText>
        </w:r>
      </w:del>
      <w:ins w:id="1075" w:author="Anders Hejlsberg" w:date="2014-11-01T15:43:00Z">
        <w:r w:rsidR="005D17F7">
          <w:t>class or interface</w:t>
        </w:r>
      </w:ins>
      <w:r>
        <w:t>, the instance type is simply a t</w:t>
      </w:r>
      <w:r w:rsidR="005D17F7">
        <w:t xml:space="preserve">ype reference to the </w:t>
      </w:r>
      <w:del w:id="1076" w:author="Anders Hejlsberg" w:date="2014-11-01T15:43:00Z">
        <w:r>
          <w:delText>non-generic type.</w:delText>
        </w:r>
      </w:del>
      <w:ins w:id="1077" w:author="Anders Hejlsberg" w:date="2014-11-01T15:43:00Z">
        <w:r w:rsidR="005D17F7">
          <w:t>class or interface</w:t>
        </w:r>
        <w:r>
          <w:t>.</w:t>
        </w:r>
      </w:ins>
      <w:r>
        <w:t xml:space="preserve"> For a generic </w:t>
      </w:r>
      <w:del w:id="1078" w:author="Anders Hejlsberg" w:date="2014-11-01T15:43:00Z">
        <w:r>
          <w:delText>type</w:delText>
        </w:r>
      </w:del>
      <w:ins w:id="1079" w:author="Anders Hejlsberg" w:date="2014-11-01T15:43:00Z">
        <w:r w:rsidR="005D17F7">
          <w:t>class or interface</w:t>
        </w:r>
      </w:ins>
      <w:r>
        <w:t>, the instance type is</w:t>
      </w:r>
      <w:r w:rsidR="009455BF">
        <w:t xml:space="preserve"> an instantiation of the</w:t>
      </w:r>
      <w:r>
        <w:t xml:space="preserve"> generic type where each of the type arguments is the corresponding type parameter. Since the instanc</w:t>
      </w:r>
      <w:r w:rsidR="007B5248">
        <w:t>e type uses the type parameters</w:t>
      </w:r>
      <w:r>
        <w:t xml:space="preserve"> it can be used only where the type parameters are in scope—that is, inside the declaration of the </w:t>
      </w:r>
      <w:del w:id="1080" w:author="Anders Hejlsberg" w:date="2014-11-01T15:43:00Z">
        <w:r>
          <w:delText>generic type.</w:delText>
        </w:r>
      </w:del>
      <w:ins w:id="1081" w:author="Anders Hejlsberg" w:date="2014-11-01T15:43:00Z">
        <w:r w:rsidR="005D17F7">
          <w:t>class or interface</w:t>
        </w:r>
        <w:r>
          <w:t>.</w:t>
        </w:r>
      </w:ins>
      <w:r>
        <w:t xml:space="preserve"> Within the constructor and </w:t>
      </w:r>
      <w:r w:rsidR="008634B6">
        <w:t xml:space="preserve">instance </w:t>
      </w:r>
      <w:r>
        <w:t xml:space="preserve">member functions of a class, the type of </w:t>
      </w:r>
      <w:r w:rsidRPr="00C23E8F">
        <w:rPr>
          <w:rStyle w:val="CodeFragment"/>
        </w:rPr>
        <w:t>this</w:t>
      </w:r>
      <w:r>
        <w:t xml:space="preserve"> is the instance type of the class.</w:t>
      </w:r>
    </w:p>
    <w:p w14:paraId="7C74D215" w14:textId="77777777" w:rsidR="0044410D" w:rsidRPr="0044410D" w:rsidRDefault="002929EF" w:rsidP="008B3168">
      <w:r>
        <w:t xml:space="preserve">The following example </w:t>
      </w:r>
      <w:r w:rsidR="00B84DAF">
        <w:t>illustrates</w:t>
      </w:r>
      <w:r>
        <w:t xml:space="preserve"> </w:t>
      </w:r>
      <w:r w:rsidR="00B84DAF">
        <w:t>the concept</w:t>
      </w:r>
      <w:r w:rsidR="0056574A">
        <w:t xml:space="preserve"> of an instance type</w:t>
      </w:r>
      <w:r w:rsidR="00B84DAF">
        <w:t>:</w:t>
      </w:r>
    </w:p>
    <w:p w14:paraId="28AC595B" w14:textId="77777777" w:rsidR="0044410D" w:rsidRPr="0044410D" w:rsidRDefault="00B94B62" w:rsidP="00B94B62">
      <w:pPr>
        <w:pStyle w:val="Code"/>
      </w:pPr>
      <w:r w:rsidRPr="002929EF">
        <w:rPr>
          <w:color w:val="0000FF"/>
          <w:highlight w:val="white"/>
        </w:rPr>
        <w:t>class</w:t>
      </w:r>
      <w:r>
        <w:t xml:space="preserve"> G&lt;T&gt; {</w:t>
      </w:r>
      <w:r w:rsidR="00B84DAF">
        <w:t xml:space="preserve">               </w:t>
      </w:r>
      <w:r w:rsidR="00B84DAF" w:rsidRPr="002929EF">
        <w:rPr>
          <w:color w:val="008000"/>
          <w:highlight w:val="white"/>
        </w:rPr>
        <w:t xml:space="preserve">// </w:t>
      </w:r>
      <w:r w:rsidR="00B84DAF">
        <w:rPr>
          <w:color w:val="008000"/>
        </w:rPr>
        <w:t>Introduce type parameter T</w:t>
      </w:r>
      <w:r w:rsidR="0048218E" w:rsidRPr="0048218E">
        <w:br/>
      </w:r>
      <w:r w:rsidR="002929EF">
        <w:t xml:space="preserve">    self: G&lt;T&gt;;            </w:t>
      </w:r>
      <w:r w:rsidR="002929EF" w:rsidRPr="002929EF">
        <w:rPr>
          <w:color w:val="008000"/>
          <w:highlight w:val="white"/>
        </w:rPr>
        <w:t xml:space="preserve">// </w:t>
      </w:r>
      <w:r w:rsidR="00B84DAF">
        <w:rPr>
          <w:color w:val="008000"/>
        </w:rPr>
        <w:t>Use T as type argument to form instance type</w:t>
      </w:r>
      <w:r w:rsidR="0048218E" w:rsidRPr="0048218E">
        <w:br/>
      </w:r>
      <w:r>
        <w:t xml:space="preserve">    f() {</w:t>
      </w:r>
      <w:r w:rsidR="0048218E" w:rsidRPr="0048218E">
        <w:br/>
      </w:r>
      <w:r>
        <w:t xml:space="preserve">        </w:t>
      </w:r>
      <w:r w:rsidR="002929EF" w:rsidRPr="002929EF">
        <w:rPr>
          <w:color w:val="0000FF"/>
          <w:highlight w:val="white"/>
        </w:rPr>
        <w:t>this</w:t>
      </w:r>
      <w:r w:rsidR="002929EF">
        <w:t xml:space="preserve">.self = </w:t>
      </w:r>
      <w:r w:rsidR="002929EF" w:rsidRPr="002929EF">
        <w:rPr>
          <w:color w:val="0000FF"/>
          <w:highlight w:val="white"/>
        </w:rPr>
        <w:t>this</w:t>
      </w:r>
      <w:r>
        <w:t>;</w:t>
      </w:r>
      <w:r w:rsidR="002929EF">
        <w:t xml:space="preserve">  </w:t>
      </w:r>
      <w:r w:rsidR="002929EF">
        <w:rPr>
          <w:color w:val="008000"/>
          <w:highlight w:val="white"/>
        </w:rPr>
        <w:t xml:space="preserve">// </w:t>
      </w:r>
      <w:r w:rsidR="002929EF">
        <w:rPr>
          <w:color w:val="008000"/>
        </w:rPr>
        <w:t xml:space="preserve">self and this </w:t>
      </w:r>
      <w:r w:rsidR="00B84DAF">
        <w:rPr>
          <w:color w:val="008000"/>
        </w:rPr>
        <w:t xml:space="preserve">are </w:t>
      </w:r>
      <w:r w:rsidR="002929EF">
        <w:rPr>
          <w:color w:val="008000"/>
        </w:rPr>
        <w:t>both of type G&lt;T&gt;</w:t>
      </w:r>
      <w:r w:rsidR="0048218E" w:rsidRPr="0048218E">
        <w:br/>
      </w:r>
      <w:r>
        <w:t xml:space="preserve">    }</w:t>
      </w:r>
      <w:r w:rsidR="0048218E" w:rsidRPr="0048218E">
        <w:br/>
      </w:r>
      <w:r>
        <w:t>}</w:t>
      </w:r>
    </w:p>
    <w:p w14:paraId="76ECB6EC" w14:textId="77777777" w:rsidR="0044410D" w:rsidRPr="0044410D" w:rsidRDefault="0068514E" w:rsidP="0068514E">
      <w:pPr>
        <w:pStyle w:val="Heading2"/>
      </w:pPr>
      <w:bookmarkStart w:id="1082" w:name="_Ref319139856"/>
      <w:bookmarkStart w:id="1083" w:name="_Toc402619841"/>
      <w:bookmarkStart w:id="1084" w:name="_Toc401414027"/>
      <w:r>
        <w:lastRenderedPageBreak/>
        <w:t>Specifying Types</w:t>
      </w:r>
      <w:bookmarkEnd w:id="1082"/>
      <w:bookmarkEnd w:id="1083"/>
      <w:bookmarkEnd w:id="1084"/>
    </w:p>
    <w:p w14:paraId="723264C8" w14:textId="77777777" w:rsidR="0044410D" w:rsidRPr="0044410D" w:rsidRDefault="0068514E" w:rsidP="0068514E">
      <w:r>
        <w:t xml:space="preserve">Types are specified either by </w:t>
      </w:r>
      <w:r w:rsidR="00F4303E">
        <w:t xml:space="preserve">referencing their keyword or </w:t>
      </w:r>
      <w:r w:rsidR="00D5602B">
        <w:t xml:space="preserve">name, </w:t>
      </w:r>
      <w:r>
        <w:t xml:space="preserve">or by writing </w:t>
      </w:r>
      <w:r w:rsidR="00BB2AE9">
        <w:t xml:space="preserve">object </w:t>
      </w:r>
      <w:r>
        <w:t>type literals</w:t>
      </w:r>
      <w:r w:rsidR="00BE59C5">
        <w:t>, array type literals, tuple type literals</w:t>
      </w:r>
      <w:r w:rsidR="00BB2AE9">
        <w:t>, function</w:t>
      </w:r>
      <w:r w:rsidR="00BE59C5">
        <w:t xml:space="preserve"> type literals, constructor type literals</w:t>
      </w:r>
      <w:r w:rsidR="00BB2AE9">
        <w:t>, or type queries</w:t>
      </w:r>
      <w:r>
        <w:t>.</w:t>
      </w:r>
    </w:p>
    <w:p w14:paraId="12513FD3" w14:textId="77777777" w:rsidR="002958CF" w:rsidRPr="00E05B31" w:rsidRDefault="002958CF" w:rsidP="002958CF">
      <w:pPr>
        <w:pStyle w:val="Grammar"/>
      </w:pPr>
      <w:r w:rsidRPr="002958CF">
        <w:rPr>
          <w:rStyle w:val="Production"/>
        </w:rPr>
        <w:t>Type:</w:t>
      </w:r>
      <w:r>
        <w:br/>
      </w:r>
      <w:r w:rsidRPr="002958CF">
        <w:rPr>
          <w:rStyle w:val="Production"/>
        </w:rPr>
        <w:t>PrimaryOrUnionType</w:t>
      </w:r>
      <w:r>
        <w:br/>
      </w:r>
      <w:r w:rsidRPr="002958CF">
        <w:rPr>
          <w:rStyle w:val="Production"/>
        </w:rPr>
        <w:t>FunctionType</w:t>
      </w:r>
      <w:r>
        <w:br/>
      </w:r>
      <w:r w:rsidRPr="002958CF">
        <w:rPr>
          <w:rStyle w:val="Production"/>
        </w:rPr>
        <w:t>ConstructorType</w:t>
      </w:r>
    </w:p>
    <w:p w14:paraId="520A3C2C" w14:textId="77777777" w:rsidR="002958CF" w:rsidRDefault="002958CF" w:rsidP="002958CF">
      <w:pPr>
        <w:pStyle w:val="Grammar"/>
      </w:pPr>
      <w:r w:rsidRPr="002958CF">
        <w:rPr>
          <w:rStyle w:val="Production"/>
        </w:rPr>
        <w:t>PrimaryOrUnionType:</w:t>
      </w:r>
      <w:r>
        <w:br/>
      </w:r>
      <w:r w:rsidRPr="002958CF">
        <w:rPr>
          <w:rStyle w:val="Production"/>
        </w:rPr>
        <w:t>PrimaryType</w:t>
      </w:r>
      <w:r>
        <w:br/>
      </w:r>
      <w:r w:rsidRPr="002958CF">
        <w:rPr>
          <w:rStyle w:val="Production"/>
        </w:rPr>
        <w:t>UnionType</w:t>
      </w:r>
    </w:p>
    <w:p w14:paraId="6DB33880" w14:textId="77777777" w:rsidR="004C5365" w:rsidRPr="002958CF" w:rsidRDefault="00E05B31" w:rsidP="004C5365">
      <w:pPr>
        <w:pStyle w:val="Grammar"/>
      </w:pPr>
      <w:r>
        <w:rPr>
          <w:rStyle w:val="Production"/>
        </w:rPr>
        <w:t>Primary</w:t>
      </w:r>
      <w:r w:rsidR="000A663E" w:rsidRPr="00DB544C">
        <w:rPr>
          <w:rStyle w:val="Production"/>
        </w:rPr>
        <w:t>Type:</w:t>
      </w:r>
      <w:r w:rsidR="0048218E" w:rsidRPr="0048218E">
        <w:br/>
      </w:r>
      <w:r w:rsidR="002958CF">
        <w:rPr>
          <w:rStyle w:val="Production"/>
        </w:rPr>
        <w:t>ParenthesizedType</w:t>
      </w:r>
      <w:r w:rsidR="002958CF" w:rsidRPr="002958CF">
        <w:br/>
      </w:r>
      <w:r w:rsidR="000A663E" w:rsidRPr="001E0AF4">
        <w:rPr>
          <w:rStyle w:val="Production"/>
        </w:rPr>
        <w:t>PredefinedType</w:t>
      </w:r>
      <w:r w:rsidR="0048218E" w:rsidRPr="0048218E">
        <w:br/>
      </w:r>
      <w:r w:rsidR="00853978" w:rsidRPr="001E0AF4">
        <w:rPr>
          <w:rStyle w:val="Production"/>
        </w:rPr>
        <w:t>TypeReference</w:t>
      </w:r>
      <w:r w:rsidR="0048218E" w:rsidRPr="0048218E">
        <w:br/>
      </w:r>
      <w:r w:rsidR="0044410D" w:rsidRPr="001E0AF4">
        <w:rPr>
          <w:rStyle w:val="Production"/>
        </w:rPr>
        <w:t>ObjectType</w:t>
      </w:r>
      <w:r w:rsidR="0048218E" w:rsidRPr="0048218E">
        <w:br/>
      </w:r>
      <w:r w:rsidR="0044410D" w:rsidRPr="001E0AF4">
        <w:rPr>
          <w:rStyle w:val="Production"/>
        </w:rPr>
        <w:t>ArrayType</w:t>
      </w:r>
      <w:r w:rsidR="0048218E" w:rsidRPr="0048218E">
        <w:br/>
      </w:r>
      <w:r w:rsidR="0044410D" w:rsidRPr="00187262">
        <w:rPr>
          <w:rStyle w:val="Production"/>
        </w:rPr>
        <w:t>TupleType</w:t>
      </w:r>
      <w:r w:rsidR="00591FA3" w:rsidRPr="00591FA3">
        <w:br/>
      </w:r>
      <w:r w:rsidR="004C5365" w:rsidRPr="001E0AF4">
        <w:rPr>
          <w:rStyle w:val="Production"/>
        </w:rPr>
        <w:t>TypeQuery</w:t>
      </w:r>
    </w:p>
    <w:p w14:paraId="0F8B8282" w14:textId="77777777" w:rsidR="00337D01" w:rsidRDefault="002958CF" w:rsidP="00337D01">
      <w:pPr>
        <w:pStyle w:val="Grammar"/>
      </w:pPr>
      <w:r w:rsidRPr="002958CF">
        <w:rPr>
          <w:rStyle w:val="Production"/>
        </w:rPr>
        <w:t>ParenthesizedType:</w:t>
      </w:r>
      <w:r>
        <w:br/>
      </w:r>
      <w:r w:rsidRPr="005A3F78">
        <w:rPr>
          <w:rStyle w:val="Terminal"/>
        </w:rPr>
        <w:t>(</w:t>
      </w:r>
      <w:r>
        <w:t xml:space="preserve">   </w:t>
      </w:r>
      <w:r w:rsidRPr="002958CF">
        <w:rPr>
          <w:rStyle w:val="Production"/>
        </w:rPr>
        <w:t>Type</w:t>
      </w:r>
      <w:r>
        <w:t xml:space="preserve">   </w:t>
      </w:r>
      <w:r w:rsidRPr="005A3F78">
        <w:rPr>
          <w:rStyle w:val="Terminal"/>
        </w:rPr>
        <w:t>)</w:t>
      </w:r>
    </w:p>
    <w:p w14:paraId="761A8060" w14:textId="77777777" w:rsidR="00337D01" w:rsidRDefault="00337D01" w:rsidP="004C5365">
      <w:r>
        <w:t>Parentheses are required around union, function, or constructor types when they are used as array element types, and parentheses are required around function or constructor types in union types. For example:</w:t>
      </w:r>
    </w:p>
    <w:p w14:paraId="71BBEA31" w14:textId="77777777" w:rsidR="00337D01" w:rsidRDefault="00337D01" w:rsidP="00337D01">
      <w:pPr>
        <w:pStyle w:val="Code"/>
      </w:pPr>
      <w:r>
        <w:t>(</w:t>
      </w:r>
      <w:r w:rsidRPr="00337D01">
        <w:rPr>
          <w:color w:val="0000FF"/>
          <w:highlight w:val="white"/>
        </w:rPr>
        <w:t>string</w:t>
      </w:r>
      <w:r>
        <w:t xml:space="preserve"> | </w:t>
      </w:r>
      <w:r w:rsidRPr="00337D01">
        <w:rPr>
          <w:color w:val="0000FF"/>
          <w:highlight w:val="white"/>
        </w:rPr>
        <w:t>number</w:t>
      </w:r>
      <w:r>
        <w:t>)[]</w:t>
      </w:r>
      <w:r>
        <w:br/>
        <w:t xml:space="preserve">((x: </w:t>
      </w:r>
      <w:r w:rsidRPr="00337D01">
        <w:rPr>
          <w:color w:val="0000FF"/>
          <w:highlight w:val="white"/>
        </w:rPr>
        <w:t>string</w:t>
      </w:r>
      <w:r>
        <w:t xml:space="preserve">) =&gt; </w:t>
      </w:r>
      <w:r w:rsidRPr="00337D01">
        <w:rPr>
          <w:color w:val="0000FF"/>
          <w:highlight w:val="white"/>
        </w:rPr>
        <w:t>string</w:t>
      </w:r>
      <w:r>
        <w:t xml:space="preserve">) | (x: </w:t>
      </w:r>
      <w:r w:rsidRPr="00337D01">
        <w:rPr>
          <w:color w:val="0000FF"/>
          <w:highlight w:val="white"/>
        </w:rPr>
        <w:t>number</w:t>
      </w:r>
      <w:r>
        <w:t xml:space="preserve">) =&gt; </w:t>
      </w:r>
      <w:r w:rsidRPr="00337D01">
        <w:rPr>
          <w:color w:val="0000FF"/>
          <w:highlight w:val="white"/>
        </w:rPr>
        <w:t>number</w:t>
      </w:r>
      <w:r>
        <w:t>)</w:t>
      </w:r>
    </w:p>
    <w:p w14:paraId="51145BA7" w14:textId="77777777" w:rsidR="00337D01" w:rsidRPr="0044410D" w:rsidRDefault="00337D01" w:rsidP="00337D01">
      <w:r>
        <w:t>The different forms of type notations are described in the following sections.</w:t>
      </w:r>
    </w:p>
    <w:p w14:paraId="150CE745" w14:textId="77777777" w:rsidR="0044410D" w:rsidRPr="0044410D" w:rsidRDefault="00A10939" w:rsidP="00A10939">
      <w:pPr>
        <w:pStyle w:val="Heading3"/>
      </w:pPr>
      <w:bookmarkStart w:id="1085" w:name="_Ref352313823"/>
      <w:bookmarkStart w:id="1086" w:name="_Toc402619842"/>
      <w:bookmarkStart w:id="1087" w:name="_Toc401414028"/>
      <w:r>
        <w:t>Predefined Types</w:t>
      </w:r>
      <w:bookmarkEnd w:id="1085"/>
      <w:bookmarkEnd w:id="1086"/>
      <w:bookmarkEnd w:id="1087"/>
    </w:p>
    <w:p w14:paraId="2B10EE20" w14:textId="77777777" w:rsidR="0044410D" w:rsidRPr="0044410D" w:rsidRDefault="00F4303E" w:rsidP="00F4303E">
      <w:r w:rsidRPr="00617C55">
        <w:t xml:space="preserve">The </w:t>
      </w:r>
      <w:r w:rsidRPr="002B3A8D">
        <w:rPr>
          <w:rStyle w:val="CodeFragment"/>
        </w:rPr>
        <w:t>any</w:t>
      </w:r>
      <w:r w:rsidRPr="00617C55">
        <w:t xml:space="preserve">, </w:t>
      </w:r>
      <w:r w:rsidRPr="002B3A8D">
        <w:rPr>
          <w:rStyle w:val="CodeFragment"/>
        </w:rPr>
        <w:t>number</w:t>
      </w:r>
      <w:r w:rsidRPr="00617C55">
        <w:t xml:space="preserve">, </w:t>
      </w:r>
      <w:r w:rsidR="001A6764">
        <w:rPr>
          <w:rStyle w:val="CodeFragment"/>
        </w:rPr>
        <w:t>boolean</w:t>
      </w:r>
      <w:r w:rsidRPr="00617C55">
        <w:t xml:space="preserve">, </w:t>
      </w:r>
      <w:r w:rsidRPr="002B3A8D">
        <w:rPr>
          <w:rStyle w:val="CodeFragment"/>
        </w:rPr>
        <w:t>string</w:t>
      </w:r>
      <w:r w:rsidR="00F85408">
        <w:t xml:space="preserve">, and </w:t>
      </w:r>
      <w:r w:rsidR="00F85408" w:rsidRPr="00F85408">
        <w:rPr>
          <w:rStyle w:val="CodeFragment"/>
        </w:rPr>
        <w:t>void</w:t>
      </w:r>
      <w:r w:rsidRPr="00617C55">
        <w:t xml:space="preserve"> keywords refere</w:t>
      </w:r>
      <w:r>
        <w:t>nce the Any</w:t>
      </w:r>
      <w:r w:rsidR="00734C9A">
        <w:t xml:space="preserve"> type and the</w:t>
      </w:r>
      <w:r w:rsidR="00F85408">
        <w:t xml:space="preserve"> Number, Boolean, </w:t>
      </w:r>
      <w:r>
        <w:t>String</w:t>
      </w:r>
      <w:r w:rsidR="00F85408">
        <w:t>, and Void</w:t>
      </w:r>
      <w:r>
        <w:t xml:space="preserve"> </w:t>
      </w:r>
      <w:r w:rsidR="00734C9A">
        <w:t xml:space="preserve">primitive </w:t>
      </w:r>
      <w:r w:rsidR="00D02DCD">
        <w:t>types respectively.</w:t>
      </w:r>
    </w:p>
    <w:p w14:paraId="438C13F9" w14:textId="77777777" w:rsidR="0044410D" w:rsidRPr="0044410D" w:rsidRDefault="00D02DCD" w:rsidP="00D02DCD">
      <w:pPr>
        <w:pStyle w:val="Grammar"/>
      </w:pPr>
      <w:r w:rsidRPr="00DB544C">
        <w:rPr>
          <w:rStyle w:val="Production"/>
        </w:rPr>
        <w:t>PredefinedType:</w:t>
      </w:r>
      <w:r w:rsidR="0048218E" w:rsidRPr="0048218E">
        <w:br/>
      </w:r>
      <w:r w:rsidRPr="00405660">
        <w:rPr>
          <w:rStyle w:val="Terminal"/>
        </w:rPr>
        <w:t>any</w:t>
      </w:r>
      <w:r w:rsidR="0048218E" w:rsidRPr="0048218E">
        <w:br/>
      </w:r>
      <w:r w:rsidRPr="00405660">
        <w:rPr>
          <w:rStyle w:val="Terminal"/>
        </w:rPr>
        <w:t>number</w:t>
      </w:r>
      <w:r w:rsidR="0048218E" w:rsidRPr="0048218E">
        <w:br/>
      </w:r>
      <w:r w:rsidR="001A6764" w:rsidRPr="00405660">
        <w:rPr>
          <w:rStyle w:val="Terminal"/>
        </w:rPr>
        <w:t>boolean</w:t>
      </w:r>
      <w:r w:rsidR="0048218E" w:rsidRPr="0048218E">
        <w:br/>
      </w:r>
      <w:r w:rsidRPr="00405660">
        <w:rPr>
          <w:rStyle w:val="Terminal"/>
        </w:rPr>
        <w:t>string</w:t>
      </w:r>
      <w:r w:rsidR="0048218E" w:rsidRPr="0048218E">
        <w:br/>
      </w:r>
      <w:r w:rsidR="00F85408" w:rsidRPr="00405660">
        <w:rPr>
          <w:rStyle w:val="Terminal"/>
        </w:rPr>
        <w:t>void</w:t>
      </w:r>
    </w:p>
    <w:p w14:paraId="6FE702D5" w14:textId="77777777" w:rsidR="0044410D" w:rsidRPr="0044410D" w:rsidRDefault="00F4303E" w:rsidP="00F4303E">
      <w:r>
        <w:lastRenderedPageBreak/>
        <w:t xml:space="preserve">The </w:t>
      </w:r>
      <w:r w:rsidR="000D104C">
        <w:t xml:space="preserve">predefined type </w:t>
      </w:r>
      <w:r>
        <w:t xml:space="preserve">keywords </w:t>
      </w:r>
      <w:r w:rsidR="00F85408">
        <w:t>are</w:t>
      </w:r>
      <w:r>
        <w:t xml:space="preserve"> rese</w:t>
      </w:r>
      <w:r w:rsidR="00F85408">
        <w:t xml:space="preserve">rved and cannot be used as </w:t>
      </w:r>
      <w:r>
        <w:t>names</w:t>
      </w:r>
      <w:r w:rsidR="00F85408">
        <w:t xml:space="preserve"> of user defined types</w:t>
      </w:r>
      <w:r>
        <w:t>.</w:t>
      </w:r>
    </w:p>
    <w:p w14:paraId="0C649B3F" w14:textId="77777777" w:rsidR="0044410D" w:rsidRPr="0044410D" w:rsidRDefault="00AF2BB7" w:rsidP="0068514E">
      <w:pPr>
        <w:pStyle w:val="Heading3"/>
      </w:pPr>
      <w:bookmarkStart w:id="1088" w:name="_Ref342558726"/>
      <w:bookmarkStart w:id="1089" w:name="_Ref343165311"/>
      <w:bookmarkStart w:id="1090" w:name="_Ref343176491"/>
      <w:bookmarkStart w:id="1091" w:name="_Toc402619843"/>
      <w:bookmarkStart w:id="1092" w:name="_Toc401414029"/>
      <w:r>
        <w:t xml:space="preserve">Type </w:t>
      </w:r>
      <w:bookmarkEnd w:id="1088"/>
      <w:r w:rsidR="005A2154">
        <w:t>References</w:t>
      </w:r>
      <w:bookmarkEnd w:id="1089"/>
      <w:bookmarkEnd w:id="1090"/>
      <w:bookmarkEnd w:id="1091"/>
      <w:bookmarkEnd w:id="1092"/>
    </w:p>
    <w:p w14:paraId="0AA468BA" w14:textId="77777777" w:rsidR="0044410D" w:rsidRPr="0044410D" w:rsidRDefault="00EC105D" w:rsidP="0068514E">
      <w:r>
        <w:t xml:space="preserve">A type reference references a </w:t>
      </w:r>
      <w:r w:rsidR="00D36D80">
        <w:t>named type</w:t>
      </w:r>
      <w:r>
        <w:t xml:space="preserve"> or type parameter </w:t>
      </w:r>
      <w:r w:rsidR="00386696">
        <w:t>through its name and, in the case of a generic type, supplies a</w:t>
      </w:r>
      <w:r>
        <w:t xml:space="preserve"> type argument list.</w:t>
      </w:r>
    </w:p>
    <w:p w14:paraId="60525AD2" w14:textId="77777777" w:rsidR="0044410D" w:rsidRPr="0044410D" w:rsidRDefault="00853978" w:rsidP="00D02DCD">
      <w:pPr>
        <w:pStyle w:val="Grammar"/>
      </w:pPr>
      <w:r w:rsidRPr="00DB544C">
        <w:rPr>
          <w:rStyle w:val="Production"/>
        </w:rPr>
        <w:t>TypeReference:</w:t>
      </w:r>
      <w:r w:rsidR="0048218E" w:rsidRPr="0048218E">
        <w:br/>
      </w:r>
      <w:r w:rsidR="00D02DCD" w:rsidRPr="001E0AF4">
        <w:rPr>
          <w:rStyle w:val="Production"/>
        </w:rPr>
        <w:t>TypeName</w:t>
      </w:r>
      <w:r w:rsidR="00D02DCD">
        <w:t xml:space="preserve">   </w:t>
      </w:r>
      <w:r w:rsidR="006562C5" w:rsidRPr="001E0AF4">
        <w:rPr>
          <w:rStyle w:val="Production"/>
        </w:rPr>
        <w:t>[no LineTerminator here]</w:t>
      </w:r>
      <w:r w:rsidR="006562C5">
        <w:t xml:space="preserve">   </w:t>
      </w:r>
      <w:r w:rsidR="00D02DCD" w:rsidRPr="001E0AF4">
        <w:rPr>
          <w:rStyle w:val="Production"/>
        </w:rPr>
        <w:t>TypeArguments</w:t>
      </w:r>
      <w:r w:rsidR="00D02DCD" w:rsidRPr="001E0AF4">
        <w:rPr>
          <w:rStyle w:val="Production"/>
          <w:vertAlign w:val="subscript"/>
        </w:rPr>
        <w:t>opt</w:t>
      </w:r>
    </w:p>
    <w:p w14:paraId="52730D6B" w14:textId="77777777" w:rsidR="0044410D" w:rsidRPr="0044410D" w:rsidRDefault="00D02DCD" w:rsidP="00D02DCD">
      <w:pPr>
        <w:pStyle w:val="Grammar"/>
      </w:pPr>
      <w:r w:rsidRPr="00DB544C">
        <w:rPr>
          <w:rStyle w:val="Production"/>
        </w:rPr>
        <w:t>TypeName:</w:t>
      </w:r>
      <w:r w:rsidR="0048218E" w:rsidRPr="0048218E">
        <w:br/>
      </w:r>
      <w:r w:rsidRPr="001E0AF4">
        <w:rPr>
          <w:rStyle w:val="Production"/>
        </w:rPr>
        <w:t>Identifier</w:t>
      </w:r>
      <w:r w:rsidR="0048218E" w:rsidRPr="0048218E">
        <w:br/>
      </w:r>
      <w:r w:rsidRPr="001E0AF4">
        <w:rPr>
          <w:rStyle w:val="Production"/>
        </w:rPr>
        <w:t>ModuleName</w:t>
      </w:r>
      <w:r>
        <w:t xml:space="preserve">   </w:t>
      </w:r>
      <w:r w:rsidRPr="00F55B40">
        <w:rPr>
          <w:rStyle w:val="Terminal"/>
        </w:rPr>
        <w:t>.</w:t>
      </w:r>
      <w:r>
        <w:t xml:space="preserve">   </w:t>
      </w:r>
      <w:r w:rsidRPr="001E0AF4">
        <w:rPr>
          <w:rStyle w:val="Production"/>
        </w:rPr>
        <w:t>Identifier</w:t>
      </w:r>
    </w:p>
    <w:p w14:paraId="22D6A7A0" w14:textId="77777777" w:rsidR="0044410D" w:rsidRPr="0044410D" w:rsidRDefault="00CF4AFA" w:rsidP="00CF4AFA">
      <w:pPr>
        <w:pStyle w:val="Grammar"/>
      </w:pPr>
      <w:r w:rsidRPr="00DB544C">
        <w:rPr>
          <w:rStyle w:val="Production"/>
        </w:rPr>
        <w:t>ModuleName:</w:t>
      </w:r>
      <w:r w:rsidR="0048218E" w:rsidRPr="0048218E">
        <w:br/>
      </w:r>
      <w:r w:rsidRPr="001E0AF4">
        <w:rPr>
          <w:rStyle w:val="Production"/>
        </w:rPr>
        <w:t>Identifier</w:t>
      </w:r>
      <w:r w:rsidR="0048218E" w:rsidRPr="0048218E">
        <w:br/>
      </w:r>
      <w:r w:rsidRPr="001E0AF4">
        <w:rPr>
          <w:rStyle w:val="Production"/>
        </w:rPr>
        <w:t>ModuleName</w:t>
      </w:r>
      <w:r>
        <w:t xml:space="preserve">   </w:t>
      </w:r>
      <w:r w:rsidRPr="00F55B40">
        <w:rPr>
          <w:rStyle w:val="Terminal"/>
        </w:rPr>
        <w:t>.</w:t>
      </w:r>
      <w:r>
        <w:t xml:space="preserve">   </w:t>
      </w:r>
      <w:r w:rsidRPr="001E0AF4">
        <w:rPr>
          <w:rStyle w:val="Production"/>
        </w:rPr>
        <w:t>Identifier</w:t>
      </w:r>
    </w:p>
    <w:p w14:paraId="1FE9723A" w14:textId="317B5E94" w:rsidR="0044410D" w:rsidRPr="0044410D" w:rsidRDefault="006046F7" w:rsidP="00C74827">
      <w:r>
        <w:t xml:space="preserve">A </w:t>
      </w:r>
      <w:r w:rsidR="00853978">
        <w:rPr>
          <w:rStyle w:val="Production"/>
        </w:rPr>
        <w:t>TypeReference</w:t>
      </w:r>
      <w:r>
        <w:t xml:space="preserve"> consists of a </w:t>
      </w:r>
      <w:r w:rsidRPr="006046F7">
        <w:rPr>
          <w:rStyle w:val="Production"/>
        </w:rPr>
        <w:t>TypeName</w:t>
      </w:r>
      <w:r>
        <w:t xml:space="preserve"> that a </w:t>
      </w:r>
      <w:r w:rsidR="007A5E24">
        <w:t xml:space="preserve">references </w:t>
      </w:r>
      <w:r w:rsidR="00EC105D">
        <w:t xml:space="preserve">a </w:t>
      </w:r>
      <w:r w:rsidR="00D36D80">
        <w:t xml:space="preserve">named type </w:t>
      </w:r>
      <w:r w:rsidR="00EC105D">
        <w:t xml:space="preserve">or type parameter. A reference to a generic </w:t>
      </w:r>
      <w:r w:rsidR="00D36D80">
        <w:t>type</w:t>
      </w:r>
      <w:r w:rsidR="00EC105D">
        <w:t xml:space="preserve"> </w:t>
      </w:r>
      <w:r w:rsidR="00386696">
        <w:t>must</w:t>
      </w:r>
      <w:r>
        <w:t xml:space="preserve"> </w:t>
      </w:r>
      <w:r w:rsidR="00EC105D">
        <w:t xml:space="preserve">be </w:t>
      </w:r>
      <w:r>
        <w:t xml:space="preserve">followed </w:t>
      </w:r>
      <w:r w:rsidR="007A5E24">
        <w:t xml:space="preserve">by a list of </w:t>
      </w:r>
      <w:r w:rsidR="007A5E24" w:rsidRPr="007A5E24">
        <w:rPr>
          <w:rStyle w:val="Production"/>
        </w:rPr>
        <w:t>TypeArguments</w:t>
      </w:r>
      <w:r w:rsidR="00E952FF">
        <w:t xml:space="preserve"> (section </w:t>
      </w:r>
      <w:r w:rsidR="00E952FF">
        <w:fldChar w:fldCharType="begin"/>
      </w:r>
      <w:r w:rsidR="00E952FF">
        <w:instrText xml:space="preserve"> REF _Ref366145964 \r \h </w:instrText>
      </w:r>
      <w:r w:rsidR="00E952FF">
        <w:fldChar w:fldCharType="separate"/>
      </w:r>
      <w:r w:rsidR="00B510EF">
        <w:t>3.</w:t>
      </w:r>
      <w:del w:id="1093" w:author="Anders Hejlsberg" w:date="2014-11-01T15:43:00Z">
        <w:r w:rsidR="00633278">
          <w:delText>4</w:delText>
        </w:r>
      </w:del>
      <w:ins w:id="1094" w:author="Anders Hejlsberg" w:date="2014-11-01T15:43:00Z">
        <w:r w:rsidR="00B510EF">
          <w:t>5</w:t>
        </w:r>
      </w:ins>
      <w:r w:rsidR="00B510EF">
        <w:t>.2</w:t>
      </w:r>
      <w:r w:rsidR="00E952FF">
        <w:fldChar w:fldCharType="end"/>
      </w:r>
      <w:r w:rsidR="00E952FF">
        <w:t>).</w:t>
      </w:r>
    </w:p>
    <w:p w14:paraId="59CFF163" w14:textId="77777777" w:rsidR="0044410D" w:rsidRPr="0044410D" w:rsidRDefault="00CF4AFA" w:rsidP="00C74827">
      <w:r>
        <w:t xml:space="preserve">Resolution of a </w:t>
      </w:r>
      <w:r w:rsidRPr="00CF4AFA">
        <w:rPr>
          <w:rStyle w:val="Production"/>
        </w:rPr>
        <w:t>TypeName</w:t>
      </w:r>
      <w:r>
        <w:t xml:space="preserve"> consisting of a single identifier is described in section </w:t>
      </w:r>
      <w:r>
        <w:fldChar w:fldCharType="begin"/>
      </w:r>
      <w:r>
        <w:instrText xml:space="preserve"> REF _Ref320695415 \r \h </w:instrText>
      </w:r>
      <w:r>
        <w:fldChar w:fldCharType="separate"/>
      </w:r>
      <w:r w:rsidR="00B510EF">
        <w:t>2.4</w:t>
      </w:r>
      <w:r>
        <w:fldChar w:fldCharType="end"/>
      </w:r>
      <w:r>
        <w:t>.</w:t>
      </w:r>
    </w:p>
    <w:p w14:paraId="196C4666" w14:textId="77777777" w:rsidR="0044410D" w:rsidRPr="0044410D" w:rsidRDefault="00CF4AFA" w:rsidP="00CF4AFA">
      <w:r>
        <w:t xml:space="preserve">Resolution of a </w:t>
      </w:r>
      <w:r w:rsidRPr="00C11B58">
        <w:rPr>
          <w:rStyle w:val="Production"/>
        </w:rPr>
        <w:t>TypeName</w:t>
      </w:r>
      <w:r>
        <w:t xml:space="preserve"> of the form </w:t>
      </w:r>
      <w:r w:rsidRPr="000028B8">
        <w:rPr>
          <w:i/>
        </w:rPr>
        <w:t>M.N</w:t>
      </w:r>
      <w:r>
        <w:t xml:space="preserve">, where </w:t>
      </w:r>
      <w:r w:rsidRPr="00AE6DE9">
        <w:rPr>
          <w:i/>
        </w:rPr>
        <w:t>M</w:t>
      </w:r>
      <w:r>
        <w:t xml:space="preserve"> is a </w:t>
      </w:r>
      <w:r w:rsidRPr="001167B4">
        <w:rPr>
          <w:rStyle w:val="Production"/>
        </w:rPr>
        <w:t>ModuleName</w:t>
      </w:r>
      <w:r>
        <w:t xml:space="preserve"> and </w:t>
      </w:r>
      <w:r w:rsidRPr="00AE6DE9">
        <w:rPr>
          <w:i/>
        </w:rPr>
        <w:t>N</w:t>
      </w:r>
      <w:r>
        <w:t xml:space="preserve"> is an </w:t>
      </w:r>
      <w:r w:rsidRPr="001167B4">
        <w:rPr>
          <w:rStyle w:val="Production"/>
        </w:rPr>
        <w:t>Identifier</w:t>
      </w:r>
      <w:r>
        <w:t xml:space="preserve">, proceeds by first resolving the module name </w:t>
      </w:r>
      <w:r w:rsidRPr="00C11B58">
        <w:rPr>
          <w:i/>
        </w:rPr>
        <w:t>M</w:t>
      </w:r>
      <w:r>
        <w:t xml:space="preserve">. If the resolution of </w:t>
      </w:r>
      <w:r w:rsidRPr="00C11B58">
        <w:rPr>
          <w:i/>
        </w:rPr>
        <w:t>M</w:t>
      </w:r>
      <w:r>
        <w:t xml:space="preserve"> is successful and the resulting module contains an exported </w:t>
      </w:r>
      <w:r w:rsidR="00E336D8">
        <w:t>named type</w:t>
      </w:r>
      <w:r>
        <w:t xml:space="preserve"> </w:t>
      </w:r>
      <w:r w:rsidRPr="00AE6DE9">
        <w:rPr>
          <w:i/>
        </w:rPr>
        <w:t>N</w:t>
      </w:r>
      <w:r>
        <w:t xml:space="preserve">, then </w:t>
      </w:r>
      <w:r w:rsidRPr="000028B8">
        <w:rPr>
          <w:i/>
        </w:rPr>
        <w:t>M.N</w:t>
      </w:r>
      <w:r>
        <w:t xml:space="preserve"> refers to that member. Otherwise, </w:t>
      </w:r>
      <w:r w:rsidRPr="000028B8">
        <w:rPr>
          <w:i/>
        </w:rPr>
        <w:t>M.N</w:t>
      </w:r>
      <w:r>
        <w:t xml:space="preserve"> is undefined.</w:t>
      </w:r>
    </w:p>
    <w:p w14:paraId="69D56BF4" w14:textId="77777777" w:rsidR="0044410D" w:rsidRPr="0044410D" w:rsidRDefault="0093579E" w:rsidP="00C74827">
      <w:r>
        <w:t xml:space="preserve">Resolution of a </w:t>
      </w:r>
      <w:r w:rsidRPr="0093579E">
        <w:rPr>
          <w:rStyle w:val="Production"/>
        </w:rPr>
        <w:t>ModuleName</w:t>
      </w:r>
      <w:r>
        <w:t xml:space="preserve"> consisting of a single identifier is described in section </w:t>
      </w:r>
      <w:r>
        <w:fldChar w:fldCharType="begin"/>
      </w:r>
      <w:r>
        <w:instrText xml:space="preserve"> REF _Ref320695415 \r \h </w:instrText>
      </w:r>
      <w:r>
        <w:fldChar w:fldCharType="separate"/>
      </w:r>
      <w:r w:rsidR="00B510EF">
        <w:t>2.4</w:t>
      </w:r>
      <w:r>
        <w:fldChar w:fldCharType="end"/>
      </w:r>
      <w:r>
        <w:t>.</w:t>
      </w:r>
    </w:p>
    <w:p w14:paraId="3B9B529F" w14:textId="77777777" w:rsidR="0044410D" w:rsidRPr="0044410D" w:rsidRDefault="00C11B58" w:rsidP="0068514E">
      <w:r>
        <w:t xml:space="preserve">Resolution of a </w:t>
      </w:r>
      <w:r w:rsidRPr="00C11B58">
        <w:rPr>
          <w:rStyle w:val="Production"/>
        </w:rPr>
        <w:t>Module</w:t>
      </w:r>
      <w:r w:rsidR="0093579E" w:rsidRPr="00C11B58">
        <w:rPr>
          <w:rStyle w:val="Production"/>
        </w:rPr>
        <w:t>Name</w:t>
      </w:r>
      <w:r w:rsidR="0093579E">
        <w:t xml:space="preserve"> of the form </w:t>
      </w:r>
      <w:r w:rsidR="0093579E" w:rsidRPr="000028B8">
        <w:rPr>
          <w:i/>
        </w:rPr>
        <w:t>M.N</w:t>
      </w:r>
      <w:r w:rsidR="0093579E">
        <w:t xml:space="preserve">, where </w:t>
      </w:r>
      <w:r w:rsidR="0093579E" w:rsidRPr="00AE6DE9">
        <w:rPr>
          <w:i/>
        </w:rPr>
        <w:t>M</w:t>
      </w:r>
      <w:r w:rsidR="0093579E">
        <w:t xml:space="preserve"> is a </w:t>
      </w:r>
      <w:r w:rsidR="0093579E" w:rsidRPr="001167B4">
        <w:rPr>
          <w:rStyle w:val="Production"/>
        </w:rPr>
        <w:t>ModuleName</w:t>
      </w:r>
      <w:r w:rsidR="0093579E">
        <w:t xml:space="preserve"> and </w:t>
      </w:r>
      <w:r w:rsidR="0093579E" w:rsidRPr="00AE6DE9">
        <w:rPr>
          <w:i/>
        </w:rPr>
        <w:t>N</w:t>
      </w:r>
      <w:r w:rsidR="0093579E">
        <w:t xml:space="preserve"> is an </w:t>
      </w:r>
      <w:r w:rsidR="0093579E" w:rsidRPr="001167B4">
        <w:rPr>
          <w:rStyle w:val="Production"/>
        </w:rPr>
        <w:t>Identifier</w:t>
      </w:r>
      <w:r>
        <w:t xml:space="preserve">, proceeds by first resolving </w:t>
      </w:r>
      <w:r w:rsidR="00E7228C">
        <w:t xml:space="preserve">the module name </w:t>
      </w:r>
      <w:r w:rsidRPr="00C11B58">
        <w:rPr>
          <w:i/>
        </w:rPr>
        <w:t>M</w:t>
      </w:r>
      <w:r>
        <w:t xml:space="preserve">. If the resolution of </w:t>
      </w:r>
      <w:r w:rsidRPr="00C11B58">
        <w:rPr>
          <w:i/>
        </w:rPr>
        <w:t>M</w:t>
      </w:r>
      <w:r>
        <w:t xml:space="preserve"> is successful and </w:t>
      </w:r>
      <w:r w:rsidR="0093579E">
        <w:t>the resulting mo</w:t>
      </w:r>
      <w:r>
        <w:t>dule contains an exported module</w:t>
      </w:r>
      <w:r w:rsidR="0093579E">
        <w:t xml:space="preserve"> member </w:t>
      </w:r>
      <w:r w:rsidR="0093579E" w:rsidRPr="00AE6DE9">
        <w:rPr>
          <w:i/>
        </w:rPr>
        <w:t>N</w:t>
      </w:r>
      <w:r w:rsidR="0093579E">
        <w:t xml:space="preserve">, then </w:t>
      </w:r>
      <w:r w:rsidR="0093579E" w:rsidRPr="000028B8">
        <w:rPr>
          <w:i/>
        </w:rPr>
        <w:t>M.N</w:t>
      </w:r>
      <w:r w:rsidR="0093579E">
        <w:t xml:space="preserve"> refers to that member. Otherwise, </w:t>
      </w:r>
      <w:r w:rsidR="0093579E" w:rsidRPr="000028B8">
        <w:rPr>
          <w:i/>
        </w:rPr>
        <w:t>M.N</w:t>
      </w:r>
      <w:r w:rsidR="0093579E">
        <w:t xml:space="preserve"> is undefined.</w:t>
      </w:r>
    </w:p>
    <w:p w14:paraId="50BD7594" w14:textId="64E8237D" w:rsidR="0044410D" w:rsidRPr="0044410D" w:rsidRDefault="00071582" w:rsidP="005A2154">
      <w:r w:rsidRPr="005A2154">
        <w:t xml:space="preserve">A type reference </w:t>
      </w:r>
      <w:r w:rsidR="001E721F">
        <w:t>to a generic type</w:t>
      </w:r>
      <w:r w:rsidRPr="005A2154">
        <w:t xml:space="preserve"> is required to specify exactly one type ar</w:t>
      </w:r>
      <w:r w:rsidR="007A5E24">
        <w:t xml:space="preserve">gument for </w:t>
      </w:r>
      <w:r w:rsidR="00575BEA">
        <w:t>each</w:t>
      </w:r>
      <w:r w:rsidR="007A5E24">
        <w:t xml:space="preserve"> type parameter of the referenced ge</w:t>
      </w:r>
      <w:r w:rsidR="003576AE">
        <w:t>neric type, and e</w:t>
      </w:r>
      <w:r w:rsidR="00AE2C64">
        <w:t>ach type argument must be</w:t>
      </w:r>
      <w:r w:rsidR="00CB063C">
        <w:t xml:space="preserve"> assignable to</w:t>
      </w:r>
      <w:r w:rsidR="00AE2C64">
        <w:t xml:space="preserve"> </w:t>
      </w:r>
      <w:r w:rsidR="00CB063C">
        <w:t xml:space="preserve">(section </w:t>
      </w:r>
      <w:r w:rsidR="00CB063C">
        <w:fldChar w:fldCharType="begin"/>
      </w:r>
      <w:r w:rsidR="00CB063C">
        <w:instrText xml:space="preserve"> REF _Ref330633611 \r \h </w:instrText>
      </w:r>
      <w:r w:rsidR="00CB063C">
        <w:fldChar w:fldCharType="separate"/>
      </w:r>
      <w:r w:rsidR="00B510EF">
        <w:t>3.</w:t>
      </w:r>
      <w:del w:id="1095" w:author="Anders Hejlsberg" w:date="2014-11-01T15:43:00Z">
        <w:r w:rsidR="00633278">
          <w:delText>8</w:delText>
        </w:r>
      </w:del>
      <w:ins w:id="1096" w:author="Anders Hejlsberg" w:date="2014-11-01T15:43:00Z">
        <w:r w:rsidR="00B510EF">
          <w:t>10</w:t>
        </w:r>
      </w:ins>
      <w:r w:rsidR="00B510EF">
        <w:t>.4</w:t>
      </w:r>
      <w:r w:rsidR="00CB063C">
        <w:fldChar w:fldCharType="end"/>
      </w:r>
      <w:r w:rsidR="00CB063C">
        <w:t xml:space="preserve">) </w:t>
      </w:r>
      <w:r w:rsidR="00AE2C64">
        <w:t>the constraint of the corresponding type parameter</w:t>
      </w:r>
      <w:r w:rsidR="00FD41F7">
        <w:t xml:space="preserve"> or otherwise an error occurs</w:t>
      </w:r>
      <w:r w:rsidR="00AE2C64">
        <w:t xml:space="preserve">. </w:t>
      </w:r>
      <w:r w:rsidR="00CB063C">
        <w:t>An example:</w:t>
      </w:r>
    </w:p>
    <w:p w14:paraId="0F54841D" w14:textId="77777777" w:rsidR="0044410D" w:rsidRPr="0044410D" w:rsidRDefault="009C47C1" w:rsidP="009C47C1">
      <w:pPr>
        <w:pStyle w:val="Code"/>
      </w:pPr>
      <w:r w:rsidRPr="00CB063C">
        <w:rPr>
          <w:color w:val="0000FF"/>
          <w:highlight w:val="white"/>
        </w:rPr>
        <w:t>interface</w:t>
      </w:r>
      <w:r>
        <w:t xml:space="preserve"> A {</w:t>
      </w:r>
      <w:r w:rsidR="00CB063C">
        <w:t xml:space="preserve"> </w:t>
      </w:r>
      <w:r>
        <w:t xml:space="preserve">a: </w:t>
      </w:r>
      <w:r w:rsidRPr="00CB063C">
        <w:rPr>
          <w:color w:val="0000FF"/>
          <w:highlight w:val="white"/>
        </w:rPr>
        <w:t>string</w:t>
      </w:r>
      <w:r>
        <w:t>;</w:t>
      </w:r>
      <w:r w:rsidR="00CB063C">
        <w:t xml:space="preserve"> </w:t>
      </w:r>
      <w:r>
        <w:t>}</w:t>
      </w:r>
    </w:p>
    <w:p w14:paraId="385CFBBE" w14:textId="77777777" w:rsidR="0044410D" w:rsidRPr="0044410D" w:rsidRDefault="009C47C1" w:rsidP="009C47C1">
      <w:pPr>
        <w:pStyle w:val="Code"/>
      </w:pPr>
      <w:r w:rsidRPr="00CB063C">
        <w:rPr>
          <w:color w:val="0000FF"/>
          <w:highlight w:val="white"/>
        </w:rPr>
        <w:t>interface</w:t>
      </w:r>
      <w:r>
        <w:t xml:space="preserve"> B </w:t>
      </w:r>
      <w:r w:rsidRPr="00CB063C">
        <w:rPr>
          <w:color w:val="0000FF"/>
          <w:highlight w:val="white"/>
        </w:rPr>
        <w:t>extends</w:t>
      </w:r>
      <w:r>
        <w:t xml:space="preserve"> A {</w:t>
      </w:r>
      <w:r w:rsidR="00CB063C">
        <w:t xml:space="preserve"> </w:t>
      </w:r>
      <w:r>
        <w:t xml:space="preserve">b: </w:t>
      </w:r>
      <w:r w:rsidRPr="00CB063C">
        <w:rPr>
          <w:color w:val="0000FF"/>
          <w:highlight w:val="white"/>
        </w:rPr>
        <w:t>string</w:t>
      </w:r>
      <w:r w:rsidR="00CB063C">
        <w:t xml:space="preserve">; </w:t>
      </w:r>
      <w:r>
        <w:t>}</w:t>
      </w:r>
    </w:p>
    <w:p w14:paraId="62326C22" w14:textId="77777777" w:rsidR="0044410D" w:rsidRPr="0044410D" w:rsidRDefault="00835F00" w:rsidP="009C47C1">
      <w:pPr>
        <w:pStyle w:val="Code"/>
      </w:pPr>
      <w:r>
        <w:rPr>
          <w:color w:val="0000FF"/>
        </w:rPr>
        <w:t>interface</w:t>
      </w:r>
      <w:r>
        <w:t xml:space="preserve"> C </w:t>
      </w:r>
      <w:r w:rsidRPr="00835F00">
        <w:rPr>
          <w:color w:val="0000FF"/>
          <w:highlight w:val="white"/>
        </w:rPr>
        <w:t>extends</w:t>
      </w:r>
      <w:r>
        <w:t xml:space="preserve"> B { c: </w:t>
      </w:r>
      <w:r w:rsidRPr="00835F00">
        <w:rPr>
          <w:color w:val="0000FF"/>
          <w:highlight w:val="white"/>
        </w:rPr>
        <w:t>string</w:t>
      </w:r>
      <w:r>
        <w:t>; }</w:t>
      </w:r>
    </w:p>
    <w:p w14:paraId="436B3276" w14:textId="77777777" w:rsidR="0044410D" w:rsidRPr="0044410D" w:rsidRDefault="009C47C1" w:rsidP="009C47C1">
      <w:pPr>
        <w:pStyle w:val="Code"/>
      </w:pPr>
      <w:r w:rsidRPr="00CB063C">
        <w:rPr>
          <w:color w:val="0000FF"/>
          <w:highlight w:val="white"/>
        </w:rPr>
        <w:t>interface</w:t>
      </w:r>
      <w:r w:rsidR="00835F00">
        <w:t xml:space="preserve"> G</w:t>
      </w:r>
      <w:r>
        <w:t xml:space="preserve">&lt;T, U </w:t>
      </w:r>
      <w:r w:rsidRPr="00CB063C">
        <w:rPr>
          <w:color w:val="0000FF"/>
          <w:highlight w:val="white"/>
        </w:rPr>
        <w:t>extends</w:t>
      </w:r>
      <w:r>
        <w:t xml:space="preserve"> </w:t>
      </w:r>
      <w:r w:rsidR="00835F00">
        <w:t>B</w:t>
      </w:r>
      <w:r>
        <w:t>&gt; {</w:t>
      </w:r>
      <w:r w:rsidR="0048218E" w:rsidRPr="0048218E">
        <w:br/>
      </w:r>
      <w:r>
        <w:t xml:space="preserve">    x: T;</w:t>
      </w:r>
      <w:r w:rsidR="0048218E" w:rsidRPr="0048218E">
        <w:br/>
      </w:r>
      <w:r>
        <w:t xml:space="preserve">    y: U;</w:t>
      </w:r>
      <w:r w:rsidR="0048218E" w:rsidRPr="0048218E">
        <w:br/>
      </w:r>
      <w:r>
        <w:t>}</w:t>
      </w:r>
    </w:p>
    <w:p w14:paraId="027BB81B" w14:textId="77777777" w:rsidR="0044410D" w:rsidRPr="0044410D" w:rsidRDefault="009C47C1" w:rsidP="00A56084">
      <w:pPr>
        <w:pStyle w:val="Code"/>
      </w:pPr>
      <w:r w:rsidRPr="00CB063C">
        <w:rPr>
          <w:color w:val="0000FF"/>
          <w:highlight w:val="white"/>
        </w:rPr>
        <w:lastRenderedPageBreak/>
        <w:t>var</w:t>
      </w:r>
      <w:r w:rsidR="00835F00">
        <w:t xml:space="preserve"> v1: G&lt;A, C</w:t>
      </w:r>
      <w:r>
        <w:t>&gt;;</w:t>
      </w:r>
      <w:r w:rsidR="00CB063C">
        <w:t xml:space="preserve">        </w:t>
      </w:r>
      <w:r w:rsidR="00835F00">
        <w:t xml:space="preserve">       </w:t>
      </w:r>
      <w:r w:rsidR="00CB063C" w:rsidRPr="00CB063C">
        <w:rPr>
          <w:color w:val="008000"/>
          <w:highlight w:val="white"/>
        </w:rPr>
        <w:t>// Ok</w:t>
      </w:r>
      <w:r w:rsidR="0048218E" w:rsidRPr="0048218E">
        <w:br/>
      </w:r>
      <w:r w:rsidR="00835F00" w:rsidRPr="00835F00">
        <w:rPr>
          <w:color w:val="0000FF"/>
          <w:highlight w:val="white"/>
        </w:rPr>
        <w:t>var</w:t>
      </w:r>
      <w:r w:rsidR="00835F00">
        <w:t xml:space="preserve"> v2: G&lt;{ a: </w:t>
      </w:r>
      <w:r w:rsidR="00835F00" w:rsidRPr="00835F00">
        <w:rPr>
          <w:color w:val="0000FF"/>
          <w:highlight w:val="white"/>
        </w:rPr>
        <w:t>string</w:t>
      </w:r>
      <w:r w:rsidR="00835F00">
        <w:t xml:space="preserve"> }, C&gt;;   </w:t>
      </w:r>
      <w:r w:rsidR="00835F00" w:rsidRPr="00835F00">
        <w:rPr>
          <w:color w:val="008000"/>
          <w:highlight w:val="white"/>
        </w:rPr>
        <w:t xml:space="preserve">// Ok, </w:t>
      </w:r>
      <w:r w:rsidR="00A56084">
        <w:rPr>
          <w:color w:val="008000"/>
          <w:highlight w:val="white"/>
        </w:rPr>
        <w:t>equivalent to</w:t>
      </w:r>
      <w:r w:rsidR="00835F00">
        <w:rPr>
          <w:color w:val="008000"/>
          <w:highlight w:val="white"/>
        </w:rPr>
        <w:t xml:space="preserve"> G&lt;A, C&gt;</w:t>
      </w:r>
      <w:r w:rsidR="0048218E" w:rsidRPr="0048218E">
        <w:br/>
      </w:r>
      <w:r w:rsidRPr="00CB063C">
        <w:rPr>
          <w:color w:val="0000FF"/>
          <w:highlight w:val="white"/>
        </w:rPr>
        <w:t>var</w:t>
      </w:r>
      <w:r w:rsidR="00835F00">
        <w:t xml:space="preserve"> v3: G</w:t>
      </w:r>
      <w:r>
        <w:t>&lt;</w:t>
      </w:r>
      <w:r w:rsidR="00835F00">
        <w:t>A, A</w:t>
      </w:r>
      <w:r>
        <w:t>&gt;;</w:t>
      </w:r>
      <w:r w:rsidR="00CB063C">
        <w:t xml:space="preserve">   </w:t>
      </w:r>
      <w:r w:rsidR="00835F00">
        <w:t xml:space="preserve">            </w:t>
      </w:r>
      <w:r w:rsidR="00CB063C" w:rsidRPr="00CB063C">
        <w:rPr>
          <w:color w:val="008000"/>
          <w:highlight w:val="white"/>
        </w:rPr>
        <w:t xml:space="preserve">// Error, </w:t>
      </w:r>
      <w:r w:rsidR="00835F00">
        <w:rPr>
          <w:color w:val="008000"/>
          <w:highlight w:val="white"/>
        </w:rPr>
        <w:t>A</w:t>
      </w:r>
      <w:r w:rsidR="00CB063C" w:rsidRPr="00CB063C">
        <w:rPr>
          <w:color w:val="008000"/>
          <w:highlight w:val="white"/>
        </w:rPr>
        <w:t xml:space="preserve"> not valid argument for U</w:t>
      </w:r>
      <w:r w:rsidR="0048218E" w:rsidRPr="0048218E">
        <w:br/>
      </w:r>
      <w:r w:rsidR="00071900" w:rsidRPr="00071900">
        <w:rPr>
          <w:color w:val="0000FF"/>
          <w:highlight w:val="white"/>
        </w:rPr>
        <w:t>var</w:t>
      </w:r>
      <w:r w:rsidR="00835F00">
        <w:t xml:space="preserve"> v4: G&lt;G</w:t>
      </w:r>
      <w:r w:rsidR="00071900">
        <w:t>&lt;A,</w:t>
      </w:r>
      <w:r w:rsidR="003C13C0">
        <w:t xml:space="preserve"> </w:t>
      </w:r>
      <w:r w:rsidR="00835F00">
        <w:t>B</w:t>
      </w:r>
      <w:r w:rsidR="00071900">
        <w:t xml:space="preserve">&gt;, </w:t>
      </w:r>
      <w:r w:rsidR="00835F00">
        <w:t>C</w:t>
      </w:r>
      <w:r w:rsidR="00071900">
        <w:t>&gt;;</w:t>
      </w:r>
      <w:r w:rsidR="003C13C0">
        <w:t xml:space="preserve">       </w:t>
      </w:r>
      <w:r w:rsidR="00835F00">
        <w:t xml:space="preserve">  </w:t>
      </w:r>
      <w:r w:rsidR="00071900" w:rsidRPr="00CB063C">
        <w:rPr>
          <w:color w:val="008000"/>
          <w:highlight w:val="white"/>
        </w:rPr>
        <w:t>// Ok</w:t>
      </w:r>
      <w:r w:rsidR="0048218E" w:rsidRPr="0048218E">
        <w:br/>
      </w:r>
      <w:r w:rsidRPr="00CB063C">
        <w:rPr>
          <w:color w:val="0000FF"/>
          <w:highlight w:val="white"/>
        </w:rPr>
        <w:t>var</w:t>
      </w:r>
      <w:r>
        <w:t xml:space="preserve"> v</w:t>
      </w:r>
      <w:r w:rsidR="00835F00">
        <w:t>5: G</w:t>
      </w:r>
      <w:r>
        <w:t>&lt;</w:t>
      </w:r>
      <w:r w:rsidRPr="00CB063C">
        <w:rPr>
          <w:color w:val="0000FF"/>
          <w:highlight w:val="white"/>
        </w:rPr>
        <w:t>any</w:t>
      </w:r>
      <w:r>
        <w:t xml:space="preserve">, </w:t>
      </w:r>
      <w:r w:rsidRPr="00CB063C">
        <w:rPr>
          <w:color w:val="0000FF"/>
          <w:highlight w:val="white"/>
        </w:rPr>
        <w:t>any</w:t>
      </w:r>
      <w:r>
        <w:t>&gt;;</w:t>
      </w:r>
      <w:r w:rsidR="00CB063C">
        <w:t xml:space="preserve">         </w:t>
      </w:r>
      <w:r w:rsidR="00835F00">
        <w:t xml:space="preserve">  </w:t>
      </w:r>
      <w:r w:rsidR="00CB063C" w:rsidRPr="00CB063C">
        <w:rPr>
          <w:color w:val="008000"/>
          <w:highlight w:val="white"/>
        </w:rPr>
        <w:t>// Ok</w:t>
      </w:r>
      <w:r w:rsidR="0048218E" w:rsidRPr="0048218E">
        <w:br/>
      </w:r>
      <w:r w:rsidR="00A56084" w:rsidRPr="00A56084">
        <w:rPr>
          <w:color w:val="0000FF"/>
          <w:highlight w:val="white"/>
        </w:rPr>
        <w:t>var</w:t>
      </w:r>
      <w:r w:rsidR="00A56084">
        <w:t xml:space="preserve"> v6: G&lt;</w:t>
      </w:r>
      <w:r w:rsidR="00A56084" w:rsidRPr="00A56084">
        <w:rPr>
          <w:color w:val="0000FF"/>
          <w:highlight w:val="white"/>
        </w:rPr>
        <w:t>any</w:t>
      </w:r>
      <w:r w:rsidR="00A56084">
        <w:t xml:space="preserve">&gt;;                </w:t>
      </w:r>
      <w:r w:rsidR="00A56084" w:rsidRPr="00A56084">
        <w:rPr>
          <w:color w:val="008000"/>
          <w:highlight w:val="white"/>
        </w:rPr>
        <w:t xml:space="preserve">// Error, wrong </w:t>
      </w:r>
      <w:r w:rsidR="00A56084">
        <w:rPr>
          <w:color w:val="008000"/>
        </w:rPr>
        <w:t>number of arguments</w:t>
      </w:r>
      <w:r w:rsidR="0048218E" w:rsidRPr="0048218E">
        <w:br/>
      </w:r>
      <w:r w:rsidRPr="00CB063C">
        <w:rPr>
          <w:color w:val="0000FF"/>
          <w:highlight w:val="white"/>
        </w:rPr>
        <w:t>var</w:t>
      </w:r>
      <w:r>
        <w:t xml:space="preserve"> v</w:t>
      </w:r>
      <w:r w:rsidR="00A56084">
        <w:t>7</w:t>
      </w:r>
      <w:r w:rsidR="00835F00">
        <w:t>: G</w:t>
      </w:r>
      <w:r>
        <w:t>;</w:t>
      </w:r>
      <w:r w:rsidR="00CB063C">
        <w:t xml:space="preserve">                   </w:t>
      </w:r>
      <w:r w:rsidR="00835F00">
        <w:t xml:space="preserve">  </w:t>
      </w:r>
      <w:r w:rsidR="00CB063C" w:rsidRPr="00CB063C">
        <w:rPr>
          <w:color w:val="008000"/>
          <w:highlight w:val="white"/>
        </w:rPr>
        <w:t xml:space="preserve">// </w:t>
      </w:r>
      <w:r w:rsidR="001E721F">
        <w:rPr>
          <w:color w:val="008000"/>
        </w:rPr>
        <w:t>Error, no arguments</w:t>
      </w:r>
    </w:p>
    <w:p w14:paraId="5F52921D" w14:textId="77777777" w:rsidR="0044410D" w:rsidRPr="0044410D" w:rsidRDefault="002C5266" w:rsidP="005A2154">
      <w:r>
        <w:t xml:space="preserve">A type argument is simply a </w:t>
      </w:r>
      <w:r w:rsidRPr="002C5266">
        <w:rPr>
          <w:rStyle w:val="Production"/>
        </w:rPr>
        <w:t>Type</w:t>
      </w:r>
      <w:r>
        <w:t xml:space="preserve"> and may itself be a type reference to a gen</w:t>
      </w:r>
      <w:r w:rsidR="00071900">
        <w:t xml:space="preserve">eric type, as demonstrated by </w:t>
      </w:r>
      <w:r w:rsidR="008F4735">
        <w:t>'</w:t>
      </w:r>
      <w:r w:rsidR="00A56084">
        <w:t>v4</w:t>
      </w:r>
      <w:r w:rsidR="008F4735">
        <w:t>'</w:t>
      </w:r>
      <w:r w:rsidR="00071900">
        <w:t xml:space="preserve"> in the example above.</w:t>
      </w:r>
    </w:p>
    <w:p w14:paraId="7DBC461D" w14:textId="38A65671" w:rsidR="0044410D" w:rsidRPr="0044410D" w:rsidRDefault="00DF36A6" w:rsidP="005A2154">
      <w:r>
        <w:t xml:space="preserve">As described in section </w:t>
      </w:r>
      <w:r>
        <w:fldChar w:fldCharType="begin"/>
      </w:r>
      <w:r>
        <w:instrText xml:space="preserve"> REF _Ref349736654 \r \h </w:instrText>
      </w:r>
      <w:r>
        <w:fldChar w:fldCharType="separate"/>
      </w:r>
      <w:r w:rsidR="00B510EF">
        <w:t>3.</w:t>
      </w:r>
      <w:del w:id="1097" w:author="Anders Hejlsberg" w:date="2014-11-01T15:43:00Z">
        <w:r w:rsidR="00633278">
          <w:delText>5</w:delText>
        </w:r>
      </w:del>
      <w:ins w:id="1098" w:author="Anders Hejlsberg" w:date="2014-11-01T15:43:00Z">
        <w:r w:rsidR="00B510EF">
          <w:t>6</w:t>
        </w:r>
      </w:ins>
      <w:r>
        <w:fldChar w:fldCharType="end"/>
      </w:r>
      <w:r>
        <w:t>, a</w:t>
      </w:r>
      <w:r w:rsidR="005A2154">
        <w:t xml:space="preserve"> type reference to a generic type </w:t>
      </w:r>
      <w:r w:rsidR="005A2154" w:rsidRPr="005A2154">
        <w:rPr>
          <w:i/>
        </w:rPr>
        <w:t>G</w:t>
      </w:r>
      <w:r w:rsidR="005A2154">
        <w:t xml:space="preserve"> </w:t>
      </w:r>
      <w:r w:rsidR="00DD5C54">
        <w:t>designates</w:t>
      </w:r>
      <w:r w:rsidR="005A2154">
        <w:t xml:space="preserve"> a</w:t>
      </w:r>
      <w:r w:rsidR="00211EA2">
        <w:t xml:space="preserve"> </w:t>
      </w:r>
      <w:r w:rsidR="005A2154">
        <w:t xml:space="preserve">type wherein all occurrences of </w:t>
      </w:r>
      <w:r w:rsidR="005A2154" w:rsidRPr="005A2154">
        <w:rPr>
          <w:i/>
        </w:rPr>
        <w:t>G</w:t>
      </w:r>
      <w:r w:rsidR="008F4735">
        <w:t>'</w:t>
      </w:r>
      <w:r w:rsidR="005A2154">
        <w:t>s type parameters hav</w:t>
      </w:r>
      <w:r w:rsidR="00DD5C54">
        <w:t xml:space="preserve">e been replaced with the </w:t>
      </w:r>
      <w:r w:rsidR="007A0B52">
        <w:t xml:space="preserve">actual </w:t>
      </w:r>
      <w:r w:rsidR="00DD5C54">
        <w:t>type arguments supplied in the type reference.</w:t>
      </w:r>
      <w:r w:rsidR="005169E7">
        <w:t xml:space="preserve"> For example, the declaration of </w:t>
      </w:r>
      <w:r w:rsidR="008F4735">
        <w:t>'</w:t>
      </w:r>
      <w:r w:rsidR="005169E7">
        <w:t>v1</w:t>
      </w:r>
      <w:r w:rsidR="008F4735">
        <w:t>'</w:t>
      </w:r>
      <w:r w:rsidR="005169E7">
        <w:t xml:space="preserve"> above </w:t>
      </w:r>
      <w:r w:rsidR="00A56084">
        <w:t>is equivalent</w:t>
      </w:r>
      <w:r w:rsidR="005169E7">
        <w:t xml:space="preserve"> to:</w:t>
      </w:r>
    </w:p>
    <w:p w14:paraId="3ADAC6BD" w14:textId="77777777" w:rsidR="0044410D" w:rsidRPr="00700CD6" w:rsidRDefault="003C13C0" w:rsidP="003C13C0">
      <w:pPr>
        <w:pStyle w:val="Code"/>
      </w:pPr>
      <w:r w:rsidRPr="003C13C0">
        <w:rPr>
          <w:color w:val="0000FF"/>
          <w:highlight w:val="white"/>
        </w:rPr>
        <w:t>var</w:t>
      </w:r>
      <w:r>
        <w:t xml:space="preserve"> v1: {</w:t>
      </w:r>
      <w:r w:rsidR="0048218E" w:rsidRPr="0048218E">
        <w:br/>
      </w:r>
      <w:r>
        <w:t xml:space="preserve">    x: </w:t>
      </w:r>
      <w:r w:rsidR="00A56084">
        <w:t xml:space="preserve">{ a: </w:t>
      </w:r>
      <w:r w:rsidRPr="003C13C0">
        <w:rPr>
          <w:color w:val="0000FF"/>
          <w:highlight w:val="white"/>
        </w:rPr>
        <w:t>string</w:t>
      </w:r>
      <w:r>
        <w:t>;</w:t>
      </w:r>
      <w:r w:rsidR="00A56084">
        <w:t xml:space="preserve"> }</w:t>
      </w:r>
      <w:r w:rsidR="0048218E" w:rsidRPr="0048218E">
        <w:br/>
      </w:r>
      <w:r>
        <w:t xml:space="preserve">    y: {</w:t>
      </w:r>
      <w:r w:rsidR="00A56084">
        <w:t xml:space="preserve"> </w:t>
      </w:r>
      <w:r>
        <w:t xml:space="preserve">a: </w:t>
      </w:r>
      <w:r w:rsidRPr="003C13C0">
        <w:rPr>
          <w:color w:val="0000FF"/>
          <w:highlight w:val="white"/>
        </w:rPr>
        <w:t>string</w:t>
      </w:r>
      <w:r w:rsidR="00A56084">
        <w:t xml:space="preserve">; </w:t>
      </w:r>
      <w:r>
        <w:t xml:space="preserve">b: </w:t>
      </w:r>
      <w:r w:rsidRPr="003C13C0">
        <w:rPr>
          <w:color w:val="0000FF"/>
          <w:highlight w:val="white"/>
        </w:rPr>
        <w:t>string</w:t>
      </w:r>
      <w:r w:rsidR="00A56084">
        <w:t xml:space="preserve">; c: </w:t>
      </w:r>
      <w:r w:rsidR="00A56084" w:rsidRPr="00A56084">
        <w:rPr>
          <w:color w:val="0000FF"/>
          <w:highlight w:val="white"/>
        </w:rPr>
        <w:t>string</w:t>
      </w:r>
      <w:r w:rsidR="00A56084">
        <w:t xml:space="preserve"> </w:t>
      </w:r>
      <w:r>
        <w:t>};</w:t>
      </w:r>
      <w:r w:rsidR="0048218E" w:rsidRPr="0048218E">
        <w:br/>
      </w:r>
      <w:r>
        <w:t>};</w:t>
      </w:r>
    </w:p>
    <w:p w14:paraId="76071267" w14:textId="77777777" w:rsidR="00700CD6" w:rsidRDefault="00700CD6" w:rsidP="00700CD6">
      <w:pPr>
        <w:pStyle w:val="Heading3"/>
      </w:pPr>
      <w:bookmarkStart w:id="1099" w:name="_Ref399748157"/>
      <w:bookmarkStart w:id="1100" w:name="_Toc402619844"/>
      <w:bookmarkStart w:id="1101" w:name="_Toc401414030"/>
      <w:r>
        <w:t>Object Type Literals</w:t>
      </w:r>
      <w:bookmarkEnd w:id="1099"/>
      <w:bookmarkEnd w:id="1100"/>
      <w:bookmarkEnd w:id="1101"/>
    </w:p>
    <w:p w14:paraId="085A0025" w14:textId="77777777" w:rsidR="00700CD6" w:rsidRPr="0044410D" w:rsidRDefault="00700CD6" w:rsidP="00700CD6">
      <w:r>
        <w:t>An object type literal defines an object type by specifying the set of members that are statically considered to be present in instances of the type. Object type literals can be given names using interface declarations but are otherwise anonymous.</w:t>
      </w:r>
    </w:p>
    <w:p w14:paraId="7FC42F2E" w14:textId="77777777" w:rsidR="00700CD6" w:rsidRPr="0044410D" w:rsidRDefault="00700CD6" w:rsidP="00700CD6">
      <w:pPr>
        <w:pStyle w:val="Grammar"/>
      </w:pPr>
      <w:r w:rsidRPr="00202C82">
        <w:rPr>
          <w:rStyle w:val="Production"/>
        </w:rPr>
        <w:t>ObjectType:</w:t>
      </w:r>
      <w:r w:rsidR="0048218E" w:rsidRPr="0048218E">
        <w:br/>
      </w:r>
      <w:r w:rsidRPr="001D6BA6">
        <w:rPr>
          <w:rStyle w:val="Terminal"/>
        </w:rPr>
        <w:t>{</w:t>
      </w:r>
      <w:r>
        <w:t xml:space="preserve">   </w:t>
      </w:r>
      <w:r w:rsidRPr="001E0AF4">
        <w:rPr>
          <w:rStyle w:val="Production"/>
        </w:rPr>
        <w:t>TypeBody</w:t>
      </w:r>
      <w:r w:rsidRPr="001E0AF4">
        <w:rPr>
          <w:rStyle w:val="Production"/>
          <w:vertAlign w:val="subscript"/>
        </w:rPr>
        <w:t>opt</w:t>
      </w:r>
      <w:r>
        <w:t xml:space="preserve">   </w:t>
      </w:r>
      <w:r w:rsidRPr="001D6BA6">
        <w:rPr>
          <w:rStyle w:val="Terminal"/>
        </w:rPr>
        <w:t>}</w:t>
      </w:r>
    </w:p>
    <w:p w14:paraId="2452EA34" w14:textId="77777777" w:rsidR="00700CD6" w:rsidRPr="0044410D" w:rsidRDefault="00700CD6" w:rsidP="00700CD6">
      <w:pPr>
        <w:pStyle w:val="Grammar"/>
      </w:pPr>
      <w:r w:rsidRPr="00202C82">
        <w:rPr>
          <w:rStyle w:val="Production"/>
        </w:rPr>
        <w:t>TypeBody:</w:t>
      </w:r>
      <w:r w:rsidR="0048218E" w:rsidRPr="0048218E">
        <w:br/>
      </w:r>
      <w:r w:rsidRPr="001E0AF4">
        <w:rPr>
          <w:rStyle w:val="Production"/>
        </w:rPr>
        <w:t>TypeMemberList</w:t>
      </w:r>
      <w:r>
        <w:t xml:space="preserve">   </w:t>
      </w:r>
      <w:r w:rsidRPr="00CD3B1D">
        <w:rPr>
          <w:rStyle w:val="Terminal"/>
        </w:rPr>
        <w:t>;</w:t>
      </w:r>
      <w:r w:rsidRPr="001E0AF4">
        <w:rPr>
          <w:rStyle w:val="Production"/>
          <w:vertAlign w:val="subscript"/>
        </w:rPr>
        <w:t>opt</w:t>
      </w:r>
    </w:p>
    <w:p w14:paraId="1BEF9559" w14:textId="77777777" w:rsidR="00700CD6" w:rsidRPr="0044410D" w:rsidRDefault="00700CD6" w:rsidP="00700CD6">
      <w:pPr>
        <w:pStyle w:val="Grammar"/>
      </w:pPr>
      <w:r w:rsidRPr="00202C82">
        <w:rPr>
          <w:rStyle w:val="Production"/>
        </w:rPr>
        <w:t>TypeMemberList:</w:t>
      </w:r>
      <w:r w:rsidR="0048218E" w:rsidRPr="0048218E">
        <w:br/>
      </w:r>
      <w:r w:rsidRPr="001E0AF4">
        <w:rPr>
          <w:rStyle w:val="Production"/>
        </w:rPr>
        <w:t>TypeMember</w:t>
      </w:r>
      <w:r w:rsidR="0048218E" w:rsidRPr="0048218E">
        <w:br/>
      </w:r>
      <w:r w:rsidRPr="001E0AF4">
        <w:rPr>
          <w:rStyle w:val="Production"/>
        </w:rPr>
        <w:t>TypeMemberList</w:t>
      </w:r>
      <w:r>
        <w:t xml:space="preserve">   </w:t>
      </w:r>
      <w:r w:rsidRPr="00CD3B1D">
        <w:rPr>
          <w:rStyle w:val="Terminal"/>
        </w:rPr>
        <w:t>;</w:t>
      </w:r>
      <w:r>
        <w:t xml:space="preserve">   </w:t>
      </w:r>
      <w:r w:rsidRPr="001E0AF4">
        <w:rPr>
          <w:rStyle w:val="Production"/>
        </w:rPr>
        <w:t>TypeMember</w:t>
      </w:r>
    </w:p>
    <w:p w14:paraId="5141439C" w14:textId="77777777" w:rsidR="00700CD6" w:rsidRPr="0044410D" w:rsidRDefault="00700CD6" w:rsidP="00700CD6">
      <w:pPr>
        <w:pStyle w:val="Grammar"/>
      </w:pPr>
      <w:r w:rsidRPr="00202C82">
        <w:rPr>
          <w:rStyle w:val="Production"/>
        </w:rPr>
        <w:t>TypeMember:</w:t>
      </w:r>
      <w:r w:rsidR="0048218E" w:rsidRPr="0048218E">
        <w:br/>
      </w:r>
      <w:r w:rsidRPr="001E0AF4">
        <w:rPr>
          <w:rStyle w:val="Production"/>
        </w:rPr>
        <w:t>PropertySignature</w:t>
      </w:r>
      <w:r w:rsidR="0048218E" w:rsidRPr="0048218E">
        <w:br/>
      </w:r>
      <w:r w:rsidRPr="001E0AF4">
        <w:rPr>
          <w:rStyle w:val="Production"/>
        </w:rPr>
        <w:t>CallSignature</w:t>
      </w:r>
      <w:r w:rsidR="0048218E" w:rsidRPr="0048218E">
        <w:br/>
      </w:r>
      <w:r w:rsidRPr="001E0AF4">
        <w:rPr>
          <w:rStyle w:val="Production"/>
        </w:rPr>
        <w:t>ConstructSignature</w:t>
      </w:r>
      <w:r w:rsidR="0048218E" w:rsidRPr="0048218E">
        <w:br/>
      </w:r>
      <w:r w:rsidRPr="001E0AF4">
        <w:rPr>
          <w:rStyle w:val="Production"/>
        </w:rPr>
        <w:t>IndexSignature</w:t>
      </w:r>
      <w:r w:rsidR="0048218E" w:rsidRPr="0048218E">
        <w:br/>
      </w:r>
      <w:r w:rsidRPr="001E0AF4">
        <w:rPr>
          <w:rStyle w:val="Production"/>
        </w:rPr>
        <w:t>MethodSignature</w:t>
      </w:r>
    </w:p>
    <w:p w14:paraId="4FCB8E10" w14:textId="604EF355" w:rsidR="00700CD6" w:rsidRPr="00700CD6" w:rsidRDefault="00700CD6" w:rsidP="00700CD6">
      <w:r>
        <w:t>The members of an object type literal are specified as a combination of property, call, construct, index, and method signatures. Object type members are described in section</w:t>
      </w:r>
      <w:r w:rsidR="00C7799C">
        <w:t xml:space="preserve"> </w:t>
      </w:r>
      <w:r w:rsidR="00C7799C">
        <w:fldChar w:fldCharType="begin"/>
      </w:r>
      <w:r w:rsidR="00C7799C">
        <w:instrText xml:space="preserve"> REF _Ref399751904 \r \h </w:instrText>
      </w:r>
      <w:r w:rsidR="00C7799C">
        <w:fldChar w:fldCharType="separate"/>
      </w:r>
      <w:r w:rsidR="00B510EF">
        <w:t>3.</w:t>
      </w:r>
      <w:del w:id="1102" w:author="Anders Hejlsberg" w:date="2014-11-01T15:43:00Z">
        <w:r w:rsidR="00633278">
          <w:delText>7</w:delText>
        </w:r>
      </w:del>
      <w:ins w:id="1103" w:author="Anders Hejlsberg" w:date="2014-11-01T15:43:00Z">
        <w:r w:rsidR="00B510EF">
          <w:t>8</w:t>
        </w:r>
      </w:ins>
      <w:r w:rsidR="00C7799C">
        <w:fldChar w:fldCharType="end"/>
      </w:r>
      <w:r>
        <w:t>.</w:t>
      </w:r>
    </w:p>
    <w:p w14:paraId="4F15E636" w14:textId="77777777" w:rsidR="0044410D" w:rsidRDefault="0044410D" w:rsidP="0044410D">
      <w:pPr>
        <w:pStyle w:val="Heading3"/>
      </w:pPr>
      <w:bookmarkStart w:id="1104" w:name="_Ref399748659"/>
      <w:bookmarkStart w:id="1105" w:name="_Ref399908025"/>
      <w:bookmarkStart w:id="1106" w:name="_Toc402619845"/>
      <w:bookmarkStart w:id="1107" w:name="_Toc401414031"/>
      <w:r>
        <w:lastRenderedPageBreak/>
        <w:t>Array Type</w:t>
      </w:r>
      <w:bookmarkEnd w:id="1104"/>
      <w:r w:rsidR="00BE59C5">
        <w:t xml:space="preserve"> Literals</w:t>
      </w:r>
      <w:bookmarkEnd w:id="1105"/>
      <w:bookmarkEnd w:id="1106"/>
      <w:bookmarkEnd w:id="1107"/>
    </w:p>
    <w:p w14:paraId="162D7CC3" w14:textId="77777777" w:rsidR="002C6E99" w:rsidRDefault="002C6E99" w:rsidP="00700CD6">
      <w:r>
        <w:t xml:space="preserve">An array type </w:t>
      </w:r>
      <w:r w:rsidR="00BE59C5">
        <w:t xml:space="preserve">literal </w:t>
      </w:r>
      <w:r>
        <w:t>is written as an element type followed by an open and close square bracket.</w:t>
      </w:r>
    </w:p>
    <w:p w14:paraId="6A1801D4" w14:textId="77777777" w:rsidR="00700CD6" w:rsidRPr="0044410D" w:rsidRDefault="00700CD6" w:rsidP="00700CD6">
      <w:pPr>
        <w:pStyle w:val="Grammar"/>
      </w:pPr>
      <w:r w:rsidRPr="00202C82">
        <w:rPr>
          <w:rStyle w:val="Production"/>
        </w:rPr>
        <w:t>ArrayType:</w:t>
      </w:r>
      <w:r w:rsidR="0048218E" w:rsidRPr="0048218E">
        <w:br/>
      </w:r>
      <w:r w:rsidR="002958CF">
        <w:rPr>
          <w:rStyle w:val="Production"/>
        </w:rPr>
        <w:t>Primary</w:t>
      </w:r>
      <w:r w:rsidRPr="001E0AF4">
        <w:rPr>
          <w:rStyle w:val="Production"/>
        </w:rPr>
        <w:t>Type</w:t>
      </w:r>
      <w:r>
        <w:t xml:space="preserve">   </w:t>
      </w:r>
      <w:r w:rsidRPr="001E0AF4">
        <w:rPr>
          <w:rStyle w:val="Production"/>
        </w:rPr>
        <w:t>[no LineTerminator here]</w:t>
      </w:r>
      <w:r>
        <w:t xml:space="preserve">   </w:t>
      </w:r>
      <w:r w:rsidRPr="001D6BA6">
        <w:rPr>
          <w:rStyle w:val="Terminal"/>
        </w:rPr>
        <w:t>[</w:t>
      </w:r>
      <w:r>
        <w:t xml:space="preserve">   </w:t>
      </w:r>
      <w:r w:rsidRPr="001D6BA6">
        <w:rPr>
          <w:rStyle w:val="Terminal"/>
        </w:rPr>
        <w:t>]</w:t>
      </w:r>
    </w:p>
    <w:p w14:paraId="360B1CAD" w14:textId="77777777" w:rsidR="00BF1857" w:rsidRDefault="0004776F" w:rsidP="003E37A3">
      <w:r>
        <w:t xml:space="preserve">An array type literal references an array type (section </w:t>
      </w:r>
      <w:r>
        <w:fldChar w:fldCharType="begin"/>
      </w:r>
      <w:r>
        <w:instrText xml:space="preserve"> REF _Ref399822153 \r \h </w:instrText>
      </w:r>
      <w:r>
        <w:fldChar w:fldCharType="separate"/>
      </w:r>
      <w:r w:rsidR="00B510EF">
        <w:t>3.3.2</w:t>
      </w:r>
      <w:r>
        <w:fldChar w:fldCharType="end"/>
      </w:r>
      <w:r>
        <w:t xml:space="preserve">) with the given element type. </w:t>
      </w:r>
      <w:r w:rsidR="002C6E99">
        <w:t xml:space="preserve">An array type </w:t>
      </w:r>
      <w:r w:rsidR="00BE59C5">
        <w:t xml:space="preserve">literal </w:t>
      </w:r>
      <w:r w:rsidR="002C6E99">
        <w:t xml:space="preserve">is simply shorthand notation for a reference to the generic interface type </w:t>
      </w:r>
      <w:r w:rsidR="008F4735">
        <w:t>'</w:t>
      </w:r>
      <w:r w:rsidR="002C6E99">
        <w:t>Array</w:t>
      </w:r>
      <w:r w:rsidR="008F4735">
        <w:t>'</w:t>
      </w:r>
      <w:r w:rsidR="002C6E99">
        <w:t xml:space="preserve"> in the global module</w:t>
      </w:r>
      <w:r w:rsidR="00674B2F">
        <w:t xml:space="preserve"> with the element type as a type argument</w:t>
      </w:r>
      <w:r w:rsidR="002C6E99">
        <w:t>.</w:t>
      </w:r>
    </w:p>
    <w:p w14:paraId="6357D995" w14:textId="77777777" w:rsidR="00250C6F" w:rsidRDefault="00250C6F" w:rsidP="00250C6F">
      <w:r>
        <w:t>When union, function, or constructor types are used as array element types they must be enclosed in parentheses. For example:</w:t>
      </w:r>
    </w:p>
    <w:p w14:paraId="3C4326EF" w14:textId="77777777" w:rsidR="00250C6F" w:rsidRDefault="00250C6F" w:rsidP="00250C6F">
      <w:pPr>
        <w:pStyle w:val="Code"/>
      </w:pPr>
      <w:r>
        <w:t>(</w:t>
      </w:r>
      <w:r w:rsidRPr="00573155">
        <w:rPr>
          <w:color w:val="0000FF"/>
          <w:highlight w:val="white"/>
        </w:rPr>
        <w:t>string</w:t>
      </w:r>
      <w:r>
        <w:t xml:space="preserve"> | </w:t>
      </w:r>
      <w:r w:rsidRPr="00573155">
        <w:rPr>
          <w:color w:val="0000FF"/>
          <w:highlight w:val="white"/>
        </w:rPr>
        <w:t>number</w:t>
      </w:r>
      <w:r>
        <w:t>)[]</w:t>
      </w:r>
      <w:r w:rsidR="00573155">
        <w:br/>
        <w:t xml:space="preserve">(() =&gt; </w:t>
      </w:r>
      <w:r w:rsidR="00573155" w:rsidRPr="00337D01">
        <w:rPr>
          <w:color w:val="0000FF"/>
          <w:highlight w:val="white"/>
        </w:rPr>
        <w:t>string</w:t>
      </w:r>
      <w:r w:rsidR="00573155">
        <w:t>))[]</w:t>
      </w:r>
    </w:p>
    <w:p w14:paraId="773977B0" w14:textId="77777777" w:rsidR="00700CD6" w:rsidRPr="0044410D" w:rsidRDefault="00573155" w:rsidP="00700CD6">
      <w:r>
        <w:t>Alternatively</w:t>
      </w:r>
      <w:r w:rsidR="00700CD6">
        <w:t>, array type</w:t>
      </w:r>
      <w:r>
        <w:t>s</w:t>
      </w:r>
      <w:r w:rsidR="00700CD6">
        <w:t xml:space="preserve"> </w:t>
      </w:r>
      <w:r>
        <w:t>can</w:t>
      </w:r>
      <w:r w:rsidR="00700CD6">
        <w:t xml:space="preserve"> be written using the </w:t>
      </w:r>
      <w:r w:rsidR="008F4735">
        <w:t>'</w:t>
      </w:r>
      <w:r w:rsidR="00700CD6">
        <w:t>Array&lt;T&gt;</w:t>
      </w:r>
      <w:r w:rsidR="008F4735">
        <w:t>'</w:t>
      </w:r>
      <w:r>
        <w:t xml:space="preserve"> notation. For example, the types above are equivalent to</w:t>
      </w:r>
    </w:p>
    <w:p w14:paraId="72B1851C" w14:textId="77777777" w:rsidR="00573155" w:rsidRDefault="00573155" w:rsidP="00700CD6">
      <w:pPr>
        <w:pStyle w:val="Code"/>
      </w:pPr>
      <w:r>
        <w:t>Array&lt;</w:t>
      </w:r>
      <w:r w:rsidRPr="00573155">
        <w:rPr>
          <w:color w:val="0000FF"/>
          <w:highlight w:val="white"/>
        </w:rPr>
        <w:t>string</w:t>
      </w:r>
      <w:r>
        <w:t xml:space="preserve"> | </w:t>
      </w:r>
      <w:r w:rsidRPr="00573155">
        <w:rPr>
          <w:color w:val="0000FF"/>
          <w:highlight w:val="white"/>
        </w:rPr>
        <w:t>number</w:t>
      </w:r>
      <w:r>
        <w:t>&gt;</w:t>
      </w:r>
      <w:r>
        <w:br/>
        <w:t xml:space="preserve">Array&lt;() =&gt; </w:t>
      </w:r>
      <w:r w:rsidRPr="00337D01">
        <w:rPr>
          <w:color w:val="0000FF"/>
          <w:highlight w:val="white"/>
        </w:rPr>
        <w:t>string</w:t>
      </w:r>
      <w:r>
        <w:t>&gt;</w:t>
      </w:r>
    </w:p>
    <w:p w14:paraId="1F4C6BD9" w14:textId="77777777" w:rsidR="0044410D" w:rsidRDefault="0044410D" w:rsidP="0044410D">
      <w:pPr>
        <w:pStyle w:val="Heading3"/>
      </w:pPr>
      <w:bookmarkStart w:id="1108" w:name="_Ref399748670"/>
      <w:bookmarkStart w:id="1109" w:name="_Ref399770000"/>
      <w:bookmarkStart w:id="1110" w:name="_Toc402619846"/>
      <w:bookmarkStart w:id="1111" w:name="_Toc401414032"/>
      <w:r>
        <w:t>Tuple Type</w:t>
      </w:r>
      <w:bookmarkEnd w:id="1108"/>
      <w:r w:rsidR="00BE59C5">
        <w:t xml:space="preserve"> Literals</w:t>
      </w:r>
      <w:bookmarkEnd w:id="1109"/>
      <w:bookmarkEnd w:id="1110"/>
      <w:bookmarkEnd w:id="1111"/>
    </w:p>
    <w:p w14:paraId="51D2343B" w14:textId="77777777" w:rsidR="00700CD6" w:rsidRDefault="002C6E99" w:rsidP="00700CD6">
      <w:r>
        <w:t xml:space="preserve">A tuple type </w:t>
      </w:r>
      <w:r w:rsidR="00BE59C5">
        <w:t xml:space="preserve">literal </w:t>
      </w:r>
      <w:r>
        <w:t>is written as a sequence of element types, separated by commas and enclosed in square brackets.</w:t>
      </w:r>
    </w:p>
    <w:p w14:paraId="082A9174" w14:textId="77777777" w:rsidR="00700CD6" w:rsidRPr="0044410D" w:rsidRDefault="00700CD6" w:rsidP="00700CD6">
      <w:pPr>
        <w:pStyle w:val="Grammar"/>
      </w:pPr>
      <w:r w:rsidRPr="00187262">
        <w:rPr>
          <w:rStyle w:val="Production"/>
        </w:rPr>
        <w:t>TupleType:</w:t>
      </w:r>
      <w:r w:rsidR="0048218E" w:rsidRPr="0048218E">
        <w:br/>
      </w:r>
      <w:r w:rsidRPr="00187262">
        <w:rPr>
          <w:rStyle w:val="Terminal"/>
        </w:rPr>
        <w:t>[</w:t>
      </w:r>
      <w:r w:rsidRPr="00187262">
        <w:t xml:space="preserve">   </w:t>
      </w:r>
      <w:r w:rsidRPr="00187262">
        <w:rPr>
          <w:rStyle w:val="Production"/>
        </w:rPr>
        <w:t>TupleElementTypes</w:t>
      </w:r>
      <w:r w:rsidRPr="00187262">
        <w:t xml:space="preserve">   </w:t>
      </w:r>
      <w:r w:rsidRPr="00187262">
        <w:rPr>
          <w:rStyle w:val="Terminal"/>
        </w:rPr>
        <w:t>]</w:t>
      </w:r>
    </w:p>
    <w:p w14:paraId="641AD6B2" w14:textId="77777777" w:rsidR="00700CD6" w:rsidRPr="0044410D" w:rsidRDefault="00700CD6" w:rsidP="00700CD6">
      <w:pPr>
        <w:pStyle w:val="Grammar"/>
      </w:pPr>
      <w:r w:rsidRPr="00187262">
        <w:rPr>
          <w:rStyle w:val="Production"/>
        </w:rPr>
        <w:t>TupleElementTypes:</w:t>
      </w:r>
      <w:r w:rsidR="0048218E" w:rsidRPr="0048218E">
        <w:br/>
      </w:r>
      <w:r w:rsidRPr="00187262">
        <w:rPr>
          <w:rStyle w:val="Production"/>
        </w:rPr>
        <w:t>TupleElementType</w:t>
      </w:r>
      <w:r w:rsidR="0048218E" w:rsidRPr="0048218E">
        <w:br/>
      </w:r>
      <w:r w:rsidRPr="00187262">
        <w:rPr>
          <w:rStyle w:val="Production"/>
        </w:rPr>
        <w:t>TupleElementTypes</w:t>
      </w:r>
      <w:r>
        <w:t xml:space="preserve">   </w:t>
      </w:r>
      <w:r w:rsidRPr="00187262">
        <w:rPr>
          <w:rStyle w:val="Terminal"/>
        </w:rPr>
        <w:t>,</w:t>
      </w:r>
      <w:r>
        <w:t xml:space="preserve">   </w:t>
      </w:r>
      <w:r w:rsidRPr="00187262">
        <w:rPr>
          <w:rStyle w:val="Production"/>
        </w:rPr>
        <w:t>TupleElementType</w:t>
      </w:r>
    </w:p>
    <w:p w14:paraId="74AB5668" w14:textId="77777777" w:rsidR="00700CD6" w:rsidRPr="0044410D" w:rsidRDefault="00700CD6" w:rsidP="00700CD6">
      <w:pPr>
        <w:pStyle w:val="Grammar"/>
      </w:pPr>
      <w:r w:rsidRPr="00187262">
        <w:rPr>
          <w:rStyle w:val="Production"/>
        </w:rPr>
        <w:t>TupleElementType:</w:t>
      </w:r>
      <w:r w:rsidR="0048218E" w:rsidRPr="0048218E">
        <w:br/>
      </w:r>
      <w:r w:rsidRPr="00187262">
        <w:rPr>
          <w:rStyle w:val="Production"/>
        </w:rPr>
        <w:t>Type</w:t>
      </w:r>
    </w:p>
    <w:p w14:paraId="6C1EDBA0" w14:textId="77777777" w:rsidR="0004776F" w:rsidRDefault="0004776F" w:rsidP="002C6E99">
      <w:r>
        <w:t xml:space="preserve">A tuple type literal references a tuple type (section </w:t>
      </w:r>
      <w:r>
        <w:fldChar w:fldCharType="begin"/>
      </w:r>
      <w:r>
        <w:instrText xml:space="preserve"> REF _Ref399821916 \r \h </w:instrText>
      </w:r>
      <w:r>
        <w:fldChar w:fldCharType="separate"/>
      </w:r>
      <w:r w:rsidR="00B510EF">
        <w:t>3.3.3</w:t>
      </w:r>
      <w:r>
        <w:fldChar w:fldCharType="end"/>
      </w:r>
      <w:r>
        <w:t>).</w:t>
      </w:r>
    </w:p>
    <w:p w14:paraId="76DC6F19" w14:textId="77777777" w:rsidR="004D2167" w:rsidRDefault="004D2167" w:rsidP="004D2167">
      <w:pPr>
        <w:pStyle w:val="Heading3"/>
      </w:pPr>
      <w:bookmarkStart w:id="1112" w:name="_Ref400639507"/>
      <w:bookmarkStart w:id="1113" w:name="_Toc402619847"/>
      <w:bookmarkStart w:id="1114" w:name="_Toc401414033"/>
      <w:r>
        <w:t>Union Type Literals</w:t>
      </w:r>
      <w:bookmarkEnd w:id="1112"/>
      <w:bookmarkEnd w:id="1113"/>
      <w:bookmarkEnd w:id="1114"/>
    </w:p>
    <w:p w14:paraId="019F1A88" w14:textId="77777777" w:rsidR="004D2167" w:rsidRPr="004D2167" w:rsidRDefault="004D2167" w:rsidP="004D2167">
      <w:r>
        <w:t>A union type literal is written as a sequence of types separated by vertical bars.</w:t>
      </w:r>
    </w:p>
    <w:p w14:paraId="4FC97E0A" w14:textId="77777777" w:rsidR="004D2167" w:rsidRDefault="004D2167" w:rsidP="004D2167">
      <w:pPr>
        <w:pStyle w:val="Grammar"/>
      </w:pPr>
      <w:r w:rsidRPr="00614A10">
        <w:rPr>
          <w:rStyle w:val="Production"/>
        </w:rPr>
        <w:t>UnionType:</w:t>
      </w:r>
      <w:r>
        <w:br/>
      </w:r>
      <w:r w:rsidR="002958CF">
        <w:rPr>
          <w:rStyle w:val="Production"/>
        </w:rPr>
        <w:t>PrimaryOrUnionType</w:t>
      </w:r>
      <w:r w:rsidR="00614A10">
        <w:t xml:space="preserve">   </w:t>
      </w:r>
      <w:r w:rsidR="00614A10" w:rsidRPr="00614A10">
        <w:rPr>
          <w:rStyle w:val="Terminal"/>
        </w:rPr>
        <w:t>|</w:t>
      </w:r>
      <w:r w:rsidR="00614A10">
        <w:t xml:space="preserve">   </w:t>
      </w:r>
      <w:r w:rsidR="002958CF">
        <w:rPr>
          <w:rStyle w:val="Production"/>
        </w:rPr>
        <w:t>PrimaryType</w:t>
      </w:r>
    </w:p>
    <w:p w14:paraId="7FF52D08" w14:textId="4FD9EC41" w:rsidR="00614A10" w:rsidRDefault="00614A10" w:rsidP="00614A10">
      <w:pPr>
        <w:rPr>
          <w:noProof/>
        </w:rPr>
      </w:pPr>
      <w:r>
        <w:rPr>
          <w:noProof/>
        </w:rPr>
        <w:t xml:space="preserve">A union typle literal references a union type (section </w:t>
      </w:r>
      <w:r>
        <w:rPr>
          <w:noProof/>
        </w:rPr>
        <w:fldChar w:fldCharType="begin"/>
      </w:r>
      <w:r>
        <w:rPr>
          <w:noProof/>
        </w:rPr>
        <w:instrText xml:space="preserve"> REF _Ref400626999 \r \h </w:instrText>
      </w:r>
      <w:r>
        <w:rPr>
          <w:noProof/>
        </w:rPr>
      </w:r>
      <w:r>
        <w:rPr>
          <w:noProof/>
        </w:rPr>
        <w:fldChar w:fldCharType="separate"/>
      </w:r>
      <w:del w:id="1115" w:author="Anders Hejlsberg" w:date="2014-11-01T15:43:00Z">
        <w:r w:rsidR="00633278">
          <w:rPr>
            <w:noProof/>
          </w:rPr>
          <w:delText>3.</w:delText>
        </w:r>
      </w:del>
      <w:r w:rsidR="00B510EF">
        <w:rPr>
          <w:noProof/>
        </w:rPr>
        <w:t>3.4</w:t>
      </w:r>
      <w:r>
        <w:rPr>
          <w:noProof/>
        </w:rPr>
        <w:fldChar w:fldCharType="end"/>
      </w:r>
      <w:r>
        <w:rPr>
          <w:noProof/>
        </w:rPr>
        <w:t>).</w:t>
      </w:r>
    </w:p>
    <w:p w14:paraId="7BCD8AAE" w14:textId="77777777" w:rsidR="00614A10" w:rsidRDefault="005B6FBC" w:rsidP="00614A10">
      <w:r>
        <w:lastRenderedPageBreak/>
        <w:t>When</w:t>
      </w:r>
      <w:r w:rsidR="00614A10">
        <w:t xml:space="preserve"> </w:t>
      </w:r>
      <w:r w:rsidR="00AC6A6F">
        <w:t>function or constructor</w:t>
      </w:r>
      <w:r w:rsidR="00614A10">
        <w:t xml:space="preserve"> type</w:t>
      </w:r>
      <w:r w:rsidR="00E61928">
        <w:t>s</w:t>
      </w:r>
      <w:r w:rsidR="00614A10">
        <w:t xml:space="preserve"> </w:t>
      </w:r>
      <w:r>
        <w:t xml:space="preserve">are included in union types they </w:t>
      </w:r>
      <w:r w:rsidR="00614A10">
        <w:t xml:space="preserve">must be </w:t>
      </w:r>
      <w:r w:rsidR="00337D01">
        <w:t>enclosed in parentheses</w:t>
      </w:r>
      <w:r w:rsidR="00614A10">
        <w:t>.</w:t>
      </w:r>
      <w:r w:rsidR="00143613">
        <w:t xml:space="preserve"> For example</w:t>
      </w:r>
      <w:r w:rsidR="009E19EE">
        <w:t>:</w:t>
      </w:r>
    </w:p>
    <w:p w14:paraId="174E424E" w14:textId="77777777" w:rsidR="00143613" w:rsidRPr="00337D01" w:rsidRDefault="00337D01" w:rsidP="00143613">
      <w:pPr>
        <w:pStyle w:val="Code"/>
      </w:pPr>
      <w:r>
        <w:t>(</w:t>
      </w:r>
      <w:r w:rsidR="00143613">
        <w:t>(</w:t>
      </w:r>
      <w:r>
        <w:t xml:space="preserve">x: </w:t>
      </w:r>
      <w:r w:rsidRPr="00337D01">
        <w:rPr>
          <w:color w:val="0000FF"/>
          <w:highlight w:val="white"/>
        </w:rPr>
        <w:t>string</w:t>
      </w:r>
      <w:r w:rsidR="00143613">
        <w:t xml:space="preserve">) =&gt; </w:t>
      </w:r>
      <w:r w:rsidR="00143613" w:rsidRPr="00143613">
        <w:rPr>
          <w:color w:val="0000FF"/>
          <w:highlight w:val="white"/>
        </w:rPr>
        <w:t>string</w:t>
      </w:r>
      <w:r>
        <w:t>)</w:t>
      </w:r>
      <w:r w:rsidR="00143613">
        <w:t xml:space="preserve"> | </w:t>
      </w:r>
      <w:r>
        <w:t>(</w:t>
      </w:r>
      <w:r w:rsidR="00143613">
        <w:t>(</w:t>
      </w:r>
      <w:r>
        <w:t xml:space="preserve">x: </w:t>
      </w:r>
      <w:r w:rsidRPr="00337D01">
        <w:rPr>
          <w:color w:val="0000FF"/>
          <w:highlight w:val="white"/>
        </w:rPr>
        <w:t>number</w:t>
      </w:r>
      <w:r w:rsidR="00143613">
        <w:t xml:space="preserve">) =&gt; </w:t>
      </w:r>
      <w:r w:rsidR="00143613" w:rsidRPr="00143613">
        <w:rPr>
          <w:color w:val="0000FF"/>
          <w:highlight w:val="white"/>
        </w:rPr>
        <w:t>number</w:t>
      </w:r>
      <w:r>
        <w:t>)</w:t>
      </w:r>
    </w:p>
    <w:p w14:paraId="30525F03" w14:textId="77777777" w:rsidR="00143613" w:rsidRDefault="009E19EE" w:rsidP="00614A10">
      <w:r>
        <w:t xml:space="preserve">Alternatively, function or constructor types </w:t>
      </w:r>
      <w:r w:rsidR="005B6FBC">
        <w:t xml:space="preserve">in </w:t>
      </w:r>
      <w:r>
        <w:t>union type</w:t>
      </w:r>
      <w:r w:rsidR="005B6FBC">
        <w:t>s</w:t>
      </w:r>
      <w:r>
        <w:t xml:space="preserve"> can be written using object literals:</w:t>
      </w:r>
    </w:p>
    <w:p w14:paraId="6313C42A" w14:textId="77777777" w:rsidR="00143613" w:rsidRDefault="00143613" w:rsidP="00143613">
      <w:pPr>
        <w:pStyle w:val="Code"/>
      </w:pPr>
      <w:r>
        <w:t>{ (</w:t>
      </w:r>
      <w:r w:rsidR="009E19EE">
        <w:t xml:space="preserve">x: </w:t>
      </w:r>
      <w:r w:rsidR="009E19EE" w:rsidRPr="009E19EE">
        <w:rPr>
          <w:color w:val="0000FF"/>
          <w:highlight w:val="white"/>
        </w:rPr>
        <w:t>string</w:t>
      </w:r>
      <w:r>
        <w:t xml:space="preserve">): </w:t>
      </w:r>
      <w:r w:rsidRPr="00143613">
        <w:rPr>
          <w:color w:val="0000FF"/>
          <w:highlight w:val="white"/>
        </w:rPr>
        <w:t>string</w:t>
      </w:r>
      <w:r>
        <w:t xml:space="preserve"> } | { (</w:t>
      </w:r>
      <w:r w:rsidR="009E19EE">
        <w:t xml:space="preserve">x: </w:t>
      </w:r>
      <w:r w:rsidR="009E19EE" w:rsidRPr="009E19EE">
        <w:rPr>
          <w:color w:val="0000FF"/>
          <w:highlight w:val="white"/>
        </w:rPr>
        <w:t>number</w:t>
      </w:r>
      <w:r>
        <w:t xml:space="preserve">): </w:t>
      </w:r>
      <w:r w:rsidRPr="00143613">
        <w:rPr>
          <w:color w:val="0000FF"/>
          <w:highlight w:val="white"/>
        </w:rPr>
        <w:t>number</w:t>
      </w:r>
      <w:r>
        <w:t xml:space="preserve"> }</w:t>
      </w:r>
    </w:p>
    <w:p w14:paraId="08596371" w14:textId="77777777" w:rsidR="0044410D" w:rsidRDefault="0044410D" w:rsidP="0044410D">
      <w:pPr>
        <w:pStyle w:val="Heading3"/>
      </w:pPr>
      <w:bookmarkStart w:id="1116" w:name="_Ref399748681"/>
      <w:bookmarkStart w:id="1117" w:name="_Ref399772616"/>
      <w:bookmarkStart w:id="1118" w:name="_Toc402619848"/>
      <w:bookmarkStart w:id="1119" w:name="_Toc401414034"/>
      <w:r>
        <w:t>Function Type</w:t>
      </w:r>
      <w:bookmarkEnd w:id="1116"/>
      <w:r w:rsidR="00BE59C5">
        <w:t xml:space="preserve"> Literals</w:t>
      </w:r>
      <w:bookmarkEnd w:id="1117"/>
      <w:bookmarkEnd w:id="1118"/>
      <w:bookmarkEnd w:id="1119"/>
    </w:p>
    <w:p w14:paraId="684893E8" w14:textId="77777777" w:rsidR="00BE59C5" w:rsidRPr="00BE59C5" w:rsidRDefault="00BE59C5" w:rsidP="00BE59C5">
      <w:r>
        <w:t xml:space="preserve">A function type </w:t>
      </w:r>
      <w:r w:rsidR="00712AE3">
        <w:t xml:space="preserve">literal </w:t>
      </w:r>
      <w:r>
        <w:t>specifies the type parameters, regular parameters, and return type of a call signature.</w:t>
      </w:r>
    </w:p>
    <w:p w14:paraId="435F0B6A" w14:textId="77777777" w:rsidR="00700CD6" w:rsidRPr="0044410D" w:rsidRDefault="00700CD6" w:rsidP="00700CD6">
      <w:pPr>
        <w:pStyle w:val="Grammar"/>
      </w:pPr>
      <w:r w:rsidRPr="00202C82">
        <w:rPr>
          <w:rStyle w:val="Production"/>
        </w:rPr>
        <w:t>FunctionType:</w:t>
      </w:r>
      <w:r w:rsidR="0048218E" w:rsidRPr="0048218E">
        <w:br/>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14:paraId="3045BD12" w14:textId="77777777" w:rsidR="004A246F" w:rsidRPr="0044410D" w:rsidRDefault="00BE59C5" w:rsidP="004A246F">
      <w:r>
        <w:t>A function type literal is shorthand for an object type containing a single call signature. Specifically, a</w:t>
      </w:r>
      <w:r w:rsidR="004A246F">
        <w:t xml:space="preserve"> function type </w:t>
      </w:r>
      <w:r>
        <w:t xml:space="preserve">literal </w:t>
      </w:r>
      <w:r w:rsidR="004A246F">
        <w:t>of the form</w:t>
      </w:r>
    </w:p>
    <w:p w14:paraId="7E733407" w14:textId="77777777" w:rsidR="004A246F" w:rsidRPr="0044410D" w:rsidRDefault="004A246F" w:rsidP="004A246F">
      <w:pPr>
        <w:pStyle w:val="Code"/>
      </w:pPr>
      <w:r>
        <w:t>&lt; T1, T2, ... &gt; ( p1, p2, ... ) =&gt; R</w:t>
      </w:r>
    </w:p>
    <w:p w14:paraId="249FDE3D" w14:textId="77777777" w:rsidR="004A246F" w:rsidRPr="0044410D" w:rsidRDefault="004A246F" w:rsidP="004A246F">
      <w:r>
        <w:t xml:space="preserve">is exactly equivalent to the object </w:t>
      </w:r>
      <w:r w:rsidR="00BE59C5">
        <w:t>type literal</w:t>
      </w:r>
    </w:p>
    <w:p w14:paraId="241DA101" w14:textId="77777777" w:rsidR="004A246F" w:rsidRPr="0044410D" w:rsidRDefault="004A246F" w:rsidP="004A246F">
      <w:pPr>
        <w:pStyle w:val="Code"/>
      </w:pPr>
      <w:r>
        <w:t>{ &lt; T1, T2, ... &gt; ( p1, p2, ... ) : R }</w:t>
      </w:r>
    </w:p>
    <w:p w14:paraId="1FB66AD9" w14:textId="77777777" w:rsidR="00700CD6" w:rsidRPr="00700CD6" w:rsidRDefault="00BE59C5" w:rsidP="00700CD6">
      <w:r>
        <w:t>Note that function types with multiple call or construct signatures cannot be written as function type literals but must instead be written as object type literals.</w:t>
      </w:r>
    </w:p>
    <w:p w14:paraId="342DC540" w14:textId="77777777" w:rsidR="0044410D" w:rsidRDefault="0044410D" w:rsidP="0044410D">
      <w:pPr>
        <w:pStyle w:val="Heading3"/>
      </w:pPr>
      <w:bookmarkStart w:id="1120" w:name="_Ref399748696"/>
      <w:bookmarkStart w:id="1121" w:name="_Ref399821725"/>
      <w:bookmarkStart w:id="1122" w:name="_Toc402619849"/>
      <w:bookmarkStart w:id="1123" w:name="_Toc401414035"/>
      <w:r>
        <w:t>Constructor Type</w:t>
      </w:r>
      <w:bookmarkEnd w:id="1120"/>
      <w:r w:rsidR="00BE59C5">
        <w:t xml:space="preserve"> Literals</w:t>
      </w:r>
      <w:bookmarkEnd w:id="1121"/>
      <w:bookmarkEnd w:id="1122"/>
      <w:bookmarkEnd w:id="1123"/>
    </w:p>
    <w:p w14:paraId="5AF4E77D" w14:textId="77777777" w:rsidR="00712AE3" w:rsidRPr="00BE59C5" w:rsidRDefault="00712AE3" w:rsidP="00712AE3">
      <w:r>
        <w:t>A constructor type literal specifies the type parameters, regular parameters, and return type of a construct signature.</w:t>
      </w:r>
    </w:p>
    <w:p w14:paraId="00618BF1" w14:textId="77777777" w:rsidR="00700CD6" w:rsidRPr="0044410D" w:rsidRDefault="00700CD6" w:rsidP="00700CD6">
      <w:pPr>
        <w:pStyle w:val="Grammar"/>
      </w:pPr>
      <w:r w:rsidRPr="00202C82">
        <w:rPr>
          <w:rStyle w:val="Production"/>
        </w:rPr>
        <w:t>ConstructorType:</w:t>
      </w:r>
      <w:r w:rsidR="0048218E" w:rsidRPr="0048218E">
        <w:br/>
      </w:r>
      <w:r>
        <w:rPr>
          <w:rStyle w:val="Terminal"/>
        </w:rPr>
        <w:t>new</w:t>
      </w:r>
      <w:r w:rsidRPr="00556FD1">
        <w:t xml:space="preserve">   </w:t>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14:paraId="394254BF" w14:textId="77777777" w:rsidR="00712AE3" w:rsidRPr="0044410D" w:rsidRDefault="00712AE3" w:rsidP="00712AE3">
      <w:r>
        <w:t>A constructor type literal is shorthand for an object type containing a single construct signature. Specifically, a constructor type literal of the form</w:t>
      </w:r>
    </w:p>
    <w:p w14:paraId="40BA0612" w14:textId="77777777" w:rsidR="00712AE3" w:rsidRPr="0044410D" w:rsidRDefault="00712AE3" w:rsidP="00712AE3">
      <w:pPr>
        <w:pStyle w:val="Code"/>
      </w:pPr>
      <w:r w:rsidRPr="00712AE3">
        <w:rPr>
          <w:color w:val="0000FF"/>
          <w:highlight w:val="white"/>
        </w:rPr>
        <w:t>new</w:t>
      </w:r>
      <w:r>
        <w:t xml:space="preserve"> &lt; T1, T2, ... &gt; ( p1, p2, ... ) =&gt; R</w:t>
      </w:r>
    </w:p>
    <w:p w14:paraId="3B87AADE" w14:textId="77777777" w:rsidR="00712AE3" w:rsidRPr="0044410D" w:rsidRDefault="00712AE3" w:rsidP="00712AE3">
      <w:r>
        <w:t>is exactly equivalent to the object type literal</w:t>
      </w:r>
    </w:p>
    <w:p w14:paraId="5EB2E7AE" w14:textId="77777777" w:rsidR="00712AE3" w:rsidRPr="0044410D" w:rsidRDefault="00712AE3" w:rsidP="00712AE3">
      <w:pPr>
        <w:pStyle w:val="Code"/>
      </w:pPr>
      <w:r>
        <w:t xml:space="preserve">{ </w:t>
      </w:r>
      <w:r w:rsidRPr="00712AE3">
        <w:rPr>
          <w:color w:val="0000FF"/>
          <w:highlight w:val="white"/>
        </w:rPr>
        <w:t>new</w:t>
      </w:r>
      <w:r>
        <w:t xml:space="preserve"> &lt; T1, T2, ... &gt; ( p1, p2, ... ) : R }</w:t>
      </w:r>
    </w:p>
    <w:p w14:paraId="106EE0AC" w14:textId="77777777" w:rsidR="00700CD6" w:rsidRPr="00700CD6" w:rsidRDefault="00712AE3" w:rsidP="00700CD6">
      <w:r>
        <w:t>Note that constructor types with multiple construct signatures cannot be written as constructor type literals but must instead be written as object type literals.</w:t>
      </w:r>
    </w:p>
    <w:p w14:paraId="08ADCD87" w14:textId="77777777" w:rsidR="0044410D" w:rsidRPr="0044410D" w:rsidRDefault="00617379" w:rsidP="00617379">
      <w:pPr>
        <w:pStyle w:val="Heading3"/>
      </w:pPr>
      <w:bookmarkStart w:id="1124" w:name="_Ref367622729"/>
      <w:bookmarkStart w:id="1125" w:name="_Toc402619850"/>
      <w:bookmarkStart w:id="1126" w:name="_Toc401414036"/>
      <w:r>
        <w:lastRenderedPageBreak/>
        <w:t>Type Queries</w:t>
      </w:r>
      <w:bookmarkEnd w:id="1124"/>
      <w:bookmarkEnd w:id="1125"/>
      <w:bookmarkEnd w:id="1126"/>
    </w:p>
    <w:p w14:paraId="0EB25983" w14:textId="77777777" w:rsidR="0044410D" w:rsidRPr="0044410D" w:rsidRDefault="00D5602B" w:rsidP="00617379">
      <w:r>
        <w:t xml:space="preserve">A type query obtains the type </w:t>
      </w:r>
      <w:r w:rsidR="00617379">
        <w:t>of an expression.</w:t>
      </w:r>
    </w:p>
    <w:p w14:paraId="6B20A32B" w14:textId="77777777" w:rsidR="0044410D" w:rsidRPr="0044410D" w:rsidRDefault="00617379" w:rsidP="00617379">
      <w:pPr>
        <w:pStyle w:val="Grammar"/>
      </w:pPr>
      <w:r w:rsidRPr="00202C82">
        <w:rPr>
          <w:rStyle w:val="Production"/>
        </w:rPr>
        <w:t>TypeQuery:</w:t>
      </w:r>
      <w:r w:rsidR="0048218E" w:rsidRPr="0048218E">
        <w:br/>
      </w:r>
      <w:r w:rsidRPr="00202831">
        <w:rPr>
          <w:rStyle w:val="Terminal"/>
        </w:rPr>
        <w:t>typeof</w:t>
      </w:r>
      <w:r>
        <w:t xml:space="preserve">   </w:t>
      </w:r>
      <w:r w:rsidRPr="001E0AF4">
        <w:rPr>
          <w:rStyle w:val="Production"/>
        </w:rPr>
        <w:t>TypeQueryExpression</w:t>
      </w:r>
    </w:p>
    <w:p w14:paraId="5E20ABBE" w14:textId="77777777" w:rsidR="0044410D" w:rsidRPr="0044410D" w:rsidRDefault="00617379" w:rsidP="00617379">
      <w:pPr>
        <w:pStyle w:val="Grammar"/>
      </w:pPr>
      <w:r w:rsidRPr="00202C82">
        <w:rPr>
          <w:rStyle w:val="Production"/>
        </w:rPr>
        <w:t>TypeQueryExpression:</w:t>
      </w:r>
      <w:r w:rsidR="0048218E" w:rsidRPr="0048218E">
        <w:br/>
      </w:r>
      <w:r w:rsidRPr="001E0AF4">
        <w:rPr>
          <w:rStyle w:val="Production"/>
        </w:rPr>
        <w:t>Identifier</w:t>
      </w:r>
      <w:r w:rsidR="0048218E" w:rsidRPr="0048218E">
        <w:br/>
      </w:r>
      <w:r w:rsidRPr="001E0AF4">
        <w:rPr>
          <w:rStyle w:val="Production"/>
        </w:rPr>
        <w:t>TypeQueryExpression</w:t>
      </w:r>
      <w:r>
        <w:t xml:space="preserve">   </w:t>
      </w:r>
      <w:r w:rsidRPr="000E3858">
        <w:rPr>
          <w:rStyle w:val="Terminal"/>
        </w:rPr>
        <w:t>.</w:t>
      </w:r>
      <w:r>
        <w:t xml:space="preserve">   </w:t>
      </w:r>
      <w:r w:rsidRPr="001E0AF4">
        <w:rPr>
          <w:rStyle w:val="Production"/>
        </w:rPr>
        <w:t>IdentifierName</w:t>
      </w:r>
    </w:p>
    <w:p w14:paraId="26699348" w14:textId="7649546C" w:rsidR="0044410D" w:rsidRPr="0044410D" w:rsidRDefault="00D5602B" w:rsidP="00D5602B">
      <w:r>
        <w:t xml:space="preserve">A type query consists of the keyword </w:t>
      </w:r>
      <w:r w:rsidRPr="00D5602B">
        <w:rPr>
          <w:rStyle w:val="CodeFragment"/>
        </w:rPr>
        <w:t>typeof</w:t>
      </w:r>
      <w:r>
        <w:t xml:space="preserve"> followed by an expression. The expression is restricted to a single identifier or a sequence of identifiers separated by periods. The expression is processed as an identifier expression (section </w:t>
      </w:r>
      <w:r>
        <w:fldChar w:fldCharType="begin"/>
      </w:r>
      <w:r>
        <w:instrText xml:space="preserve"> REF _Ref319149627 \r \h </w:instrText>
      </w:r>
      <w:r>
        <w:fldChar w:fldCharType="separate"/>
      </w:r>
      <w:r w:rsidR="00B510EF">
        <w:t>4.3</w:t>
      </w:r>
      <w:r>
        <w:fldChar w:fldCharType="end"/>
      </w:r>
      <w:r>
        <w:t xml:space="preserve">) or property access expression (section </w:t>
      </w:r>
      <w:r>
        <w:fldChar w:fldCharType="begin"/>
      </w:r>
      <w:r>
        <w:instrText xml:space="preserve"> REF _Ref320780642 \r \h </w:instrText>
      </w:r>
      <w:r>
        <w:fldChar w:fldCharType="separate"/>
      </w:r>
      <w:r w:rsidR="00B510EF">
        <w:t>4.10</w:t>
      </w:r>
      <w:r>
        <w:fldChar w:fldCharType="end"/>
      </w:r>
      <w:r>
        <w:t>)</w:t>
      </w:r>
      <w:r w:rsidR="0072143D">
        <w:t xml:space="preserve">, the </w:t>
      </w:r>
      <w:r w:rsidR="005C2FBB">
        <w:t xml:space="preserve">widened </w:t>
      </w:r>
      <w:r w:rsidR="0072143D">
        <w:t xml:space="preserve">type </w:t>
      </w:r>
      <w:r w:rsidR="005C2FBB">
        <w:t xml:space="preserve">(section </w:t>
      </w:r>
      <w:r w:rsidR="005C2FBB">
        <w:fldChar w:fldCharType="begin"/>
      </w:r>
      <w:r w:rsidR="005C2FBB">
        <w:instrText xml:space="preserve"> REF _Ref331363661 \r \h </w:instrText>
      </w:r>
      <w:r w:rsidR="005C2FBB">
        <w:fldChar w:fldCharType="separate"/>
      </w:r>
      <w:r w:rsidR="00B510EF">
        <w:t>3.</w:t>
      </w:r>
      <w:del w:id="1127" w:author="Anders Hejlsberg" w:date="2014-11-01T15:43:00Z">
        <w:r w:rsidR="00633278">
          <w:delText>9</w:delText>
        </w:r>
      </w:del>
      <w:ins w:id="1128" w:author="Anders Hejlsberg" w:date="2014-11-01T15:43:00Z">
        <w:r w:rsidR="00B510EF">
          <w:t>11</w:t>
        </w:r>
      </w:ins>
      <w:r w:rsidR="005C2FBB">
        <w:fldChar w:fldCharType="end"/>
      </w:r>
      <w:r w:rsidR="005C2FBB">
        <w:t xml:space="preserve">) </w:t>
      </w:r>
      <w:r w:rsidR="0072143D">
        <w:t xml:space="preserve">of which becomes the </w:t>
      </w:r>
      <w:r w:rsidR="006D3142">
        <w:t>result. Similar to other static typing</w:t>
      </w:r>
      <w:r w:rsidR="007F595B">
        <w:t xml:space="preserve"> constructs, type queries are erased from the generated JavaScript code </w:t>
      </w:r>
      <w:r w:rsidR="006D3142">
        <w:t>and add no run-time overhead.</w:t>
      </w:r>
    </w:p>
    <w:p w14:paraId="3B440347" w14:textId="77777777" w:rsidR="0044410D" w:rsidRPr="0044410D" w:rsidRDefault="001C045C" w:rsidP="00D5602B">
      <w:r>
        <w:t>Type queries are useful for capturing anonymous types</w:t>
      </w:r>
      <w:r w:rsidR="005A1C0C">
        <w:t xml:space="preserve"> that are generated by various constructs such as object literals, function declarations, and module declarations. For example:</w:t>
      </w:r>
    </w:p>
    <w:p w14:paraId="3B3E97A1" w14:textId="77777777" w:rsidR="0044410D" w:rsidRPr="0044410D" w:rsidRDefault="001C045C" w:rsidP="001C045C">
      <w:pPr>
        <w:pStyle w:val="Code"/>
      </w:pPr>
      <w:r w:rsidRPr="001C045C">
        <w:rPr>
          <w:color w:val="0000FF"/>
          <w:highlight w:val="white"/>
        </w:rPr>
        <w:t>var</w:t>
      </w:r>
      <w:r>
        <w:t xml:space="preserve"> a = { x: 10, y: 20 };</w:t>
      </w:r>
      <w:r w:rsidR="0048218E" w:rsidRPr="0048218E">
        <w:br/>
      </w:r>
      <w:r w:rsidRPr="001C045C">
        <w:rPr>
          <w:color w:val="0000FF"/>
          <w:highlight w:val="white"/>
        </w:rPr>
        <w:t>var</w:t>
      </w:r>
      <w:r>
        <w:t xml:space="preserve"> b: </w:t>
      </w:r>
      <w:r w:rsidRPr="001C045C">
        <w:rPr>
          <w:color w:val="0000FF"/>
          <w:highlight w:val="white"/>
        </w:rPr>
        <w:t>typeof</w:t>
      </w:r>
      <w:r>
        <w:t xml:space="preserve"> a;</w:t>
      </w:r>
    </w:p>
    <w:p w14:paraId="6B4BD759" w14:textId="77777777" w:rsidR="0044410D" w:rsidRPr="0044410D" w:rsidRDefault="005A1C0C" w:rsidP="005A1C0C">
      <w:r>
        <w:t>Above,</w:t>
      </w:r>
      <w:r w:rsidR="001C045C">
        <w:t xml:space="preserve"> </w:t>
      </w:r>
      <w:r w:rsidR="008F4735">
        <w:t>'</w:t>
      </w:r>
      <w:r w:rsidR="001C045C">
        <w:t>b</w:t>
      </w:r>
      <w:r w:rsidR="008F4735">
        <w:t>'</w:t>
      </w:r>
      <w:r w:rsidR="001C045C">
        <w:t xml:space="preserve"> is give</w:t>
      </w:r>
      <w:r>
        <w:t xml:space="preserve">n the same type as </w:t>
      </w:r>
      <w:r w:rsidR="008F4735">
        <w:t>'</w:t>
      </w:r>
      <w:r w:rsidR="001C045C">
        <w:t>a</w:t>
      </w:r>
      <w:r w:rsidR="008F4735">
        <w:t>'</w:t>
      </w:r>
      <w:r w:rsidR="001C045C">
        <w:t xml:space="preserve">, namely </w:t>
      </w:r>
      <w:r w:rsidR="008F4735">
        <w:t>'</w:t>
      </w:r>
      <w:r w:rsidR="001C045C">
        <w:t>{ x: number; y: number; }</w:t>
      </w:r>
      <w:r w:rsidR="008F4735">
        <w:t>'</w:t>
      </w:r>
      <w:r w:rsidR="001C045C">
        <w:t>.</w:t>
      </w:r>
    </w:p>
    <w:p w14:paraId="579165B2" w14:textId="77777777" w:rsidR="0044410D" w:rsidRPr="0044410D" w:rsidRDefault="00092744" w:rsidP="005A1C0C">
      <w:r>
        <w:t xml:space="preserve">If a declaration includes a type annotation </w:t>
      </w:r>
      <w:r w:rsidR="00A02DBF">
        <w:t xml:space="preserve">that </w:t>
      </w:r>
      <w:r>
        <w:t>references the entity being declared</w:t>
      </w:r>
      <w:r w:rsidR="00A02DBF">
        <w:t xml:space="preserve"> through a circular path </w:t>
      </w:r>
      <w:r w:rsidR="00C27704">
        <w:t xml:space="preserve">of </w:t>
      </w:r>
      <w:r w:rsidR="00A02DBF">
        <w:t>type queries</w:t>
      </w:r>
      <w:r w:rsidR="00FB03E9">
        <w:t xml:space="preserve"> or </w:t>
      </w:r>
      <w:r w:rsidR="00C27704">
        <w:t>type references containing type queries</w:t>
      </w:r>
      <w:r>
        <w:t>, the resulting type is the Any type.</w:t>
      </w:r>
      <w:r w:rsidR="00A02DBF">
        <w:t xml:space="preserve"> For example</w:t>
      </w:r>
      <w:r w:rsidR="00C27704">
        <w:t>, all of the following variables are given the</w:t>
      </w:r>
      <w:r w:rsidR="00FB03E9">
        <w:t xml:space="preserve"> type</w:t>
      </w:r>
      <w:r w:rsidR="00C27704">
        <w:t xml:space="preserve"> Any:</w:t>
      </w:r>
    </w:p>
    <w:p w14:paraId="7FF73AF2" w14:textId="77777777" w:rsidR="0044410D" w:rsidRPr="0044410D" w:rsidRDefault="00A02DBF" w:rsidP="00A02DBF">
      <w:pPr>
        <w:pStyle w:val="Code"/>
      </w:pPr>
      <w:r w:rsidRPr="00C27704">
        <w:rPr>
          <w:color w:val="0000FF"/>
          <w:highlight w:val="white"/>
        </w:rPr>
        <w:t>var</w:t>
      </w:r>
      <w:r>
        <w:t xml:space="preserve"> c: </w:t>
      </w:r>
      <w:r w:rsidRPr="00C27704">
        <w:rPr>
          <w:color w:val="0000FF"/>
          <w:highlight w:val="white"/>
        </w:rPr>
        <w:t>typeof</w:t>
      </w:r>
      <w:r>
        <w:t xml:space="preserve"> c;</w:t>
      </w:r>
      <w:r w:rsidR="0048218E" w:rsidRPr="0048218E">
        <w:br/>
      </w:r>
      <w:r w:rsidRPr="00C27704">
        <w:rPr>
          <w:color w:val="0000FF"/>
          <w:highlight w:val="white"/>
        </w:rPr>
        <w:t>var</w:t>
      </w:r>
      <w:r>
        <w:t xml:space="preserve"> d: </w:t>
      </w:r>
      <w:r w:rsidRPr="00C27704">
        <w:rPr>
          <w:color w:val="0000FF"/>
          <w:highlight w:val="white"/>
        </w:rPr>
        <w:t>typeof</w:t>
      </w:r>
      <w:r>
        <w:t xml:space="preserve"> e;</w:t>
      </w:r>
      <w:r w:rsidR="0048218E" w:rsidRPr="0048218E">
        <w:br/>
      </w:r>
      <w:r w:rsidRPr="00C27704">
        <w:rPr>
          <w:color w:val="0000FF"/>
          <w:highlight w:val="white"/>
        </w:rPr>
        <w:t>var</w:t>
      </w:r>
      <w:r>
        <w:t xml:space="preserve"> e: </w:t>
      </w:r>
      <w:r w:rsidRPr="00C27704">
        <w:rPr>
          <w:color w:val="0000FF"/>
          <w:highlight w:val="white"/>
        </w:rPr>
        <w:t>typeof</w:t>
      </w:r>
      <w:r>
        <w:t xml:space="preserve"> d;</w:t>
      </w:r>
      <w:r w:rsidR="0048218E" w:rsidRPr="0048218E">
        <w:br/>
      </w:r>
      <w:r w:rsidRPr="00C27704">
        <w:rPr>
          <w:color w:val="0000FF"/>
          <w:highlight w:val="white"/>
        </w:rPr>
        <w:t>var</w:t>
      </w:r>
      <w:r>
        <w:t xml:space="preserve"> f: Array&lt;</w:t>
      </w:r>
      <w:r w:rsidRPr="00C27704">
        <w:rPr>
          <w:color w:val="0000FF"/>
          <w:highlight w:val="white"/>
        </w:rPr>
        <w:t>typeof</w:t>
      </w:r>
      <w:r>
        <w:t xml:space="preserve"> f&gt;;</w:t>
      </w:r>
    </w:p>
    <w:p w14:paraId="4A9D5B96" w14:textId="77777777" w:rsidR="0044410D" w:rsidRPr="0044410D" w:rsidRDefault="00A02DBF" w:rsidP="005A1C0C">
      <w:r>
        <w:t xml:space="preserve">However, if </w:t>
      </w:r>
      <w:r w:rsidR="00C27704">
        <w:t>a</w:t>
      </w:r>
      <w:r>
        <w:t xml:space="preserve"> circular path of </w:t>
      </w:r>
      <w:r w:rsidR="00D135D3">
        <w:t>type queries</w:t>
      </w:r>
      <w:r>
        <w:t xml:space="preserve"> includes at least one </w:t>
      </w:r>
      <w:r w:rsidRPr="00D135D3">
        <w:rPr>
          <w:rStyle w:val="Production"/>
        </w:rPr>
        <w:t>ObjectType</w:t>
      </w:r>
      <w:r>
        <w:t xml:space="preserve">, </w:t>
      </w:r>
      <w:r w:rsidRPr="00D135D3">
        <w:rPr>
          <w:rStyle w:val="Production"/>
        </w:rPr>
        <w:t>FunctionType</w:t>
      </w:r>
      <w:r>
        <w:t xml:space="preserve"> or </w:t>
      </w:r>
      <w:r w:rsidRPr="00D135D3">
        <w:rPr>
          <w:rStyle w:val="Production"/>
        </w:rPr>
        <w:t>ConstructorType</w:t>
      </w:r>
      <w:r>
        <w:t xml:space="preserve">, the construct </w:t>
      </w:r>
      <w:r w:rsidR="00C27704">
        <w:t>denotes</w:t>
      </w:r>
      <w:r>
        <w:t xml:space="preserve"> a recursive type:</w:t>
      </w:r>
    </w:p>
    <w:p w14:paraId="11CF6522" w14:textId="77777777" w:rsidR="0044410D" w:rsidRPr="0044410D" w:rsidRDefault="00A02DBF" w:rsidP="00A02DBF">
      <w:pPr>
        <w:pStyle w:val="Code"/>
      </w:pPr>
      <w:r w:rsidRPr="00C27704">
        <w:rPr>
          <w:color w:val="0000FF"/>
          <w:highlight w:val="white"/>
        </w:rPr>
        <w:t>var</w:t>
      </w:r>
      <w:r>
        <w:t xml:space="preserve"> </w:t>
      </w:r>
      <w:r w:rsidR="00D135D3">
        <w:t xml:space="preserve">g: { x: </w:t>
      </w:r>
      <w:r w:rsidR="00D135D3" w:rsidRPr="00C27704">
        <w:rPr>
          <w:color w:val="0000FF"/>
          <w:highlight w:val="white"/>
        </w:rPr>
        <w:t>typeof</w:t>
      </w:r>
      <w:r w:rsidR="00D135D3">
        <w:t xml:space="preserve"> g; };</w:t>
      </w:r>
      <w:r w:rsidR="0048218E" w:rsidRPr="0048218E">
        <w:br/>
      </w:r>
      <w:r w:rsidR="00D135D3" w:rsidRPr="00C27704">
        <w:rPr>
          <w:color w:val="0000FF"/>
          <w:highlight w:val="white"/>
        </w:rPr>
        <w:t>var</w:t>
      </w:r>
      <w:r w:rsidR="00D135D3">
        <w:t xml:space="preserve"> h: () =&gt; </w:t>
      </w:r>
      <w:r w:rsidR="00D135D3" w:rsidRPr="00C27704">
        <w:rPr>
          <w:color w:val="0000FF"/>
          <w:highlight w:val="white"/>
        </w:rPr>
        <w:t>typeof</w:t>
      </w:r>
      <w:r w:rsidR="00D135D3">
        <w:t xml:space="preserve"> h;</w:t>
      </w:r>
    </w:p>
    <w:p w14:paraId="5C678272" w14:textId="77777777" w:rsidR="0044410D" w:rsidRPr="0044410D" w:rsidRDefault="00C27704" w:rsidP="00C27704">
      <w:r>
        <w:t xml:space="preserve">Here, </w:t>
      </w:r>
      <w:r w:rsidR="008F4735">
        <w:t>'</w:t>
      </w:r>
      <w:r>
        <w:t>g</w:t>
      </w:r>
      <w:r w:rsidR="008F4735">
        <w:t>'</w:t>
      </w:r>
      <w:r>
        <w:t xml:space="preserve"> and </w:t>
      </w:r>
      <w:r w:rsidR="008F4735">
        <w:t>'</w:t>
      </w:r>
      <w:r>
        <w:t>g.x</w:t>
      </w:r>
      <w:r w:rsidR="008F4735">
        <w:t>'</w:t>
      </w:r>
      <w:r>
        <w:t xml:space="preserve"> have the same recursive type, and likewise </w:t>
      </w:r>
      <w:r w:rsidR="008F4735">
        <w:t>'</w:t>
      </w:r>
      <w:r>
        <w:t>h</w:t>
      </w:r>
      <w:r w:rsidR="008F4735">
        <w:t>'</w:t>
      </w:r>
      <w:r>
        <w:t xml:space="preserve"> and </w:t>
      </w:r>
      <w:r w:rsidR="008F4735">
        <w:t>'</w:t>
      </w:r>
      <w:r>
        <w:t>h()</w:t>
      </w:r>
      <w:r w:rsidR="008F4735">
        <w:t>'</w:t>
      </w:r>
      <w:r>
        <w:t xml:space="preserve"> have the same recursive type.</w:t>
      </w:r>
    </w:p>
    <w:p w14:paraId="0A0438FE" w14:textId="77777777" w:rsidR="0044410D" w:rsidRPr="0044410D" w:rsidRDefault="008215E7" w:rsidP="00E616E3">
      <w:pPr>
        <w:pStyle w:val="Heading2"/>
      </w:pPr>
      <w:bookmarkStart w:id="1129" w:name="_Ref399751903"/>
      <w:bookmarkStart w:id="1130" w:name="_Ref399751904"/>
      <w:bookmarkStart w:id="1131" w:name="_Toc402619851"/>
      <w:bookmarkStart w:id="1132" w:name="_Toc401414037"/>
      <w:r>
        <w:t>Specifying Members</w:t>
      </w:r>
      <w:bookmarkEnd w:id="1129"/>
      <w:bookmarkEnd w:id="1130"/>
      <w:bookmarkEnd w:id="1131"/>
      <w:bookmarkEnd w:id="1132"/>
    </w:p>
    <w:p w14:paraId="5F0B1920" w14:textId="7638B921" w:rsidR="0044410D" w:rsidRPr="0044410D" w:rsidRDefault="008A36D2" w:rsidP="008A36D2">
      <w:r>
        <w:t>The members of a</w:t>
      </w:r>
      <w:r w:rsidR="00F4303E">
        <w:t>n object type</w:t>
      </w:r>
      <w:r>
        <w:t xml:space="preserve"> literal </w:t>
      </w:r>
      <w:r w:rsidR="008215E7">
        <w:t xml:space="preserve">(section </w:t>
      </w:r>
      <w:r w:rsidR="008215E7">
        <w:fldChar w:fldCharType="begin"/>
      </w:r>
      <w:r w:rsidR="008215E7">
        <w:instrText xml:space="preserve"> REF _Ref399748157 \r \h </w:instrText>
      </w:r>
      <w:r w:rsidR="008215E7">
        <w:fldChar w:fldCharType="separate"/>
      </w:r>
      <w:r w:rsidR="00B510EF">
        <w:t>3.</w:t>
      </w:r>
      <w:del w:id="1133" w:author="Anders Hejlsberg" w:date="2014-11-01T15:43:00Z">
        <w:r w:rsidR="00633278">
          <w:delText>6</w:delText>
        </w:r>
      </w:del>
      <w:ins w:id="1134" w:author="Anders Hejlsberg" w:date="2014-11-01T15:43:00Z">
        <w:r w:rsidR="00B510EF">
          <w:t>7</w:t>
        </w:r>
      </w:ins>
      <w:r w:rsidR="00B510EF">
        <w:t>.3</w:t>
      </w:r>
      <w:r w:rsidR="008215E7">
        <w:fldChar w:fldCharType="end"/>
      </w:r>
      <w:r w:rsidR="008215E7">
        <w:t xml:space="preserve">) </w:t>
      </w:r>
      <w:r>
        <w:t xml:space="preserve">are specified </w:t>
      </w:r>
      <w:r w:rsidR="0027422D">
        <w:t>as</w:t>
      </w:r>
      <w:r>
        <w:t xml:space="preserve"> a </w:t>
      </w:r>
      <w:r w:rsidR="00A4172F">
        <w:t xml:space="preserve">combination of </w:t>
      </w:r>
      <w:r w:rsidR="001B3DD9">
        <w:t xml:space="preserve">property, </w:t>
      </w:r>
      <w:r w:rsidR="00A4172F">
        <w:t>call, construct, index</w:t>
      </w:r>
      <w:r w:rsidR="001B3DD9">
        <w:t xml:space="preserve">, </w:t>
      </w:r>
      <w:r>
        <w:t xml:space="preserve">and </w:t>
      </w:r>
      <w:r w:rsidR="003437FB">
        <w:t>method</w:t>
      </w:r>
      <w:r w:rsidR="00C7799C">
        <w:t xml:space="preserve"> signatures.</w:t>
      </w:r>
    </w:p>
    <w:p w14:paraId="47CFCAF3" w14:textId="77777777" w:rsidR="0044410D" w:rsidRPr="0044410D" w:rsidRDefault="001B3DD9" w:rsidP="001B3DD9">
      <w:pPr>
        <w:pStyle w:val="Heading3"/>
      </w:pPr>
      <w:bookmarkStart w:id="1135" w:name="_Toc402619852"/>
      <w:bookmarkStart w:id="1136" w:name="_Toc401414038"/>
      <w:r>
        <w:lastRenderedPageBreak/>
        <w:t>Property Signatures</w:t>
      </w:r>
      <w:bookmarkEnd w:id="1135"/>
      <w:bookmarkEnd w:id="1136"/>
    </w:p>
    <w:p w14:paraId="09A99C74" w14:textId="77777777" w:rsidR="0044410D" w:rsidRPr="0044410D" w:rsidRDefault="001B3DD9" w:rsidP="001B3DD9">
      <w:r>
        <w:t>A property signature declares the name and type of a property member.</w:t>
      </w:r>
    </w:p>
    <w:p w14:paraId="4AE3CF41" w14:textId="77777777" w:rsidR="0044410D" w:rsidRPr="0044410D" w:rsidRDefault="003437FB" w:rsidP="00ED438A">
      <w:pPr>
        <w:pStyle w:val="Grammar"/>
      </w:pPr>
      <w:r w:rsidRPr="00202C82">
        <w:rPr>
          <w:rStyle w:val="Production"/>
        </w:rPr>
        <w:t>PropertySignature:</w:t>
      </w:r>
      <w:r w:rsidR="0048218E" w:rsidRPr="0048218E">
        <w:br/>
      </w:r>
      <w:r w:rsidRPr="001E0AF4">
        <w:rPr>
          <w:rStyle w:val="Production"/>
        </w:rPr>
        <w:t>PropertyName</w:t>
      </w:r>
      <w:r>
        <w:t xml:space="preserve">   </w:t>
      </w:r>
      <w:r w:rsidRPr="004E35DA">
        <w:rPr>
          <w:rStyle w:val="Terminal"/>
        </w:rPr>
        <w:t>?</w:t>
      </w:r>
      <w:r w:rsidRPr="001E0AF4">
        <w:rPr>
          <w:rStyle w:val="Production"/>
          <w:vertAlign w:val="subscript"/>
        </w:rPr>
        <w:t>opt</w:t>
      </w:r>
      <w:r>
        <w:t xml:space="preserve">   </w:t>
      </w:r>
      <w:r w:rsidRPr="001E0AF4">
        <w:rPr>
          <w:rStyle w:val="Production"/>
        </w:rPr>
        <w:t>TypeAnnotation</w:t>
      </w:r>
      <w:r w:rsidRPr="001E0AF4">
        <w:rPr>
          <w:rStyle w:val="Production"/>
          <w:vertAlign w:val="subscript"/>
        </w:rPr>
        <w:t>opt</w:t>
      </w:r>
    </w:p>
    <w:p w14:paraId="2092C489" w14:textId="77777777" w:rsidR="0044410D" w:rsidRPr="0044410D" w:rsidRDefault="00ED438A" w:rsidP="00ED438A">
      <w:pPr>
        <w:pStyle w:val="Grammar"/>
      </w:pPr>
      <w:r w:rsidRPr="00202C82">
        <w:rPr>
          <w:rStyle w:val="Production"/>
        </w:rPr>
        <w:t>PropertyName:</w:t>
      </w:r>
      <w:r w:rsidR="0048218E" w:rsidRPr="0048218E">
        <w:br/>
      </w:r>
      <w:r w:rsidRPr="001E0AF4">
        <w:rPr>
          <w:rStyle w:val="Production"/>
        </w:rPr>
        <w:t>IdentifierName</w:t>
      </w:r>
      <w:r w:rsidR="0048218E" w:rsidRPr="0048218E">
        <w:br/>
      </w:r>
      <w:r w:rsidRPr="001E0AF4">
        <w:rPr>
          <w:rStyle w:val="Production"/>
        </w:rPr>
        <w:t>StringLiteral</w:t>
      </w:r>
      <w:r w:rsidR="0048218E" w:rsidRPr="0048218E">
        <w:br/>
      </w:r>
      <w:r w:rsidRPr="001E0AF4">
        <w:rPr>
          <w:rStyle w:val="Production"/>
        </w:rPr>
        <w:t>NumericLiteral</w:t>
      </w:r>
    </w:p>
    <w:p w14:paraId="398A8008" w14:textId="77777777" w:rsidR="0044410D" w:rsidRPr="0044410D" w:rsidRDefault="00B4567D" w:rsidP="00B4567D">
      <w:r>
        <w:t xml:space="preserve">The </w:t>
      </w:r>
      <w:r w:rsidRPr="001E0EAD">
        <w:rPr>
          <w:rStyle w:val="Production"/>
        </w:rPr>
        <w:t>PropertyName</w:t>
      </w:r>
      <w:r>
        <w:t xml:space="preserve"> production, reproduced above from the ECMAScript grammar, permits a prop</w:t>
      </w:r>
      <w:r w:rsidR="00556EFE">
        <w:t>erty name to be any identifier (</w:t>
      </w:r>
      <w:r>
        <w:t>including a reserved word</w:t>
      </w:r>
      <w:r w:rsidR="00556EFE">
        <w:t>)</w:t>
      </w:r>
      <w:r>
        <w:t xml:space="preserve">, </w:t>
      </w:r>
      <w:r w:rsidR="0073758D">
        <w:t xml:space="preserve">a </w:t>
      </w:r>
      <w:r>
        <w:t xml:space="preserve">string </w:t>
      </w:r>
      <w:r w:rsidR="0073758D">
        <w:t xml:space="preserve">literal, </w:t>
      </w:r>
      <w:r>
        <w:t xml:space="preserve">or </w:t>
      </w:r>
      <w:r w:rsidR="0073758D">
        <w:t xml:space="preserve">a </w:t>
      </w:r>
      <w:r>
        <w:t>numeric literal. String l</w:t>
      </w:r>
      <w:r w:rsidR="00716D6C">
        <w:t xml:space="preserve">iterals </w:t>
      </w:r>
      <w:r w:rsidR="00B416FD">
        <w:t>can</w:t>
      </w:r>
      <w:r w:rsidR="00716D6C">
        <w:t xml:space="preserve"> be used to give properties names that are not valid identifiers, such as names containing blanks. Numeric literal property names </w:t>
      </w:r>
      <w:r w:rsidR="00556EFE">
        <w:t>are equivalent to</w:t>
      </w:r>
      <w:r w:rsidR="00716D6C">
        <w:t xml:space="preserve"> string literal </w:t>
      </w:r>
      <w:r w:rsidR="00556EFE">
        <w:t xml:space="preserve">property </w:t>
      </w:r>
      <w:r w:rsidR="00716D6C">
        <w:t>names with the string representation of the numeric literal, as defined in the ECMAScript specification.</w:t>
      </w:r>
    </w:p>
    <w:p w14:paraId="115E7898" w14:textId="77777777" w:rsidR="0044410D" w:rsidRPr="0044410D" w:rsidRDefault="001B3DD9" w:rsidP="001B3DD9">
      <w:r>
        <w:t xml:space="preserve">The </w:t>
      </w:r>
      <w:r w:rsidR="00B5240D">
        <w:rPr>
          <w:rStyle w:val="Production"/>
        </w:rPr>
        <w:t>PropertyName</w:t>
      </w:r>
      <w:r>
        <w:t xml:space="preserve"> of a property signature must be unique within its containing type. If the </w:t>
      </w:r>
      <w:r w:rsidR="00ED438A">
        <w:t>property name</w:t>
      </w:r>
      <w:r>
        <w:t xml:space="preserve"> is followed by a question mark, the property is optional. Otherwise, the property is required.</w:t>
      </w:r>
    </w:p>
    <w:p w14:paraId="70450FD8" w14:textId="77777777" w:rsidR="0044410D" w:rsidRPr="0044410D" w:rsidRDefault="001B3DD9" w:rsidP="001B3DD9">
      <w:r>
        <w:t xml:space="preserve">If a property signature omits a </w:t>
      </w:r>
      <w:r w:rsidRPr="009805BC">
        <w:rPr>
          <w:rStyle w:val="Production"/>
        </w:rPr>
        <w:t>TypeAnnotation</w:t>
      </w:r>
      <w:r>
        <w:t>, the Any type is assumed</w:t>
      </w:r>
      <w:r w:rsidRPr="002A6EDD">
        <w:t>.</w:t>
      </w:r>
    </w:p>
    <w:p w14:paraId="247DCD41" w14:textId="77777777" w:rsidR="0044410D" w:rsidRPr="0044410D" w:rsidRDefault="008A36D2" w:rsidP="00E616E3">
      <w:pPr>
        <w:pStyle w:val="Heading3"/>
      </w:pPr>
      <w:bookmarkStart w:id="1137" w:name="_Ref343690028"/>
      <w:bookmarkStart w:id="1138" w:name="_Toc402619853"/>
      <w:bookmarkStart w:id="1139" w:name="_Toc401414039"/>
      <w:r>
        <w:t>Call Signatures</w:t>
      </w:r>
      <w:bookmarkEnd w:id="1137"/>
      <w:bookmarkEnd w:id="1138"/>
      <w:bookmarkEnd w:id="1139"/>
    </w:p>
    <w:p w14:paraId="0937ECCA" w14:textId="77777777" w:rsidR="0044410D" w:rsidRPr="0044410D" w:rsidRDefault="008A36D2" w:rsidP="008A36D2">
      <w:r>
        <w:t xml:space="preserve">A call signature defines the </w:t>
      </w:r>
      <w:r w:rsidR="001659E2">
        <w:t xml:space="preserve">type parameters, </w:t>
      </w:r>
      <w:r>
        <w:t>parameter list</w:t>
      </w:r>
      <w:r w:rsidR="001659E2">
        <w:t>,</w:t>
      </w:r>
      <w:r>
        <w:t xml:space="preserve"> and return type associated with applying a call operation </w:t>
      </w:r>
      <w:r w:rsidR="00C64CCC">
        <w:t xml:space="preserve">(section </w:t>
      </w:r>
      <w:r w:rsidR="00C64CCC">
        <w:fldChar w:fldCharType="begin"/>
      </w:r>
      <w:r w:rsidR="00C64CCC">
        <w:instrText xml:space="preserve"> REF _Ref320250038 \r \h </w:instrText>
      </w:r>
      <w:r w:rsidR="00C64CCC">
        <w:fldChar w:fldCharType="separate"/>
      </w:r>
      <w:r w:rsidR="00B510EF">
        <w:t>4.12</w:t>
      </w:r>
      <w:r w:rsidR="00C64CCC">
        <w:fldChar w:fldCharType="end"/>
      </w:r>
      <w:r w:rsidR="00C64CCC">
        <w:t xml:space="preserve">) </w:t>
      </w:r>
      <w:r>
        <w:t>to an instance of the containing type.</w:t>
      </w:r>
      <w:r w:rsidR="001B3DD9" w:rsidRPr="001B3DD9">
        <w:t xml:space="preserve"> </w:t>
      </w:r>
      <w:r w:rsidR="001B3DD9">
        <w:t xml:space="preserve">A type may </w:t>
      </w:r>
      <w:r w:rsidR="001B3DD9" w:rsidRPr="0097268C">
        <w:rPr>
          <w:b/>
          <w:i/>
        </w:rPr>
        <w:t>overload</w:t>
      </w:r>
      <w:r w:rsidR="001B3DD9">
        <w:t xml:space="preserve"> call operations by defining multiple different call signatures.</w:t>
      </w:r>
    </w:p>
    <w:p w14:paraId="4183C15F" w14:textId="77777777" w:rsidR="0044410D" w:rsidRPr="0044410D" w:rsidRDefault="001659E2" w:rsidP="001659E2">
      <w:pPr>
        <w:pStyle w:val="Grammar"/>
      </w:pPr>
      <w:r w:rsidRPr="00202C82">
        <w:rPr>
          <w:rStyle w:val="Production"/>
        </w:rPr>
        <w:t>CallSignature:</w:t>
      </w:r>
      <w:r w:rsidR="0048218E" w:rsidRPr="0048218E">
        <w:br/>
      </w:r>
      <w:r w:rsidRPr="001E0AF4">
        <w:rPr>
          <w:rStyle w:val="Production"/>
        </w:rPr>
        <w:t>TypeParameters</w:t>
      </w:r>
      <w:r w:rsidRPr="001E0AF4">
        <w:rPr>
          <w:rStyle w:val="Production"/>
          <w:vertAlign w:val="subscript"/>
        </w:rPr>
        <w:t>opt</w:t>
      </w:r>
      <w:r>
        <w:t xml:space="preserve">   </w:t>
      </w:r>
      <w:r w:rsidRPr="00223AB2">
        <w:rPr>
          <w:rStyle w:val="Terminal"/>
        </w:rPr>
        <w:t>(</w:t>
      </w:r>
      <w:r>
        <w:t xml:space="preserve">   </w:t>
      </w:r>
      <w:r w:rsidRPr="001E0AF4">
        <w:rPr>
          <w:rStyle w:val="Production"/>
        </w:rPr>
        <w:t>ParameterList</w:t>
      </w:r>
      <w:r w:rsidRPr="001E0AF4">
        <w:rPr>
          <w:rStyle w:val="Production"/>
          <w:vertAlign w:val="subscript"/>
        </w:rPr>
        <w:t>opt</w:t>
      </w:r>
      <w:r>
        <w:t xml:space="preserve">   </w:t>
      </w:r>
      <w:r w:rsidRPr="00223AB2">
        <w:rPr>
          <w:rStyle w:val="Terminal"/>
        </w:rPr>
        <w:t>)</w:t>
      </w:r>
      <w:r>
        <w:t xml:space="preserve">   </w:t>
      </w:r>
      <w:r w:rsidRPr="001E0AF4">
        <w:rPr>
          <w:rStyle w:val="Production"/>
        </w:rPr>
        <w:t>TypeAnnotation</w:t>
      </w:r>
      <w:r w:rsidRPr="001E0AF4">
        <w:rPr>
          <w:rStyle w:val="Production"/>
          <w:vertAlign w:val="subscript"/>
        </w:rPr>
        <w:t>opt</w:t>
      </w:r>
    </w:p>
    <w:p w14:paraId="769E37FE" w14:textId="7923179A" w:rsidR="0044410D" w:rsidRPr="0044410D" w:rsidRDefault="00D30661" w:rsidP="00A92245">
      <w:r w:rsidRPr="00FD44C3">
        <w:t>A call signature that includes</w:t>
      </w:r>
      <w:r>
        <w:t xml:space="preserve"> </w:t>
      </w:r>
      <w:r w:rsidRPr="00D30661">
        <w:rPr>
          <w:rStyle w:val="Production"/>
        </w:rPr>
        <w:t>TypeParameters</w:t>
      </w:r>
      <w:r>
        <w:t xml:space="preserve"> </w:t>
      </w:r>
      <w:r w:rsidR="0033033C">
        <w:t xml:space="preserve">(section </w:t>
      </w:r>
      <w:r w:rsidR="0033033C">
        <w:fldChar w:fldCharType="begin"/>
      </w:r>
      <w:r w:rsidR="0033033C">
        <w:instrText xml:space="preserve"> REF _Ref366146437 \r \h </w:instrText>
      </w:r>
      <w:r w:rsidR="0033033C">
        <w:fldChar w:fldCharType="separate"/>
      </w:r>
      <w:r w:rsidR="00B510EF">
        <w:t>3.</w:t>
      </w:r>
      <w:del w:id="1140" w:author="Anders Hejlsberg" w:date="2014-11-01T15:43:00Z">
        <w:r w:rsidR="00633278">
          <w:delText>4</w:delText>
        </w:r>
      </w:del>
      <w:ins w:id="1141" w:author="Anders Hejlsberg" w:date="2014-11-01T15:43:00Z">
        <w:r w:rsidR="00B510EF">
          <w:t>5</w:t>
        </w:r>
      </w:ins>
      <w:r w:rsidR="00B510EF">
        <w:t>.1</w:t>
      </w:r>
      <w:r w:rsidR="0033033C">
        <w:fldChar w:fldCharType="end"/>
      </w:r>
      <w:r w:rsidR="00444A5A">
        <w:t xml:space="preserve">) </w:t>
      </w:r>
      <w:r>
        <w:t xml:space="preserve">is called a </w:t>
      </w:r>
      <w:r w:rsidRPr="00D30661">
        <w:rPr>
          <w:b/>
          <w:i/>
        </w:rPr>
        <w:t>generic call signature</w:t>
      </w:r>
      <w:r>
        <w:t xml:space="preserve">. Conversely, a call signature with no </w:t>
      </w:r>
      <w:r w:rsidRPr="00D30661">
        <w:rPr>
          <w:rStyle w:val="Production"/>
        </w:rPr>
        <w:t>TypeParameters</w:t>
      </w:r>
      <w:r>
        <w:t xml:space="preserve"> is called a non-generic call signature.</w:t>
      </w:r>
    </w:p>
    <w:p w14:paraId="2ED70D5A" w14:textId="524D6F72" w:rsidR="0044410D" w:rsidRPr="0044410D" w:rsidRDefault="001B3DD9" w:rsidP="00A92245">
      <w:r>
        <w:t xml:space="preserve">As well as being members of object type literals, call signatures occur </w:t>
      </w:r>
      <w:r w:rsidR="00101A01">
        <w:t>in</w:t>
      </w:r>
      <w:r>
        <w:t xml:space="preserve"> </w:t>
      </w:r>
      <w:r w:rsidR="003437FB">
        <w:t>method</w:t>
      </w:r>
      <w:r>
        <w:t xml:space="preserve"> signatures (</w:t>
      </w:r>
      <w:r w:rsidR="00807917">
        <w:t xml:space="preserve">section </w:t>
      </w:r>
      <w:r>
        <w:fldChar w:fldCharType="begin"/>
      </w:r>
      <w:r>
        <w:instrText xml:space="preserve"> REF _Ref343599928 \r \h </w:instrText>
      </w:r>
      <w:r>
        <w:fldChar w:fldCharType="separate"/>
      </w:r>
      <w:r w:rsidR="00B510EF">
        <w:t>3.</w:t>
      </w:r>
      <w:del w:id="1142" w:author="Anders Hejlsberg" w:date="2014-11-01T15:43:00Z">
        <w:r w:rsidR="00633278">
          <w:delText>7</w:delText>
        </w:r>
      </w:del>
      <w:ins w:id="1143" w:author="Anders Hejlsberg" w:date="2014-11-01T15:43:00Z">
        <w:r w:rsidR="00B510EF">
          <w:t>8</w:t>
        </w:r>
      </w:ins>
      <w:r w:rsidR="00B510EF">
        <w:t>.5</w:t>
      </w:r>
      <w:r>
        <w:fldChar w:fldCharType="end"/>
      </w:r>
      <w:r>
        <w:t xml:space="preserve">), </w:t>
      </w:r>
      <w:r w:rsidR="00946C19">
        <w:t>function expressions (</w:t>
      </w:r>
      <w:r w:rsidR="00807917">
        <w:t xml:space="preserve">section </w:t>
      </w:r>
      <w:r w:rsidR="00946C19">
        <w:fldChar w:fldCharType="begin"/>
      </w:r>
      <w:r w:rsidR="00946C19">
        <w:instrText xml:space="preserve"> REF _Ref327619384 \r \h </w:instrText>
      </w:r>
      <w:r w:rsidR="00946C19">
        <w:fldChar w:fldCharType="separate"/>
      </w:r>
      <w:r w:rsidR="00B510EF">
        <w:t>4.9</w:t>
      </w:r>
      <w:r w:rsidR="00946C19">
        <w:fldChar w:fldCharType="end"/>
      </w:r>
      <w:r w:rsidR="00946C19">
        <w:t>), and function declarations (</w:t>
      </w:r>
      <w:r w:rsidR="00807917">
        <w:t xml:space="preserve">section </w:t>
      </w:r>
      <w:r w:rsidR="00946C19">
        <w:fldChar w:fldCharType="begin"/>
      </w:r>
      <w:r w:rsidR="00946C19">
        <w:instrText xml:space="preserve"> REF _Ref316213258 \r \h </w:instrText>
      </w:r>
      <w:r w:rsidR="00946C19">
        <w:fldChar w:fldCharType="separate"/>
      </w:r>
      <w:r w:rsidR="00B510EF">
        <w:t>6.1</w:t>
      </w:r>
      <w:r w:rsidR="00946C19">
        <w:fldChar w:fldCharType="end"/>
      </w:r>
      <w:r w:rsidR="00946C19">
        <w:t>).</w:t>
      </w:r>
    </w:p>
    <w:p w14:paraId="0B27F5C3" w14:textId="77777777" w:rsidR="0044410D" w:rsidRPr="0044410D" w:rsidRDefault="009C3058" w:rsidP="009C3058">
      <w:r>
        <w:t xml:space="preserve">An object type containing call signatures is said to be a </w:t>
      </w:r>
      <w:r w:rsidRPr="00D405C6">
        <w:rPr>
          <w:b/>
          <w:i/>
        </w:rPr>
        <w:t>function type</w:t>
      </w:r>
      <w:r>
        <w:t>.</w:t>
      </w:r>
    </w:p>
    <w:p w14:paraId="170BF8EF" w14:textId="77777777" w:rsidR="0044410D" w:rsidRPr="0044410D" w:rsidRDefault="00A92245" w:rsidP="00A92245">
      <w:pPr>
        <w:pStyle w:val="Heading4"/>
      </w:pPr>
      <w:bookmarkStart w:id="1144" w:name="_Ref343771118"/>
      <w:r>
        <w:t>Type Parameters</w:t>
      </w:r>
      <w:bookmarkEnd w:id="1144"/>
    </w:p>
    <w:p w14:paraId="41599A0D" w14:textId="7FB95608" w:rsidR="0044410D" w:rsidRPr="0044410D" w:rsidRDefault="00D3686C" w:rsidP="00495D81">
      <w:r>
        <w:t xml:space="preserve">Type parameters </w:t>
      </w:r>
      <w:r w:rsidR="003576AE">
        <w:t xml:space="preserve">(section </w:t>
      </w:r>
      <w:r w:rsidR="003576AE">
        <w:fldChar w:fldCharType="begin"/>
      </w:r>
      <w:r w:rsidR="003576AE">
        <w:instrText xml:space="preserve"> REF _Ref366146437 \r \h </w:instrText>
      </w:r>
      <w:r w:rsidR="003576AE">
        <w:fldChar w:fldCharType="separate"/>
      </w:r>
      <w:r w:rsidR="00B510EF">
        <w:t>3.</w:t>
      </w:r>
      <w:del w:id="1145" w:author="Anders Hejlsberg" w:date="2014-11-01T15:43:00Z">
        <w:r w:rsidR="00633278">
          <w:delText>4</w:delText>
        </w:r>
      </w:del>
      <w:ins w:id="1146" w:author="Anders Hejlsberg" w:date="2014-11-01T15:43:00Z">
        <w:r w:rsidR="00B510EF">
          <w:t>5</w:t>
        </w:r>
      </w:ins>
      <w:r w:rsidR="00B510EF">
        <w:t>.1</w:t>
      </w:r>
      <w:r w:rsidR="003576AE">
        <w:fldChar w:fldCharType="end"/>
      </w:r>
      <w:r w:rsidR="003576AE">
        <w:t xml:space="preserve">) </w:t>
      </w:r>
      <w:r>
        <w:t xml:space="preserve">in call signatures provide a mechanism for </w:t>
      </w:r>
      <w:r w:rsidR="007A0B52">
        <w:t>expressing</w:t>
      </w:r>
      <w:r w:rsidR="00242811">
        <w:t xml:space="preserve"> </w:t>
      </w:r>
      <w:r w:rsidR="008F3F35">
        <w:t>the relationships of</w:t>
      </w:r>
      <w:r>
        <w:t xml:space="preserve"> </w:t>
      </w:r>
      <w:r w:rsidR="00242811">
        <w:t>parameter</w:t>
      </w:r>
      <w:r w:rsidR="008F3F35">
        <w:t xml:space="preserve"> </w:t>
      </w:r>
      <w:r w:rsidR="00242811">
        <w:t xml:space="preserve">and return </w:t>
      </w:r>
      <w:r>
        <w:t xml:space="preserve">types in call operations. For example, a signature might introduce a type parameter and use it as both a parameter type and a return type, </w:t>
      </w:r>
      <w:r w:rsidR="00101A01">
        <w:t>in effect</w:t>
      </w:r>
      <w:r>
        <w:t xml:space="preserve"> describing </w:t>
      </w:r>
      <w:r w:rsidR="00101A01">
        <w:t>a function that</w:t>
      </w:r>
      <w:r w:rsidR="00242811">
        <w:t xml:space="preserve"> </w:t>
      </w:r>
      <w:r>
        <w:t>return</w:t>
      </w:r>
      <w:r w:rsidR="00242811">
        <w:t>s</w:t>
      </w:r>
      <w:r>
        <w:t xml:space="preserve"> a value o</w:t>
      </w:r>
      <w:r w:rsidR="00835224">
        <w:t>f the same type as its argument.</w:t>
      </w:r>
    </w:p>
    <w:p w14:paraId="2577CB87" w14:textId="77777777" w:rsidR="0044410D" w:rsidRPr="0044410D" w:rsidRDefault="00A110CB" w:rsidP="00434BBD">
      <w:r>
        <w:lastRenderedPageBreak/>
        <w:t>T</w:t>
      </w:r>
      <w:r w:rsidR="00242811">
        <w:t xml:space="preserve">ype </w:t>
      </w:r>
      <w:r>
        <w:t>parameters may be referenced in parameter types</w:t>
      </w:r>
      <w:r w:rsidR="00242811">
        <w:t xml:space="preserve"> and return type annotations</w:t>
      </w:r>
      <w:r w:rsidR="00740EE9">
        <w:t>, but not in type parameter constraints,</w:t>
      </w:r>
      <w:r w:rsidR="00101A01">
        <w:t xml:space="preserve"> </w:t>
      </w:r>
      <w:r>
        <w:t>of the</w:t>
      </w:r>
      <w:r w:rsidR="00101A01">
        <w:t xml:space="preserve"> call signature</w:t>
      </w:r>
      <w:r>
        <w:t xml:space="preserve"> in which they are introduced</w:t>
      </w:r>
      <w:r w:rsidR="00242811">
        <w:t>.</w:t>
      </w:r>
    </w:p>
    <w:p w14:paraId="7FC7B59B" w14:textId="04266726" w:rsidR="0044410D" w:rsidRPr="0044410D" w:rsidRDefault="00A127AA" w:rsidP="00A127AA">
      <w:r>
        <w:t xml:space="preserve">Type arguments </w:t>
      </w:r>
      <w:r w:rsidR="003576AE">
        <w:t xml:space="preserve">(section </w:t>
      </w:r>
      <w:r w:rsidR="003576AE">
        <w:fldChar w:fldCharType="begin"/>
      </w:r>
      <w:r w:rsidR="003576AE">
        <w:instrText xml:space="preserve"> REF _Ref366145964 \r \h </w:instrText>
      </w:r>
      <w:r w:rsidR="003576AE">
        <w:fldChar w:fldCharType="separate"/>
      </w:r>
      <w:r w:rsidR="00B510EF">
        <w:t>3.</w:t>
      </w:r>
      <w:del w:id="1147" w:author="Anders Hejlsberg" w:date="2014-11-01T15:43:00Z">
        <w:r w:rsidR="00633278">
          <w:delText>4</w:delText>
        </w:r>
      </w:del>
      <w:ins w:id="1148" w:author="Anders Hejlsberg" w:date="2014-11-01T15:43:00Z">
        <w:r w:rsidR="00B510EF">
          <w:t>5</w:t>
        </w:r>
      </w:ins>
      <w:r w:rsidR="00B510EF">
        <w:t>.2</w:t>
      </w:r>
      <w:r w:rsidR="003576AE">
        <w:fldChar w:fldCharType="end"/>
      </w:r>
      <w:r w:rsidR="003576AE">
        <w:t xml:space="preserve">) </w:t>
      </w:r>
      <w:r>
        <w:t xml:space="preserve">for call signature type parameters may be explicitly specified in a call operation or may, when possible, be inferred (section </w:t>
      </w:r>
      <w:r>
        <w:fldChar w:fldCharType="begin"/>
      </w:r>
      <w:r>
        <w:instrText xml:space="preserve"> REF _Ref343601018 \r \h </w:instrText>
      </w:r>
      <w:r>
        <w:fldChar w:fldCharType="separate"/>
      </w:r>
      <w:r w:rsidR="00B510EF">
        <w:t>4.12.2</w:t>
      </w:r>
      <w:r>
        <w:fldChar w:fldCharType="end"/>
      </w:r>
      <w:r>
        <w:t>) from the types of the regular arguments in the call.</w:t>
      </w:r>
      <w:r w:rsidR="00CF7A27">
        <w:t xml:space="preserve"> An </w:t>
      </w:r>
      <w:r w:rsidR="00CF7A27" w:rsidRPr="00CF7A27">
        <w:rPr>
          <w:b/>
          <w:i/>
        </w:rPr>
        <w:t>instantiation</w:t>
      </w:r>
      <w:r w:rsidR="00CF7A27">
        <w:t xml:space="preserve"> of a generic call signature for a particular set of type arguments is the call signature formed by replacing each type parameter with its corresponding type argument.</w:t>
      </w:r>
    </w:p>
    <w:p w14:paraId="2B8F0B06" w14:textId="77777777" w:rsidR="0044410D" w:rsidRPr="0044410D" w:rsidRDefault="00D14816" w:rsidP="00A127AA">
      <w:r>
        <w:t>Some examples of call signatures with type parameters</w:t>
      </w:r>
      <w:r w:rsidR="0083545A">
        <w:t xml:space="preserve"> follow below.</w:t>
      </w:r>
    </w:p>
    <w:p w14:paraId="29A6A77E" w14:textId="77777777" w:rsidR="0044410D" w:rsidRPr="0044410D" w:rsidRDefault="0083545A" w:rsidP="0083545A">
      <w:r w:rsidRPr="0083545A">
        <w:t>A function taking an argument of any type, retu</w:t>
      </w:r>
      <w:r>
        <w:t>rning a value of that same type:</w:t>
      </w:r>
    </w:p>
    <w:p w14:paraId="79745D18" w14:textId="77777777" w:rsidR="0044410D" w:rsidRPr="0044410D" w:rsidRDefault="0083545A" w:rsidP="0083545A">
      <w:pPr>
        <w:pStyle w:val="Code"/>
      </w:pPr>
      <w:r w:rsidRPr="0083545A">
        <w:t>&lt;T&gt;(x: T): T</w:t>
      </w:r>
    </w:p>
    <w:p w14:paraId="00245723" w14:textId="77777777" w:rsidR="0044410D" w:rsidRPr="0044410D" w:rsidRDefault="0083545A" w:rsidP="0083545A">
      <w:r w:rsidRPr="0083545A">
        <w:t xml:space="preserve">A function taking two values of the same type, </w:t>
      </w:r>
      <w:r>
        <w:t>returning an array of that type:</w:t>
      </w:r>
    </w:p>
    <w:p w14:paraId="0D2F7F1C" w14:textId="77777777" w:rsidR="0044410D" w:rsidRPr="0044410D" w:rsidRDefault="0083545A" w:rsidP="0083545A">
      <w:pPr>
        <w:pStyle w:val="Code"/>
      </w:pPr>
      <w:r w:rsidRPr="0083545A">
        <w:t>&lt;T&gt;(x: T, y: T): T[]</w:t>
      </w:r>
    </w:p>
    <w:p w14:paraId="722BFAC9" w14:textId="77777777" w:rsidR="0044410D" w:rsidRPr="0044410D" w:rsidRDefault="0083545A" w:rsidP="0083545A">
      <w:r w:rsidRPr="0083545A">
        <w:t>A function taking two arguments of different types, returning an object with proper</w:t>
      </w:r>
      <w:r>
        <w:t xml:space="preserve">ties </w:t>
      </w:r>
      <w:r w:rsidR="008F4735">
        <w:t>'</w:t>
      </w:r>
      <w:r>
        <w:t>x</w:t>
      </w:r>
      <w:r w:rsidR="008F4735">
        <w:t>'</w:t>
      </w:r>
      <w:r>
        <w:t xml:space="preserve"> and </w:t>
      </w:r>
      <w:r w:rsidR="008F4735">
        <w:t>'</w:t>
      </w:r>
      <w:r>
        <w:t>y</w:t>
      </w:r>
      <w:r w:rsidR="008F4735">
        <w:t>'</w:t>
      </w:r>
      <w:r>
        <w:t xml:space="preserve"> of those types:</w:t>
      </w:r>
    </w:p>
    <w:p w14:paraId="1C40E048" w14:textId="77777777" w:rsidR="0044410D" w:rsidRPr="0044410D" w:rsidRDefault="0083545A" w:rsidP="0083545A">
      <w:pPr>
        <w:pStyle w:val="Code"/>
      </w:pPr>
      <w:r w:rsidRPr="0083545A">
        <w:t>&lt;T, U&gt;(x: T, y: U): { x: T; y: U; }</w:t>
      </w:r>
    </w:p>
    <w:p w14:paraId="7FE8EAAA" w14:textId="77777777" w:rsidR="0044410D" w:rsidRPr="0044410D" w:rsidRDefault="0083545A" w:rsidP="0083545A">
      <w:r w:rsidRPr="0083545A">
        <w:t>A function taking an array of one type and a function argument, returning an array of another type, where the function argument takes a value of the first array element type and returns a value of the second a</w:t>
      </w:r>
      <w:r>
        <w:t>rray element type:</w:t>
      </w:r>
    </w:p>
    <w:p w14:paraId="257F8B06" w14:textId="77777777" w:rsidR="0044410D" w:rsidRPr="0044410D" w:rsidRDefault="0083545A" w:rsidP="0083545A">
      <w:pPr>
        <w:pStyle w:val="Code"/>
      </w:pPr>
      <w:r w:rsidRPr="0083545A">
        <w:t>&lt;T, U&gt;(a: T[], f: (x: T) =&gt; U): U[]</w:t>
      </w:r>
    </w:p>
    <w:p w14:paraId="2905240C" w14:textId="77777777" w:rsidR="0044410D" w:rsidRPr="0044410D" w:rsidRDefault="00A92245" w:rsidP="00A92245">
      <w:pPr>
        <w:pStyle w:val="Heading4"/>
      </w:pPr>
      <w:r>
        <w:t>Parameter List</w:t>
      </w:r>
    </w:p>
    <w:p w14:paraId="4544A30C" w14:textId="77777777" w:rsidR="0044410D" w:rsidRPr="0044410D" w:rsidRDefault="00410EB2" w:rsidP="00410EB2">
      <w:r>
        <w:t>A signature</w:t>
      </w:r>
      <w:r w:rsidR="008F4735">
        <w:t>'</w:t>
      </w:r>
      <w:r>
        <w:t xml:space="preserve">s parameter list consists of zero or </w:t>
      </w:r>
      <w:r w:rsidRPr="00C57ED1">
        <w:t>more required parameters, followed by zero or more optional parameters, finally followed</w:t>
      </w:r>
      <w:r w:rsidR="009B75EB">
        <w:t xml:space="preserve"> by an optional rest parameter.</w:t>
      </w:r>
    </w:p>
    <w:p w14:paraId="752FD028" w14:textId="77777777" w:rsidR="0044410D" w:rsidRPr="0044410D" w:rsidRDefault="001659E2" w:rsidP="001659E2">
      <w:pPr>
        <w:pStyle w:val="Grammar"/>
      </w:pPr>
      <w:r w:rsidRPr="00202C82">
        <w:rPr>
          <w:rStyle w:val="Production"/>
        </w:rPr>
        <w:t>ParameterList:</w:t>
      </w:r>
      <w:r w:rsidR="0048218E" w:rsidRPr="0048218E">
        <w:br/>
      </w:r>
      <w:r w:rsidRPr="00832F1C">
        <w:rPr>
          <w:rStyle w:val="Production"/>
        </w:rPr>
        <w:t>RequiredParameterList</w:t>
      </w:r>
      <w:r w:rsidR="0048218E" w:rsidRPr="0048218E">
        <w:br/>
      </w:r>
      <w:r w:rsidRPr="00832F1C">
        <w:rPr>
          <w:rStyle w:val="Production"/>
        </w:rPr>
        <w:t>OptionalParameterList</w:t>
      </w:r>
      <w:r w:rsidR="0048218E" w:rsidRPr="0048218E">
        <w:br/>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OptionalParameterList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t xml:space="preserve">   </w:t>
      </w:r>
      <w:r w:rsidRPr="006A67D1">
        <w:rPr>
          <w:rStyle w:val="Terminal"/>
        </w:rPr>
        <w:t>,</w:t>
      </w:r>
      <w:r>
        <w:t xml:space="preserve">   </w:t>
      </w:r>
      <w:r w:rsidRPr="00832F1C">
        <w:rPr>
          <w:rStyle w:val="Production"/>
        </w:rPr>
        <w:t>RestParameter</w:t>
      </w:r>
    </w:p>
    <w:p w14:paraId="465195B4" w14:textId="77777777" w:rsidR="0044410D" w:rsidRPr="0044410D" w:rsidRDefault="001659E2" w:rsidP="001659E2">
      <w:pPr>
        <w:pStyle w:val="Grammar"/>
      </w:pPr>
      <w:r w:rsidRPr="00202C82">
        <w:rPr>
          <w:rStyle w:val="Production"/>
        </w:rPr>
        <w:t>RequiredParameterList:</w:t>
      </w:r>
      <w:r w:rsidR="0048218E" w:rsidRPr="0048218E">
        <w:br/>
      </w:r>
      <w:r w:rsidRPr="00832F1C">
        <w:rPr>
          <w:rStyle w:val="Production"/>
        </w:rPr>
        <w:t>RequiredParameter</w:t>
      </w:r>
      <w:r w:rsidR="0048218E" w:rsidRPr="0048218E">
        <w:br/>
      </w:r>
      <w:r w:rsidRPr="00832F1C">
        <w:rPr>
          <w:rStyle w:val="Production"/>
        </w:rPr>
        <w:t>RequiredParameterList</w:t>
      </w:r>
      <w:r>
        <w:t xml:space="preserve">   </w:t>
      </w:r>
      <w:r w:rsidRPr="00B47C88">
        <w:rPr>
          <w:rStyle w:val="Terminal"/>
        </w:rPr>
        <w:t>,</w:t>
      </w:r>
      <w:r>
        <w:t xml:space="preserve">   </w:t>
      </w:r>
      <w:r w:rsidRPr="00832F1C">
        <w:rPr>
          <w:rStyle w:val="Production"/>
        </w:rPr>
        <w:t>RequiredParameter</w:t>
      </w:r>
    </w:p>
    <w:p w14:paraId="42E8E7F1" w14:textId="77777777" w:rsidR="0044410D" w:rsidRPr="0044410D" w:rsidRDefault="00C124A7" w:rsidP="00832F1C">
      <w:pPr>
        <w:pStyle w:val="Grammar"/>
      </w:pPr>
      <w:r w:rsidRPr="00202C82">
        <w:rPr>
          <w:rStyle w:val="Production"/>
        </w:rPr>
        <w:lastRenderedPageBreak/>
        <w:t>RequiredParameter: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Pr="00832F1C">
        <w:rPr>
          <w:rStyle w:val="Production"/>
        </w:rPr>
        <w:t>Identifier</w:t>
      </w:r>
      <w:r>
        <w:t xml:space="preserve">   </w:t>
      </w:r>
      <w:r w:rsidRPr="00832F1C">
        <w:rPr>
          <w:rStyle w:val="Production"/>
        </w:rPr>
        <w:t>TypeAnnotation</w:t>
      </w:r>
      <w:r w:rsidR="00832F1C" w:rsidRPr="00832F1C">
        <w:rPr>
          <w:rStyle w:val="Production"/>
          <w:vertAlign w:val="subscript"/>
        </w:rPr>
        <w:t>opt</w:t>
      </w:r>
      <w:r w:rsidR="0048218E" w:rsidRPr="0048218E">
        <w:br/>
      </w:r>
      <w:r w:rsidRPr="00832F1C">
        <w:rPr>
          <w:rStyle w:val="Production"/>
        </w:rPr>
        <w:t>Identifier</w:t>
      </w:r>
      <w:r>
        <w:t xml:space="preserve">   </w:t>
      </w:r>
      <w:r w:rsidRPr="00D4672C">
        <w:rPr>
          <w:rStyle w:val="Terminal"/>
        </w:rPr>
        <w:t>:</w:t>
      </w:r>
      <w:r>
        <w:t xml:space="preserve">   </w:t>
      </w:r>
      <w:r w:rsidRPr="00832F1C">
        <w:rPr>
          <w:rStyle w:val="Production"/>
        </w:rPr>
        <w:t>StringLiteral</w:t>
      </w:r>
    </w:p>
    <w:p w14:paraId="7C16E250" w14:textId="77777777" w:rsidR="0044410D" w:rsidRPr="0044410D" w:rsidRDefault="00064050" w:rsidP="001659E2">
      <w:pPr>
        <w:pStyle w:val="Grammar"/>
      </w:pPr>
      <w:r w:rsidRPr="00202C82">
        <w:rPr>
          <w:rStyle w:val="Production"/>
        </w:rPr>
        <w:t>AccessibilityModifier</w:t>
      </w:r>
      <w:r w:rsidR="001659E2" w:rsidRPr="00202C82">
        <w:rPr>
          <w:rStyle w:val="Production"/>
        </w:rPr>
        <w:t>:</w:t>
      </w:r>
      <w:r w:rsidR="0048218E" w:rsidRPr="0048218E">
        <w:br/>
      </w:r>
      <w:r w:rsidR="001659E2" w:rsidRPr="003976BC">
        <w:rPr>
          <w:rStyle w:val="Terminal"/>
        </w:rPr>
        <w:t>public</w:t>
      </w:r>
      <w:r w:rsidR="0048218E" w:rsidRPr="0048218E">
        <w:br/>
      </w:r>
      <w:r w:rsidR="001659E2" w:rsidRPr="003976BC">
        <w:rPr>
          <w:rStyle w:val="Terminal"/>
        </w:rPr>
        <w:t>private</w:t>
      </w:r>
      <w:r w:rsidR="0048218E" w:rsidRPr="0048218E">
        <w:br/>
      </w:r>
      <w:r>
        <w:rPr>
          <w:rStyle w:val="Terminal"/>
        </w:rPr>
        <w:t>protected</w:t>
      </w:r>
    </w:p>
    <w:p w14:paraId="14F50822" w14:textId="77777777" w:rsidR="0044410D" w:rsidRPr="0044410D" w:rsidRDefault="001659E2" w:rsidP="001659E2">
      <w:pPr>
        <w:pStyle w:val="Grammar"/>
      </w:pPr>
      <w:r w:rsidRPr="00202C82">
        <w:rPr>
          <w:rStyle w:val="Production"/>
        </w:rPr>
        <w:t>OptionalParameterList:</w:t>
      </w:r>
      <w:r w:rsidR="0048218E" w:rsidRPr="0048218E">
        <w:br/>
      </w:r>
      <w:r w:rsidRPr="00832F1C">
        <w:rPr>
          <w:rStyle w:val="Production"/>
        </w:rPr>
        <w:t>OptionalParameter</w:t>
      </w:r>
      <w:r w:rsidR="0048218E" w:rsidRPr="0048218E">
        <w:br/>
      </w:r>
      <w:r w:rsidRPr="00832F1C">
        <w:rPr>
          <w:rStyle w:val="Production"/>
        </w:rPr>
        <w:t>OptionalParameterList</w:t>
      </w:r>
      <w:r>
        <w:t xml:space="preserve">   </w:t>
      </w:r>
      <w:r w:rsidRPr="00B47C88">
        <w:rPr>
          <w:rStyle w:val="Terminal"/>
        </w:rPr>
        <w:t>,</w:t>
      </w:r>
      <w:r>
        <w:t xml:space="preserve">   </w:t>
      </w:r>
      <w:r w:rsidRPr="00832F1C">
        <w:rPr>
          <w:rStyle w:val="Production"/>
        </w:rPr>
        <w:t>OptionalParameter</w:t>
      </w:r>
    </w:p>
    <w:p w14:paraId="1745B794" w14:textId="77777777" w:rsidR="0044410D" w:rsidRPr="0044410D" w:rsidRDefault="001659E2" w:rsidP="00832F1C">
      <w:pPr>
        <w:pStyle w:val="Grammar"/>
      </w:pPr>
      <w:r w:rsidRPr="00202C82">
        <w:rPr>
          <w:rStyle w:val="Production"/>
        </w:rPr>
        <w:t>OptionalParameter: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Pr="00832F1C">
        <w:rPr>
          <w:rStyle w:val="Production"/>
        </w:rPr>
        <w:t>Identifier</w:t>
      </w:r>
      <w:r>
        <w:t xml:space="preserve">   </w:t>
      </w:r>
      <w:r w:rsidRPr="00B47C88">
        <w:rPr>
          <w:rStyle w:val="Terminal"/>
        </w:rPr>
        <w:t>?</w:t>
      </w:r>
      <w:r>
        <w:t xml:space="preserve">   </w:t>
      </w:r>
      <w:r w:rsidRPr="00832F1C">
        <w:rPr>
          <w:rStyle w:val="Production"/>
        </w:rPr>
        <w:t>TypeAnnotation</w:t>
      </w:r>
      <w:r w:rsidR="00832F1C" w:rsidRPr="00832F1C">
        <w:rPr>
          <w:rStyle w:val="Production"/>
          <w:vertAlign w:val="subscript"/>
        </w:rPr>
        <w:t>opt</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Pr="00832F1C">
        <w:rPr>
          <w:rStyle w:val="Production"/>
        </w:rPr>
        <w:t>Identifier</w:t>
      </w:r>
      <w:r>
        <w:t xml:space="preserve">   </w:t>
      </w:r>
      <w:r w:rsidRPr="00832F1C">
        <w:rPr>
          <w:rStyle w:val="Production"/>
        </w:rPr>
        <w:t>TypeAnnotation</w:t>
      </w:r>
      <w:r w:rsidR="00832F1C" w:rsidRPr="00832F1C">
        <w:rPr>
          <w:rStyle w:val="Production"/>
          <w:vertAlign w:val="subscript"/>
        </w:rPr>
        <w:t>opt</w:t>
      </w:r>
      <w:r>
        <w:t xml:space="preserve">   </w:t>
      </w:r>
      <w:r w:rsidRPr="00832F1C">
        <w:rPr>
          <w:rStyle w:val="Production"/>
        </w:rPr>
        <w:t>Initialiser</w:t>
      </w:r>
      <w:r w:rsidR="0048218E" w:rsidRPr="0048218E">
        <w:br/>
      </w:r>
      <w:r w:rsidR="001F75F3" w:rsidRPr="00832F1C">
        <w:rPr>
          <w:rStyle w:val="Production"/>
        </w:rPr>
        <w:t>Identifier</w:t>
      </w:r>
      <w:r w:rsidR="001F75F3">
        <w:t xml:space="preserve">   </w:t>
      </w:r>
      <w:r w:rsidR="001F75F3" w:rsidRPr="001F75F3">
        <w:rPr>
          <w:rStyle w:val="Terminal"/>
        </w:rPr>
        <w:t>?</w:t>
      </w:r>
      <w:r w:rsidR="001F75F3">
        <w:t xml:space="preserve">   </w:t>
      </w:r>
      <w:r w:rsidR="001F75F3" w:rsidRPr="00D4672C">
        <w:rPr>
          <w:rStyle w:val="Terminal"/>
        </w:rPr>
        <w:t>:</w:t>
      </w:r>
      <w:r w:rsidR="001F75F3">
        <w:t xml:space="preserve">   </w:t>
      </w:r>
      <w:r w:rsidR="001F75F3" w:rsidRPr="00832F1C">
        <w:rPr>
          <w:rStyle w:val="Production"/>
        </w:rPr>
        <w:t>StringLiteral</w:t>
      </w:r>
    </w:p>
    <w:p w14:paraId="68A05738" w14:textId="77777777" w:rsidR="0044410D" w:rsidRPr="0044410D" w:rsidRDefault="001659E2" w:rsidP="00832F1C">
      <w:pPr>
        <w:pStyle w:val="Grammar"/>
      </w:pPr>
      <w:r w:rsidRPr="00202C82">
        <w:rPr>
          <w:rStyle w:val="Production"/>
        </w:rPr>
        <w:t>RestParameter:</w:t>
      </w:r>
      <w:r w:rsidR="0048218E" w:rsidRPr="0048218E">
        <w:br/>
      </w:r>
      <w:r w:rsidRPr="002E0FF5">
        <w:rPr>
          <w:rStyle w:val="Terminal"/>
        </w:rPr>
        <w:t>...</w:t>
      </w:r>
      <w:r w:rsidR="00FD53A3">
        <w:t xml:space="preserve">   </w:t>
      </w:r>
      <w:r w:rsidR="00FD53A3" w:rsidRPr="00832F1C">
        <w:rPr>
          <w:rStyle w:val="Production"/>
        </w:rPr>
        <w:t>Identifier</w:t>
      </w:r>
      <w:r w:rsidR="00FD53A3">
        <w:t xml:space="preserve">   </w:t>
      </w:r>
      <w:r w:rsidR="00FD53A3" w:rsidRPr="00832F1C">
        <w:rPr>
          <w:rStyle w:val="Production"/>
        </w:rPr>
        <w:t>TypeAnnotation</w:t>
      </w:r>
      <w:r w:rsidR="00832F1C" w:rsidRPr="00832F1C">
        <w:rPr>
          <w:rStyle w:val="Production"/>
          <w:vertAlign w:val="subscript"/>
        </w:rPr>
        <w:t>opt</w:t>
      </w:r>
    </w:p>
    <w:p w14:paraId="6A3EF0DC" w14:textId="77777777" w:rsidR="0044410D" w:rsidRPr="0044410D" w:rsidRDefault="001659E2" w:rsidP="001659E2">
      <w:r>
        <w:t>Parameter names must be unique. A compile-time error occurs if two or more parameters have the same name.</w:t>
      </w:r>
    </w:p>
    <w:p w14:paraId="0BAB08E2" w14:textId="77777777" w:rsidR="0044410D" w:rsidRPr="0044410D" w:rsidRDefault="001659E2" w:rsidP="001659E2">
      <w:r>
        <w:t>A parameter is permitted to include</w:t>
      </w:r>
      <w:r w:rsidRPr="003B6327">
        <w:t xml:space="preserve"> a </w:t>
      </w:r>
      <w:r w:rsidRPr="00C23E8F">
        <w:rPr>
          <w:rStyle w:val="CodeFragment"/>
        </w:rPr>
        <w:t>public</w:t>
      </w:r>
      <w:r w:rsidR="00064050">
        <w:t>,</w:t>
      </w:r>
      <w:r>
        <w:t xml:space="preserve"> </w:t>
      </w:r>
      <w:r w:rsidRPr="00C23E8F">
        <w:rPr>
          <w:rStyle w:val="CodeFragment"/>
        </w:rPr>
        <w:t>private</w:t>
      </w:r>
      <w:r w:rsidR="00064050">
        <w:t xml:space="preserve">, or </w:t>
      </w:r>
      <w:r w:rsidR="00064050" w:rsidRPr="00064050">
        <w:rPr>
          <w:rStyle w:val="CodeFragment"/>
        </w:rPr>
        <w:t>protected</w:t>
      </w:r>
      <w:r>
        <w:t xml:space="preserve"> modifier </w:t>
      </w:r>
      <w:r w:rsidRPr="003B6327">
        <w:t>only</w:t>
      </w:r>
      <w:r>
        <w:t xml:space="preserve"> if it occurs in the parameter list of a </w:t>
      </w:r>
      <w:r w:rsidRPr="006C18A3">
        <w:rPr>
          <w:rStyle w:val="Production"/>
        </w:rPr>
        <w:t>ConstructorImplementation</w:t>
      </w:r>
      <w:r>
        <w:t xml:space="preserve"> (section </w:t>
      </w:r>
      <w:r>
        <w:fldChar w:fldCharType="begin"/>
      </w:r>
      <w:r>
        <w:instrText xml:space="preserve"> REF _Ref327429960 \r \h </w:instrText>
      </w:r>
      <w:r>
        <w:fldChar w:fldCharType="separate"/>
      </w:r>
      <w:r w:rsidR="00B510EF">
        <w:t>8.3.1</w:t>
      </w:r>
      <w:r>
        <w:fldChar w:fldCharType="end"/>
      </w:r>
      <w:r>
        <w:t>).</w:t>
      </w:r>
    </w:p>
    <w:p w14:paraId="3B807B3A" w14:textId="77777777" w:rsidR="0044410D" w:rsidRPr="0044410D" w:rsidRDefault="001659E2" w:rsidP="001659E2">
      <w:r>
        <w:t>A parameter with a type annotation is considered to be of that type.</w:t>
      </w:r>
      <w:r w:rsidRPr="00491FFD">
        <w:t xml:space="preserve"> </w:t>
      </w:r>
      <w:r>
        <w:t>A type annotation for a rest parameter must denote an array type.</w:t>
      </w:r>
    </w:p>
    <w:p w14:paraId="4B043198" w14:textId="77777777" w:rsidR="0044410D" w:rsidRPr="0044410D" w:rsidRDefault="001659E2" w:rsidP="001659E2">
      <w:r>
        <w:t xml:space="preserve">A parameter with no type annotation or initializer is considered to be of type </w:t>
      </w:r>
      <w:r w:rsidRPr="00C23E8F">
        <w:rPr>
          <w:rStyle w:val="CodeFragment"/>
        </w:rPr>
        <w:t>any</w:t>
      </w:r>
      <w:r>
        <w:t xml:space="preserve">, unless it is a rest parameter, in which case it is considered to be of type </w:t>
      </w:r>
      <w:r w:rsidRPr="00C23E8F">
        <w:rPr>
          <w:rStyle w:val="CodeFragment"/>
        </w:rPr>
        <w:t>any[]</w:t>
      </w:r>
      <w:r>
        <w:t>.</w:t>
      </w:r>
    </w:p>
    <w:p w14:paraId="7AEF5FAB" w14:textId="504FC20B" w:rsidR="0044410D" w:rsidRPr="0044410D" w:rsidRDefault="00C62F9B" w:rsidP="00C62F9B">
      <w:r>
        <w:t xml:space="preserve">When a parameter type annotation specifies a string literal type, the containing signature is a specialized signature (section </w:t>
      </w:r>
      <w:r>
        <w:fldChar w:fldCharType="begin"/>
      </w:r>
      <w:r>
        <w:instrText xml:space="preserve"> REF _Ref352141783 \r \h </w:instrText>
      </w:r>
      <w:r>
        <w:fldChar w:fldCharType="separate"/>
      </w:r>
      <w:r w:rsidR="00B510EF">
        <w:t>3.</w:t>
      </w:r>
      <w:del w:id="1149" w:author="Anders Hejlsberg" w:date="2014-11-01T15:43:00Z">
        <w:r w:rsidR="00633278">
          <w:delText>7</w:delText>
        </w:r>
      </w:del>
      <w:ins w:id="1150" w:author="Anders Hejlsberg" w:date="2014-11-01T15:43:00Z">
        <w:r w:rsidR="00B510EF">
          <w:t>8</w:t>
        </w:r>
      </w:ins>
      <w:r w:rsidR="00B510EF">
        <w:t>.2.4</w:t>
      </w:r>
      <w:r>
        <w:fldChar w:fldCharType="end"/>
      </w:r>
      <w:r>
        <w:t xml:space="preserve">). Specialized signatures are not permitted in conjunction with a function body, i.e. the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and </w:t>
      </w:r>
      <w:r w:rsidRPr="00986D44">
        <w:rPr>
          <w:rStyle w:val="Production"/>
        </w:rPr>
        <w:t>ConstructorImplementation</w:t>
      </w:r>
      <w:r>
        <w:t xml:space="preserve"> grammar productions do not permit parameters with string literal types.</w:t>
      </w:r>
    </w:p>
    <w:p w14:paraId="4C361FF4" w14:textId="77777777" w:rsidR="0044410D" w:rsidRPr="0044410D" w:rsidRDefault="00986D44" w:rsidP="001659E2">
      <w:r>
        <w:t>A parameter can be marked optional by following its name with a question mark (</w:t>
      </w:r>
      <w:r w:rsidRPr="002E02FE">
        <w:rPr>
          <w:rStyle w:val="CodeFragment"/>
        </w:rPr>
        <w:t>?</w:t>
      </w:r>
      <w:r>
        <w:t>) or by including an initializer. The form that includes an initializer is permitted only</w:t>
      </w:r>
      <w:r w:rsidR="00B77708">
        <w:t xml:space="preserve"> in conjunction with a function body, i.e. only in </w:t>
      </w:r>
      <w:r>
        <w:t xml:space="preserve">a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or </w:t>
      </w:r>
      <w:r w:rsidRPr="00986D44">
        <w:rPr>
          <w:rStyle w:val="Production"/>
        </w:rPr>
        <w:t>ConstructorImplementation</w:t>
      </w:r>
      <w:r w:rsidR="00B77708">
        <w:t xml:space="preserve"> grammar production.</w:t>
      </w:r>
    </w:p>
    <w:p w14:paraId="53749EA5" w14:textId="77777777" w:rsidR="0044410D" w:rsidRPr="0044410D" w:rsidRDefault="00A92245" w:rsidP="00A92245">
      <w:pPr>
        <w:pStyle w:val="Heading4"/>
      </w:pPr>
      <w:r>
        <w:lastRenderedPageBreak/>
        <w:t>Return Type</w:t>
      </w:r>
    </w:p>
    <w:p w14:paraId="3BF6F2F6" w14:textId="77777777" w:rsidR="0044410D" w:rsidRPr="0044410D" w:rsidRDefault="001659E2" w:rsidP="001659E2">
      <w:r>
        <w:t xml:space="preserve">If present, a </w:t>
      </w:r>
      <w:r w:rsidR="00F63BB9">
        <w:t>call</w:t>
      </w:r>
      <w:r>
        <w:t xml:space="preserve"> signature</w:t>
      </w:r>
      <w:r w:rsidR="008F4735">
        <w:t>'</w:t>
      </w:r>
      <w:r>
        <w:t xml:space="preserve">s return type annotation specifies the type of the value computed and returned by </w:t>
      </w:r>
      <w:r w:rsidR="00F63BB9">
        <w:t>a call operation</w:t>
      </w:r>
      <w:r w:rsidR="003376D0">
        <w:t>.</w:t>
      </w:r>
      <w:r w:rsidR="00156C92" w:rsidRPr="00156C92">
        <w:t xml:space="preserve"> </w:t>
      </w:r>
      <w:r w:rsidR="00156C92">
        <w:t xml:space="preserve">A </w:t>
      </w:r>
      <w:r w:rsidR="00156C92" w:rsidRPr="004D7005">
        <w:rPr>
          <w:rStyle w:val="CodeFragment"/>
        </w:rPr>
        <w:t>void</w:t>
      </w:r>
      <w:r w:rsidR="00156C92">
        <w:t xml:space="preserve"> return type annotation is used to indicate that a function has no return value.</w:t>
      </w:r>
    </w:p>
    <w:p w14:paraId="0BD3AB1A" w14:textId="77777777" w:rsidR="0044410D" w:rsidRPr="0044410D" w:rsidRDefault="00616DDE" w:rsidP="00616DDE">
      <w:r>
        <w:t xml:space="preserve">When a call signature with no return type annotation occurs in a context without a function body, the return type is </w:t>
      </w:r>
      <w:r w:rsidR="00EF1EAF">
        <w:t xml:space="preserve">assumed to be </w:t>
      </w:r>
      <w:r>
        <w:t>the Any type.</w:t>
      </w:r>
    </w:p>
    <w:p w14:paraId="5257AEDB" w14:textId="77777777" w:rsidR="0044410D" w:rsidRPr="0044410D" w:rsidRDefault="00616DDE" w:rsidP="001659E2">
      <w:r>
        <w:t>W</w:t>
      </w:r>
      <w:r w:rsidR="003376D0">
        <w:t>hen a call signature with no return type annotation occurs in a context that has a function body (</w:t>
      </w:r>
      <w:r w:rsidR="00156C92">
        <w:t xml:space="preserve">specifically, </w:t>
      </w:r>
      <w:r w:rsidR="001659E2">
        <w:t>a function implementation</w:t>
      </w:r>
      <w:r w:rsidR="00156C92">
        <w:t xml:space="preserve">, </w:t>
      </w:r>
      <w:r>
        <w:t xml:space="preserve">a </w:t>
      </w:r>
      <w:r w:rsidR="00156C92">
        <w:t xml:space="preserve">member function implementation, or </w:t>
      </w:r>
      <w:r>
        <w:t xml:space="preserve">a </w:t>
      </w:r>
      <w:r w:rsidR="00156C92">
        <w:t>member accessor</w:t>
      </w:r>
      <w:r>
        <w:t xml:space="preserve"> declaration</w:t>
      </w:r>
      <w:r w:rsidR="00156C92">
        <w:t>)</w:t>
      </w:r>
      <w:r w:rsidR="001659E2">
        <w:t xml:space="preserve">, the return type is inferred from the function body as described in section </w:t>
      </w:r>
      <w:r w:rsidR="001659E2">
        <w:fldChar w:fldCharType="begin"/>
      </w:r>
      <w:r w:rsidR="001659E2">
        <w:instrText xml:space="preserve"> REF _Ref320251238 \r \h </w:instrText>
      </w:r>
      <w:r w:rsidR="001659E2">
        <w:fldChar w:fldCharType="separate"/>
      </w:r>
      <w:r w:rsidR="00B510EF">
        <w:t>6.3</w:t>
      </w:r>
      <w:r w:rsidR="001659E2">
        <w:fldChar w:fldCharType="end"/>
      </w:r>
      <w:r w:rsidR="001659E2">
        <w:t>.</w:t>
      </w:r>
    </w:p>
    <w:p w14:paraId="08DBDA0F" w14:textId="77777777" w:rsidR="0044410D" w:rsidRPr="0044410D" w:rsidRDefault="00443DC0" w:rsidP="00443DC0">
      <w:pPr>
        <w:pStyle w:val="Heading4"/>
      </w:pPr>
      <w:bookmarkStart w:id="1151" w:name="_Ref352141783"/>
      <w:r>
        <w:t>Specialized Signatures</w:t>
      </w:r>
      <w:bookmarkEnd w:id="1151"/>
    </w:p>
    <w:p w14:paraId="75492466" w14:textId="77777777" w:rsidR="0044410D" w:rsidRPr="0044410D" w:rsidRDefault="00987A92" w:rsidP="00443DC0">
      <w:r>
        <w:t xml:space="preserve">When a parameter type annotation specifies a string literal type (section </w:t>
      </w:r>
      <w:r>
        <w:fldChar w:fldCharType="begin"/>
      </w:r>
      <w:r>
        <w:instrText xml:space="preserve"> REF _Ref352158837 \r \h </w:instrText>
      </w:r>
      <w:r>
        <w:fldChar w:fldCharType="separate"/>
      </w:r>
      <w:r w:rsidR="00B510EF">
        <w:t>3.2.8</w:t>
      </w:r>
      <w:r>
        <w:fldChar w:fldCharType="end"/>
      </w:r>
      <w:r>
        <w:t xml:space="preserve">), the containing signature is </w:t>
      </w:r>
      <w:r w:rsidRPr="00856413">
        <w:t xml:space="preserve">considered a specialized signature. </w:t>
      </w:r>
      <w:r w:rsidR="002573FA" w:rsidRPr="00856413">
        <w:t>S</w:t>
      </w:r>
      <w:r w:rsidR="00443DC0" w:rsidRPr="00856413">
        <w:t>pecialized</w:t>
      </w:r>
      <w:r w:rsidR="00443DC0">
        <w:t xml:space="preserve"> signatures </w:t>
      </w:r>
      <w:r w:rsidR="002573FA">
        <w:t>are used to</w:t>
      </w:r>
      <w:r w:rsidR="00443DC0">
        <w:t xml:space="preserve"> express patterns where specific string values for </w:t>
      </w:r>
      <w:r w:rsidR="001740C1">
        <w:t>some</w:t>
      </w:r>
      <w:r w:rsidR="00443DC0">
        <w:t xml:space="preserve"> parameters cause </w:t>
      </w:r>
      <w:r w:rsidR="001740C1">
        <w:t xml:space="preserve">the types of other </w:t>
      </w:r>
      <w:r w:rsidR="00443DC0">
        <w:t>parameter</w:t>
      </w:r>
      <w:r w:rsidR="001740C1">
        <w:t>s</w:t>
      </w:r>
      <w:r w:rsidR="00443DC0">
        <w:t xml:space="preserve"> </w:t>
      </w:r>
      <w:r w:rsidR="001740C1">
        <w:t>or the function result</w:t>
      </w:r>
      <w:r w:rsidR="00A706B9">
        <w:t xml:space="preserve"> to become further specialized. For example, the declaration</w:t>
      </w:r>
    </w:p>
    <w:p w14:paraId="12064AAE" w14:textId="77777777" w:rsidR="0044410D" w:rsidRPr="0044410D" w:rsidRDefault="001740C1" w:rsidP="001740C1">
      <w:pPr>
        <w:pStyle w:val="Code"/>
      </w:pPr>
      <w:r w:rsidRPr="00430F1E">
        <w:rPr>
          <w:color w:val="0000FF"/>
          <w:highlight w:val="white"/>
        </w:rPr>
        <w:t>interface</w:t>
      </w:r>
      <w:r>
        <w:t xml:space="preserve"> Document {</w:t>
      </w:r>
      <w:r w:rsidR="0048218E" w:rsidRPr="0048218E">
        <w:br/>
      </w:r>
      <w:r>
        <w:t xml:space="preserve">    createElement(tagName: </w:t>
      </w:r>
      <w:r w:rsidR="008F4735">
        <w:rPr>
          <w:color w:val="800000"/>
          <w:highlight w:val="white"/>
        </w:rPr>
        <w:t>"</w:t>
      </w:r>
      <w:r w:rsidRPr="00430F1E">
        <w:rPr>
          <w:color w:val="800000"/>
          <w:highlight w:val="white"/>
        </w:rPr>
        <w:t>div</w:t>
      </w:r>
      <w:r w:rsidR="008F4735">
        <w:rPr>
          <w:color w:val="800000"/>
          <w:highlight w:val="white"/>
        </w:rPr>
        <w:t>"</w:t>
      </w:r>
      <w:r>
        <w:t>): HTMLDivElement;</w:t>
      </w:r>
      <w:r w:rsidRPr="001740C1">
        <w:t xml:space="preserve"> </w:t>
      </w:r>
      <w:r w:rsidR="0048218E" w:rsidRPr="0048218E">
        <w:br/>
      </w:r>
      <w:r>
        <w:t xml:space="preserve">    createElement(tagName: </w:t>
      </w:r>
      <w:r w:rsidR="008F4735">
        <w:rPr>
          <w:color w:val="800000"/>
          <w:highlight w:val="white"/>
        </w:rPr>
        <w:t>"</w:t>
      </w:r>
      <w:r w:rsidRPr="00430F1E">
        <w:rPr>
          <w:color w:val="800000"/>
          <w:highlight w:val="white"/>
        </w:rPr>
        <w:t>span</w:t>
      </w:r>
      <w:r w:rsidR="008F4735">
        <w:rPr>
          <w:color w:val="800000"/>
          <w:highlight w:val="white"/>
        </w:rPr>
        <w:t>"</w:t>
      </w:r>
      <w:r>
        <w:t>): HTMLSpanElement;</w:t>
      </w:r>
      <w:r w:rsidR="0048218E" w:rsidRPr="0048218E">
        <w:br/>
      </w:r>
      <w:r>
        <w:t xml:space="preserve">    createElement(tagName: </w:t>
      </w:r>
      <w:r w:rsidR="008F4735">
        <w:rPr>
          <w:color w:val="800000"/>
          <w:highlight w:val="white"/>
        </w:rPr>
        <w:t>"</w:t>
      </w:r>
      <w:r w:rsidRPr="00430F1E">
        <w:rPr>
          <w:color w:val="800000"/>
          <w:highlight w:val="white"/>
        </w:rPr>
        <w:t>canvas</w:t>
      </w:r>
      <w:r w:rsidR="008F4735">
        <w:rPr>
          <w:color w:val="800000"/>
          <w:highlight w:val="white"/>
        </w:rPr>
        <w:t>"</w:t>
      </w:r>
      <w:r>
        <w:t>): HTMLCanvasElement;</w:t>
      </w:r>
      <w:r w:rsidR="0048218E" w:rsidRPr="0048218E">
        <w:br/>
      </w:r>
      <w:r w:rsidR="001D78A4">
        <w:t xml:space="preserve">    createElement(tagName: </w:t>
      </w:r>
      <w:r w:rsidR="001D78A4" w:rsidRPr="00430F1E">
        <w:rPr>
          <w:color w:val="0000FF"/>
          <w:highlight w:val="white"/>
        </w:rPr>
        <w:t>string</w:t>
      </w:r>
      <w:r w:rsidR="001D78A4">
        <w:t>): HTMLElement;</w:t>
      </w:r>
      <w:r w:rsidR="0048218E" w:rsidRPr="0048218E">
        <w:br/>
      </w:r>
      <w:r>
        <w:t>}</w:t>
      </w:r>
    </w:p>
    <w:p w14:paraId="166B9ECD" w14:textId="77777777" w:rsidR="0044410D" w:rsidRPr="0044410D" w:rsidRDefault="00A706B9" w:rsidP="00A706B9">
      <w:r>
        <w:t xml:space="preserve">states that calls to </w:t>
      </w:r>
      <w:r w:rsidR="008F4735">
        <w:t>'</w:t>
      </w:r>
      <w:r>
        <w:t>createElement</w:t>
      </w:r>
      <w:r w:rsidR="008F4735">
        <w:t>'</w:t>
      </w:r>
      <w:r>
        <w:t xml:space="preserve"> with the string literals </w:t>
      </w:r>
      <w:r w:rsidR="008F4735">
        <w:t>"</w:t>
      </w:r>
      <w:r>
        <w:t>div</w:t>
      </w:r>
      <w:r w:rsidR="008F4735">
        <w:t>"</w:t>
      </w:r>
      <w:r>
        <w:t xml:space="preserve">, </w:t>
      </w:r>
      <w:r w:rsidR="008F4735">
        <w:t>"</w:t>
      </w:r>
      <w:r>
        <w:t>span</w:t>
      </w:r>
      <w:r w:rsidR="008F4735">
        <w:t>"</w:t>
      </w:r>
      <w:r>
        <w:t xml:space="preserve">, and </w:t>
      </w:r>
      <w:r w:rsidR="008F4735">
        <w:t>"</w:t>
      </w:r>
      <w:r>
        <w:t>canvas</w:t>
      </w:r>
      <w:r w:rsidR="008F4735">
        <w:t>"</w:t>
      </w:r>
      <w:r>
        <w:t xml:space="preserve"> return values of type </w:t>
      </w:r>
      <w:r w:rsidR="008F4735">
        <w:t>'</w:t>
      </w:r>
      <w:r>
        <w:t>HTMLDivElement</w:t>
      </w:r>
      <w:r w:rsidR="008F4735">
        <w:t>'</w:t>
      </w:r>
      <w:r>
        <w:t xml:space="preserve">, </w:t>
      </w:r>
      <w:r w:rsidR="008F4735">
        <w:t>'</w:t>
      </w:r>
      <w:r>
        <w:t>HTMLSpanElement</w:t>
      </w:r>
      <w:r w:rsidR="008F4735">
        <w:t>'</w:t>
      </w:r>
      <w:r>
        <w:t xml:space="preserve">, and </w:t>
      </w:r>
      <w:r w:rsidR="008F4735">
        <w:t>'</w:t>
      </w:r>
      <w:r>
        <w:t>HTMLCanvasElement</w:t>
      </w:r>
      <w:r w:rsidR="008F4735">
        <w:t>'</w:t>
      </w:r>
      <w:r w:rsidR="00B445ED">
        <w:t xml:space="preserve"> respectively, </w:t>
      </w:r>
      <w:r w:rsidR="00C806ED">
        <w:t>and that</w:t>
      </w:r>
      <w:r w:rsidR="00B445ED">
        <w:t xml:space="preserve"> calls with all other string expressions return values of type </w:t>
      </w:r>
      <w:r w:rsidR="008F4735">
        <w:t>'</w:t>
      </w:r>
      <w:r w:rsidR="00B445ED">
        <w:t>HTMLElement</w:t>
      </w:r>
      <w:r w:rsidR="008F4735">
        <w:t>'</w:t>
      </w:r>
      <w:r w:rsidR="00B445ED">
        <w:t>.</w:t>
      </w:r>
    </w:p>
    <w:p w14:paraId="39B7CAAE" w14:textId="77777777" w:rsidR="0044410D" w:rsidRPr="0044410D" w:rsidRDefault="001D78A4" w:rsidP="00A706B9">
      <w:r>
        <w:t>When writing overloaded declarations such as the one above it is important to list the non-specialized signature last</w:t>
      </w:r>
      <w:r w:rsidR="00605318">
        <w:t>. This is</w:t>
      </w:r>
      <w:r>
        <w:t xml:space="preserve"> </w:t>
      </w:r>
      <w:r w:rsidR="00605318">
        <w:t>because</w:t>
      </w:r>
      <w:r>
        <w:t xml:space="preserve"> overload resolution </w:t>
      </w:r>
      <w:r w:rsidR="00605318">
        <w:t xml:space="preserve">(section </w:t>
      </w:r>
      <w:r w:rsidR="00605318">
        <w:fldChar w:fldCharType="begin"/>
      </w:r>
      <w:r w:rsidR="00605318">
        <w:instrText xml:space="preserve"> REF _Ref352332088 \r \h </w:instrText>
      </w:r>
      <w:r w:rsidR="00605318">
        <w:fldChar w:fldCharType="separate"/>
      </w:r>
      <w:r w:rsidR="00B510EF">
        <w:t>4.12.1</w:t>
      </w:r>
      <w:r w:rsidR="00605318">
        <w:fldChar w:fldCharType="end"/>
      </w:r>
      <w:r w:rsidR="00605318">
        <w:t>) processes the candidates in declaration order and picks the first one that matches.</w:t>
      </w:r>
    </w:p>
    <w:p w14:paraId="5AE7557E" w14:textId="77777777" w:rsidR="0044410D" w:rsidRPr="0044410D" w:rsidRDefault="0029558F" w:rsidP="00A706B9">
      <w:r>
        <w:t xml:space="preserve">Every specialized </w:t>
      </w:r>
      <w:r w:rsidR="00DA3249">
        <w:t xml:space="preserve">call or construct </w:t>
      </w:r>
      <w:r>
        <w:t xml:space="preserve">signature in an object type must be </w:t>
      </w:r>
      <w:r w:rsidR="00410D07">
        <w:t>assignable to</w:t>
      </w:r>
      <w:r>
        <w:t xml:space="preserve"> at least one non-specialized </w:t>
      </w:r>
      <w:r w:rsidR="00DA3249">
        <w:t xml:space="preserve">call or construct </w:t>
      </w:r>
      <w:r>
        <w:t>sig</w:t>
      </w:r>
      <w:r w:rsidR="00811007">
        <w:t xml:space="preserve">nature in the same object type (where a call signature </w:t>
      </w:r>
      <w:r w:rsidR="00811007" w:rsidRPr="00811007">
        <w:rPr>
          <w:i/>
        </w:rPr>
        <w:t>A</w:t>
      </w:r>
      <w:r w:rsidR="00811007">
        <w:t xml:space="preserve"> is considered </w:t>
      </w:r>
      <w:r w:rsidR="00811007" w:rsidRPr="00811007">
        <w:t>a</w:t>
      </w:r>
      <w:r w:rsidR="00410D07">
        <w:t>ssignable to</w:t>
      </w:r>
      <w:r w:rsidR="00811007">
        <w:t xml:space="preserve"> another call signature </w:t>
      </w:r>
      <w:r w:rsidR="00811007" w:rsidRPr="00811007">
        <w:rPr>
          <w:i/>
        </w:rPr>
        <w:t>B</w:t>
      </w:r>
      <w:r w:rsidR="00811007" w:rsidRPr="00811007">
        <w:t xml:space="preserve"> if an</w:t>
      </w:r>
      <w:r w:rsidR="00811007">
        <w:t xml:space="preserve"> object type containing only </w:t>
      </w:r>
      <w:r w:rsidR="00811007" w:rsidRPr="00811007">
        <w:rPr>
          <w:i/>
        </w:rPr>
        <w:t>A</w:t>
      </w:r>
      <w:r w:rsidR="00811007" w:rsidRPr="00811007">
        <w:t xml:space="preserve"> would be a</w:t>
      </w:r>
      <w:r w:rsidR="00410D07">
        <w:t>ssignable to</w:t>
      </w:r>
      <w:r w:rsidR="00811007" w:rsidRPr="00811007">
        <w:t xml:space="preserve"> an</w:t>
      </w:r>
      <w:r w:rsidR="00811007">
        <w:t xml:space="preserve"> object type containing only </w:t>
      </w:r>
      <w:r w:rsidR="00811007" w:rsidRPr="00811007">
        <w:rPr>
          <w:i/>
        </w:rPr>
        <w:t>B</w:t>
      </w:r>
      <w:r w:rsidR="00811007">
        <w:t>)</w:t>
      </w:r>
      <w:r w:rsidR="00811007" w:rsidRPr="00811007">
        <w:t xml:space="preserve">. </w:t>
      </w:r>
      <w:r>
        <w:t xml:space="preserve">For example, the </w:t>
      </w:r>
      <w:r w:rsidR="008F4735">
        <w:t>'</w:t>
      </w:r>
      <w:r>
        <w:t>createElement</w:t>
      </w:r>
      <w:r w:rsidR="008F4735">
        <w:t>'</w:t>
      </w:r>
      <w:r>
        <w:t xml:space="preserve"> property in the example above is of a type that contains three specialized signatures, all of which are </w:t>
      </w:r>
      <w:r w:rsidR="00410D07">
        <w:t>assignable to</w:t>
      </w:r>
      <w:r>
        <w:t xml:space="preserve"> the non-specialized signature in the type.</w:t>
      </w:r>
    </w:p>
    <w:p w14:paraId="77C7AC45" w14:textId="77777777" w:rsidR="0044410D" w:rsidRPr="0044410D" w:rsidRDefault="006714DA" w:rsidP="00E616E3">
      <w:pPr>
        <w:pStyle w:val="Heading3"/>
      </w:pPr>
      <w:bookmarkStart w:id="1152" w:name="_Toc402619854"/>
      <w:bookmarkStart w:id="1153" w:name="_Toc401414040"/>
      <w:r>
        <w:t>Construct</w:t>
      </w:r>
      <w:r w:rsidR="008A36D2">
        <w:t xml:space="preserve"> Signatures</w:t>
      </w:r>
      <w:bookmarkEnd w:id="1152"/>
      <w:bookmarkEnd w:id="1153"/>
    </w:p>
    <w:p w14:paraId="4228C9AE" w14:textId="77777777" w:rsidR="0044410D" w:rsidRPr="0044410D" w:rsidRDefault="006714DA" w:rsidP="008A36D2">
      <w:r>
        <w:t>A construct</w:t>
      </w:r>
      <w:r w:rsidR="008A36D2">
        <w:t xml:space="preserve"> signature defines the parameter list and return type associated with applying th</w:t>
      </w:r>
      <w:r w:rsidR="008A36D2" w:rsidRPr="000028B8">
        <w:t xml:space="preserve">e </w:t>
      </w:r>
      <w:r w:rsidR="008A36D2" w:rsidRPr="002B3A8D">
        <w:rPr>
          <w:rStyle w:val="CodeFragment"/>
        </w:rPr>
        <w:t>new</w:t>
      </w:r>
      <w:r w:rsidR="008A36D2" w:rsidRPr="000028B8">
        <w:t xml:space="preserve"> </w:t>
      </w:r>
      <w:r w:rsidR="008A36D2">
        <w:t xml:space="preserve">operator </w:t>
      </w:r>
      <w:r w:rsidR="00C64CCC">
        <w:t xml:space="preserve">(section </w:t>
      </w:r>
      <w:r w:rsidR="00C64CCC">
        <w:fldChar w:fldCharType="begin"/>
      </w:r>
      <w:r w:rsidR="00C64CCC">
        <w:instrText xml:space="preserve"> REF _Ref321406016 \r \h </w:instrText>
      </w:r>
      <w:r w:rsidR="00C64CCC">
        <w:fldChar w:fldCharType="separate"/>
      </w:r>
      <w:r w:rsidR="00B510EF">
        <w:t>4.11</w:t>
      </w:r>
      <w:r w:rsidR="00C64CCC">
        <w:fldChar w:fldCharType="end"/>
      </w:r>
      <w:r w:rsidR="00C64CCC">
        <w:t xml:space="preserve">) </w:t>
      </w:r>
      <w:r w:rsidR="008A36D2">
        <w:t>to an instance of the containing type. A type may overloa</w:t>
      </w:r>
      <w:r w:rsidR="008A36D2" w:rsidRPr="000028B8">
        <w:t xml:space="preserve">d </w:t>
      </w:r>
      <w:r w:rsidR="008A36D2" w:rsidRPr="002B3A8D">
        <w:rPr>
          <w:rStyle w:val="CodeFragment"/>
        </w:rPr>
        <w:t>new</w:t>
      </w:r>
      <w:r w:rsidR="008A36D2" w:rsidRPr="000028B8">
        <w:t xml:space="preserve"> oper</w:t>
      </w:r>
      <w:r w:rsidR="003275DA" w:rsidRPr="000028B8">
        <w:t>a</w:t>
      </w:r>
      <w:r w:rsidR="003275DA">
        <w:t>tions by defining multiple construct</w:t>
      </w:r>
      <w:r w:rsidR="008A36D2">
        <w:t xml:space="preserve"> signatures with different parameter </w:t>
      </w:r>
      <w:r w:rsidR="00783A14">
        <w:t>lists</w:t>
      </w:r>
      <w:r w:rsidR="008A36D2">
        <w:t>.</w:t>
      </w:r>
    </w:p>
    <w:p w14:paraId="31CDE05E" w14:textId="77777777" w:rsidR="0044410D" w:rsidRPr="0044410D" w:rsidRDefault="00B9755E" w:rsidP="00B9755E">
      <w:pPr>
        <w:pStyle w:val="Grammar"/>
      </w:pPr>
      <w:r w:rsidRPr="00202C82">
        <w:rPr>
          <w:rStyle w:val="Production"/>
        </w:rPr>
        <w:lastRenderedPageBreak/>
        <w:t>ConstructSignature:</w:t>
      </w:r>
      <w:r w:rsidR="0048218E" w:rsidRPr="0048218E">
        <w:br/>
      </w:r>
      <w:r w:rsidRPr="00CD3B1D">
        <w:rPr>
          <w:rStyle w:val="Terminal"/>
        </w:rPr>
        <w:t>new</w:t>
      </w:r>
      <w:r>
        <w:t xml:space="preserve">   </w:t>
      </w:r>
      <w:r w:rsidRPr="00832F1C">
        <w:rPr>
          <w:rStyle w:val="Production"/>
        </w:rPr>
        <w:t>TypeParameters</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TypeAnnotation</w:t>
      </w:r>
      <w:r w:rsidR="00D31C46" w:rsidRPr="00D31C46">
        <w:rPr>
          <w:rStyle w:val="Production"/>
          <w:vertAlign w:val="subscript"/>
        </w:rPr>
        <w:t>opt</w:t>
      </w:r>
    </w:p>
    <w:p w14:paraId="42254CEA" w14:textId="77777777" w:rsidR="0044410D" w:rsidRPr="0044410D" w:rsidRDefault="008A36D2" w:rsidP="008A36D2">
      <w:r>
        <w:t xml:space="preserve">The </w:t>
      </w:r>
      <w:r w:rsidR="009C3058">
        <w:t>type parameters, parameter list,</w:t>
      </w:r>
      <w:r>
        <w:t xml:space="preserve"> </w:t>
      </w:r>
      <w:r w:rsidR="006714DA">
        <w:t>and return type of a construct</w:t>
      </w:r>
      <w:r>
        <w:t xml:space="preserve"> signature are subject to the same rules as a call signature</w:t>
      </w:r>
      <w:r w:rsidR="006714DA">
        <w:t>.</w:t>
      </w:r>
    </w:p>
    <w:p w14:paraId="2C0493E3" w14:textId="77777777" w:rsidR="0044410D" w:rsidRPr="0044410D" w:rsidRDefault="008A36D2" w:rsidP="008A36D2">
      <w:r>
        <w:t xml:space="preserve">A </w:t>
      </w:r>
      <w:r w:rsidR="003275DA">
        <w:t xml:space="preserve">type containing </w:t>
      </w:r>
      <w:r w:rsidR="006714DA">
        <w:t>construct</w:t>
      </w:r>
      <w:r>
        <w:t xml:space="preserve"> signatures is said to be a </w:t>
      </w:r>
      <w:r>
        <w:rPr>
          <w:b/>
          <w:i/>
        </w:rPr>
        <w:t>constructor</w:t>
      </w:r>
      <w:r w:rsidRPr="00D405C6">
        <w:rPr>
          <w:b/>
          <w:i/>
        </w:rPr>
        <w:t xml:space="preserve"> type</w:t>
      </w:r>
      <w:r>
        <w:t>.</w:t>
      </w:r>
    </w:p>
    <w:p w14:paraId="46AA2E00" w14:textId="77777777" w:rsidR="0044410D" w:rsidRPr="0044410D" w:rsidRDefault="00BF1857" w:rsidP="00E616E3">
      <w:pPr>
        <w:pStyle w:val="Heading3"/>
      </w:pPr>
      <w:bookmarkStart w:id="1154" w:name="_Ref351648322"/>
      <w:bookmarkStart w:id="1155" w:name="_Ref351906593"/>
      <w:bookmarkStart w:id="1156" w:name="_Toc402619855"/>
      <w:bookmarkStart w:id="1157" w:name="_Toc401414041"/>
      <w:r>
        <w:softHyphen/>
      </w:r>
      <w:r>
        <w:softHyphen/>
      </w:r>
      <w:r>
        <w:softHyphen/>
      </w:r>
      <w:r w:rsidR="006714DA">
        <w:t>Index</w:t>
      </w:r>
      <w:r w:rsidR="008A36D2">
        <w:t xml:space="preserve"> Signatures</w:t>
      </w:r>
      <w:bookmarkEnd w:id="1154"/>
      <w:bookmarkEnd w:id="1155"/>
      <w:bookmarkEnd w:id="1156"/>
      <w:bookmarkEnd w:id="1157"/>
    </w:p>
    <w:p w14:paraId="09B39B3B" w14:textId="77777777" w:rsidR="0044410D" w:rsidRPr="0044410D" w:rsidRDefault="006744C8" w:rsidP="006744C8">
      <w:r>
        <w:t xml:space="preserve">An index signature </w:t>
      </w:r>
      <w:r w:rsidR="00F768F2">
        <w:t>defines</w:t>
      </w:r>
      <w:r>
        <w:t xml:space="preserve"> a type constraint for pro</w:t>
      </w:r>
      <w:r w:rsidR="00F768F2">
        <w:t>perties in the containing type.</w:t>
      </w:r>
    </w:p>
    <w:p w14:paraId="4A56E91F" w14:textId="77777777" w:rsidR="0044410D" w:rsidRPr="0044410D" w:rsidRDefault="00F768F2" w:rsidP="00F768F2">
      <w:pPr>
        <w:pStyle w:val="Grammar"/>
      </w:pPr>
      <w:r w:rsidRPr="00202C82">
        <w:rPr>
          <w:rStyle w:val="Production"/>
        </w:rPr>
        <w:t>IndexSignature:</w:t>
      </w:r>
      <w:r w:rsidR="0048218E" w:rsidRPr="0048218E">
        <w:br/>
      </w:r>
      <w:r w:rsidRPr="006D0EA2">
        <w:rPr>
          <w:rStyle w:val="Terminal"/>
        </w:rPr>
        <w:t>[</w:t>
      </w:r>
      <w:r>
        <w:t xml:space="preserve">   </w:t>
      </w:r>
      <w:r w:rsidRPr="00832F1C">
        <w:rPr>
          <w:rStyle w:val="Production"/>
        </w:rPr>
        <w:t>Identifier</w:t>
      </w:r>
      <w:r>
        <w:t xml:space="preserve">   </w:t>
      </w:r>
      <w:r w:rsidRPr="006D0EA2">
        <w:rPr>
          <w:rStyle w:val="Terminal"/>
        </w:rPr>
        <w:t>:</w:t>
      </w:r>
      <w:r>
        <w:t xml:space="preserve">   </w:t>
      </w:r>
      <w:r w:rsidRPr="006D0EA2">
        <w:rPr>
          <w:rStyle w:val="Terminal"/>
        </w:rPr>
        <w:t>string</w:t>
      </w:r>
      <w:r>
        <w:t xml:space="preserve">   </w:t>
      </w:r>
      <w:r w:rsidRPr="006D0EA2">
        <w:rPr>
          <w:rStyle w:val="Terminal"/>
        </w:rPr>
        <w:t>]</w:t>
      </w:r>
      <w:r>
        <w:t xml:space="preserve">   </w:t>
      </w:r>
      <w:r w:rsidRPr="00832F1C">
        <w:rPr>
          <w:rStyle w:val="Production"/>
        </w:rPr>
        <w:t>TypeAnnotation</w:t>
      </w:r>
      <w:r w:rsidR="0048218E" w:rsidRPr="0048218E">
        <w:br/>
      </w:r>
      <w:r w:rsidRPr="007B7197">
        <w:rPr>
          <w:rStyle w:val="Terminal"/>
        </w:rPr>
        <w:t>[</w:t>
      </w:r>
      <w:r>
        <w:t xml:space="preserve">   </w:t>
      </w:r>
      <w:r w:rsidRPr="00832F1C">
        <w:rPr>
          <w:rStyle w:val="Production"/>
        </w:rPr>
        <w:t>Identifier</w:t>
      </w:r>
      <w:r>
        <w:t xml:space="preserve">   </w:t>
      </w:r>
      <w:r w:rsidRPr="006D0EA2">
        <w:rPr>
          <w:rStyle w:val="Terminal"/>
        </w:rPr>
        <w:t>:</w:t>
      </w:r>
      <w:r>
        <w:t xml:space="preserve">   </w:t>
      </w:r>
      <w:r w:rsidRPr="006D0EA2">
        <w:rPr>
          <w:rStyle w:val="Terminal"/>
        </w:rPr>
        <w:t>number</w:t>
      </w:r>
      <w:r>
        <w:t xml:space="preserve">   </w:t>
      </w:r>
      <w:r w:rsidRPr="007B7197">
        <w:rPr>
          <w:rStyle w:val="Terminal"/>
        </w:rPr>
        <w:t>]</w:t>
      </w:r>
      <w:r>
        <w:t xml:space="preserve">   </w:t>
      </w:r>
      <w:r w:rsidRPr="00832F1C">
        <w:rPr>
          <w:rStyle w:val="Production"/>
        </w:rPr>
        <w:t>TypeAnnotation</w:t>
      </w:r>
    </w:p>
    <w:p w14:paraId="033A1711" w14:textId="77777777" w:rsidR="0044410D" w:rsidRPr="0044410D" w:rsidRDefault="00F768F2" w:rsidP="008A36D2">
      <w:r>
        <w:t xml:space="preserve">There are two </w:t>
      </w:r>
      <w:r w:rsidR="00490E6B">
        <w:t>kinds</w:t>
      </w:r>
      <w:r>
        <w:t xml:space="preserve"> of index signatures:</w:t>
      </w:r>
    </w:p>
    <w:p w14:paraId="6693A19E" w14:textId="77777777" w:rsidR="0044410D" w:rsidRPr="0044410D" w:rsidRDefault="00F768F2" w:rsidP="00236652">
      <w:pPr>
        <w:pStyle w:val="ListParagraph"/>
        <w:numPr>
          <w:ilvl w:val="0"/>
          <w:numId w:val="38"/>
        </w:numPr>
      </w:pPr>
      <w:r w:rsidRPr="00F768F2">
        <w:rPr>
          <w:b/>
          <w:i/>
        </w:rPr>
        <w:t>String index signatures</w:t>
      </w:r>
      <w:r>
        <w:t xml:space="preserve">, specified using index type </w:t>
      </w:r>
      <w:r w:rsidRPr="00F768F2">
        <w:rPr>
          <w:rStyle w:val="CodeFragment"/>
        </w:rPr>
        <w:t>string</w:t>
      </w:r>
      <w:r>
        <w:t xml:space="preserve">, define type constraints for all properties and numeric index signatures </w:t>
      </w:r>
      <w:r w:rsidR="00490E6B">
        <w:t xml:space="preserve">in the containing type. Specifically, in a type with a string index signature of type </w:t>
      </w:r>
      <w:r w:rsidR="00490E6B" w:rsidRPr="00490E6B">
        <w:rPr>
          <w:i/>
        </w:rPr>
        <w:t>T</w:t>
      </w:r>
      <w:r w:rsidR="00490E6B">
        <w:t xml:space="preserve">, all properties and numeric index signatures must have types that are </w:t>
      </w:r>
      <w:r w:rsidR="00740EE9">
        <w:t>assignable to</w:t>
      </w:r>
      <w:r w:rsidR="00490E6B">
        <w:t xml:space="preserve"> </w:t>
      </w:r>
      <w:r w:rsidR="00490E6B" w:rsidRPr="00490E6B">
        <w:rPr>
          <w:i/>
        </w:rPr>
        <w:t>T</w:t>
      </w:r>
      <w:r w:rsidR="00490E6B">
        <w:t>.</w:t>
      </w:r>
    </w:p>
    <w:p w14:paraId="48AC1E51" w14:textId="77777777" w:rsidR="0044410D" w:rsidRPr="0044410D" w:rsidRDefault="00F768F2" w:rsidP="00236652">
      <w:pPr>
        <w:pStyle w:val="ListParagraph"/>
        <w:numPr>
          <w:ilvl w:val="0"/>
          <w:numId w:val="38"/>
        </w:numPr>
      </w:pPr>
      <w:r w:rsidRPr="00F768F2">
        <w:rPr>
          <w:b/>
          <w:i/>
        </w:rPr>
        <w:t>Numeric index signatures</w:t>
      </w:r>
      <w:r>
        <w:t xml:space="preserve">, specified using index type </w:t>
      </w:r>
      <w:r w:rsidRPr="00F768F2">
        <w:rPr>
          <w:rStyle w:val="CodeFragment"/>
        </w:rPr>
        <w:t>number</w:t>
      </w:r>
      <w:r>
        <w:t>, define type constraints for all numerically named properties in the containing type.</w:t>
      </w:r>
      <w:r w:rsidR="00490E6B" w:rsidRPr="00490E6B">
        <w:t xml:space="preserve"> </w:t>
      </w:r>
      <w:r w:rsidR="00490E6B">
        <w:t xml:space="preserve">Specifically, in a type with a numeric index signature of type </w:t>
      </w:r>
      <w:r w:rsidR="00490E6B" w:rsidRPr="00490E6B">
        <w:rPr>
          <w:i/>
        </w:rPr>
        <w:t>T</w:t>
      </w:r>
      <w:r w:rsidR="00490E6B">
        <w:t xml:space="preserve">, all numerically named properties must have types that are </w:t>
      </w:r>
      <w:r w:rsidR="00740EE9">
        <w:t>assignable to</w:t>
      </w:r>
      <w:r w:rsidR="00490E6B">
        <w:t xml:space="preserve"> </w:t>
      </w:r>
      <w:r w:rsidR="00490E6B" w:rsidRPr="00490E6B">
        <w:rPr>
          <w:i/>
        </w:rPr>
        <w:t>T</w:t>
      </w:r>
      <w:r w:rsidR="00490E6B">
        <w:t>.</w:t>
      </w:r>
    </w:p>
    <w:p w14:paraId="0E13D3D5" w14:textId="77777777" w:rsidR="0044410D" w:rsidRPr="0044410D" w:rsidRDefault="00490E6B" w:rsidP="00490E6B">
      <w:r>
        <w:t xml:space="preserve">A </w:t>
      </w:r>
      <w:r w:rsidRPr="00490E6B">
        <w:rPr>
          <w:b/>
          <w:i/>
        </w:rPr>
        <w:t>numerically named property</w:t>
      </w:r>
      <w:r w:rsidR="00CF2819">
        <w:t xml:space="preserve"> is a property </w:t>
      </w:r>
      <w:r w:rsidR="00DC4C82">
        <w:t xml:space="preserve">whose name is a valid numeric literal. Specifically, a property with a name </w:t>
      </w:r>
      <w:r w:rsidR="00DC4C82" w:rsidRPr="0063348A">
        <w:rPr>
          <w:i/>
        </w:rPr>
        <w:t>N</w:t>
      </w:r>
      <w:r w:rsidR="00DC4C82">
        <w:t xml:space="preserve"> for which ToNumber(</w:t>
      </w:r>
      <w:r w:rsidR="00DC4C82" w:rsidRPr="0063348A">
        <w:rPr>
          <w:i/>
        </w:rPr>
        <w:t>N</w:t>
      </w:r>
      <w:r w:rsidR="00DC4C82">
        <w:t>) is not NaN, where ToNumber is the abstract operation defined in ECMAScript specification.</w:t>
      </w:r>
    </w:p>
    <w:p w14:paraId="29B25405" w14:textId="77777777" w:rsidR="0044410D" w:rsidRPr="0044410D" w:rsidRDefault="002E3D58" w:rsidP="002E3D58">
      <w:r>
        <w:t>An object type can contain at most one string index signature and one numeric index signature.</w:t>
      </w:r>
    </w:p>
    <w:p w14:paraId="394DFBCA" w14:textId="77777777" w:rsidR="0044410D" w:rsidRPr="0044410D" w:rsidRDefault="0063348A" w:rsidP="0063348A">
      <w:r>
        <w:t>Index signatures affect the determination of the type that results</w:t>
      </w:r>
      <w:r w:rsidR="001D42FE">
        <w:t xml:space="preserve"> from applying a</w:t>
      </w:r>
      <w:r w:rsidR="001F73B5">
        <w:t xml:space="preserve"> bracket notation property access</w:t>
      </w:r>
      <w:r>
        <w:t xml:space="preserve"> </w:t>
      </w:r>
      <w:r w:rsidR="001F73B5">
        <w:t>to an in</w:t>
      </w:r>
      <w:r>
        <w:t xml:space="preserve">stance of the containing type, as described in section </w:t>
      </w:r>
      <w:r>
        <w:fldChar w:fldCharType="begin"/>
      </w:r>
      <w:r>
        <w:instrText xml:space="preserve"> REF _Ref320780642 \r \h </w:instrText>
      </w:r>
      <w:r>
        <w:fldChar w:fldCharType="separate"/>
      </w:r>
      <w:r w:rsidR="00B510EF">
        <w:t>4.10</w:t>
      </w:r>
      <w:r>
        <w:fldChar w:fldCharType="end"/>
      </w:r>
      <w:r>
        <w:t>.</w:t>
      </w:r>
    </w:p>
    <w:p w14:paraId="7FC14228" w14:textId="77777777" w:rsidR="0044410D" w:rsidRPr="0044410D" w:rsidRDefault="00C953F7" w:rsidP="00E616E3">
      <w:pPr>
        <w:pStyle w:val="Heading3"/>
      </w:pPr>
      <w:bookmarkStart w:id="1158" w:name="_Ref343599928"/>
      <w:bookmarkStart w:id="1159" w:name="_Toc402619856"/>
      <w:bookmarkStart w:id="1160" w:name="_Toc401414042"/>
      <w:r>
        <w:t>Method</w:t>
      </w:r>
      <w:r w:rsidR="008A36D2">
        <w:t xml:space="preserve"> Signatures</w:t>
      </w:r>
      <w:bookmarkEnd w:id="1158"/>
      <w:bookmarkEnd w:id="1159"/>
      <w:bookmarkEnd w:id="1160"/>
    </w:p>
    <w:p w14:paraId="3413E734" w14:textId="77777777" w:rsidR="0044410D" w:rsidRPr="0044410D" w:rsidRDefault="008A36D2" w:rsidP="008A36D2">
      <w:r>
        <w:t xml:space="preserve">A </w:t>
      </w:r>
      <w:r w:rsidR="00C953F7">
        <w:t>method</w:t>
      </w:r>
      <w:r>
        <w:t xml:space="preserve"> signature is shorthand for declaring a property of a function type.</w:t>
      </w:r>
    </w:p>
    <w:p w14:paraId="7A99744D" w14:textId="77777777" w:rsidR="0044410D" w:rsidRPr="0044410D" w:rsidRDefault="00C953F7" w:rsidP="008C2208">
      <w:pPr>
        <w:pStyle w:val="Grammar"/>
      </w:pPr>
      <w:r w:rsidRPr="00202C82">
        <w:rPr>
          <w:rStyle w:val="Production"/>
        </w:rPr>
        <w:t>Method</w:t>
      </w:r>
      <w:r w:rsidR="008C2208" w:rsidRPr="00202C82">
        <w:rPr>
          <w:rStyle w:val="Production"/>
        </w:rPr>
        <w:t>Signature:</w:t>
      </w:r>
      <w:r w:rsidR="0048218E" w:rsidRPr="0048218E">
        <w:br/>
      </w:r>
      <w:r w:rsidR="00EF6D24" w:rsidRPr="00832F1C">
        <w:rPr>
          <w:rStyle w:val="Production"/>
        </w:rPr>
        <w:t>PropertyName</w:t>
      </w:r>
      <w:r w:rsidR="008C2208">
        <w:t xml:space="preserve">   </w:t>
      </w:r>
      <w:r w:rsidR="008C2208" w:rsidRPr="004E35DA">
        <w:rPr>
          <w:rStyle w:val="Terminal"/>
        </w:rPr>
        <w:t>?</w:t>
      </w:r>
      <w:r w:rsidR="00D31C46" w:rsidRPr="00D31C46">
        <w:rPr>
          <w:rStyle w:val="Production"/>
          <w:vertAlign w:val="subscript"/>
        </w:rPr>
        <w:t>opt</w:t>
      </w:r>
      <w:r w:rsidR="008C2208">
        <w:t xml:space="preserve">   </w:t>
      </w:r>
      <w:r w:rsidR="008C2208" w:rsidRPr="00832F1C">
        <w:rPr>
          <w:rStyle w:val="Production"/>
        </w:rPr>
        <w:t>CallSignature</w:t>
      </w:r>
    </w:p>
    <w:p w14:paraId="6C0FB9F0" w14:textId="77777777" w:rsidR="0044410D" w:rsidRPr="0044410D" w:rsidRDefault="00F20FFA" w:rsidP="008A36D2">
      <w:r>
        <w:t>If the identifier is followed by a question mark, the property is optional. Otherwise, the property is required.</w:t>
      </w:r>
      <w:r w:rsidR="00361287">
        <w:t xml:space="preserve"> </w:t>
      </w:r>
      <w:r>
        <w:t xml:space="preserve">Only </w:t>
      </w:r>
      <w:r w:rsidR="00021B1E">
        <w:t xml:space="preserve">object type literals and interfaces </w:t>
      </w:r>
      <w:r>
        <w:t>can declare</w:t>
      </w:r>
      <w:r w:rsidR="00021B1E">
        <w:t xml:space="preserve"> optional properties.</w:t>
      </w:r>
    </w:p>
    <w:p w14:paraId="325D11B7" w14:textId="77777777" w:rsidR="0044410D" w:rsidRPr="0044410D" w:rsidRDefault="000E1822" w:rsidP="007F616B">
      <w:r>
        <w:t>A</w:t>
      </w:r>
      <w:r w:rsidR="007F616B">
        <w:t xml:space="preserve"> </w:t>
      </w:r>
      <w:r w:rsidR="003437FB">
        <w:t>method</w:t>
      </w:r>
      <w:r w:rsidR="007F616B">
        <w:t xml:space="preserve"> signature of the form</w:t>
      </w:r>
    </w:p>
    <w:p w14:paraId="377D781E" w14:textId="77777777" w:rsidR="0044410D" w:rsidRPr="0044410D" w:rsidRDefault="00A742A6" w:rsidP="00307AAC">
      <w:pPr>
        <w:pStyle w:val="Code"/>
      </w:pPr>
      <w:r>
        <w:t>f</w:t>
      </w:r>
      <w:r w:rsidR="00307AAC">
        <w:t xml:space="preserve"> &lt; </w:t>
      </w:r>
      <w:r>
        <w:t>T1, T2, ...</w:t>
      </w:r>
      <w:r w:rsidR="00307AAC">
        <w:t xml:space="preserve"> &gt; ( </w:t>
      </w:r>
      <w:r>
        <w:t>p1, p2, ...</w:t>
      </w:r>
      <w:r w:rsidR="00307AAC">
        <w:t xml:space="preserve"> ) : </w:t>
      </w:r>
      <w:r>
        <w:t>R</w:t>
      </w:r>
    </w:p>
    <w:p w14:paraId="6375DA2F" w14:textId="77777777" w:rsidR="0044410D" w:rsidRPr="0044410D" w:rsidRDefault="007F616B" w:rsidP="007F616B">
      <w:r>
        <w:lastRenderedPageBreak/>
        <w:t>is equivalent to the property declaration</w:t>
      </w:r>
    </w:p>
    <w:p w14:paraId="3B401B42" w14:textId="77777777" w:rsidR="0044410D" w:rsidRPr="0044410D" w:rsidRDefault="00A742A6" w:rsidP="00307AAC">
      <w:pPr>
        <w:pStyle w:val="Code"/>
      </w:pPr>
      <w:r>
        <w:t>f</w:t>
      </w:r>
      <w:r w:rsidR="00307AAC">
        <w:t xml:space="preserve"> : { &lt; </w:t>
      </w:r>
      <w:r w:rsidR="005C2638">
        <w:t>T</w:t>
      </w:r>
      <w:r>
        <w:t>1, T2, ...</w:t>
      </w:r>
      <w:r w:rsidR="00307AAC">
        <w:t xml:space="preserve"> &gt; ( </w:t>
      </w:r>
      <w:r>
        <w:t>p1, p2, ...</w:t>
      </w:r>
      <w:r w:rsidR="00307AAC">
        <w:t xml:space="preserve"> ) : </w:t>
      </w:r>
      <w:r>
        <w:t>R</w:t>
      </w:r>
      <w:r w:rsidR="00307AAC">
        <w:t xml:space="preserve"> }</w:t>
      </w:r>
    </w:p>
    <w:p w14:paraId="2562992E" w14:textId="77777777" w:rsidR="0044410D" w:rsidRPr="0044410D" w:rsidRDefault="008A36D2" w:rsidP="008A36D2">
      <w:r>
        <w:t xml:space="preserve">A literal type may </w:t>
      </w:r>
      <w:r w:rsidRPr="00C253EF">
        <w:rPr>
          <w:b/>
          <w:i/>
        </w:rPr>
        <w:t>overload</w:t>
      </w:r>
      <w:r>
        <w:t xml:space="preserve"> a </w:t>
      </w:r>
      <w:r w:rsidR="003437FB">
        <w:t>method</w:t>
      </w:r>
      <w:r>
        <w:t xml:space="preserve"> by declaring multiple </w:t>
      </w:r>
      <w:r w:rsidR="003437FB">
        <w:t>method</w:t>
      </w:r>
      <w:r>
        <w:t xml:space="preserve"> signatures with the same name but differing parameter lists. </w:t>
      </w:r>
      <w:r w:rsidR="00F20FFA">
        <w:t xml:space="preserve">Overloads must either all be required (question mark omitted) or all be optional (question mark included). </w:t>
      </w:r>
      <w:r>
        <w:t xml:space="preserve">A set of overloaded </w:t>
      </w:r>
      <w:r w:rsidR="003437FB">
        <w:t>method</w:t>
      </w:r>
      <w:r>
        <w:t xml:space="preserve"> signatures correspond to a declaration of a single property with a type composed from an equivalent set of call signatures. Specifically</w:t>
      </w:r>
    </w:p>
    <w:p w14:paraId="529B4A42" w14:textId="77777777" w:rsidR="0044410D" w:rsidRPr="0044410D" w:rsidRDefault="00A742A6" w:rsidP="00307AAC">
      <w:pPr>
        <w:pStyle w:val="Code"/>
      </w:pPr>
      <w:r>
        <w:t>f</w:t>
      </w:r>
      <w:r w:rsidR="005C2638">
        <w:t xml:space="preserve"> &lt; </w:t>
      </w:r>
      <w:r>
        <w:t>T1, T2, ...</w:t>
      </w:r>
      <w:r w:rsidR="005C2638">
        <w:t xml:space="preserve"> &gt; ( </w:t>
      </w:r>
      <w:r>
        <w:t>p1, p2, ...</w:t>
      </w:r>
      <w:r w:rsidR="00307AAC">
        <w:t xml:space="preserve"> ) : </w:t>
      </w:r>
      <w:r>
        <w:t>R</w:t>
      </w:r>
      <w:r w:rsidR="00307AAC">
        <w:t xml:space="preserve"> ;</w:t>
      </w:r>
      <w:r w:rsidR="0048218E" w:rsidRPr="0048218E">
        <w:br/>
      </w:r>
      <w:r>
        <w:t>f</w:t>
      </w:r>
      <w:r w:rsidR="005C2638">
        <w:t xml:space="preserve"> &lt; </w:t>
      </w:r>
      <w:r>
        <w:t>U1, U2, ...</w:t>
      </w:r>
      <w:r w:rsidR="005C2638">
        <w:t xml:space="preserve"> &gt; ( </w:t>
      </w:r>
      <w:r>
        <w:t>q1, q2, ...</w:t>
      </w:r>
      <w:r w:rsidR="00FD44C3">
        <w:t xml:space="preserve"> ) : </w:t>
      </w:r>
      <w:r>
        <w:t>S</w:t>
      </w:r>
      <w:r w:rsidR="00EC4F54">
        <w:t xml:space="preserve"> ;</w:t>
      </w:r>
      <w:r w:rsidR="0048218E" w:rsidRPr="0048218E">
        <w:br/>
      </w:r>
      <w:r w:rsidR="00EC4F54">
        <w:t>...</w:t>
      </w:r>
    </w:p>
    <w:p w14:paraId="2A7CA9EF" w14:textId="77777777" w:rsidR="0044410D" w:rsidRPr="0044410D" w:rsidRDefault="008A36D2" w:rsidP="008A36D2">
      <w:r>
        <w:t>is equivalent to</w:t>
      </w:r>
    </w:p>
    <w:p w14:paraId="0B8FF524" w14:textId="77777777" w:rsidR="0044410D" w:rsidRPr="0044410D" w:rsidRDefault="00EC4F54" w:rsidP="00EC4F54">
      <w:pPr>
        <w:pStyle w:val="Code"/>
      </w:pPr>
      <w:r>
        <w:t>f</w:t>
      </w:r>
      <w:r w:rsidR="005C2638">
        <w:t xml:space="preserve"> : {</w:t>
      </w:r>
      <w:r w:rsidR="0048218E" w:rsidRPr="0048218E">
        <w:br/>
      </w:r>
      <w:r w:rsidR="005C2638">
        <w:t xml:space="preserve">    </w:t>
      </w:r>
      <w:r>
        <w:t>&lt; T1, T2, ... &gt; ( p1, p2, ... ) : R ;</w:t>
      </w:r>
      <w:r w:rsidR="0048218E" w:rsidRPr="0048218E">
        <w:br/>
      </w:r>
      <w:r>
        <w:t xml:space="preserve">    &lt; U1, U2, ... &gt; ( q1, q2, ... ) : S ;</w:t>
      </w:r>
      <w:r w:rsidR="0048218E" w:rsidRPr="0048218E">
        <w:br/>
      </w:r>
      <w:r>
        <w:t xml:space="preserve">    </w:t>
      </w:r>
      <w:r w:rsidR="00FD44C3">
        <w:t>...</w:t>
      </w:r>
      <w:r w:rsidR="0048218E" w:rsidRPr="0048218E">
        <w:br/>
      </w:r>
      <w:r w:rsidR="00307AAC">
        <w:t>}</w:t>
      </w:r>
      <w:r>
        <w:t xml:space="preserve"> ;</w:t>
      </w:r>
    </w:p>
    <w:p w14:paraId="2CBC2C36" w14:textId="77777777" w:rsidR="0044410D" w:rsidRPr="0044410D" w:rsidRDefault="004B7E07" w:rsidP="00044DEF">
      <w:r>
        <w:t>I</w:t>
      </w:r>
      <w:r w:rsidR="00044DEF">
        <w:t xml:space="preserve">n the following </w:t>
      </w:r>
      <w:r>
        <w:t xml:space="preserve">example of an </w:t>
      </w:r>
      <w:r w:rsidR="00044DEF">
        <w:t>object type</w:t>
      </w:r>
    </w:p>
    <w:p w14:paraId="49F8EE0E" w14:textId="77777777" w:rsidR="0044410D" w:rsidRPr="0044410D" w:rsidRDefault="002801C0" w:rsidP="00044DEF">
      <w:pPr>
        <w:pStyle w:val="Code"/>
      </w:pPr>
      <w:r>
        <w:t>{</w:t>
      </w:r>
      <w:r w:rsidR="0048218E" w:rsidRPr="0048218E">
        <w:br/>
      </w:r>
      <w:r>
        <w:t xml:space="preserve">    func1</w:t>
      </w:r>
      <w:r w:rsidR="00044DEF">
        <w:t xml:space="preserve">(x: </w:t>
      </w:r>
      <w:r w:rsidR="00044DEF" w:rsidRPr="00044DEF">
        <w:rPr>
          <w:color w:val="0000FF"/>
          <w:highlight w:val="white"/>
        </w:rPr>
        <w:t>number</w:t>
      </w:r>
      <w:r w:rsidR="00044DEF">
        <w:t xml:space="preserve">): </w:t>
      </w:r>
      <w:r w:rsidR="00044DEF" w:rsidRPr="00044DEF">
        <w:rPr>
          <w:color w:val="0000FF"/>
          <w:highlight w:val="white"/>
        </w:rPr>
        <w:t>number</w:t>
      </w:r>
      <w:r w:rsidR="00044DEF">
        <w:t xml:space="preserve">;         </w:t>
      </w:r>
      <w:r w:rsidR="00044DEF">
        <w:rPr>
          <w:color w:val="008000"/>
          <w:highlight w:val="white"/>
        </w:rPr>
        <w:t xml:space="preserve">// </w:t>
      </w:r>
      <w:r w:rsidR="003437FB">
        <w:rPr>
          <w:color w:val="008000"/>
        </w:rPr>
        <w:t>Method</w:t>
      </w:r>
      <w:r w:rsidR="00337513">
        <w:rPr>
          <w:color w:val="008000"/>
        </w:rPr>
        <w:t xml:space="preserve"> signature</w:t>
      </w:r>
      <w:r w:rsidR="0048218E" w:rsidRPr="0048218E">
        <w:br/>
      </w:r>
      <w:r w:rsidR="00044DEF">
        <w:t xml:space="preserve">    </w:t>
      </w:r>
      <w:r>
        <w:t>func2</w:t>
      </w:r>
      <w:r w:rsidR="00044DEF">
        <w:t xml:space="preserve">: (x: </w:t>
      </w:r>
      <w:r w:rsidR="00044DEF" w:rsidRPr="00044DEF">
        <w:rPr>
          <w:color w:val="0000FF"/>
          <w:highlight w:val="white"/>
        </w:rPr>
        <w:t>number</w:t>
      </w:r>
      <w:r w:rsidR="00044DEF">
        <w:t xml:space="preserve">) =&gt; </w:t>
      </w:r>
      <w:r w:rsidR="00044DEF" w:rsidRPr="00044DEF">
        <w:rPr>
          <w:color w:val="0000FF"/>
          <w:highlight w:val="white"/>
        </w:rPr>
        <w:t>number</w:t>
      </w:r>
      <w:r w:rsidR="00044DEF">
        <w:t xml:space="preserve">;     </w:t>
      </w:r>
      <w:r w:rsidR="00044DEF">
        <w:rPr>
          <w:color w:val="008000"/>
          <w:highlight w:val="white"/>
        </w:rPr>
        <w:t xml:space="preserve">// </w:t>
      </w:r>
      <w:r>
        <w:rPr>
          <w:color w:val="008000"/>
        </w:rPr>
        <w:t>F</w:t>
      </w:r>
      <w:r w:rsidR="00337513">
        <w:rPr>
          <w:color w:val="008000"/>
        </w:rPr>
        <w:t>unction type literal</w:t>
      </w:r>
      <w:r w:rsidR="0048218E" w:rsidRPr="0048218E">
        <w:br/>
      </w:r>
      <w:r>
        <w:t xml:space="preserve">    func3</w:t>
      </w:r>
      <w:r w:rsidR="00044DEF">
        <w:t xml:space="preserve">: { (x: </w:t>
      </w:r>
      <w:r w:rsidR="00044DEF" w:rsidRPr="00044DEF">
        <w:rPr>
          <w:color w:val="0000FF"/>
          <w:highlight w:val="white"/>
        </w:rPr>
        <w:t>number</w:t>
      </w:r>
      <w:r w:rsidR="00044DEF">
        <w:t xml:space="preserve">): </w:t>
      </w:r>
      <w:r w:rsidR="00044DEF" w:rsidRPr="00044DEF">
        <w:rPr>
          <w:color w:val="0000FF"/>
          <w:highlight w:val="white"/>
        </w:rPr>
        <w:t>number</w:t>
      </w:r>
      <w:r>
        <w:t xml:space="preserve"> };   </w:t>
      </w:r>
      <w:r w:rsidR="00337513">
        <w:rPr>
          <w:color w:val="008000"/>
          <w:highlight w:val="white"/>
        </w:rPr>
        <w:t xml:space="preserve">// </w:t>
      </w:r>
      <w:r>
        <w:rPr>
          <w:color w:val="008000"/>
        </w:rPr>
        <w:t>O</w:t>
      </w:r>
      <w:r w:rsidR="00337513">
        <w:rPr>
          <w:color w:val="008000"/>
        </w:rPr>
        <w:t>bject type literal</w:t>
      </w:r>
      <w:r w:rsidR="0048218E" w:rsidRPr="0048218E">
        <w:br/>
      </w:r>
      <w:r w:rsidR="00044DEF">
        <w:t>}</w:t>
      </w:r>
    </w:p>
    <w:p w14:paraId="6DD17223" w14:textId="77777777" w:rsidR="0044410D" w:rsidRPr="0044410D" w:rsidRDefault="00044DEF" w:rsidP="00044DEF">
      <w:r>
        <w:t>the</w:t>
      </w:r>
      <w:r w:rsidR="002801C0">
        <w:t xml:space="preserve"> properties </w:t>
      </w:r>
      <w:r w:rsidR="008F4735">
        <w:t>'</w:t>
      </w:r>
      <w:r w:rsidR="002801C0">
        <w:t>func1</w:t>
      </w:r>
      <w:r w:rsidR="008F4735">
        <w:t>'</w:t>
      </w:r>
      <w:r w:rsidR="002801C0">
        <w:t xml:space="preserve">, </w:t>
      </w:r>
      <w:r w:rsidR="008F4735">
        <w:t>'</w:t>
      </w:r>
      <w:r w:rsidR="002801C0">
        <w:t>func2</w:t>
      </w:r>
      <w:r w:rsidR="008F4735">
        <w:t>'</w:t>
      </w:r>
      <w:r>
        <w:t>,</w:t>
      </w:r>
      <w:r w:rsidR="002801C0">
        <w:t xml:space="preserve"> and </w:t>
      </w:r>
      <w:r w:rsidR="008F4735">
        <w:t>'</w:t>
      </w:r>
      <w:r w:rsidR="002801C0">
        <w:t>func3</w:t>
      </w:r>
      <w:r w:rsidR="008F4735">
        <w:t>'</w:t>
      </w:r>
      <w:r w:rsidR="00337513">
        <w:t xml:space="preserve"> are all of the same type, namely an object type with a single call signature taking a number and returning a number.</w:t>
      </w:r>
      <w:r>
        <w:t xml:space="preserve"> Likewise, in the object type</w:t>
      </w:r>
    </w:p>
    <w:p w14:paraId="1714ADDE" w14:textId="77777777" w:rsidR="0044410D" w:rsidRPr="0044410D" w:rsidRDefault="002801C0" w:rsidP="00044DEF">
      <w:pPr>
        <w:pStyle w:val="Code"/>
      </w:pPr>
      <w:r>
        <w:t>{</w:t>
      </w:r>
      <w:r w:rsidR="0048218E" w:rsidRPr="0048218E">
        <w:br/>
      </w:r>
      <w:r>
        <w:t xml:space="preserve">    func4</w:t>
      </w:r>
      <w:r w:rsidR="00044DEF">
        <w:t xml:space="preserve">(x: </w:t>
      </w:r>
      <w:r w:rsidR="00044DEF" w:rsidRPr="00044DEF">
        <w:rPr>
          <w:color w:val="0000FF"/>
          <w:highlight w:val="white"/>
        </w:rPr>
        <w:t>number</w:t>
      </w:r>
      <w:r w:rsidR="00044DEF">
        <w:t xml:space="preserve">): </w:t>
      </w:r>
      <w:r w:rsidR="00044DEF" w:rsidRPr="00044DEF">
        <w:rPr>
          <w:color w:val="0000FF"/>
          <w:highlight w:val="white"/>
        </w:rPr>
        <w:t>number</w:t>
      </w:r>
      <w:r>
        <w:t>;</w:t>
      </w:r>
      <w:r w:rsidR="0048218E" w:rsidRPr="0048218E">
        <w:br/>
      </w:r>
      <w:r>
        <w:t xml:space="preserve">    func4</w:t>
      </w:r>
      <w:r w:rsidR="00044DEF">
        <w:t xml:space="preserve">(s: </w:t>
      </w:r>
      <w:r w:rsidR="00044DEF" w:rsidRPr="00044DEF">
        <w:rPr>
          <w:color w:val="0000FF"/>
          <w:highlight w:val="white"/>
        </w:rPr>
        <w:t>string</w:t>
      </w:r>
      <w:r w:rsidR="00044DEF">
        <w:t xml:space="preserve">): </w:t>
      </w:r>
      <w:r w:rsidR="00044DEF" w:rsidRPr="00044DEF">
        <w:rPr>
          <w:color w:val="0000FF"/>
          <w:highlight w:val="white"/>
        </w:rPr>
        <w:t>string</w:t>
      </w:r>
      <w:r w:rsidR="00044DEF">
        <w:t>;</w:t>
      </w:r>
      <w:r w:rsidR="0048218E" w:rsidRPr="0048218E">
        <w:br/>
      </w:r>
      <w:r>
        <w:t xml:space="preserve">    func5</w:t>
      </w:r>
      <w:r w:rsidR="00044DEF">
        <w:t>: {</w:t>
      </w:r>
      <w:r w:rsidR="0048218E" w:rsidRPr="0048218E">
        <w:br/>
      </w:r>
      <w:r w:rsidR="00044DEF">
        <w:t xml:space="preserve">        (x: </w:t>
      </w:r>
      <w:r w:rsidR="00044DEF" w:rsidRPr="00044DEF">
        <w:rPr>
          <w:color w:val="0000FF"/>
          <w:highlight w:val="white"/>
        </w:rPr>
        <w:t>number</w:t>
      </w:r>
      <w:r w:rsidR="00044DEF">
        <w:t xml:space="preserve">): </w:t>
      </w:r>
      <w:r w:rsidR="00044DEF" w:rsidRPr="00044DEF">
        <w:rPr>
          <w:color w:val="0000FF"/>
          <w:highlight w:val="white"/>
        </w:rPr>
        <w:t>number</w:t>
      </w:r>
      <w:r w:rsidR="00044DEF">
        <w:t>;</w:t>
      </w:r>
      <w:r w:rsidR="0048218E" w:rsidRPr="0048218E">
        <w:br/>
      </w:r>
      <w:r w:rsidR="00044DEF">
        <w:t xml:space="preserve">        (s: </w:t>
      </w:r>
      <w:r w:rsidR="00044DEF" w:rsidRPr="00044DEF">
        <w:rPr>
          <w:color w:val="0000FF"/>
          <w:highlight w:val="white"/>
        </w:rPr>
        <w:t>string</w:t>
      </w:r>
      <w:r w:rsidR="00044DEF">
        <w:t xml:space="preserve">): </w:t>
      </w:r>
      <w:r w:rsidR="00044DEF" w:rsidRPr="00044DEF">
        <w:rPr>
          <w:color w:val="0000FF"/>
          <w:highlight w:val="white"/>
        </w:rPr>
        <w:t>string</w:t>
      </w:r>
      <w:r w:rsidR="00044DEF">
        <w:t>;</w:t>
      </w:r>
      <w:r w:rsidR="0048218E" w:rsidRPr="0048218E">
        <w:br/>
      </w:r>
      <w:r w:rsidR="00044DEF">
        <w:t xml:space="preserve">    };</w:t>
      </w:r>
      <w:r w:rsidR="0048218E" w:rsidRPr="0048218E">
        <w:br/>
      </w:r>
      <w:r w:rsidR="00044DEF">
        <w:t>}</w:t>
      </w:r>
    </w:p>
    <w:p w14:paraId="0F5EC896" w14:textId="77777777" w:rsidR="0044410D" w:rsidRDefault="00044DEF" w:rsidP="00044DEF">
      <w:r>
        <w:t>the properti</w:t>
      </w:r>
      <w:r w:rsidR="002801C0">
        <w:t xml:space="preserve">es </w:t>
      </w:r>
      <w:r w:rsidR="008F4735">
        <w:t>'</w:t>
      </w:r>
      <w:r w:rsidR="002801C0">
        <w:t>func4</w:t>
      </w:r>
      <w:r w:rsidR="008F4735">
        <w:t>'</w:t>
      </w:r>
      <w:r w:rsidR="002801C0">
        <w:t xml:space="preserve"> and </w:t>
      </w:r>
      <w:r w:rsidR="008F4735">
        <w:t>'</w:t>
      </w:r>
      <w:r w:rsidR="002801C0">
        <w:t>func5</w:t>
      </w:r>
      <w:r w:rsidR="008F4735">
        <w:t>'</w:t>
      </w:r>
      <w:r w:rsidR="00337513">
        <w:t xml:space="preserve"> are of the same type, namely an object type with two call signatures taking and returning number and string respectively.</w:t>
      </w:r>
    </w:p>
    <w:p w14:paraId="4241D90A" w14:textId="77777777" w:rsidR="005D17F7" w:rsidRDefault="005D17F7" w:rsidP="005D17F7">
      <w:pPr>
        <w:pStyle w:val="Heading2"/>
        <w:rPr>
          <w:ins w:id="1161" w:author="Anders Hejlsberg" w:date="2014-11-01T15:43:00Z"/>
        </w:rPr>
      </w:pPr>
      <w:bookmarkStart w:id="1162" w:name="_Ref402267834"/>
      <w:bookmarkStart w:id="1163" w:name="_Toc402619857"/>
      <w:ins w:id="1164" w:author="Anders Hejlsberg" w:date="2014-11-01T15:43:00Z">
        <w:r>
          <w:t>Type Aliases</w:t>
        </w:r>
        <w:bookmarkEnd w:id="1162"/>
        <w:bookmarkEnd w:id="1163"/>
      </w:ins>
    </w:p>
    <w:p w14:paraId="73303776" w14:textId="77777777" w:rsidR="00AA6DAC" w:rsidRDefault="005D17F7" w:rsidP="005D17F7">
      <w:pPr>
        <w:rPr>
          <w:ins w:id="1165" w:author="Anders Hejlsberg" w:date="2014-11-01T15:43:00Z"/>
        </w:rPr>
      </w:pPr>
      <w:ins w:id="1166" w:author="Anders Hejlsberg" w:date="2014-11-01T15:43:00Z">
        <w:r>
          <w:t>A type alias decla</w:t>
        </w:r>
        <w:r w:rsidR="00AA6DAC">
          <w:t xml:space="preserve">ration </w:t>
        </w:r>
        <w:r w:rsidR="008D1F2E">
          <w:t xml:space="preserve">introduces a </w:t>
        </w:r>
        <w:r w:rsidR="008D1F2E" w:rsidRPr="008D1F2E">
          <w:rPr>
            <w:b/>
            <w:i/>
          </w:rPr>
          <w:t>type alias</w:t>
        </w:r>
        <w:r w:rsidR="008D1F2E">
          <w:t xml:space="preserve"> in the containing module.</w:t>
        </w:r>
      </w:ins>
    </w:p>
    <w:p w14:paraId="1BCC9A1D" w14:textId="77777777" w:rsidR="005D17F7" w:rsidRDefault="00AA6DAC" w:rsidP="00AA6DAC">
      <w:pPr>
        <w:pStyle w:val="Grammar"/>
        <w:rPr>
          <w:ins w:id="1167" w:author="Anders Hejlsberg" w:date="2014-11-01T15:43:00Z"/>
        </w:rPr>
      </w:pPr>
      <w:ins w:id="1168" w:author="Anders Hejlsberg" w:date="2014-11-01T15:43:00Z">
        <w:r w:rsidRPr="00AA6DAC">
          <w:rPr>
            <w:rStyle w:val="Production"/>
          </w:rPr>
          <w:lastRenderedPageBreak/>
          <w:t>TypeAliasDeclaration:</w:t>
        </w:r>
        <w:r>
          <w:br/>
        </w:r>
        <w:r w:rsidRPr="00AA6DAC">
          <w:rPr>
            <w:rStyle w:val="Terminal"/>
          </w:rPr>
          <w:t>type</w:t>
        </w:r>
        <w:r>
          <w:t xml:space="preserve">   </w:t>
        </w:r>
        <w:r w:rsidRPr="00AA6DAC">
          <w:rPr>
            <w:rStyle w:val="Production"/>
          </w:rPr>
          <w:t>Identifier</w:t>
        </w:r>
        <w:r>
          <w:t xml:space="preserve">   </w:t>
        </w:r>
        <w:r w:rsidRPr="00AA6DAC">
          <w:rPr>
            <w:rStyle w:val="Terminal"/>
          </w:rPr>
          <w:t>=</w:t>
        </w:r>
        <w:r>
          <w:t xml:space="preserve">   </w:t>
        </w:r>
        <w:r w:rsidRPr="00AA6DAC">
          <w:rPr>
            <w:rStyle w:val="Production"/>
          </w:rPr>
          <w:t>Type</w:t>
        </w:r>
        <w:r>
          <w:t xml:space="preserve">   </w:t>
        </w:r>
        <w:r w:rsidRPr="00AA6DAC">
          <w:rPr>
            <w:rStyle w:val="Terminal"/>
          </w:rPr>
          <w:t>;</w:t>
        </w:r>
      </w:ins>
    </w:p>
    <w:p w14:paraId="134101C3" w14:textId="77777777" w:rsidR="000818E3" w:rsidRDefault="008D1F2E" w:rsidP="008D1F2E">
      <w:pPr>
        <w:rPr>
          <w:ins w:id="1169" w:author="Anders Hejlsberg" w:date="2014-11-01T15:43:00Z"/>
        </w:rPr>
      </w:pPr>
      <w:ins w:id="1170" w:author="Anders Hejlsberg" w:date="2014-11-01T15:43:00Z">
        <w:r>
          <w:t>A type alias serves as an alias for the type specified in the type alias declaration.</w:t>
        </w:r>
        <w:r w:rsidR="000818E3">
          <w:t xml:space="preserve"> Unlike an interface declara</w:t>
        </w:r>
        <w:r w:rsidR="00553FC5">
          <w:t>tion, which always introduces a named</w:t>
        </w:r>
        <w:r w:rsidR="000818E3">
          <w:t xml:space="preserve"> object type, a type alias declaration can </w:t>
        </w:r>
        <w:r w:rsidR="00553FC5">
          <w:t>introduce a name</w:t>
        </w:r>
        <w:r w:rsidR="000818E3">
          <w:t xml:space="preserve"> for any kind of type, including primitive types and union types.</w:t>
        </w:r>
      </w:ins>
    </w:p>
    <w:p w14:paraId="3FED444C" w14:textId="77777777" w:rsidR="000818E3" w:rsidRDefault="00F2478E" w:rsidP="008D1F2E">
      <w:pPr>
        <w:rPr>
          <w:ins w:id="1171" w:author="Anders Hejlsberg" w:date="2014-11-01T15:43:00Z"/>
        </w:rPr>
      </w:pPr>
      <w:ins w:id="1172" w:author="Anders Hejlsberg" w:date="2014-11-01T15:43:00Z">
        <w:r>
          <w:t>Type aliases are referenced using type references (</w:t>
        </w:r>
        <w:r>
          <w:fldChar w:fldCharType="begin"/>
        </w:r>
        <w:r>
          <w:instrText xml:space="preserve"> REF _Ref343165311 \r \h </w:instrText>
        </w:r>
        <w:r>
          <w:fldChar w:fldCharType="separate"/>
        </w:r>
        <w:r w:rsidR="00B510EF">
          <w:t>3.7.2</w:t>
        </w:r>
        <w:r>
          <w:fldChar w:fldCharType="end"/>
        </w:r>
        <w:r>
          <w:t xml:space="preserve">). </w:t>
        </w:r>
        <w:r w:rsidR="000818E3">
          <w:t>Writing a</w:t>
        </w:r>
        <w:r w:rsidR="008D1F2E">
          <w:t xml:space="preserve"> </w:t>
        </w:r>
        <w:r>
          <w:t>reference to a</w:t>
        </w:r>
        <w:r w:rsidR="008D1F2E">
          <w:t xml:space="preserve"> type alias has </w:t>
        </w:r>
        <w:r w:rsidR="008D1F2E" w:rsidRPr="003B24D5">
          <w:rPr>
            <w:b/>
            <w:i/>
          </w:rPr>
          <w:t>exactly</w:t>
        </w:r>
        <w:r w:rsidR="008D1F2E">
          <w:t xml:space="preserve"> the same effect as writing the aliased type itself.</w:t>
        </w:r>
      </w:ins>
    </w:p>
    <w:p w14:paraId="0C61E2C4" w14:textId="77777777" w:rsidR="008D1F2E" w:rsidRDefault="008D1F2E" w:rsidP="008D1F2E">
      <w:pPr>
        <w:rPr>
          <w:ins w:id="1173" w:author="Anders Hejlsberg" w:date="2014-11-01T15:43:00Z"/>
        </w:rPr>
      </w:pPr>
      <w:ins w:id="1174" w:author="Anders Hejlsberg" w:date="2014-11-01T15:43:00Z">
        <w:r>
          <w:t xml:space="preserve">The </w:t>
        </w:r>
        <w:r w:rsidRPr="00FE7CD2">
          <w:rPr>
            <w:rStyle w:val="Production"/>
          </w:rPr>
          <w:t>Identifier</w:t>
        </w:r>
        <w:r>
          <w:t xml:space="preserve"> of a type alias declaration may not be one of the predefined type names (section </w:t>
        </w:r>
        <w:r>
          <w:fldChar w:fldCharType="begin"/>
        </w:r>
        <w:r>
          <w:instrText xml:space="preserve"> REF _Ref352313823 \r \h </w:instrText>
        </w:r>
        <w:r>
          <w:fldChar w:fldCharType="separate"/>
        </w:r>
        <w:r w:rsidR="00B510EF">
          <w:t>3.7.1</w:t>
        </w:r>
        <w:r>
          <w:fldChar w:fldCharType="end"/>
        </w:r>
        <w:r w:rsidR="00893667">
          <w:t>).</w:t>
        </w:r>
      </w:ins>
    </w:p>
    <w:p w14:paraId="224533CD" w14:textId="77777777" w:rsidR="004F7370" w:rsidRDefault="004F7370" w:rsidP="008D1F2E">
      <w:pPr>
        <w:rPr>
          <w:ins w:id="1175" w:author="Anders Hejlsberg" w:date="2014-11-01T15:43:00Z"/>
        </w:rPr>
      </w:pPr>
      <w:ins w:id="1176" w:author="Anders Hejlsberg" w:date="2014-11-01T15:43:00Z">
        <w:r>
          <w:t xml:space="preserve">It is an error for the type specified </w:t>
        </w:r>
        <w:r w:rsidR="00627C00">
          <w:t>in a type alias to depend on that</w:t>
        </w:r>
        <w:r>
          <w:t xml:space="preserve"> type alias. Types have the following </w:t>
        </w:r>
        <w:r w:rsidR="00B501B4">
          <w:t>dependencies:</w:t>
        </w:r>
      </w:ins>
    </w:p>
    <w:p w14:paraId="53E0F499" w14:textId="77777777" w:rsidR="00B501B4" w:rsidRDefault="00B501B4" w:rsidP="003F35D7">
      <w:pPr>
        <w:pStyle w:val="ListParagraph"/>
        <w:numPr>
          <w:ilvl w:val="0"/>
          <w:numId w:val="61"/>
        </w:numPr>
        <w:rPr>
          <w:ins w:id="1177" w:author="Anders Hejlsberg" w:date="2014-11-01T15:43:00Z"/>
        </w:rPr>
      </w:pPr>
      <w:ins w:id="1178" w:author="Anders Hejlsberg" w:date="2014-11-01T15:43:00Z">
        <w:r>
          <w:t xml:space="preserve">A type alias </w:t>
        </w:r>
        <w:r w:rsidRPr="00B501B4">
          <w:rPr>
            <w:i/>
          </w:rPr>
          <w:t>directly depends on</w:t>
        </w:r>
        <w:r>
          <w:t xml:space="preserve"> the type it aliases.</w:t>
        </w:r>
      </w:ins>
    </w:p>
    <w:p w14:paraId="7814631A" w14:textId="77777777" w:rsidR="004F7370" w:rsidRDefault="004F7370" w:rsidP="003F35D7">
      <w:pPr>
        <w:pStyle w:val="ListParagraph"/>
        <w:numPr>
          <w:ilvl w:val="0"/>
          <w:numId w:val="61"/>
        </w:numPr>
        <w:rPr>
          <w:ins w:id="1179" w:author="Anders Hejlsberg" w:date="2014-11-01T15:43:00Z"/>
        </w:rPr>
      </w:pPr>
      <w:ins w:id="1180" w:author="Anders Hejlsberg" w:date="2014-11-01T15:43:00Z">
        <w:r>
          <w:t xml:space="preserve">A type reference </w:t>
        </w:r>
        <w:r w:rsidRPr="00B501B4">
          <w:rPr>
            <w:i/>
          </w:rPr>
          <w:t>directly depends on</w:t>
        </w:r>
        <w:r>
          <w:t xml:space="preserve"> the referenced type and each of the type arguments, if any.</w:t>
        </w:r>
      </w:ins>
    </w:p>
    <w:p w14:paraId="412ACE43" w14:textId="77777777" w:rsidR="004F7370" w:rsidRDefault="004F7370" w:rsidP="003F35D7">
      <w:pPr>
        <w:pStyle w:val="ListParagraph"/>
        <w:numPr>
          <w:ilvl w:val="0"/>
          <w:numId w:val="61"/>
        </w:numPr>
        <w:rPr>
          <w:ins w:id="1181" w:author="Anders Hejlsberg" w:date="2014-11-01T15:43:00Z"/>
        </w:rPr>
      </w:pPr>
      <w:ins w:id="1182" w:author="Anders Hejlsberg" w:date="2014-11-01T15:43:00Z">
        <w:r>
          <w:t xml:space="preserve">A union type </w:t>
        </w:r>
        <w:r w:rsidRPr="00B501B4">
          <w:rPr>
            <w:i/>
          </w:rPr>
          <w:t>directly depends on</w:t>
        </w:r>
        <w:r>
          <w:t xml:space="preserve"> each of the constituent types.</w:t>
        </w:r>
      </w:ins>
    </w:p>
    <w:p w14:paraId="2237B6E2" w14:textId="77777777" w:rsidR="004F7370" w:rsidRDefault="004F7370" w:rsidP="003F35D7">
      <w:pPr>
        <w:pStyle w:val="ListParagraph"/>
        <w:numPr>
          <w:ilvl w:val="0"/>
          <w:numId w:val="61"/>
        </w:numPr>
        <w:rPr>
          <w:ins w:id="1183" w:author="Anders Hejlsberg" w:date="2014-11-01T15:43:00Z"/>
        </w:rPr>
      </w:pPr>
      <w:ins w:id="1184" w:author="Anders Hejlsberg" w:date="2014-11-01T15:43:00Z">
        <w:r>
          <w:t xml:space="preserve">An array type </w:t>
        </w:r>
        <w:r w:rsidRPr="00B501B4">
          <w:rPr>
            <w:i/>
          </w:rPr>
          <w:t>directly depends on</w:t>
        </w:r>
        <w:r>
          <w:t xml:space="preserve"> its element type.</w:t>
        </w:r>
      </w:ins>
    </w:p>
    <w:p w14:paraId="4E6FCE13" w14:textId="77777777" w:rsidR="004F7370" w:rsidRDefault="004F7370" w:rsidP="003F35D7">
      <w:pPr>
        <w:pStyle w:val="ListParagraph"/>
        <w:numPr>
          <w:ilvl w:val="0"/>
          <w:numId w:val="61"/>
        </w:numPr>
        <w:rPr>
          <w:ins w:id="1185" w:author="Anders Hejlsberg" w:date="2014-11-01T15:43:00Z"/>
        </w:rPr>
      </w:pPr>
      <w:ins w:id="1186" w:author="Anders Hejlsberg" w:date="2014-11-01T15:43:00Z">
        <w:r>
          <w:t xml:space="preserve">A tuple type </w:t>
        </w:r>
        <w:r w:rsidRPr="00B501B4">
          <w:rPr>
            <w:i/>
          </w:rPr>
          <w:t>directly depends on</w:t>
        </w:r>
        <w:r>
          <w:t xml:space="preserve"> each of its element types.</w:t>
        </w:r>
      </w:ins>
    </w:p>
    <w:p w14:paraId="32417DCE" w14:textId="77777777" w:rsidR="00B501B4" w:rsidRDefault="00B501B4" w:rsidP="003F35D7">
      <w:pPr>
        <w:pStyle w:val="ListParagraph"/>
        <w:numPr>
          <w:ilvl w:val="0"/>
          <w:numId w:val="61"/>
        </w:numPr>
        <w:rPr>
          <w:ins w:id="1187" w:author="Anders Hejlsberg" w:date="2014-11-01T15:43:00Z"/>
        </w:rPr>
      </w:pPr>
      <w:ins w:id="1188" w:author="Anders Hejlsberg" w:date="2014-11-01T15:43:00Z">
        <w:r>
          <w:t xml:space="preserve">A type query </w:t>
        </w:r>
        <w:r w:rsidRPr="00B501B4">
          <w:rPr>
            <w:i/>
          </w:rPr>
          <w:t>directly depends on</w:t>
        </w:r>
        <w:r>
          <w:t xml:space="preserve"> the type of the referenced entity.</w:t>
        </w:r>
      </w:ins>
    </w:p>
    <w:p w14:paraId="15840594" w14:textId="77777777" w:rsidR="004F7370" w:rsidRDefault="00B501B4" w:rsidP="004F7370">
      <w:pPr>
        <w:rPr>
          <w:ins w:id="1189" w:author="Anders Hejlsberg" w:date="2014-11-01T15:43:00Z"/>
        </w:rPr>
      </w:pPr>
      <w:ins w:id="1190" w:author="Anders Hejlsberg" w:date="2014-11-01T15:43:00Z">
        <w:r w:rsidRPr="00B501B4">
          <w:t xml:space="preserve">Given this definition, the complete set of </w:t>
        </w:r>
        <w:r>
          <w:t>types</w:t>
        </w:r>
        <w:r w:rsidRPr="00B501B4">
          <w:t xml:space="preserve"> upon which a </w:t>
        </w:r>
        <w:r>
          <w:t>type</w:t>
        </w:r>
        <w:r w:rsidRPr="00B501B4">
          <w:t xml:space="preserve"> depends is the transitive closure of the </w:t>
        </w:r>
        <w:r w:rsidRPr="00B501B4">
          <w:rPr>
            <w:i/>
          </w:rPr>
          <w:t>directly depends on</w:t>
        </w:r>
        <w:r w:rsidRPr="00B501B4">
          <w:t xml:space="preserve"> relationship.</w:t>
        </w:r>
        <w:r w:rsidR="00490B6F">
          <w:t xml:space="preserve"> Note that object type literals, function type literals, and constructor type literals do not depend on types referenced within them and are therefore permitted to circularly reference themselves </w:t>
        </w:r>
        <w:r w:rsidR="00DD395B">
          <w:t xml:space="preserve">through </w:t>
        </w:r>
        <w:r w:rsidR="00490B6F">
          <w:t>type alia</w:t>
        </w:r>
        <w:r w:rsidR="00DD395B">
          <w:t>se</w:t>
        </w:r>
        <w:r w:rsidR="00490B6F">
          <w:t>s.</w:t>
        </w:r>
      </w:ins>
    </w:p>
    <w:p w14:paraId="04D6CC05" w14:textId="77777777" w:rsidR="00582570" w:rsidRPr="0044410D" w:rsidRDefault="00582570" w:rsidP="008D1F2E">
      <w:pPr>
        <w:rPr>
          <w:ins w:id="1191" w:author="Anders Hejlsberg" w:date="2014-11-01T15:43:00Z"/>
        </w:rPr>
      </w:pPr>
      <w:ins w:id="1192" w:author="Anders Hejlsberg" w:date="2014-11-01T15:43:00Z">
        <w:r>
          <w:t>Some examples of type alias declarations:</w:t>
        </w:r>
      </w:ins>
    </w:p>
    <w:p w14:paraId="3F5D99B5" w14:textId="77777777" w:rsidR="00F2478E" w:rsidRDefault="00F2478E" w:rsidP="00F2478E">
      <w:pPr>
        <w:pStyle w:val="Code"/>
        <w:rPr>
          <w:ins w:id="1193" w:author="Anders Hejlsberg" w:date="2014-11-01T15:43:00Z"/>
        </w:rPr>
      </w:pPr>
      <w:ins w:id="1194" w:author="Anders Hejlsberg" w:date="2014-11-01T15:43:00Z">
        <w:r w:rsidRPr="00582570">
          <w:rPr>
            <w:color w:val="0000FF"/>
            <w:highlight w:val="white"/>
          </w:rPr>
          <w:t>type</w:t>
        </w:r>
        <w:r>
          <w:t xml:space="preserve"> StringOrNumber = </w:t>
        </w:r>
        <w:r w:rsidRPr="00582570">
          <w:rPr>
            <w:color w:val="0000FF"/>
            <w:highlight w:val="white"/>
          </w:rPr>
          <w:t>string</w:t>
        </w:r>
        <w:r>
          <w:t xml:space="preserve"> | </w:t>
        </w:r>
        <w:r w:rsidRPr="00582570">
          <w:rPr>
            <w:color w:val="0000FF"/>
            <w:highlight w:val="white"/>
          </w:rPr>
          <w:t>number</w:t>
        </w:r>
        <w:r>
          <w:t>;</w:t>
        </w:r>
        <w:r>
          <w:br/>
        </w:r>
        <w:r w:rsidRPr="00582570">
          <w:rPr>
            <w:color w:val="0000FF"/>
            <w:highlight w:val="white"/>
          </w:rPr>
          <w:t>type</w:t>
        </w:r>
        <w:r>
          <w:t xml:space="preserve"> Text = </w:t>
        </w:r>
        <w:r w:rsidRPr="00582570">
          <w:rPr>
            <w:color w:val="0000FF"/>
            <w:highlight w:val="white"/>
          </w:rPr>
          <w:t>string</w:t>
        </w:r>
        <w:r w:rsidR="00B501B4">
          <w:t xml:space="preserve"> | { text: </w:t>
        </w:r>
        <w:r w:rsidR="00B501B4" w:rsidRPr="00B501B4">
          <w:rPr>
            <w:color w:val="0000FF"/>
            <w:highlight w:val="white"/>
          </w:rPr>
          <w:t>string</w:t>
        </w:r>
        <w:r w:rsidR="00B501B4">
          <w:t xml:space="preserve"> };</w:t>
        </w:r>
        <w:r>
          <w:br/>
        </w:r>
        <w:r w:rsidRPr="00582570">
          <w:rPr>
            <w:color w:val="0000FF"/>
            <w:highlight w:val="white"/>
          </w:rPr>
          <w:t>type</w:t>
        </w:r>
        <w:r w:rsidR="00DF5B3C">
          <w:t xml:space="preserve"> Coordinates</w:t>
        </w:r>
        <w:r>
          <w:t xml:space="preserve"> = [</w:t>
        </w:r>
        <w:r w:rsidRPr="00582570">
          <w:rPr>
            <w:color w:val="0000FF"/>
            <w:highlight w:val="white"/>
          </w:rPr>
          <w:t>number</w:t>
        </w:r>
        <w:r>
          <w:t xml:space="preserve">, </w:t>
        </w:r>
        <w:r w:rsidRPr="00582570">
          <w:rPr>
            <w:color w:val="0000FF"/>
            <w:highlight w:val="white"/>
          </w:rPr>
          <w:t>number</w:t>
        </w:r>
        <w:r>
          <w:t>];</w:t>
        </w:r>
        <w:r>
          <w:br/>
        </w:r>
        <w:r w:rsidRPr="00582570">
          <w:rPr>
            <w:color w:val="0000FF"/>
            <w:highlight w:val="white"/>
          </w:rPr>
          <w:t>type</w:t>
        </w:r>
        <w:r>
          <w:t xml:space="preserve"> NameLookup = Dictionary&lt;</w:t>
        </w:r>
        <w:r w:rsidRPr="00582570">
          <w:rPr>
            <w:color w:val="0000FF"/>
            <w:highlight w:val="white"/>
          </w:rPr>
          <w:t>string</w:t>
        </w:r>
        <w:r>
          <w:t>, Person&gt;;</w:t>
        </w:r>
        <w:r>
          <w:br/>
        </w:r>
        <w:r w:rsidRPr="00582570">
          <w:rPr>
            <w:color w:val="0000FF"/>
            <w:highlight w:val="white"/>
          </w:rPr>
          <w:t>type</w:t>
        </w:r>
        <w:r>
          <w:t xml:space="preserve"> Callback = (data: </w:t>
        </w:r>
        <w:r w:rsidRPr="00582570">
          <w:rPr>
            <w:color w:val="0000FF"/>
            <w:highlight w:val="white"/>
          </w:rPr>
          <w:t>string</w:t>
        </w:r>
        <w:r>
          <w:t xml:space="preserve">) =&gt; </w:t>
        </w:r>
        <w:r w:rsidRPr="00582570">
          <w:rPr>
            <w:color w:val="0000FF"/>
            <w:highlight w:val="white"/>
          </w:rPr>
          <w:t>void</w:t>
        </w:r>
        <w:r>
          <w:t>;</w:t>
        </w:r>
        <w:r w:rsidR="00740C77">
          <w:br/>
        </w:r>
        <w:r w:rsidR="00740C77" w:rsidRPr="00740C77">
          <w:rPr>
            <w:color w:val="0000FF"/>
            <w:highlight w:val="white"/>
          </w:rPr>
          <w:t>type</w:t>
        </w:r>
        <w:r w:rsidR="00740C77">
          <w:t xml:space="preserve"> RecFunc = () =&gt; RecFunc;</w:t>
        </w:r>
        <w:r>
          <w:br/>
        </w:r>
        <w:r w:rsidRPr="00582570">
          <w:rPr>
            <w:color w:val="0000FF"/>
            <w:highlight w:val="white"/>
          </w:rPr>
          <w:t>type</w:t>
        </w:r>
        <w:r>
          <w:t xml:space="preserve"> ObjectStatics = </w:t>
        </w:r>
        <w:r w:rsidRPr="00582570">
          <w:rPr>
            <w:color w:val="0000FF"/>
            <w:highlight w:val="white"/>
          </w:rPr>
          <w:t>typeof</w:t>
        </w:r>
        <w:r>
          <w:t xml:space="preserve"> Object;</w:t>
        </w:r>
      </w:ins>
    </w:p>
    <w:p w14:paraId="04DE8FF2" w14:textId="77777777" w:rsidR="0029341D" w:rsidRDefault="0029341D" w:rsidP="00F2478E">
      <w:pPr>
        <w:rPr>
          <w:ins w:id="1195" w:author="Anders Hejlsberg" w:date="2014-11-01T15:43:00Z"/>
        </w:rPr>
      </w:pPr>
      <w:ins w:id="1196" w:author="Anders Hejlsberg" w:date="2014-11-01T15:43:00Z">
        <w:r>
          <w:t xml:space="preserve">Interface types have </w:t>
        </w:r>
        <w:r w:rsidR="003B24D5">
          <w:t>many</w:t>
        </w:r>
        <w:r>
          <w:t xml:space="preserve"> similarities </w:t>
        </w:r>
        <w:r w:rsidR="000E1002">
          <w:t>to</w:t>
        </w:r>
        <w:r>
          <w:t xml:space="preserve"> type ali</w:t>
        </w:r>
        <w:r w:rsidR="000E1002">
          <w:t>a</w:t>
        </w:r>
        <w:r>
          <w:t xml:space="preserve">ses for object type literals, but </w:t>
        </w:r>
        <w:r w:rsidR="000E1002">
          <w:t>since</w:t>
        </w:r>
        <w:r>
          <w:t xml:space="preserve"> interface types offer more capabilities </w:t>
        </w:r>
        <w:r w:rsidR="000E1002">
          <w:t>they are generally</w:t>
        </w:r>
        <w:r>
          <w:t xml:space="preserve"> preferred to type aliases. For example, the interface type</w:t>
        </w:r>
      </w:ins>
    </w:p>
    <w:p w14:paraId="6944EC8F" w14:textId="77777777" w:rsidR="0029341D" w:rsidRDefault="0029341D" w:rsidP="0029341D">
      <w:pPr>
        <w:pStyle w:val="Code"/>
        <w:rPr>
          <w:ins w:id="1197" w:author="Anders Hejlsberg" w:date="2014-11-01T15:43:00Z"/>
        </w:rPr>
      </w:pPr>
      <w:ins w:id="1198" w:author="Anders Hejlsberg" w:date="2014-11-01T15:43:00Z">
        <w:r w:rsidRPr="00582570">
          <w:rPr>
            <w:color w:val="0000FF"/>
            <w:highlight w:val="white"/>
          </w:rPr>
          <w:t>interface</w:t>
        </w:r>
        <w:r>
          <w:t xml:space="preserve"> Point {</w:t>
        </w:r>
        <w:r>
          <w:br/>
          <w:t xml:space="preserve">    x: </w:t>
        </w:r>
        <w:r w:rsidRPr="00582570">
          <w:rPr>
            <w:color w:val="0000FF"/>
            <w:highlight w:val="white"/>
          </w:rPr>
          <w:t>number</w:t>
        </w:r>
        <w:r>
          <w:t>;</w:t>
        </w:r>
        <w:r>
          <w:br/>
          <w:t xml:space="preserve">    y: </w:t>
        </w:r>
        <w:r w:rsidRPr="00582570">
          <w:rPr>
            <w:color w:val="0000FF"/>
            <w:highlight w:val="white"/>
          </w:rPr>
          <w:t>number</w:t>
        </w:r>
        <w:r>
          <w:t>;</w:t>
        </w:r>
        <w:r>
          <w:br/>
          <w:t>}</w:t>
        </w:r>
      </w:ins>
    </w:p>
    <w:p w14:paraId="14342C41" w14:textId="77777777" w:rsidR="0029341D" w:rsidRDefault="000E1002" w:rsidP="00F2478E">
      <w:pPr>
        <w:rPr>
          <w:ins w:id="1199" w:author="Anders Hejlsberg" w:date="2014-11-01T15:43:00Z"/>
        </w:rPr>
      </w:pPr>
      <w:ins w:id="1200" w:author="Anders Hejlsberg" w:date="2014-11-01T15:43:00Z">
        <w:r>
          <w:t>could be written as the type alias</w:t>
        </w:r>
      </w:ins>
    </w:p>
    <w:p w14:paraId="30926838" w14:textId="77777777" w:rsidR="00582570" w:rsidRDefault="00582570" w:rsidP="00582570">
      <w:pPr>
        <w:pStyle w:val="Code"/>
        <w:rPr>
          <w:ins w:id="1201" w:author="Anders Hejlsberg" w:date="2014-11-01T15:43:00Z"/>
        </w:rPr>
      </w:pPr>
      <w:ins w:id="1202" w:author="Anders Hejlsberg" w:date="2014-11-01T15:43:00Z">
        <w:r w:rsidRPr="00582570">
          <w:rPr>
            <w:color w:val="0000FF"/>
            <w:highlight w:val="white"/>
          </w:rPr>
          <w:lastRenderedPageBreak/>
          <w:t>type</w:t>
        </w:r>
        <w:r w:rsidR="0029341D">
          <w:t xml:space="preserve"> Point = {</w:t>
        </w:r>
        <w:r>
          <w:br/>
          <w:t xml:space="preserve">    x: </w:t>
        </w:r>
        <w:r w:rsidRPr="00582570">
          <w:rPr>
            <w:color w:val="0000FF"/>
            <w:highlight w:val="white"/>
          </w:rPr>
          <w:t>number</w:t>
        </w:r>
        <w:r>
          <w:t>;</w:t>
        </w:r>
        <w:r>
          <w:br/>
          <w:t xml:space="preserve">    y: </w:t>
        </w:r>
        <w:r w:rsidRPr="00582570">
          <w:rPr>
            <w:color w:val="0000FF"/>
            <w:highlight w:val="white"/>
          </w:rPr>
          <w:t>number</w:t>
        </w:r>
        <w:r>
          <w:t>;</w:t>
        </w:r>
        <w:r>
          <w:br/>
          <w:t>};</w:t>
        </w:r>
      </w:ins>
    </w:p>
    <w:p w14:paraId="7BB5056E" w14:textId="77777777" w:rsidR="0029341D" w:rsidRDefault="000E1002" w:rsidP="0029341D">
      <w:pPr>
        <w:rPr>
          <w:ins w:id="1203" w:author="Anders Hejlsberg" w:date="2014-11-01T15:43:00Z"/>
        </w:rPr>
      </w:pPr>
      <w:bookmarkStart w:id="1204" w:name="_Ref320780546"/>
      <w:ins w:id="1205" w:author="Anders Hejlsberg" w:date="2014-11-01T15:43:00Z">
        <w:r>
          <w:t xml:space="preserve">However, doing so means </w:t>
        </w:r>
        <w:r w:rsidR="003B24D5">
          <w:t xml:space="preserve">the following </w:t>
        </w:r>
        <w:r>
          <w:t>capabilities are lost:</w:t>
        </w:r>
      </w:ins>
    </w:p>
    <w:p w14:paraId="6A9E4C09" w14:textId="77777777" w:rsidR="000E1002" w:rsidRDefault="003B24D5" w:rsidP="000E1002">
      <w:pPr>
        <w:pStyle w:val="ListParagraph"/>
        <w:numPr>
          <w:ilvl w:val="0"/>
          <w:numId w:val="63"/>
        </w:numPr>
        <w:rPr>
          <w:ins w:id="1206" w:author="Anders Hejlsberg" w:date="2014-11-01T15:43:00Z"/>
        </w:rPr>
      </w:pPr>
      <w:ins w:id="1207" w:author="Anders Hejlsberg" w:date="2014-11-01T15:43:00Z">
        <w:r>
          <w:t>An interface can be named in an extends or implements clause</w:t>
        </w:r>
        <w:r w:rsidR="000E1002">
          <w:t>, but a type alias</w:t>
        </w:r>
        <w:r>
          <w:t xml:space="preserve"> for an object type literal cannot</w:t>
        </w:r>
        <w:r w:rsidR="000E1002">
          <w:t>.</w:t>
        </w:r>
      </w:ins>
    </w:p>
    <w:p w14:paraId="55D7F7DE" w14:textId="77777777" w:rsidR="000E1002" w:rsidRDefault="003B24D5" w:rsidP="000E1002">
      <w:pPr>
        <w:pStyle w:val="ListParagraph"/>
        <w:numPr>
          <w:ilvl w:val="0"/>
          <w:numId w:val="63"/>
        </w:numPr>
        <w:rPr>
          <w:ins w:id="1208" w:author="Anders Hejlsberg" w:date="2014-11-01T15:43:00Z"/>
        </w:rPr>
      </w:pPr>
      <w:ins w:id="1209" w:author="Anders Hejlsberg" w:date="2014-11-01T15:43:00Z">
        <w:r>
          <w:t>An interface can have</w:t>
        </w:r>
        <w:r w:rsidR="000E1002">
          <w:t xml:space="preserve"> multiple merged declarations, but a type alias</w:t>
        </w:r>
        <w:r>
          <w:t xml:space="preserve"> for an object type literal cannot</w:t>
        </w:r>
        <w:r w:rsidR="000E1002">
          <w:t>.</w:t>
        </w:r>
      </w:ins>
    </w:p>
    <w:p w14:paraId="594CF07D" w14:textId="77777777" w:rsidR="00893667" w:rsidRDefault="00893667" w:rsidP="000E1002">
      <w:pPr>
        <w:pStyle w:val="ListParagraph"/>
        <w:numPr>
          <w:ilvl w:val="0"/>
          <w:numId w:val="63"/>
        </w:numPr>
        <w:rPr>
          <w:ins w:id="1210" w:author="Anders Hejlsberg" w:date="2014-11-01T15:43:00Z"/>
        </w:rPr>
      </w:pPr>
      <w:ins w:id="1211" w:author="Anders Hejlsberg" w:date="2014-11-01T15:43:00Z">
        <w:r>
          <w:t>An interface can have type parameters, but a type alias for an object type literal cannot.</w:t>
        </w:r>
      </w:ins>
    </w:p>
    <w:p w14:paraId="77B2DA60" w14:textId="77777777" w:rsidR="00893667" w:rsidRDefault="003B24D5" w:rsidP="000E1002">
      <w:pPr>
        <w:pStyle w:val="ListParagraph"/>
        <w:numPr>
          <w:ilvl w:val="0"/>
          <w:numId w:val="63"/>
        </w:numPr>
        <w:rPr>
          <w:ins w:id="1212" w:author="Anders Hejlsberg" w:date="2014-11-01T15:43:00Z"/>
        </w:rPr>
      </w:pPr>
      <w:ins w:id="1213" w:author="Anders Hejlsberg" w:date="2014-11-01T15:43:00Z">
        <w:r>
          <w:t xml:space="preserve">An interface is referenced by its name in error messages and tooling, but a type alias </w:t>
        </w:r>
        <w:r w:rsidR="00A44CFE">
          <w:t xml:space="preserve">is always </w:t>
        </w:r>
        <w:r>
          <w:t>expanded to its structural representation.</w:t>
        </w:r>
        <w:r w:rsidR="00893667">
          <w:t xml:space="preserve"> </w:t>
        </w:r>
      </w:ins>
    </w:p>
    <w:p w14:paraId="23709574" w14:textId="77777777" w:rsidR="0044410D" w:rsidRPr="0044410D" w:rsidRDefault="00DB2AF0" w:rsidP="00E23655">
      <w:pPr>
        <w:pStyle w:val="Heading2"/>
      </w:pPr>
      <w:bookmarkStart w:id="1214" w:name="_Toc402619858"/>
      <w:bookmarkStart w:id="1215" w:name="_Toc401414043"/>
      <w:r>
        <w:t>Type Relationships</w:t>
      </w:r>
      <w:bookmarkEnd w:id="1204"/>
      <w:bookmarkEnd w:id="1214"/>
      <w:bookmarkEnd w:id="1215"/>
    </w:p>
    <w:p w14:paraId="3122514B" w14:textId="77777777" w:rsidR="0044410D" w:rsidRPr="0044410D" w:rsidRDefault="00DB2AF0" w:rsidP="00DB2AF0">
      <w:r>
        <w:t xml:space="preserve">Types in </w:t>
      </w:r>
      <w:r w:rsidR="003C5236">
        <w:t>TypeScript</w:t>
      </w:r>
      <w:r w:rsidR="009D0533">
        <w:t xml:space="preserve"> have identity, subtype, </w:t>
      </w:r>
      <w:r>
        <w:t>supertype</w:t>
      </w:r>
      <w:r w:rsidR="009D0533">
        <w:t>, and assignment compatibility</w:t>
      </w:r>
      <w:r w:rsidR="00D10454">
        <w:t xml:space="preserve"> relationships as defined in the following sections.</w:t>
      </w:r>
    </w:p>
    <w:p w14:paraId="1ED40467" w14:textId="77777777" w:rsidR="0044410D" w:rsidRPr="0044410D" w:rsidRDefault="00B17BE7" w:rsidP="00DB2AF0">
      <w:pPr>
        <w:rPr>
          <w:del w:id="1216" w:author="Anders Hejlsberg" w:date="2014-11-01T15:43:00Z"/>
        </w:rPr>
      </w:pPr>
      <w:bookmarkStart w:id="1217" w:name="_Ref366164315"/>
      <w:bookmarkStart w:id="1218" w:name="_Ref402359294"/>
      <w:bookmarkStart w:id="1219" w:name="_Toc402619859"/>
      <w:del w:id="1220" w:author="Anders Hejlsberg" w:date="2014-11-01T15:43:00Z">
        <w:r>
          <w:delText xml:space="preserve">For purposes of determining type relationships, all object types appear to have the members of the </w:delText>
        </w:r>
        <w:r w:rsidR="008F4735">
          <w:delText>'</w:delText>
        </w:r>
        <w:r w:rsidRPr="00C85A52">
          <w:delText>Object</w:delText>
        </w:r>
        <w:r w:rsidR="008F4735">
          <w:delText>'</w:delText>
        </w:r>
        <w:r>
          <w:delText xml:space="preserve"> interface unless those members are hidden by members with the same name in the object types, and object types with one or more call or construct signatures appear to have the members of the </w:delText>
        </w:r>
        <w:r w:rsidR="008F4735">
          <w:delText>'</w:delText>
        </w:r>
        <w:r>
          <w:delText>Function</w:delText>
        </w:r>
        <w:r w:rsidR="008F4735">
          <w:delText>'</w:delText>
        </w:r>
        <w:r>
          <w:delText xml:space="preserve"> interface unless those members are hidden by members with the same name in the object types.</w:delText>
        </w:r>
        <w:r w:rsidR="00DD25C7">
          <w:delText xml:space="preserve"> Apparent types (section </w:delText>
        </w:r>
        <w:r w:rsidR="00DD25C7">
          <w:fldChar w:fldCharType="begin"/>
        </w:r>
        <w:r w:rsidR="00DD25C7">
          <w:delInstrText xml:space="preserve"> REF _Ref366164315 \r \h </w:delInstrText>
        </w:r>
        <w:r w:rsidR="00DD25C7">
          <w:fldChar w:fldCharType="separate"/>
        </w:r>
        <w:r w:rsidR="00633278">
          <w:delText>3.8.1</w:delText>
        </w:r>
        <w:r w:rsidR="00DD25C7">
          <w:fldChar w:fldCharType="end"/>
        </w:r>
        <w:r w:rsidR="00DD25C7">
          <w:delText xml:space="preserve">) that are object types </w:delText>
        </w:r>
        <w:r w:rsidR="006D5F19">
          <w:delText>appear to have</w:delText>
        </w:r>
        <w:r w:rsidR="00DD25C7">
          <w:delText xml:space="preserve"> these extra members as well.</w:delText>
        </w:r>
      </w:del>
    </w:p>
    <w:p w14:paraId="46B9A62E" w14:textId="77777777" w:rsidR="0044410D" w:rsidRPr="0044410D" w:rsidRDefault="00B17BE7" w:rsidP="00B17BE7">
      <w:pPr>
        <w:pStyle w:val="Heading3"/>
        <w:rPr>
          <w:del w:id="1221" w:author="Anders Hejlsberg" w:date="2014-11-01T15:43:00Z"/>
          <w:highlight w:val="white"/>
        </w:rPr>
      </w:pPr>
      <w:bookmarkStart w:id="1222" w:name="_Toc401414044"/>
      <w:del w:id="1223" w:author="Anders Hejlsberg" w:date="2014-11-01T15:43:00Z">
        <w:r>
          <w:rPr>
            <w:highlight w:val="white"/>
          </w:rPr>
          <w:delText>Apparent Type</w:delText>
        </w:r>
        <w:bookmarkEnd w:id="1222"/>
      </w:del>
    </w:p>
    <w:p w14:paraId="0C956F09" w14:textId="5B29067B" w:rsidR="0044410D" w:rsidRPr="0044410D" w:rsidRDefault="00293C53" w:rsidP="00B17BE7">
      <w:pPr>
        <w:pStyle w:val="Heading3"/>
        <w:rPr>
          <w:ins w:id="1224" w:author="Anders Hejlsberg" w:date="2014-11-01T15:43:00Z"/>
          <w:highlight w:val="white"/>
        </w:rPr>
      </w:pPr>
      <w:del w:id="1225" w:author="Anders Hejlsberg" w:date="2014-11-01T15:43:00Z">
        <w:r>
          <w:rPr>
            <w:highlight w:val="white"/>
          </w:rPr>
          <w:delText>In certain contexts a type appears</w:delText>
        </w:r>
        <w:r w:rsidR="00B17BE7">
          <w:rPr>
            <w:highlight w:val="white"/>
          </w:rPr>
          <w:delText xml:space="preserve"> to have the characteristics of </w:delText>
        </w:r>
        <w:r>
          <w:rPr>
            <w:highlight w:val="white"/>
          </w:rPr>
          <w:delText>a related</w:delText>
        </w:r>
        <w:r w:rsidR="00B17BE7">
          <w:rPr>
            <w:highlight w:val="white"/>
          </w:rPr>
          <w:delText xml:space="preserve"> type called the type</w:delText>
        </w:r>
        <w:r w:rsidR="008F4735">
          <w:rPr>
            <w:highlight w:val="white"/>
          </w:rPr>
          <w:delText>'</w:delText>
        </w:r>
        <w:r w:rsidR="00B17BE7">
          <w:rPr>
            <w:highlight w:val="white"/>
          </w:rPr>
          <w:delText xml:space="preserve">s </w:delText>
        </w:r>
        <w:r w:rsidR="00B17BE7" w:rsidRPr="00B17BE7">
          <w:rPr>
            <w:b/>
            <w:i/>
            <w:highlight w:val="white"/>
          </w:rPr>
          <w:delText>apparent type</w:delText>
        </w:r>
        <w:r w:rsidR="00B17BE7">
          <w:rPr>
            <w:highlight w:val="white"/>
          </w:rPr>
          <w:delText xml:space="preserve">. </w:delText>
        </w:r>
        <w:r w:rsidR="007F61E0">
          <w:rPr>
            <w:highlight w:val="white"/>
          </w:rPr>
          <w:delText>Specifically, a type</w:delText>
        </w:r>
        <w:r w:rsidR="008F4735">
          <w:rPr>
            <w:highlight w:val="white"/>
          </w:rPr>
          <w:delText>'</w:delText>
        </w:r>
        <w:r w:rsidR="007F61E0">
          <w:rPr>
            <w:highlight w:val="white"/>
          </w:rPr>
          <w:delText>s apparent type is used when determining</w:delText>
        </w:r>
      </w:del>
      <w:ins w:id="1226" w:author="Anders Hejlsberg" w:date="2014-11-01T15:43:00Z">
        <w:r w:rsidR="00B17BE7">
          <w:rPr>
            <w:highlight w:val="white"/>
          </w:rPr>
          <w:t xml:space="preserve">Apparent </w:t>
        </w:r>
        <w:bookmarkEnd w:id="1217"/>
        <w:r w:rsidR="0048515E">
          <w:rPr>
            <w:highlight w:val="white"/>
          </w:rPr>
          <w:t>Members</w:t>
        </w:r>
        <w:bookmarkEnd w:id="1218"/>
        <w:bookmarkEnd w:id="1219"/>
      </w:ins>
    </w:p>
    <w:p w14:paraId="5BD15601" w14:textId="77777777" w:rsidR="00B70934" w:rsidRPr="009A124E" w:rsidRDefault="00B70934" w:rsidP="00B17BE7">
      <w:ins w:id="1227" w:author="Anders Hejlsberg" w:date="2014-11-01T15:43:00Z">
        <w:r>
          <w:rPr>
            <w:highlight w:val="white"/>
          </w:rPr>
          <w:t xml:space="preserve">The </w:t>
        </w:r>
        <w:r w:rsidRPr="00B70934">
          <w:rPr>
            <w:b/>
            <w:i/>
            <w:highlight w:val="white"/>
          </w:rPr>
          <w:t>apparent members</w:t>
        </w:r>
        <w:r>
          <w:rPr>
            <w:highlight w:val="white"/>
          </w:rPr>
          <w:t xml:space="preserve"> of a type are the members observed in</w:t>
        </w:r>
      </w:ins>
      <w:r>
        <w:rPr>
          <w:highlight w:val="white"/>
        </w:rPr>
        <w:t xml:space="preserve"> subtype, supertype, and assignment compatibility relationships,</w:t>
      </w:r>
      <w:r>
        <w:t xml:space="preserve"> as well as in the type checking of property accesses (section </w:t>
      </w:r>
      <w:r>
        <w:fldChar w:fldCharType="begin"/>
      </w:r>
      <w:r>
        <w:instrText xml:space="preserve"> REF _Ref320780642 \r \h </w:instrText>
      </w:r>
      <w:r>
        <w:fldChar w:fldCharType="separate"/>
      </w:r>
      <w:r w:rsidR="00B510EF">
        <w:t>4.10</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B510EF">
        <w:t>4.11</w:t>
      </w:r>
      <w:r>
        <w:fldChar w:fldCharType="end"/>
      </w:r>
      <w:r>
        <w:t xml:space="preserve">), and function calls (section </w:t>
      </w:r>
      <w:r>
        <w:fldChar w:fldCharType="begin"/>
      </w:r>
      <w:r>
        <w:instrText xml:space="preserve"> REF _Ref320250038 \r \h </w:instrText>
      </w:r>
      <w:r>
        <w:fldChar w:fldCharType="separate"/>
      </w:r>
      <w:r w:rsidR="00B510EF">
        <w:t>4.12</w:t>
      </w:r>
      <w:r>
        <w:fldChar w:fldCharType="end"/>
      </w:r>
      <w:r>
        <w:t>).</w:t>
      </w:r>
      <w:ins w:id="1228" w:author="Anders Hejlsberg" w:date="2014-11-01T15:43:00Z">
        <w:r w:rsidR="009A124E">
          <w:t xml:space="preserve"> </w:t>
        </w:r>
        <w:r w:rsidR="00A441D4">
          <w:t xml:space="preserve">The </w:t>
        </w:r>
        <w:r w:rsidR="00A579D4">
          <w:rPr>
            <w:highlight w:val="white"/>
          </w:rPr>
          <w:t>a</w:t>
        </w:r>
        <w:r w:rsidR="009A124E">
          <w:rPr>
            <w:highlight w:val="white"/>
          </w:rPr>
          <w:t xml:space="preserve">pparent members </w:t>
        </w:r>
        <w:r w:rsidR="00A441D4">
          <w:rPr>
            <w:highlight w:val="white"/>
          </w:rPr>
          <w:t xml:space="preserve">of a type </w:t>
        </w:r>
        <w:r>
          <w:rPr>
            <w:highlight w:val="white"/>
          </w:rPr>
          <w:t xml:space="preserve">are </w:t>
        </w:r>
        <w:r w:rsidR="009A124E">
          <w:rPr>
            <w:highlight w:val="white"/>
          </w:rPr>
          <w:t>determined</w:t>
        </w:r>
        <w:r>
          <w:rPr>
            <w:highlight w:val="white"/>
          </w:rPr>
          <w:t xml:space="preserve"> as follows:</w:t>
        </w:r>
      </w:ins>
    </w:p>
    <w:p w14:paraId="4FEA795F" w14:textId="77777777" w:rsidR="0044410D" w:rsidRPr="0044410D" w:rsidRDefault="00B70934" w:rsidP="00B17BE7">
      <w:pPr>
        <w:rPr>
          <w:del w:id="1229" w:author="Anders Hejlsberg" w:date="2014-11-01T15:43:00Z"/>
          <w:highlight w:val="white"/>
        </w:rPr>
      </w:pPr>
      <w:r>
        <w:rPr>
          <w:highlight w:val="white"/>
        </w:rPr>
        <w:t xml:space="preserve">The apparent </w:t>
      </w:r>
      <w:del w:id="1230" w:author="Anders Hejlsberg" w:date="2014-11-01T15:43:00Z">
        <w:r w:rsidR="00B17BE7">
          <w:rPr>
            <w:highlight w:val="white"/>
          </w:rPr>
          <w:delText xml:space="preserve">type of a type </w:delText>
        </w:r>
        <w:r w:rsidR="00B17BE7" w:rsidRPr="00B17BE7">
          <w:rPr>
            <w:i/>
            <w:highlight w:val="white"/>
          </w:rPr>
          <w:delText>T</w:delText>
        </w:r>
        <w:r w:rsidR="00B17BE7">
          <w:rPr>
            <w:highlight w:val="white"/>
          </w:rPr>
          <w:delText xml:space="preserve"> is defined as follows:</w:delText>
        </w:r>
      </w:del>
    </w:p>
    <w:p w14:paraId="08DD44E0" w14:textId="26B3C2D9" w:rsidR="002A60E8" w:rsidRPr="0044410D" w:rsidRDefault="00B17BE7" w:rsidP="002A60E8">
      <w:pPr>
        <w:pStyle w:val="ListParagraph"/>
        <w:numPr>
          <w:ilvl w:val="0"/>
          <w:numId w:val="34"/>
        </w:numPr>
      </w:pPr>
      <w:del w:id="1231" w:author="Anders Hejlsberg" w:date="2014-11-01T15:43:00Z">
        <w:r>
          <w:delText xml:space="preserve">If </w:delText>
        </w:r>
        <w:r>
          <w:rPr>
            <w:i/>
          </w:rPr>
          <w:delText>T</w:delText>
        </w:r>
        <w:r>
          <w:delText xml:space="preserve"> is </w:delText>
        </w:r>
      </w:del>
      <w:ins w:id="1232" w:author="Anders Hejlsberg" w:date="2014-11-01T15:43:00Z">
        <w:r w:rsidR="00B70934">
          <w:rPr>
            <w:highlight w:val="white"/>
          </w:rPr>
          <w:t xml:space="preserve">members of </w:t>
        </w:r>
      </w:ins>
      <w:r w:rsidR="002A60E8">
        <w:t xml:space="preserve">the primitive </w:t>
      </w:r>
      <w:del w:id="1233" w:author="Anders Hejlsberg" w:date="2014-11-01T15:43:00Z">
        <w:r>
          <w:delText>type</w:delText>
        </w:r>
      </w:del>
      <w:ins w:id="1234" w:author="Anders Hejlsberg" w:date="2014-11-01T15:43:00Z">
        <w:r w:rsidR="002A60E8">
          <w:t>types</w:t>
        </w:r>
      </w:ins>
      <w:r w:rsidR="002A60E8">
        <w:t xml:space="preserve"> Number, Boolean, </w:t>
      </w:r>
      <w:del w:id="1235" w:author="Anders Hejlsberg" w:date="2014-11-01T15:43:00Z">
        <w:r>
          <w:delText>or</w:delText>
        </w:r>
      </w:del>
      <w:ins w:id="1236" w:author="Anders Hejlsberg" w:date="2014-11-01T15:43:00Z">
        <w:r w:rsidR="002A60E8">
          <w:t>and</w:t>
        </w:r>
      </w:ins>
      <w:r w:rsidR="002A60E8">
        <w:t xml:space="preserve"> String</w:t>
      </w:r>
      <w:del w:id="1237" w:author="Anders Hejlsberg" w:date="2014-11-01T15:43:00Z">
        <w:r>
          <w:delText>,</w:delText>
        </w:r>
      </w:del>
      <w:ins w:id="1238" w:author="Anders Hejlsberg" w:date="2014-11-01T15:43:00Z">
        <w:r w:rsidR="002A60E8">
          <w:t xml:space="preserve"> are</w:t>
        </w:r>
      </w:ins>
      <w:r w:rsidR="002A60E8">
        <w:t xml:space="preserve"> the apparent </w:t>
      </w:r>
      <w:del w:id="1239" w:author="Anders Hejlsberg" w:date="2014-11-01T15:43:00Z">
        <w:r>
          <w:delText xml:space="preserve">type of </w:delText>
        </w:r>
        <w:r w:rsidRPr="00B42F8B">
          <w:rPr>
            <w:i/>
          </w:rPr>
          <w:delText>T</w:delText>
        </w:r>
        <w:r>
          <w:delText xml:space="preserve"> is the </w:delText>
        </w:r>
        <w:r w:rsidR="007F61E0">
          <w:delText xml:space="preserve">augmented form </w:delText>
        </w:r>
        <w:r w:rsidR="00270658">
          <w:delText>(as defined below)</w:delText>
        </w:r>
      </w:del>
      <w:ins w:id="1240" w:author="Anders Hejlsberg" w:date="2014-11-01T15:43:00Z">
        <w:r w:rsidR="002A60E8">
          <w:t>members</w:t>
        </w:r>
      </w:ins>
      <w:r w:rsidR="002A60E8">
        <w:t xml:space="preserve"> of the global interface </w:t>
      </w:r>
      <w:del w:id="1241" w:author="Anders Hejlsberg" w:date="2014-11-01T15:43:00Z">
        <w:r>
          <w:delText>type</w:delText>
        </w:r>
      </w:del>
      <w:ins w:id="1242" w:author="Anders Hejlsberg" w:date="2014-11-01T15:43:00Z">
        <w:r w:rsidR="002A60E8">
          <w:t>types</w:t>
        </w:r>
      </w:ins>
      <w:r w:rsidR="002A60E8">
        <w:t xml:space="preserve"> 'Number', 'Boolean', </w:t>
      </w:r>
      <w:del w:id="1243" w:author="Anders Hejlsberg" w:date="2014-11-01T15:43:00Z">
        <w:r w:rsidR="00BF3269">
          <w:delText>or</w:delText>
        </w:r>
      </w:del>
      <w:ins w:id="1244" w:author="Anders Hejlsberg" w:date="2014-11-01T15:43:00Z">
        <w:r w:rsidR="002A60E8">
          <w:t>and</w:t>
        </w:r>
      </w:ins>
      <w:r w:rsidR="002A60E8">
        <w:t xml:space="preserve"> 'String'</w:t>
      </w:r>
      <w:ins w:id="1245" w:author="Anders Hejlsberg" w:date="2014-11-01T15:43:00Z">
        <w:r w:rsidR="002A60E8">
          <w:t xml:space="preserve"> respectively</w:t>
        </w:r>
      </w:ins>
      <w:r w:rsidR="002A60E8">
        <w:t>.</w:t>
      </w:r>
    </w:p>
    <w:p w14:paraId="2BA7F70E" w14:textId="788DFCF3" w:rsidR="00B70934" w:rsidRDefault="00B17BE7" w:rsidP="003F35D7">
      <w:pPr>
        <w:pStyle w:val="ListParagraph"/>
        <w:numPr>
          <w:ilvl w:val="0"/>
          <w:numId w:val="62"/>
        </w:numPr>
        <w:rPr>
          <w:highlight w:val="white"/>
          <w:rPrChange w:id="1246" w:author="Anders Hejlsberg" w:date="2014-11-01T15:43:00Z">
            <w:rPr/>
          </w:rPrChange>
        </w:rPr>
        <w:pPrChange w:id="1247" w:author="Anders Hejlsberg" w:date="2014-11-01T15:43:00Z">
          <w:pPr>
            <w:pStyle w:val="ListParagraph"/>
            <w:numPr>
              <w:numId w:val="34"/>
            </w:numPr>
            <w:ind w:hanging="360"/>
          </w:pPr>
        </w:pPrChange>
      </w:pPr>
      <w:del w:id="1248" w:author="Anders Hejlsberg" w:date="2014-11-01T15:43:00Z">
        <w:r>
          <w:delText xml:space="preserve">if </w:delText>
        </w:r>
        <w:r>
          <w:rPr>
            <w:i/>
          </w:rPr>
          <w:delText>T</w:delText>
        </w:r>
        <w:r>
          <w:delText xml:space="preserve"> is </w:delText>
        </w:r>
      </w:del>
      <w:ins w:id="1249" w:author="Anders Hejlsberg" w:date="2014-11-01T15:43:00Z">
        <w:r w:rsidR="002A60E8">
          <w:rPr>
            <w:highlight w:val="white"/>
          </w:rPr>
          <w:t xml:space="preserve">The apparent members of </w:t>
        </w:r>
      </w:ins>
      <w:r w:rsidR="002A60E8">
        <w:rPr>
          <w:highlight w:val="white"/>
          <w:rPrChange w:id="1250" w:author="Anders Hejlsberg" w:date="2014-11-01T15:43:00Z">
            <w:rPr/>
          </w:rPrChange>
        </w:rPr>
        <w:t>an enum type</w:t>
      </w:r>
      <w:del w:id="1251" w:author="Anders Hejlsberg" w:date="2014-11-01T15:43:00Z">
        <w:r>
          <w:delText>,</w:delText>
        </w:r>
      </w:del>
      <w:ins w:id="1252" w:author="Anders Hejlsberg" w:date="2014-11-01T15:43:00Z">
        <w:r w:rsidR="002A60E8">
          <w:rPr>
            <w:highlight w:val="white"/>
          </w:rPr>
          <w:t xml:space="preserve"> are</w:t>
        </w:r>
      </w:ins>
      <w:r w:rsidR="002A60E8">
        <w:rPr>
          <w:highlight w:val="white"/>
          <w:rPrChange w:id="1253" w:author="Anders Hejlsberg" w:date="2014-11-01T15:43:00Z">
            <w:rPr/>
          </w:rPrChange>
        </w:rPr>
        <w:t xml:space="preserve"> the apparent </w:t>
      </w:r>
      <w:del w:id="1254" w:author="Anders Hejlsberg" w:date="2014-11-01T15:43:00Z">
        <w:r>
          <w:delText xml:space="preserve">type of </w:delText>
        </w:r>
        <w:r w:rsidRPr="00B42F8B">
          <w:rPr>
            <w:i/>
          </w:rPr>
          <w:delText>T</w:delText>
        </w:r>
        <w:r>
          <w:delText xml:space="preserve"> is the </w:delText>
        </w:r>
        <w:r w:rsidR="00BF3269">
          <w:delText xml:space="preserve">augmented </w:delText>
        </w:r>
        <w:r w:rsidR="007F61E0">
          <w:delText>form</w:delText>
        </w:r>
      </w:del>
      <w:ins w:id="1255" w:author="Anders Hejlsberg" w:date="2014-11-01T15:43:00Z">
        <w:r w:rsidR="002A60E8">
          <w:rPr>
            <w:highlight w:val="white"/>
          </w:rPr>
          <w:t>members</w:t>
        </w:r>
      </w:ins>
      <w:r w:rsidR="002A60E8">
        <w:rPr>
          <w:highlight w:val="white"/>
          <w:rPrChange w:id="1256" w:author="Anders Hejlsberg" w:date="2014-11-01T15:43:00Z">
            <w:rPr/>
          </w:rPrChange>
        </w:rPr>
        <w:t xml:space="preserve"> of the global interface type 'Number'.</w:t>
      </w:r>
    </w:p>
    <w:p w14:paraId="7A2DFE92" w14:textId="77777777" w:rsidR="0044410D" w:rsidRPr="0044410D" w:rsidRDefault="00BF3269" w:rsidP="00236652">
      <w:pPr>
        <w:pStyle w:val="ListParagraph"/>
        <w:numPr>
          <w:ilvl w:val="0"/>
          <w:numId w:val="34"/>
        </w:numPr>
        <w:rPr>
          <w:del w:id="1257" w:author="Anders Hejlsberg" w:date="2014-11-01T15:43:00Z"/>
        </w:rPr>
      </w:pPr>
      <w:del w:id="1258" w:author="Anders Hejlsberg" w:date="2014-11-01T15:43:00Z">
        <w:r>
          <w:delText xml:space="preserve">If </w:delText>
        </w:r>
        <w:r w:rsidRPr="007F61E0">
          <w:rPr>
            <w:i/>
          </w:rPr>
          <w:delText>T</w:delText>
        </w:r>
        <w:r>
          <w:delText xml:space="preserve"> is an object type, the apparent type of </w:delText>
        </w:r>
        <w:r w:rsidRPr="007F61E0">
          <w:rPr>
            <w:i/>
          </w:rPr>
          <w:delText>T</w:delText>
        </w:r>
        <w:r>
          <w:delText xml:space="preserve"> is the augmented form of </w:delText>
        </w:r>
        <w:r w:rsidRPr="007F61E0">
          <w:rPr>
            <w:i/>
          </w:rPr>
          <w:delText>T</w:delText>
        </w:r>
        <w:r>
          <w:delText>.</w:delText>
        </w:r>
      </w:del>
    </w:p>
    <w:p w14:paraId="65BD97F8" w14:textId="40433537" w:rsidR="002A60E8" w:rsidRDefault="00D94BC4" w:rsidP="003F35D7">
      <w:pPr>
        <w:pStyle w:val="ListParagraph"/>
        <w:numPr>
          <w:ilvl w:val="0"/>
          <w:numId w:val="62"/>
        </w:numPr>
        <w:rPr>
          <w:highlight w:val="white"/>
          <w:rPrChange w:id="1259" w:author="Anders Hejlsberg" w:date="2014-11-01T15:43:00Z">
            <w:rPr/>
          </w:rPrChange>
        </w:rPr>
        <w:pPrChange w:id="1260" w:author="Anders Hejlsberg" w:date="2014-11-01T15:43:00Z">
          <w:pPr>
            <w:pStyle w:val="ListParagraph"/>
            <w:numPr>
              <w:numId w:val="34"/>
            </w:numPr>
            <w:ind w:hanging="360"/>
          </w:pPr>
        </w:pPrChange>
      </w:pPr>
      <w:del w:id="1261" w:author="Anders Hejlsberg" w:date="2014-11-01T15:43:00Z">
        <w:r>
          <w:lastRenderedPageBreak/>
          <w:delText xml:space="preserve">If </w:delText>
        </w:r>
        <w:r w:rsidRPr="00D94BC4">
          <w:rPr>
            <w:i/>
          </w:rPr>
          <w:delText>T</w:delText>
        </w:r>
        <w:r>
          <w:delText xml:space="preserve"> is a type parameter, </w:delText>
        </w:r>
        <w:r w:rsidR="00B17BE7">
          <w:delText>the</w:delText>
        </w:r>
      </w:del>
      <w:ins w:id="1262" w:author="Anders Hejlsberg" w:date="2014-11-01T15:43:00Z">
        <w:r w:rsidR="002A60E8">
          <w:rPr>
            <w:highlight w:val="white"/>
          </w:rPr>
          <w:t>The</w:t>
        </w:r>
      </w:ins>
      <w:r w:rsidR="002A60E8">
        <w:rPr>
          <w:highlight w:val="white"/>
          <w:rPrChange w:id="1263" w:author="Anders Hejlsberg" w:date="2014-11-01T15:43:00Z">
            <w:rPr/>
          </w:rPrChange>
        </w:rPr>
        <w:t xml:space="preserve"> apparent </w:t>
      </w:r>
      <w:ins w:id="1264" w:author="Anders Hejlsberg" w:date="2014-11-01T15:43:00Z">
        <w:r w:rsidR="002A60E8">
          <w:rPr>
            <w:highlight w:val="white"/>
          </w:rPr>
          <w:t xml:space="preserve">members of a </w:t>
        </w:r>
      </w:ins>
      <w:r w:rsidR="002A60E8">
        <w:rPr>
          <w:highlight w:val="white"/>
          <w:rPrChange w:id="1265" w:author="Anders Hejlsberg" w:date="2014-11-01T15:43:00Z">
            <w:rPr/>
          </w:rPrChange>
        </w:rPr>
        <w:t xml:space="preserve">type </w:t>
      </w:r>
      <w:del w:id="1266" w:author="Anders Hejlsberg" w:date="2014-11-01T15:43:00Z">
        <w:r w:rsidR="00B17BE7">
          <w:delText xml:space="preserve">of </w:delText>
        </w:r>
        <w:r w:rsidR="00B17BE7" w:rsidRPr="00D94BC4">
          <w:rPr>
            <w:i/>
          </w:rPr>
          <w:delText>T</w:delText>
        </w:r>
        <w:r w:rsidR="00B17BE7">
          <w:delText xml:space="preserve"> is</w:delText>
        </w:r>
      </w:del>
      <w:ins w:id="1267" w:author="Anders Hejlsberg" w:date="2014-11-01T15:43:00Z">
        <w:r w:rsidR="002A60E8">
          <w:rPr>
            <w:highlight w:val="white"/>
          </w:rPr>
          <w:t>parameter are</w:t>
        </w:r>
      </w:ins>
      <w:r w:rsidR="002A60E8">
        <w:rPr>
          <w:highlight w:val="white"/>
          <w:rPrChange w:id="1268" w:author="Anders Hejlsberg" w:date="2014-11-01T15:43:00Z">
            <w:rPr/>
          </w:rPrChange>
        </w:rPr>
        <w:t xml:space="preserve"> the apparent </w:t>
      </w:r>
      <w:del w:id="1269" w:author="Anders Hejlsberg" w:date="2014-11-01T15:43:00Z">
        <w:r w:rsidR="007F0FFC">
          <w:delText>type</w:delText>
        </w:r>
      </w:del>
      <w:ins w:id="1270" w:author="Anders Hejlsberg" w:date="2014-11-01T15:43:00Z">
        <w:r w:rsidR="002A60E8">
          <w:rPr>
            <w:highlight w:val="white"/>
          </w:rPr>
          <w:t>members</w:t>
        </w:r>
      </w:ins>
      <w:r w:rsidR="002A60E8">
        <w:rPr>
          <w:highlight w:val="white"/>
          <w:rPrChange w:id="1271" w:author="Anders Hejlsberg" w:date="2014-11-01T15:43:00Z">
            <w:rPr/>
          </w:rPrChange>
        </w:rPr>
        <w:t xml:space="preserve"> of </w:t>
      </w:r>
      <w:del w:id="1272" w:author="Anders Hejlsberg" w:date="2014-11-01T15:43:00Z">
        <w:r w:rsidR="00FA319F" w:rsidRPr="00FA319F">
          <w:rPr>
            <w:i/>
          </w:rPr>
          <w:delText>T</w:delText>
        </w:r>
        <w:r w:rsidR="008F4735">
          <w:delText>'</w:delText>
        </w:r>
        <w:r w:rsidR="00FA319F">
          <w:delText>s</w:delText>
        </w:r>
      </w:del>
      <w:ins w:id="1273" w:author="Anders Hejlsberg" w:date="2014-11-01T15:43:00Z">
        <w:r w:rsidR="002A60E8">
          <w:rPr>
            <w:highlight w:val="white"/>
          </w:rPr>
          <w:t>the</w:t>
        </w:r>
      </w:ins>
      <w:r w:rsidR="002A60E8">
        <w:rPr>
          <w:highlight w:val="white"/>
          <w:rPrChange w:id="1274" w:author="Anders Hejlsberg" w:date="2014-11-01T15:43:00Z">
            <w:rPr/>
          </w:rPrChange>
        </w:rPr>
        <w:t xml:space="preserve"> base constraint </w:t>
      </w:r>
      <w:r w:rsidR="002A60E8">
        <w:t xml:space="preserve">(section </w:t>
      </w:r>
      <w:r w:rsidR="002A60E8">
        <w:fldChar w:fldCharType="begin"/>
      </w:r>
      <w:r w:rsidR="002A60E8">
        <w:instrText xml:space="preserve"> REF _Ref366146437 \r \h </w:instrText>
      </w:r>
      <w:r w:rsidR="002A60E8">
        <w:fldChar w:fldCharType="separate"/>
      </w:r>
      <w:r w:rsidR="00B510EF">
        <w:t>3.</w:t>
      </w:r>
      <w:del w:id="1275" w:author="Anders Hejlsberg" w:date="2014-11-01T15:43:00Z">
        <w:r w:rsidR="00633278">
          <w:delText>4</w:delText>
        </w:r>
      </w:del>
      <w:ins w:id="1276" w:author="Anders Hejlsberg" w:date="2014-11-01T15:43:00Z">
        <w:r w:rsidR="00B510EF">
          <w:t>5</w:t>
        </w:r>
      </w:ins>
      <w:r w:rsidR="00B510EF">
        <w:t>.1</w:t>
      </w:r>
      <w:r w:rsidR="002A60E8">
        <w:fldChar w:fldCharType="end"/>
      </w:r>
      <w:del w:id="1277" w:author="Anders Hejlsberg" w:date="2014-11-01T15:43:00Z">
        <w:r w:rsidR="00FA319F">
          <w:delText>)</w:delText>
        </w:r>
        <w:r w:rsidR="00B17BE7">
          <w:delText>.</w:delText>
        </w:r>
      </w:del>
      <w:ins w:id="1278" w:author="Anders Hejlsberg" w:date="2014-11-01T15:43:00Z">
        <w:r w:rsidR="002A60E8">
          <w:t xml:space="preserve">) </w:t>
        </w:r>
        <w:r w:rsidR="002A60E8">
          <w:rPr>
            <w:highlight w:val="white"/>
          </w:rPr>
          <w:t>of that type parameter.</w:t>
        </w:r>
      </w:ins>
    </w:p>
    <w:p w14:paraId="357BF4AA" w14:textId="3002EF06" w:rsidR="002D0FE8" w:rsidRDefault="00B17BE7" w:rsidP="003F35D7">
      <w:pPr>
        <w:pStyle w:val="ListParagraph"/>
        <w:numPr>
          <w:ilvl w:val="0"/>
          <w:numId w:val="62"/>
        </w:numPr>
        <w:rPr>
          <w:ins w:id="1279" w:author="Anders Hejlsberg" w:date="2014-11-01T15:43:00Z"/>
          <w:highlight w:val="white"/>
        </w:rPr>
      </w:pPr>
      <w:del w:id="1280" w:author="Anders Hejlsberg" w:date="2014-11-01T15:43:00Z">
        <w:r>
          <w:delText>Otherwise, the</w:delText>
        </w:r>
      </w:del>
      <w:ins w:id="1281" w:author="Anders Hejlsberg" w:date="2014-11-01T15:43:00Z">
        <w:r w:rsidR="002A60E8" w:rsidRPr="002A60E8">
          <w:rPr>
            <w:highlight w:val="white"/>
          </w:rPr>
          <w:t>The</w:t>
        </w:r>
      </w:ins>
      <w:r w:rsidR="002A60E8" w:rsidRPr="002A60E8">
        <w:rPr>
          <w:highlight w:val="white"/>
          <w:rPrChange w:id="1282" w:author="Anders Hejlsberg" w:date="2014-11-01T15:43:00Z">
            <w:rPr/>
          </w:rPrChange>
        </w:rPr>
        <w:t xml:space="preserve"> apparent </w:t>
      </w:r>
      <w:del w:id="1283" w:author="Anders Hejlsberg" w:date="2014-11-01T15:43:00Z">
        <w:r>
          <w:delText xml:space="preserve">type </w:delText>
        </w:r>
      </w:del>
      <w:ins w:id="1284" w:author="Anders Hejlsberg" w:date="2014-11-01T15:43:00Z">
        <w:r w:rsidR="002A60E8" w:rsidRPr="002A60E8">
          <w:rPr>
            <w:highlight w:val="white"/>
          </w:rPr>
          <w:t xml:space="preserve">members of an object type </w:t>
        </w:r>
        <w:r w:rsidR="002A60E8" w:rsidRPr="009A124E">
          <w:rPr>
            <w:i/>
            <w:highlight w:val="white"/>
          </w:rPr>
          <w:t>T</w:t>
        </w:r>
        <w:r w:rsidR="00A579D4">
          <w:rPr>
            <w:highlight w:val="white"/>
          </w:rPr>
          <w:t xml:space="preserve"> are the combination of the following:</w:t>
        </w:r>
      </w:ins>
    </w:p>
    <w:p w14:paraId="6F65E2FD" w14:textId="7B988CDF" w:rsidR="002D0FE8" w:rsidRDefault="002D0FE8" w:rsidP="002D0FE8">
      <w:pPr>
        <w:pStyle w:val="ListParagraph"/>
        <w:numPr>
          <w:ilvl w:val="1"/>
          <w:numId w:val="62"/>
        </w:numPr>
        <w:rPr>
          <w:highlight w:val="white"/>
          <w:rPrChange w:id="1285" w:author="Anders Hejlsberg" w:date="2014-11-01T15:43:00Z">
            <w:rPr/>
          </w:rPrChange>
        </w:rPr>
        <w:pPrChange w:id="1286" w:author="Anders Hejlsberg" w:date="2014-11-01T15:43:00Z">
          <w:pPr>
            <w:pStyle w:val="ListParagraph"/>
            <w:numPr>
              <w:numId w:val="34"/>
            </w:numPr>
            <w:ind w:hanging="360"/>
          </w:pPr>
        </w:pPrChange>
      </w:pPr>
      <w:ins w:id="1287" w:author="Anders Hejlsberg" w:date="2014-11-01T15:43:00Z">
        <w:r>
          <w:rPr>
            <w:highlight w:val="white"/>
          </w:rPr>
          <w:t>The declared and/or</w:t>
        </w:r>
        <w:r w:rsidR="002A60E8" w:rsidRPr="002A60E8">
          <w:rPr>
            <w:highlight w:val="white"/>
          </w:rPr>
          <w:t xml:space="preserve"> inherited members </w:t>
        </w:r>
      </w:ins>
      <w:r w:rsidR="002A60E8" w:rsidRPr="002A60E8">
        <w:rPr>
          <w:highlight w:val="white"/>
          <w:rPrChange w:id="1288" w:author="Anders Hejlsberg" w:date="2014-11-01T15:43:00Z">
            <w:rPr/>
          </w:rPrChange>
        </w:rPr>
        <w:t xml:space="preserve">of </w:t>
      </w:r>
      <w:r w:rsidR="002A60E8" w:rsidRPr="009A124E">
        <w:rPr>
          <w:i/>
          <w:highlight w:val="white"/>
          <w:rPrChange w:id="1289" w:author="Anders Hejlsberg" w:date="2014-11-01T15:43:00Z">
            <w:rPr>
              <w:i/>
            </w:rPr>
          </w:rPrChange>
        </w:rPr>
        <w:t>T</w:t>
      </w:r>
      <w:del w:id="1290" w:author="Anders Hejlsberg" w:date="2014-11-01T15:43:00Z">
        <w:r w:rsidR="00B17BE7">
          <w:delText xml:space="preserve"> is </w:delText>
        </w:r>
        <w:r w:rsidR="00B17BE7" w:rsidRPr="00B17BE7">
          <w:rPr>
            <w:i/>
          </w:rPr>
          <w:delText>T</w:delText>
        </w:r>
        <w:r w:rsidR="00B17BE7">
          <w:delText xml:space="preserve"> itself</w:delText>
        </w:r>
      </w:del>
      <w:r>
        <w:rPr>
          <w:highlight w:val="white"/>
          <w:rPrChange w:id="1291" w:author="Anders Hejlsberg" w:date="2014-11-01T15:43:00Z">
            <w:rPr/>
          </w:rPrChange>
        </w:rPr>
        <w:t>.</w:t>
      </w:r>
    </w:p>
    <w:p w14:paraId="32C1FDD2" w14:textId="7C57C1C3" w:rsidR="002D0FE8" w:rsidRDefault="007F61E0" w:rsidP="002D0FE8">
      <w:pPr>
        <w:pStyle w:val="ListParagraph"/>
        <w:numPr>
          <w:ilvl w:val="1"/>
          <w:numId w:val="62"/>
        </w:numPr>
        <w:rPr>
          <w:ins w:id="1292" w:author="Anders Hejlsberg" w:date="2014-11-01T15:43:00Z"/>
          <w:highlight w:val="white"/>
        </w:rPr>
      </w:pPr>
      <w:del w:id="1293" w:author="Anders Hejlsberg" w:date="2014-11-01T15:43:00Z">
        <w:r>
          <w:delText>The augmented form of a</w:delText>
        </w:r>
        <w:r w:rsidR="00CE31C3">
          <w:delText>n object</w:delText>
        </w:r>
        <w:r>
          <w:delText xml:space="preserve"> type </w:delText>
        </w:r>
        <w:r w:rsidRPr="00CE31C3">
          <w:rPr>
            <w:i/>
          </w:rPr>
          <w:delText>T</w:delText>
        </w:r>
        <w:r>
          <w:delText xml:space="preserve"> adds to </w:delText>
        </w:r>
        <w:r w:rsidRPr="00CE31C3">
          <w:rPr>
            <w:i/>
          </w:rPr>
          <w:delText>T</w:delText>
        </w:r>
        <w:r>
          <w:delText xml:space="preserve"> those</w:delText>
        </w:r>
      </w:del>
      <w:ins w:id="1294" w:author="Anders Hejlsberg" w:date="2014-11-01T15:43:00Z">
        <w:r w:rsidR="002D0FE8">
          <w:rPr>
            <w:highlight w:val="white"/>
          </w:rPr>
          <w:t>The</w:t>
        </w:r>
      </w:ins>
      <w:r w:rsidR="002A60E8" w:rsidRPr="002A60E8">
        <w:rPr>
          <w:highlight w:val="white"/>
          <w:rPrChange w:id="1295" w:author="Anders Hejlsberg" w:date="2014-11-01T15:43:00Z">
            <w:rPr/>
          </w:rPrChange>
        </w:rPr>
        <w:t xml:space="preserve"> properties of the global interface typ</w:t>
      </w:r>
      <w:r w:rsidR="002A60E8">
        <w:rPr>
          <w:highlight w:val="white"/>
          <w:rPrChange w:id="1296" w:author="Anders Hejlsberg" w:date="2014-11-01T15:43:00Z">
            <w:rPr/>
          </w:rPrChange>
        </w:rPr>
        <w:t>e 'Object' that aren't hidden b</w:t>
      </w:r>
      <w:r w:rsidR="002A60E8" w:rsidRPr="002A60E8">
        <w:rPr>
          <w:highlight w:val="white"/>
          <w:rPrChange w:id="1297" w:author="Anders Hejlsberg" w:date="2014-11-01T15:43:00Z">
            <w:rPr/>
          </w:rPrChange>
        </w:rPr>
        <w:t xml:space="preserve">y properties </w:t>
      </w:r>
      <w:ins w:id="1298" w:author="Anders Hejlsberg" w:date="2014-11-01T15:43:00Z">
        <w:r w:rsidR="00FF473B">
          <w:rPr>
            <w:highlight w:val="white"/>
          </w:rPr>
          <w:t xml:space="preserve">with the same name </w:t>
        </w:r>
      </w:ins>
      <w:r w:rsidR="002A60E8" w:rsidRPr="002A60E8">
        <w:rPr>
          <w:highlight w:val="white"/>
          <w:rPrChange w:id="1299" w:author="Anders Hejlsberg" w:date="2014-11-01T15:43:00Z">
            <w:rPr/>
          </w:rPrChange>
        </w:rPr>
        <w:t xml:space="preserve">in </w:t>
      </w:r>
      <w:r w:rsidR="002A60E8" w:rsidRPr="009A124E">
        <w:rPr>
          <w:i/>
          <w:highlight w:val="white"/>
          <w:rPrChange w:id="1300" w:author="Anders Hejlsberg" w:date="2014-11-01T15:43:00Z">
            <w:rPr>
              <w:i/>
            </w:rPr>
          </w:rPrChange>
        </w:rPr>
        <w:t>T</w:t>
      </w:r>
      <w:r w:rsidR="00FF473B">
        <w:rPr>
          <w:highlight w:val="white"/>
          <w:rPrChange w:id="1301" w:author="Anders Hejlsberg" w:date="2014-11-01T15:43:00Z">
            <w:rPr/>
          </w:rPrChange>
        </w:rPr>
        <w:t>.</w:t>
      </w:r>
      <w:del w:id="1302" w:author="Anders Hejlsberg" w:date="2014-11-01T15:43:00Z">
        <w:r>
          <w:delText xml:space="preserve"> Furthermore, if</w:delText>
        </w:r>
      </w:del>
    </w:p>
    <w:p w14:paraId="57332925" w14:textId="26A65C86" w:rsidR="002A60E8" w:rsidRPr="00BA70A4" w:rsidRDefault="002D0FE8" w:rsidP="002D0FE8">
      <w:pPr>
        <w:pStyle w:val="ListParagraph"/>
        <w:numPr>
          <w:ilvl w:val="1"/>
          <w:numId w:val="62"/>
        </w:numPr>
        <w:rPr>
          <w:ins w:id="1303" w:author="Anders Hejlsberg" w:date="2014-11-01T15:43:00Z"/>
          <w:highlight w:val="white"/>
        </w:rPr>
      </w:pPr>
      <w:ins w:id="1304" w:author="Anders Hejlsberg" w:date="2014-11-01T15:43:00Z">
        <w:r>
          <w:rPr>
            <w:highlight w:val="white"/>
          </w:rPr>
          <w:t>If</w:t>
        </w:r>
      </w:ins>
      <w:r w:rsidR="002A60E8">
        <w:t xml:space="preserve"> </w:t>
      </w:r>
      <w:r w:rsidR="002A60E8" w:rsidRPr="002A60E8">
        <w:rPr>
          <w:i/>
        </w:rPr>
        <w:t>T</w:t>
      </w:r>
      <w:r w:rsidR="002A60E8">
        <w:t xml:space="preserve"> has one or more cal</w:t>
      </w:r>
      <w:r>
        <w:t>l or construct signatures, the</w:t>
      </w:r>
      <w:r w:rsidR="002A60E8">
        <w:t xml:space="preserve"> </w:t>
      </w:r>
      <w:del w:id="1305" w:author="Anders Hejlsberg" w:date="2014-11-01T15:43:00Z">
        <w:r w:rsidR="007F61E0">
          <w:delText xml:space="preserve">augmented form of </w:delText>
        </w:r>
        <w:r w:rsidR="007F61E0" w:rsidRPr="00CE31C3">
          <w:rPr>
            <w:i/>
          </w:rPr>
          <w:delText>T</w:delText>
        </w:r>
        <w:r w:rsidR="007F61E0">
          <w:delText xml:space="preserve"> adds </w:delText>
        </w:r>
        <w:r w:rsidR="00CE31C3">
          <w:delText xml:space="preserve">to </w:delText>
        </w:r>
        <w:r w:rsidR="00CE31C3" w:rsidRPr="00CE31C3">
          <w:rPr>
            <w:i/>
          </w:rPr>
          <w:delText>T</w:delText>
        </w:r>
        <w:r w:rsidR="00CE31C3">
          <w:delText xml:space="preserve"> </w:delText>
        </w:r>
        <w:r w:rsidR="007F61E0">
          <w:delText xml:space="preserve">the </w:delText>
        </w:r>
      </w:del>
      <w:r w:rsidR="002A60E8">
        <w:t xml:space="preserve">properties of the global interface type 'Function' that aren't hidden by properties </w:t>
      </w:r>
      <w:ins w:id="1306" w:author="Anders Hejlsberg" w:date="2014-11-01T15:43:00Z">
        <w:r w:rsidR="00FF473B">
          <w:t xml:space="preserve">with the same name </w:t>
        </w:r>
      </w:ins>
      <w:r w:rsidR="002A60E8">
        <w:t xml:space="preserve">in </w:t>
      </w:r>
      <w:r w:rsidR="002A60E8" w:rsidRPr="002A60E8">
        <w:rPr>
          <w:i/>
        </w:rPr>
        <w:t>T</w:t>
      </w:r>
      <w:r w:rsidR="002A60E8">
        <w:t>.</w:t>
      </w:r>
      <w:del w:id="1307" w:author="Anders Hejlsberg" w:date="2014-11-01T15:43:00Z">
        <w:r w:rsidR="00CE31C3">
          <w:delText xml:space="preserve"> </w:delText>
        </w:r>
        <w:r w:rsidR="00A23414">
          <w:delText>Properties</w:delText>
        </w:r>
      </w:del>
    </w:p>
    <w:p w14:paraId="60BE51B2" w14:textId="77777777" w:rsidR="0052072B" w:rsidRDefault="0052072B" w:rsidP="0052072B">
      <w:pPr>
        <w:pStyle w:val="ListParagraph"/>
        <w:numPr>
          <w:ilvl w:val="0"/>
          <w:numId w:val="62"/>
        </w:numPr>
        <w:rPr>
          <w:ins w:id="1308" w:author="Anders Hejlsberg" w:date="2014-11-01T15:43:00Z"/>
          <w:highlight w:val="white"/>
        </w:rPr>
      </w:pPr>
      <w:ins w:id="1309" w:author="Anders Hejlsberg" w:date="2014-11-01T15:43:00Z">
        <w:r>
          <w:rPr>
            <w:highlight w:val="white"/>
          </w:rPr>
          <w:t xml:space="preserve">The apparent members of a union type </w:t>
        </w:r>
        <w:r w:rsidR="002D0FE8" w:rsidRPr="002D0FE8">
          <w:rPr>
            <w:i/>
            <w:highlight w:val="white"/>
          </w:rPr>
          <w:t>U</w:t>
        </w:r>
        <w:r w:rsidR="002D0FE8">
          <w:rPr>
            <w:highlight w:val="white"/>
          </w:rPr>
          <w:t xml:space="preserve"> </w:t>
        </w:r>
        <w:r>
          <w:rPr>
            <w:highlight w:val="white"/>
          </w:rPr>
          <w:t xml:space="preserve">are </w:t>
        </w:r>
        <w:r w:rsidR="002D0FE8">
          <w:rPr>
            <w:highlight w:val="white"/>
          </w:rPr>
          <w:t>determined as follows:</w:t>
        </w:r>
      </w:ins>
    </w:p>
    <w:p w14:paraId="00511107" w14:textId="57384E4E" w:rsidR="002D0FE8" w:rsidRDefault="002D0FE8" w:rsidP="002D0FE8">
      <w:pPr>
        <w:pStyle w:val="ListParagraph"/>
        <w:numPr>
          <w:ilvl w:val="1"/>
          <w:numId w:val="62"/>
        </w:numPr>
        <w:pPrChange w:id="1310" w:author="Anders Hejlsberg" w:date="2014-11-01T15:43:00Z">
          <w:pPr/>
        </w:pPrChange>
      </w:pPr>
      <w:ins w:id="1311" w:author="Anders Hejlsberg" w:date="2014-11-01T15:43:00Z">
        <w:r>
          <w:t>If each type</w:t>
        </w:r>
      </w:ins>
      <w:r>
        <w:t xml:space="preserve"> in </w:t>
      </w:r>
      <w:del w:id="1312" w:author="Anders Hejlsberg" w:date="2014-11-01T15:43:00Z">
        <w:r w:rsidR="00CE31C3" w:rsidRPr="00CE31C3">
          <w:rPr>
            <w:i/>
          </w:rPr>
          <w:delText>T</w:delText>
        </w:r>
        <w:r w:rsidR="00CE31C3">
          <w:delText xml:space="preserve"> </w:delText>
        </w:r>
        <w:r w:rsidR="007F61E0">
          <w:delText xml:space="preserve">hide </w:delText>
        </w:r>
        <w:r w:rsidR="008F4735">
          <w:delText>'</w:delText>
        </w:r>
        <w:r w:rsidR="007F61E0">
          <w:delText>Object</w:delText>
        </w:r>
        <w:r w:rsidR="008F4735">
          <w:delText>'</w:delText>
        </w:r>
        <w:r w:rsidR="007F61E0">
          <w:delText xml:space="preserve"> or </w:delText>
        </w:r>
        <w:r w:rsidR="008F4735">
          <w:delText>'</w:delText>
        </w:r>
        <w:r w:rsidR="007F61E0">
          <w:delText>Function</w:delText>
        </w:r>
        <w:r w:rsidR="008F4735">
          <w:delText>'</w:delText>
        </w:r>
        <w:r w:rsidR="007F61E0">
          <w:delText xml:space="preserve"> interface </w:delText>
        </w:r>
        <w:r w:rsidR="00A23414">
          <w:delText>properties with the same name</w:delText>
        </w:r>
      </w:del>
      <w:ins w:id="1313" w:author="Anders Hejlsberg" w:date="2014-11-01T15:43:00Z">
        <w:r w:rsidRPr="009D0852">
          <w:rPr>
            <w:i/>
          </w:rPr>
          <w:t>U</w:t>
        </w:r>
        <w:r>
          <w:t xml:space="preserve"> has an apparent property </w:t>
        </w:r>
        <w:r w:rsidRPr="009D0852">
          <w:rPr>
            <w:i/>
          </w:rPr>
          <w:t>P</w:t>
        </w:r>
        <w:r>
          <w:t xml:space="preserve">, </w:t>
        </w:r>
        <w:r w:rsidRPr="009D0852">
          <w:rPr>
            <w:i/>
          </w:rPr>
          <w:t>U</w:t>
        </w:r>
        <w:r>
          <w:t xml:space="preserve"> has an apparent property </w:t>
        </w:r>
        <w:r w:rsidRPr="009D0852">
          <w:rPr>
            <w:i/>
          </w:rPr>
          <w:t>P</w:t>
        </w:r>
        <w:r>
          <w:t xml:space="preserve"> of a union type of the types of </w:t>
        </w:r>
        <w:r w:rsidRPr="009D0852">
          <w:rPr>
            <w:i/>
          </w:rPr>
          <w:t>P</w:t>
        </w:r>
        <w:r>
          <w:t xml:space="preserve"> from each type in </w:t>
        </w:r>
        <w:r w:rsidRPr="009D0852">
          <w:rPr>
            <w:i/>
          </w:rPr>
          <w:t>U</w:t>
        </w:r>
      </w:ins>
      <w:r>
        <w:t>.</w:t>
      </w:r>
    </w:p>
    <w:p w14:paraId="4106FA95" w14:textId="77777777" w:rsidR="002D0FE8" w:rsidRDefault="002D0FE8" w:rsidP="002D0FE8">
      <w:pPr>
        <w:pStyle w:val="ListParagraph"/>
        <w:numPr>
          <w:ilvl w:val="1"/>
          <w:numId w:val="62"/>
        </w:numPr>
        <w:rPr>
          <w:ins w:id="1314" w:author="Anders Hejlsberg" w:date="2014-11-01T15:43:00Z"/>
        </w:rPr>
      </w:pPr>
      <w:ins w:id="1315" w:author="Anders Hejlsberg" w:date="2014-11-01T15:43:00Z">
        <w:r>
          <w:t xml:space="preserve">If each type in </w:t>
        </w:r>
        <w:r w:rsidRPr="009D0852">
          <w:rPr>
            <w:i/>
          </w:rPr>
          <w:t>U</w:t>
        </w:r>
        <w:r>
          <w:t xml:space="preserve"> has apparent call signatures and the sets of apparent call signatures are identical ignoring return </w:t>
        </w:r>
        <w:r w:rsidRPr="0000049C">
          <w:t>t</w:t>
        </w:r>
        <w:r w:rsidRPr="00791356">
          <w:t xml:space="preserve">ypes, </w:t>
        </w:r>
        <w:r w:rsidRPr="00791356">
          <w:rPr>
            <w:i/>
          </w:rPr>
          <w:t>U</w:t>
        </w:r>
        <w:r w:rsidRPr="00791356">
          <w:t xml:space="preserve"> has the same</w:t>
        </w:r>
        <w:r>
          <w:t xml:space="preserve"> set of call signatures, but with return types that are unions of the return types of the respective apparent call signatures from each type in </w:t>
        </w:r>
        <w:r w:rsidRPr="009D0852">
          <w:rPr>
            <w:i/>
          </w:rPr>
          <w:t>U</w:t>
        </w:r>
        <w:r>
          <w:t>.</w:t>
        </w:r>
      </w:ins>
    </w:p>
    <w:p w14:paraId="43C7F315" w14:textId="77777777" w:rsidR="002D0FE8" w:rsidRDefault="002D0FE8" w:rsidP="002D0FE8">
      <w:pPr>
        <w:pStyle w:val="ListParagraph"/>
        <w:numPr>
          <w:ilvl w:val="1"/>
          <w:numId w:val="62"/>
        </w:numPr>
        <w:rPr>
          <w:ins w:id="1316" w:author="Anders Hejlsberg" w:date="2014-11-01T15:43:00Z"/>
        </w:rPr>
      </w:pPr>
      <w:ins w:id="1317" w:author="Anders Hejlsberg" w:date="2014-11-01T15:43:00Z">
        <w:r>
          <w:t xml:space="preserve">If each type in </w:t>
        </w:r>
        <w:r w:rsidRPr="009D0852">
          <w:rPr>
            <w:i/>
          </w:rPr>
          <w:t>U</w:t>
        </w:r>
        <w:r>
          <w:t xml:space="preserve"> has apparent construct signatures and the sets of apparent construct signatures are identical ignoring </w:t>
        </w:r>
        <w:r w:rsidRPr="00791356">
          <w:t xml:space="preserve">return types, </w:t>
        </w:r>
        <w:r w:rsidRPr="00791356">
          <w:rPr>
            <w:i/>
          </w:rPr>
          <w:t>U</w:t>
        </w:r>
        <w:r w:rsidRPr="00791356">
          <w:t xml:space="preserve"> has the sam</w:t>
        </w:r>
        <w:r w:rsidRPr="0000049C">
          <w:t>e set of co</w:t>
        </w:r>
        <w:r>
          <w:t xml:space="preserve">nstruct signatures, but with return types that are unions of the return types of the respective apparent construct signatures from each type in </w:t>
        </w:r>
        <w:r w:rsidRPr="009D0852">
          <w:rPr>
            <w:i/>
          </w:rPr>
          <w:t>U</w:t>
        </w:r>
        <w:r>
          <w:t>.</w:t>
        </w:r>
      </w:ins>
    </w:p>
    <w:p w14:paraId="68C54365" w14:textId="77777777" w:rsidR="002D0FE8" w:rsidRDefault="002D0FE8" w:rsidP="002D0FE8">
      <w:pPr>
        <w:pStyle w:val="ListParagraph"/>
        <w:numPr>
          <w:ilvl w:val="1"/>
          <w:numId w:val="62"/>
        </w:numPr>
        <w:rPr>
          <w:ins w:id="1318" w:author="Anders Hejlsberg" w:date="2014-11-01T15:43:00Z"/>
        </w:rPr>
      </w:pPr>
      <w:ins w:id="1319" w:author="Anders Hejlsberg" w:date="2014-11-01T15:43:00Z">
        <w:r>
          <w:t xml:space="preserve">If each type in </w:t>
        </w:r>
        <w:r w:rsidRPr="009D0852">
          <w:rPr>
            <w:i/>
          </w:rPr>
          <w:t>U</w:t>
        </w:r>
        <w:r>
          <w:t xml:space="preserve"> has an</w:t>
        </w:r>
        <w:r w:rsidRPr="00404B10">
          <w:t xml:space="preserve"> </w:t>
        </w:r>
        <w:r>
          <w:t xml:space="preserve">apparent string index signature, </w:t>
        </w:r>
        <w:r w:rsidRPr="009D0852">
          <w:rPr>
            <w:i/>
          </w:rPr>
          <w:t>U</w:t>
        </w:r>
        <w:r>
          <w:t xml:space="preserve"> has a string index signature of a union type of the </w:t>
        </w:r>
        <w:r w:rsidRPr="009D0852">
          <w:t xml:space="preserve">types of </w:t>
        </w:r>
        <w:r>
          <w:t>the apparent string index signatures</w:t>
        </w:r>
        <w:r w:rsidRPr="009D0852">
          <w:t xml:space="preserve"> </w:t>
        </w:r>
        <w:r>
          <w:t xml:space="preserve">from each type in </w:t>
        </w:r>
        <w:r w:rsidRPr="009D0852">
          <w:rPr>
            <w:i/>
          </w:rPr>
          <w:t>U</w:t>
        </w:r>
        <w:r>
          <w:t>.</w:t>
        </w:r>
      </w:ins>
    </w:p>
    <w:p w14:paraId="72B76091" w14:textId="77777777" w:rsidR="002D0FE8" w:rsidRDefault="002D0FE8" w:rsidP="002D0FE8">
      <w:pPr>
        <w:pStyle w:val="ListParagraph"/>
        <w:numPr>
          <w:ilvl w:val="1"/>
          <w:numId w:val="62"/>
        </w:numPr>
        <w:rPr>
          <w:ins w:id="1320" w:author="Anders Hejlsberg" w:date="2014-11-01T15:43:00Z"/>
        </w:rPr>
      </w:pPr>
      <w:ins w:id="1321" w:author="Anders Hejlsberg" w:date="2014-11-01T15:43:00Z">
        <w:r>
          <w:t xml:space="preserve">If each type in </w:t>
        </w:r>
        <w:r w:rsidRPr="009D0852">
          <w:rPr>
            <w:i/>
          </w:rPr>
          <w:t>U</w:t>
        </w:r>
        <w:r>
          <w:t xml:space="preserve"> has an</w:t>
        </w:r>
        <w:r w:rsidRPr="00404B10">
          <w:t xml:space="preserve"> </w:t>
        </w:r>
        <w:r>
          <w:t xml:space="preserve">apparent numeric index signature, </w:t>
        </w:r>
        <w:r w:rsidRPr="009D0852">
          <w:rPr>
            <w:i/>
          </w:rPr>
          <w:t>U</w:t>
        </w:r>
        <w:r>
          <w:t xml:space="preserve"> has a numeric index signature of a union type of the </w:t>
        </w:r>
        <w:r w:rsidRPr="009D0852">
          <w:t xml:space="preserve">types of </w:t>
        </w:r>
        <w:r>
          <w:t xml:space="preserve">the apparent numeric index signatures from each type in </w:t>
        </w:r>
        <w:r w:rsidRPr="009D0852">
          <w:rPr>
            <w:i/>
          </w:rPr>
          <w:t>U</w:t>
        </w:r>
        <w:r>
          <w:t>.</w:t>
        </w:r>
      </w:ins>
    </w:p>
    <w:p w14:paraId="00008394" w14:textId="77777777" w:rsidR="00BA70A4" w:rsidRPr="00A579D4" w:rsidRDefault="00A579D4" w:rsidP="00A579D4">
      <w:pPr>
        <w:rPr>
          <w:ins w:id="1322" w:author="Anders Hejlsberg" w:date="2014-11-01T15:43:00Z"/>
          <w:highlight w:val="white"/>
        </w:rPr>
      </w:pPr>
      <w:ins w:id="1323" w:author="Anders Hejlsberg" w:date="2014-11-01T15:43:00Z">
        <w:r>
          <w:t>If a type is not one of the above, it is considered to have no apparent members.</w:t>
        </w:r>
      </w:ins>
    </w:p>
    <w:p w14:paraId="2EC483A2" w14:textId="2620E712" w:rsidR="0044410D" w:rsidRPr="0044410D" w:rsidRDefault="007F61E0" w:rsidP="007F61E0">
      <w:bookmarkStart w:id="1324" w:name="_Ref326851506"/>
      <w:bookmarkStart w:id="1325" w:name="_Ref307995639"/>
      <w:r>
        <w:t xml:space="preserve">In effect, </w:t>
      </w:r>
      <w:r w:rsidR="00FA2DEC">
        <w:t>a type</w:t>
      </w:r>
      <w:r w:rsidR="008F4735">
        <w:t>'</w:t>
      </w:r>
      <w:r w:rsidR="00FA2DEC">
        <w:t xml:space="preserve">s apparent </w:t>
      </w:r>
      <w:del w:id="1326" w:author="Anders Hejlsberg" w:date="2014-11-01T15:43:00Z">
        <w:r w:rsidR="00FA2DEC">
          <w:delText>type</w:delText>
        </w:r>
        <w:r>
          <w:delText xml:space="preserve"> </w:delText>
        </w:r>
        <w:r w:rsidR="00FA2DEC">
          <w:delText>is</w:delText>
        </w:r>
      </w:del>
      <w:ins w:id="1327" w:author="Anders Hejlsberg" w:date="2014-11-01T15:43:00Z">
        <w:r w:rsidR="00BA70A4">
          <w:t>members make it</w:t>
        </w:r>
      </w:ins>
      <w:r w:rsidR="00BA70A4">
        <w:t xml:space="preserve"> a</w:t>
      </w:r>
      <w:r w:rsidR="00FA2DEC">
        <w:t xml:space="preserve"> subtype</w:t>
      </w:r>
      <w:r>
        <w:t xml:space="preserve"> of the </w:t>
      </w:r>
      <w:r w:rsidR="008F4735">
        <w:t>'</w:t>
      </w:r>
      <w:r w:rsidRPr="00C85A52">
        <w:t>Object</w:t>
      </w:r>
      <w:r w:rsidR="008F4735">
        <w:t>'</w:t>
      </w:r>
      <w:r>
        <w:t xml:space="preserve"> or </w:t>
      </w:r>
      <w:r w:rsidR="008F4735">
        <w:t>'</w:t>
      </w:r>
      <w:r>
        <w:t>Function</w:t>
      </w:r>
      <w:r w:rsidR="008F4735">
        <w:t>'</w:t>
      </w:r>
      <w:r>
        <w:t xml:space="preserve"> interface unless the </w:t>
      </w:r>
      <w:r w:rsidR="00FA2DEC">
        <w:t>type</w:t>
      </w:r>
      <w:r>
        <w:t xml:space="preserve"> define</w:t>
      </w:r>
      <w:r w:rsidR="00FA2DEC">
        <w:t>s</w:t>
      </w:r>
      <w:r>
        <w:t xml:space="preserve"> members that are incompatible with those of the </w:t>
      </w:r>
      <w:r w:rsidR="008F4735">
        <w:t>'</w:t>
      </w:r>
      <w:r w:rsidRPr="00C85A52">
        <w:t>Object</w:t>
      </w:r>
      <w:r w:rsidR="008F4735">
        <w:t>'</w:t>
      </w:r>
      <w:r>
        <w:t xml:space="preserve"> or </w:t>
      </w:r>
      <w:r w:rsidR="008F4735">
        <w:t>'</w:t>
      </w:r>
      <w:r>
        <w:t>Function</w:t>
      </w:r>
      <w:r w:rsidR="008F4735">
        <w:t>'</w:t>
      </w:r>
      <w:r>
        <w:t xml:space="preserve"> interface—which, for example, occurs if </w:t>
      </w:r>
      <w:r w:rsidR="00FA2DEC">
        <w:t>the</w:t>
      </w:r>
      <w:r>
        <w:t xml:space="preserve"> type defines a property with the same name as a property in the </w:t>
      </w:r>
      <w:r w:rsidR="008F4735">
        <w:t>'</w:t>
      </w:r>
      <w:r w:rsidRPr="00C85A52">
        <w:t>Object</w:t>
      </w:r>
      <w:r w:rsidR="008F4735">
        <w:t>'</w:t>
      </w:r>
      <w:r>
        <w:t xml:space="preserve"> or </w:t>
      </w:r>
      <w:r w:rsidR="008F4735">
        <w:t>'</w:t>
      </w:r>
      <w:r>
        <w:t>Function</w:t>
      </w:r>
      <w:r w:rsidR="008F4735">
        <w:t>'</w:t>
      </w:r>
      <w:r>
        <w:t xml:space="preserve"> interface but with a type that isn</w:t>
      </w:r>
      <w:r w:rsidR="008F4735">
        <w:t>'</w:t>
      </w:r>
      <w:r>
        <w:t xml:space="preserve">t a subtype of that in the </w:t>
      </w:r>
      <w:r w:rsidR="008F4735">
        <w:t>'</w:t>
      </w:r>
      <w:r>
        <w:t>Object</w:t>
      </w:r>
      <w:r w:rsidR="008F4735">
        <w:t>'</w:t>
      </w:r>
      <w:r>
        <w:t xml:space="preserve"> or </w:t>
      </w:r>
      <w:r w:rsidR="008F4735">
        <w:t>'</w:t>
      </w:r>
      <w:r>
        <w:t>Function</w:t>
      </w:r>
      <w:r w:rsidR="008F4735">
        <w:t>'</w:t>
      </w:r>
      <w:r>
        <w:t xml:space="preserve"> interface.</w:t>
      </w:r>
    </w:p>
    <w:p w14:paraId="43FAA08A" w14:textId="77777777" w:rsidR="0044410D" w:rsidRPr="0044410D" w:rsidRDefault="007F61E0" w:rsidP="007F61E0">
      <w:r>
        <w:t>Some examples:</w:t>
      </w:r>
    </w:p>
    <w:p w14:paraId="00EDA8BA" w14:textId="77777777" w:rsidR="0044410D" w:rsidRPr="0044410D" w:rsidRDefault="007F61E0" w:rsidP="007F61E0">
      <w:pPr>
        <w:pStyle w:val="Code"/>
      </w:pPr>
      <w:r w:rsidRPr="00890822">
        <w:rPr>
          <w:color w:val="0000FF"/>
          <w:highlight w:val="white"/>
        </w:rPr>
        <w:t>var</w:t>
      </w:r>
      <w:r>
        <w:t xml:space="preserve"> o: Object = { x: </w:t>
      </w:r>
      <w:r w:rsidRPr="00C32601">
        <w:rPr>
          <w:color w:val="800000"/>
          <w:highlight w:val="white"/>
        </w:rPr>
        <w:t>10</w:t>
      </w:r>
      <w:r>
        <w:t xml:space="preserve">, y: </w:t>
      </w:r>
      <w:r w:rsidRPr="00C32601">
        <w:rPr>
          <w:color w:val="800000"/>
          <w:highlight w:val="white"/>
        </w:rPr>
        <w:t>20</w:t>
      </w:r>
      <w:r>
        <w:t xml:space="preserve"> };         </w:t>
      </w:r>
      <w:r w:rsidRPr="006F5FD2">
        <w:rPr>
          <w:color w:val="008000"/>
          <w:highlight w:val="white"/>
        </w:rPr>
        <w:t>// Ok</w:t>
      </w:r>
      <w:r w:rsidR="0048218E" w:rsidRPr="0048218E">
        <w:br/>
      </w:r>
      <w:r w:rsidRPr="00890822">
        <w:rPr>
          <w:color w:val="0000FF"/>
          <w:highlight w:val="white"/>
        </w:rPr>
        <w:t>var</w:t>
      </w:r>
      <w:r>
        <w:t xml:space="preserve"> f: Function = (x: </w:t>
      </w:r>
      <w:r w:rsidRPr="00783E3D">
        <w:rPr>
          <w:color w:val="0000FF"/>
          <w:highlight w:val="white"/>
        </w:rPr>
        <w:t>number</w:t>
      </w:r>
      <w:r>
        <w:t xml:space="preserve">) =&gt; x * x;   </w:t>
      </w:r>
      <w:r w:rsidRPr="006F5FD2">
        <w:rPr>
          <w:color w:val="008000"/>
          <w:highlight w:val="white"/>
        </w:rPr>
        <w:t>// Ok</w:t>
      </w:r>
      <w:r w:rsidR="0048218E" w:rsidRPr="0048218E">
        <w:br/>
      </w:r>
      <w:r w:rsidRPr="00890822">
        <w:rPr>
          <w:color w:val="0000FF"/>
          <w:highlight w:val="white"/>
        </w:rPr>
        <w:t>var</w:t>
      </w:r>
      <w:r>
        <w:t xml:space="preserve"> err: Object = { toString: </w:t>
      </w:r>
      <w:r w:rsidRPr="00C32601">
        <w:rPr>
          <w:color w:val="800000"/>
          <w:highlight w:val="white"/>
        </w:rPr>
        <w:t>0</w:t>
      </w:r>
      <w:r>
        <w:t xml:space="preserve"> };        </w:t>
      </w:r>
      <w:r w:rsidRPr="006F5FD2">
        <w:rPr>
          <w:color w:val="008000"/>
          <w:highlight w:val="white"/>
        </w:rPr>
        <w:t>// Error</w:t>
      </w:r>
    </w:p>
    <w:p w14:paraId="386E8BD6" w14:textId="574D641F" w:rsidR="0044410D" w:rsidRPr="0044410D" w:rsidRDefault="00FA2DEC" w:rsidP="00FA2DEC">
      <w:r>
        <w:t>The last assignment is</w:t>
      </w:r>
      <w:r w:rsidR="00935C88">
        <w:t xml:space="preserve"> an error because the </w:t>
      </w:r>
      <w:del w:id="1328" w:author="Anders Hejlsberg" w:date="2014-11-01T15:43:00Z">
        <w:r w:rsidR="00935C88">
          <w:delText xml:space="preserve">apparent type of the </w:delText>
        </w:r>
      </w:del>
      <w:r w:rsidR="00935C88">
        <w:t xml:space="preserve">object literal has a </w:t>
      </w:r>
      <w:r w:rsidR="008F4735">
        <w:t>'</w:t>
      </w:r>
      <w:r w:rsidR="00935C88">
        <w:t>toString</w:t>
      </w:r>
      <w:r w:rsidR="008F4735">
        <w:t>'</w:t>
      </w:r>
      <w:r w:rsidR="00935C88">
        <w:t xml:space="preserve"> method that isn</w:t>
      </w:r>
      <w:r w:rsidR="008F4735">
        <w:t>'</w:t>
      </w:r>
      <w:r w:rsidR="00935C88">
        <w:t xml:space="preserve">t compatible with that of </w:t>
      </w:r>
      <w:r w:rsidR="008F4735">
        <w:t>'</w:t>
      </w:r>
      <w:r w:rsidR="00935C88">
        <w:t>Object</w:t>
      </w:r>
      <w:r w:rsidR="008F4735">
        <w:t>'</w:t>
      </w:r>
      <w:r w:rsidR="00935C88">
        <w:t>.</w:t>
      </w:r>
    </w:p>
    <w:p w14:paraId="03F7674A" w14:textId="77777777" w:rsidR="0044410D" w:rsidRPr="0044410D" w:rsidRDefault="00151024" w:rsidP="00151024">
      <w:pPr>
        <w:pStyle w:val="Heading3"/>
      </w:pPr>
      <w:bookmarkStart w:id="1329" w:name="_Ref366489706"/>
      <w:bookmarkStart w:id="1330" w:name="_Toc402619860"/>
      <w:bookmarkStart w:id="1331" w:name="_Toc401414045"/>
      <w:r>
        <w:lastRenderedPageBreak/>
        <w:t>Type</w:t>
      </w:r>
      <w:r w:rsidR="002B53CE">
        <w:t xml:space="preserve"> and Member I</w:t>
      </w:r>
      <w:r>
        <w:t>dentity</w:t>
      </w:r>
      <w:bookmarkEnd w:id="1324"/>
      <w:bookmarkEnd w:id="1329"/>
      <w:bookmarkEnd w:id="1330"/>
      <w:bookmarkEnd w:id="1331"/>
    </w:p>
    <w:p w14:paraId="454238F5" w14:textId="77777777" w:rsidR="0044410D" w:rsidRPr="0044410D" w:rsidRDefault="00151024" w:rsidP="00151024">
      <w:r>
        <w:t xml:space="preserve">Two types are considered </w:t>
      </w:r>
      <w:r w:rsidRPr="00241C32">
        <w:rPr>
          <w:b/>
          <w:i/>
        </w:rPr>
        <w:t>identical</w:t>
      </w:r>
      <w:r w:rsidR="00F934AD">
        <w:t xml:space="preserve"> when</w:t>
      </w:r>
    </w:p>
    <w:p w14:paraId="188FD5E4" w14:textId="77777777" w:rsidR="0044410D" w:rsidRPr="0044410D" w:rsidRDefault="0011473C" w:rsidP="00236652">
      <w:pPr>
        <w:pStyle w:val="ListParagraph"/>
        <w:numPr>
          <w:ilvl w:val="0"/>
          <w:numId w:val="33"/>
        </w:numPr>
      </w:pPr>
      <w:r>
        <w:t>they are both the Any type,</w:t>
      </w:r>
    </w:p>
    <w:p w14:paraId="610D38DC" w14:textId="77777777" w:rsidR="0044410D" w:rsidRPr="0044410D" w:rsidRDefault="00151024" w:rsidP="00236652">
      <w:pPr>
        <w:pStyle w:val="ListParagraph"/>
        <w:numPr>
          <w:ilvl w:val="0"/>
          <w:numId w:val="33"/>
        </w:numPr>
      </w:pPr>
      <w:r>
        <w:t xml:space="preserve">they are </w:t>
      </w:r>
      <w:r w:rsidR="002B53CE">
        <w:t>the same primitive type,</w:t>
      </w:r>
    </w:p>
    <w:p w14:paraId="534B3021" w14:textId="77777777" w:rsidR="00F449DA" w:rsidRDefault="00F934AD" w:rsidP="00236652">
      <w:pPr>
        <w:pStyle w:val="ListParagraph"/>
        <w:numPr>
          <w:ilvl w:val="0"/>
          <w:numId w:val="33"/>
        </w:numPr>
      </w:pPr>
      <w:r>
        <w:t>they</w:t>
      </w:r>
      <w:r w:rsidR="00367C8D">
        <w:t xml:space="preserve"> are the same type parameter,</w:t>
      </w:r>
    </w:p>
    <w:p w14:paraId="06824486" w14:textId="77777777" w:rsidR="0044410D" w:rsidRPr="0044410D" w:rsidRDefault="00F449DA" w:rsidP="00236652">
      <w:pPr>
        <w:pStyle w:val="ListParagraph"/>
        <w:numPr>
          <w:ilvl w:val="0"/>
          <w:numId w:val="33"/>
        </w:numPr>
      </w:pPr>
      <w:r>
        <w:t xml:space="preserve">they are union types with identical sets of constituent types, </w:t>
      </w:r>
      <w:r w:rsidR="001F3321">
        <w:t>or</w:t>
      </w:r>
    </w:p>
    <w:p w14:paraId="4E8B76AF" w14:textId="4F06D725" w:rsidR="00F449DA" w:rsidRDefault="00151024" w:rsidP="00F934AD">
      <w:pPr>
        <w:pStyle w:val="ListParagraph"/>
        <w:numPr>
          <w:ilvl w:val="0"/>
          <w:numId w:val="33"/>
        </w:numPr>
      </w:pPr>
      <w:r>
        <w:t>they are</w:t>
      </w:r>
      <w:del w:id="1332" w:author="Anders Hejlsberg" w:date="2014-11-01T15:43:00Z">
        <w:r>
          <w:delText xml:space="preserve"> </w:delText>
        </w:r>
        <w:r w:rsidR="00F449DA">
          <w:delText>non-union</w:delText>
        </w:r>
      </w:del>
      <w:r>
        <w:t xml:space="preserve"> object types </w:t>
      </w:r>
      <w:r w:rsidR="00F934AD">
        <w:t>with identical sets of members</w:t>
      </w:r>
      <w:r w:rsidR="0013112F">
        <w:t>.</w:t>
      </w:r>
    </w:p>
    <w:p w14:paraId="575505A5" w14:textId="77777777" w:rsidR="0044410D" w:rsidRPr="0044410D" w:rsidRDefault="002B53CE" w:rsidP="00F934AD">
      <w:r>
        <w:t>Two members are considered identical when</w:t>
      </w:r>
    </w:p>
    <w:p w14:paraId="73C65E42" w14:textId="77777777" w:rsidR="0044410D" w:rsidRPr="0044410D" w:rsidRDefault="002B53CE" w:rsidP="00236652">
      <w:pPr>
        <w:pStyle w:val="ListParagraph"/>
        <w:numPr>
          <w:ilvl w:val="0"/>
          <w:numId w:val="36"/>
        </w:numPr>
      </w:pPr>
      <w:r>
        <w:t xml:space="preserve">they are public properties </w:t>
      </w:r>
      <w:r w:rsidR="00953E63">
        <w:t>with identical names, optionality, and types,</w:t>
      </w:r>
    </w:p>
    <w:p w14:paraId="1C1B0995" w14:textId="77777777" w:rsidR="0044410D" w:rsidRPr="0044410D" w:rsidRDefault="002B53CE" w:rsidP="00236652">
      <w:pPr>
        <w:pStyle w:val="ListParagraph"/>
        <w:numPr>
          <w:ilvl w:val="0"/>
          <w:numId w:val="36"/>
        </w:numPr>
      </w:pPr>
      <w:r>
        <w:t xml:space="preserve">they are private </w:t>
      </w:r>
      <w:r w:rsidR="00064050">
        <w:t xml:space="preserve">or protected </w:t>
      </w:r>
      <w:r>
        <w:t xml:space="preserve">properties </w:t>
      </w:r>
      <w:r w:rsidR="009B76CC">
        <w:t xml:space="preserve">originating in the same declaration </w:t>
      </w:r>
      <w:r w:rsidR="00BA5411">
        <w:t>and having</w:t>
      </w:r>
      <w:r w:rsidR="009B76CC">
        <w:t xml:space="preserve"> identical</w:t>
      </w:r>
      <w:r w:rsidR="00953E63">
        <w:t xml:space="preserve"> types,</w:t>
      </w:r>
    </w:p>
    <w:p w14:paraId="544B597E" w14:textId="77777777" w:rsidR="0044410D" w:rsidRPr="0044410D" w:rsidRDefault="00953E63" w:rsidP="00236652">
      <w:pPr>
        <w:pStyle w:val="ListParagraph"/>
        <w:numPr>
          <w:ilvl w:val="0"/>
          <w:numId w:val="36"/>
        </w:numPr>
      </w:pPr>
      <w:r>
        <w:t>they are identical call signatures,</w:t>
      </w:r>
    </w:p>
    <w:p w14:paraId="69B511BC" w14:textId="77777777" w:rsidR="0044410D" w:rsidRPr="0044410D" w:rsidRDefault="00953E63" w:rsidP="00236652">
      <w:pPr>
        <w:pStyle w:val="ListParagraph"/>
        <w:numPr>
          <w:ilvl w:val="0"/>
          <w:numId w:val="36"/>
        </w:numPr>
      </w:pPr>
      <w:r>
        <w:t>they are identical construct signatures, or</w:t>
      </w:r>
    </w:p>
    <w:p w14:paraId="627646C4" w14:textId="77777777" w:rsidR="0044410D" w:rsidRPr="0044410D" w:rsidRDefault="00953E63" w:rsidP="00236652">
      <w:pPr>
        <w:pStyle w:val="ListParagraph"/>
        <w:numPr>
          <w:ilvl w:val="0"/>
          <w:numId w:val="36"/>
        </w:numPr>
      </w:pPr>
      <w:r>
        <w:t xml:space="preserve">they are index signatures </w:t>
      </w:r>
      <w:r w:rsidR="00A738B0">
        <w:t xml:space="preserve">of identical kind </w:t>
      </w:r>
      <w:r>
        <w:t>with identical types.</w:t>
      </w:r>
    </w:p>
    <w:p w14:paraId="6E85B580" w14:textId="77777777" w:rsidR="0044410D" w:rsidRPr="0044410D" w:rsidRDefault="00151D61" w:rsidP="00F37A0A">
      <w:r>
        <w:t xml:space="preserve">Two call </w:t>
      </w:r>
      <w:r w:rsidR="00F37A0A">
        <w:t xml:space="preserve">or construct </w:t>
      </w:r>
      <w:r>
        <w:t>signatures are considered identical when</w:t>
      </w:r>
      <w:r w:rsidR="00F37A0A">
        <w:t xml:space="preserve"> they have the same number of type parameters </w:t>
      </w:r>
      <w:r w:rsidR="009C17AD">
        <w:t xml:space="preserve">with identical type parameter constraints </w:t>
      </w:r>
      <w:r w:rsidR="00F37A0A">
        <w:t xml:space="preserve">and, </w:t>
      </w:r>
      <w:r w:rsidR="009C17AD">
        <w:t xml:space="preserve">after substituting type Any for the type parameters introduced by the signatures, </w:t>
      </w:r>
      <w:r w:rsidR="00F37A0A">
        <w:t>identical number o</w:t>
      </w:r>
      <w:r w:rsidR="00D45996">
        <w:t xml:space="preserve">f parameters with identical kind (required, optional or rest) </w:t>
      </w:r>
      <w:r w:rsidR="00F37A0A">
        <w:t>and types, and identical return types.</w:t>
      </w:r>
    </w:p>
    <w:p w14:paraId="1A90E9B6" w14:textId="77777777" w:rsidR="0044410D" w:rsidRPr="0044410D" w:rsidRDefault="00707159" w:rsidP="00707159">
      <w:r>
        <w:t xml:space="preserve">Note that, except for </w:t>
      </w:r>
      <w:r w:rsidR="00AD43FC">
        <w:t>primitive types</w:t>
      </w:r>
      <w:r w:rsidR="003C2A60">
        <w:t xml:space="preserve"> and </w:t>
      </w:r>
      <w:r>
        <w:t xml:space="preserve">classes with private </w:t>
      </w:r>
      <w:r w:rsidR="00064050">
        <w:t xml:space="preserve">or protected </w:t>
      </w:r>
      <w:r>
        <w:t>members, it is structure, not naming, of types that determines identity. Also, note that parameter names are not significant when determining identity of signatures.</w:t>
      </w:r>
    </w:p>
    <w:p w14:paraId="4462A87C" w14:textId="77777777" w:rsidR="0044410D" w:rsidRPr="0044410D" w:rsidRDefault="00D759EE" w:rsidP="002101A9">
      <w:r>
        <w:t>P</w:t>
      </w:r>
      <w:r w:rsidR="00A13BCB">
        <w:t xml:space="preserve">rivate </w:t>
      </w:r>
      <w:r w:rsidR="00064050">
        <w:t xml:space="preserve">and protected </w:t>
      </w:r>
      <w:r w:rsidR="00A13BCB">
        <w:t>propert</w:t>
      </w:r>
      <w:r w:rsidR="00306A7C">
        <w:t>ies</w:t>
      </w:r>
      <w:r w:rsidR="00DA5E37">
        <w:t xml:space="preserve"> </w:t>
      </w:r>
      <w:r w:rsidR="00DA7112">
        <w:t xml:space="preserve">match only if they </w:t>
      </w:r>
      <w:r w:rsidR="00A13BCB">
        <w:t xml:space="preserve">originate </w:t>
      </w:r>
      <w:r w:rsidR="00BB1218">
        <w:t>in</w:t>
      </w:r>
      <w:r w:rsidR="00A13BCB">
        <w:t xml:space="preserve"> the same declaration </w:t>
      </w:r>
      <w:r w:rsidR="00306A7C">
        <w:t>and have identical types.</w:t>
      </w:r>
      <w:r w:rsidR="002101A9">
        <w:t xml:space="preserve"> Two distinct types might contain properties that originate in the same declaration if the types are </w:t>
      </w:r>
      <w:r w:rsidR="0014347C">
        <w:t>separate</w:t>
      </w:r>
      <w:r w:rsidR="002101A9">
        <w:t xml:space="preserve"> parameterized references to the same generic class.</w:t>
      </w:r>
      <w:r w:rsidR="00A16D97">
        <w:t xml:space="preserve"> </w:t>
      </w:r>
      <w:r w:rsidR="00002DB4">
        <w:t>In the example</w:t>
      </w:r>
    </w:p>
    <w:p w14:paraId="17E66DD3" w14:textId="77777777" w:rsidR="0044410D" w:rsidRPr="0044410D" w:rsidRDefault="00A16D97" w:rsidP="00A16D97">
      <w:pPr>
        <w:pStyle w:val="Code"/>
      </w:pPr>
      <w:r w:rsidRPr="00002DB4">
        <w:rPr>
          <w:color w:val="0000FF"/>
          <w:highlight w:val="white"/>
        </w:rPr>
        <w:t>class</w:t>
      </w:r>
      <w:r>
        <w:t xml:space="preserve"> </w:t>
      </w:r>
      <w:r w:rsidR="001E6DE9">
        <w:t xml:space="preserve">C&lt;T&gt; </w:t>
      </w:r>
      <w:r w:rsidR="000F442B">
        <w:t xml:space="preserve">{ </w:t>
      </w:r>
      <w:r w:rsidRPr="00002DB4">
        <w:rPr>
          <w:color w:val="0000FF"/>
          <w:highlight w:val="white"/>
        </w:rPr>
        <w:t>private</w:t>
      </w:r>
      <w:r>
        <w:t xml:space="preserve"> x: T;</w:t>
      </w:r>
      <w:r w:rsidR="000F442B">
        <w:t xml:space="preserve"> </w:t>
      </w:r>
      <w:r>
        <w:t>}</w:t>
      </w:r>
    </w:p>
    <w:p w14:paraId="7E0FE3C8" w14:textId="77777777" w:rsidR="0044410D" w:rsidRPr="0044410D" w:rsidRDefault="001E6DE9" w:rsidP="00A16D97">
      <w:pPr>
        <w:pStyle w:val="Code"/>
      </w:pPr>
      <w:r w:rsidRPr="00002DB4">
        <w:rPr>
          <w:color w:val="0000FF"/>
          <w:highlight w:val="white"/>
        </w:rPr>
        <w:t>interface</w:t>
      </w:r>
      <w:r>
        <w:t xml:space="preserve"> X </w:t>
      </w:r>
      <w:r w:rsidR="000F442B">
        <w:t xml:space="preserve">{ </w:t>
      </w:r>
      <w:r w:rsidR="00A16D97">
        <w:t xml:space="preserve">f(): </w:t>
      </w:r>
      <w:r w:rsidR="00A16D97" w:rsidRPr="00002DB4">
        <w:rPr>
          <w:color w:val="0000FF"/>
          <w:highlight w:val="white"/>
        </w:rPr>
        <w:t>string</w:t>
      </w:r>
      <w:r w:rsidR="00A16D97">
        <w:t>;</w:t>
      </w:r>
      <w:r w:rsidR="000F442B">
        <w:t xml:space="preserve"> </w:t>
      </w:r>
      <w:r w:rsidR="00A16D97">
        <w:t>}</w:t>
      </w:r>
    </w:p>
    <w:p w14:paraId="42A26F56" w14:textId="77777777" w:rsidR="0044410D" w:rsidRPr="0044410D" w:rsidRDefault="00A16D97" w:rsidP="00A16D97">
      <w:pPr>
        <w:pStyle w:val="Code"/>
      </w:pPr>
      <w:r w:rsidRPr="00002DB4">
        <w:rPr>
          <w:color w:val="0000FF"/>
          <w:highlight w:val="white"/>
        </w:rPr>
        <w:t>interface</w:t>
      </w:r>
      <w:r>
        <w:t xml:space="preserve"> Y</w:t>
      </w:r>
      <w:r w:rsidR="001E6DE9">
        <w:t xml:space="preserve"> </w:t>
      </w:r>
      <w:r w:rsidR="000F442B">
        <w:t xml:space="preserve">{ </w:t>
      </w:r>
      <w:r>
        <w:t xml:space="preserve">f(): </w:t>
      </w:r>
      <w:r w:rsidRPr="00002DB4">
        <w:rPr>
          <w:color w:val="0000FF"/>
          <w:highlight w:val="white"/>
        </w:rPr>
        <w:t>string</w:t>
      </w:r>
      <w:r>
        <w:t>;</w:t>
      </w:r>
      <w:r w:rsidR="000F442B">
        <w:t xml:space="preserve"> </w:t>
      </w:r>
      <w:r>
        <w:t>}</w:t>
      </w:r>
    </w:p>
    <w:p w14:paraId="6C95FD7F" w14:textId="77777777" w:rsidR="0044410D" w:rsidRPr="0044410D" w:rsidRDefault="00A16D97" w:rsidP="001E6DE9">
      <w:pPr>
        <w:pStyle w:val="Code"/>
      </w:pPr>
      <w:r w:rsidRPr="00002DB4">
        <w:rPr>
          <w:color w:val="0000FF"/>
          <w:highlight w:val="white"/>
        </w:rPr>
        <w:t>var</w:t>
      </w:r>
      <w:r>
        <w:t xml:space="preserve"> a: C&lt;X&gt;;</w:t>
      </w:r>
      <w:r w:rsidR="0048218E" w:rsidRPr="0048218E">
        <w:br/>
      </w:r>
      <w:r w:rsidRPr="00002DB4">
        <w:rPr>
          <w:color w:val="0000FF"/>
          <w:highlight w:val="white"/>
        </w:rPr>
        <w:t>var</w:t>
      </w:r>
      <w:r>
        <w:t xml:space="preserve"> b: C&lt;Y&gt;;</w:t>
      </w:r>
    </w:p>
    <w:p w14:paraId="512AE75F" w14:textId="77777777" w:rsidR="0044410D" w:rsidRPr="0044410D" w:rsidRDefault="00002DB4" w:rsidP="00151024">
      <w:r>
        <w:t xml:space="preserve">the variables </w:t>
      </w:r>
      <w:r w:rsidR="008F4735">
        <w:t>'</w:t>
      </w:r>
      <w:r>
        <w:t>a</w:t>
      </w:r>
      <w:r w:rsidR="008F4735">
        <w:t>'</w:t>
      </w:r>
      <w:r>
        <w:t xml:space="preserve"> and </w:t>
      </w:r>
      <w:r w:rsidR="008F4735">
        <w:t>'</w:t>
      </w:r>
      <w:r>
        <w:t>b</w:t>
      </w:r>
      <w:r w:rsidR="008F4735">
        <w:t>'</w:t>
      </w:r>
      <w:r>
        <w:t xml:space="preserve"> are of identical types because</w:t>
      </w:r>
      <w:r w:rsidR="00F143AE">
        <w:t xml:space="preserve"> the two type references to</w:t>
      </w:r>
      <w:r>
        <w:t xml:space="preserve"> </w:t>
      </w:r>
      <w:r w:rsidR="008F4735">
        <w:t>'</w:t>
      </w:r>
      <w:r>
        <w:t>C</w:t>
      </w:r>
      <w:r w:rsidR="008F4735">
        <w:t>'</w:t>
      </w:r>
      <w:r>
        <w:t xml:space="preserve"> </w:t>
      </w:r>
      <w:r w:rsidR="00F143AE">
        <w:t>create</w:t>
      </w:r>
      <w:r>
        <w:t xml:space="preserve"> types </w:t>
      </w:r>
      <w:r w:rsidR="00F143AE">
        <w:t>with a</w:t>
      </w:r>
      <w:r>
        <w:t xml:space="preserve"> private member </w:t>
      </w:r>
      <w:r w:rsidR="008F4735">
        <w:t>'</w:t>
      </w:r>
      <w:r>
        <w:t>x</w:t>
      </w:r>
      <w:r w:rsidR="008F4735">
        <w:t>'</w:t>
      </w:r>
      <w:r>
        <w:t xml:space="preserve"> </w:t>
      </w:r>
      <w:r w:rsidR="00F143AE">
        <w:t xml:space="preserve">that </w:t>
      </w:r>
      <w:r>
        <w:t>originate</w:t>
      </w:r>
      <w:r w:rsidR="00F143AE">
        <w:t xml:space="preserve">s in the same declaration, and because the two private </w:t>
      </w:r>
      <w:r w:rsidR="008F4735">
        <w:t>'</w:t>
      </w:r>
      <w:r w:rsidR="00F143AE">
        <w:t>x</w:t>
      </w:r>
      <w:r w:rsidR="008F4735">
        <w:t>'</w:t>
      </w:r>
      <w:r w:rsidR="00F143AE">
        <w:t xml:space="preserve"> members have types with identical sets of members once the type arguments </w:t>
      </w:r>
      <w:r w:rsidR="008F4735">
        <w:t>'</w:t>
      </w:r>
      <w:r w:rsidR="001E02FC">
        <w:t>X</w:t>
      </w:r>
      <w:r w:rsidR="008F4735">
        <w:t>'</w:t>
      </w:r>
      <w:r w:rsidR="001E02FC">
        <w:t xml:space="preserve"> and </w:t>
      </w:r>
      <w:r w:rsidR="008F4735">
        <w:t>'</w:t>
      </w:r>
      <w:r w:rsidR="001E02FC">
        <w:t>Y</w:t>
      </w:r>
      <w:r w:rsidR="008F4735">
        <w:t>'</w:t>
      </w:r>
      <w:r w:rsidR="001E02FC">
        <w:t xml:space="preserve"> </w:t>
      </w:r>
      <w:r w:rsidR="00F143AE">
        <w:t>are substituted.</w:t>
      </w:r>
    </w:p>
    <w:p w14:paraId="75FB197A" w14:textId="77777777" w:rsidR="0044410D" w:rsidRPr="0044410D" w:rsidRDefault="00DB2AF0" w:rsidP="00B12BE1">
      <w:pPr>
        <w:pStyle w:val="Heading3"/>
      </w:pPr>
      <w:bookmarkStart w:id="1333" w:name="_Ref326839674"/>
      <w:bookmarkStart w:id="1334" w:name="_Toc402619861"/>
      <w:bookmarkStart w:id="1335" w:name="_Toc401414046"/>
      <w:r>
        <w:lastRenderedPageBreak/>
        <w:t>Subtypes and Supertypes</w:t>
      </w:r>
      <w:bookmarkEnd w:id="1325"/>
      <w:bookmarkEnd w:id="1333"/>
      <w:bookmarkEnd w:id="1334"/>
      <w:bookmarkEnd w:id="1335"/>
    </w:p>
    <w:p w14:paraId="3D0D41BA" w14:textId="54789722" w:rsidR="0044410D" w:rsidRPr="0044410D" w:rsidRDefault="00712C5C" w:rsidP="00712C5C">
      <w:r w:rsidRPr="00134B7F">
        <w:rPr>
          <w:i/>
        </w:rPr>
        <w:t>S</w:t>
      </w:r>
      <w:r>
        <w:t xml:space="preserve"> is a </w:t>
      </w:r>
      <w:r w:rsidRPr="00712C5C">
        <w:rPr>
          <w:b/>
          <w:i/>
        </w:rPr>
        <w:t>subtype</w:t>
      </w:r>
      <w:r>
        <w:t xml:space="preserve"> of </w:t>
      </w:r>
      <w:r w:rsidR="00C7680E">
        <w:t xml:space="preserve">a type </w:t>
      </w:r>
      <w:r w:rsidRPr="00971B59">
        <w:rPr>
          <w:i/>
        </w:rPr>
        <w:t>T</w:t>
      </w:r>
      <w:r w:rsidR="00C7680E">
        <w:t>,</w:t>
      </w:r>
      <w:r w:rsidR="00971B59">
        <w:t xml:space="preserve"> and </w:t>
      </w:r>
      <w:r w:rsidR="00971B59" w:rsidRPr="00971B59">
        <w:rPr>
          <w:i/>
        </w:rPr>
        <w:t>T</w:t>
      </w:r>
      <w:r w:rsidR="00971B59">
        <w:t xml:space="preserve"> is a </w:t>
      </w:r>
      <w:r w:rsidR="00971B59" w:rsidRPr="00971B59">
        <w:rPr>
          <w:b/>
          <w:i/>
        </w:rPr>
        <w:t>supertype</w:t>
      </w:r>
      <w:r w:rsidR="00971B59">
        <w:t xml:space="preserve"> of </w:t>
      </w:r>
      <w:r w:rsidR="00971B59" w:rsidRPr="00971B59">
        <w:rPr>
          <w:i/>
        </w:rPr>
        <w:t>S</w:t>
      </w:r>
      <w:r w:rsidR="00C7680E">
        <w:t>,</w:t>
      </w:r>
      <w:r w:rsidR="00971B59">
        <w:t xml:space="preserve"> </w:t>
      </w:r>
      <w:r w:rsidRPr="00971B59">
        <w:t>if</w:t>
      </w:r>
      <w:r>
        <w:t xml:space="preserve"> one of the following is true</w:t>
      </w:r>
      <w:del w:id="1336" w:author="Anders Hejlsberg" w:date="2014-11-01T15:43:00Z">
        <w:r w:rsidR="00B17BE7">
          <w:delText xml:space="preserve">, where </w:delText>
        </w:r>
        <w:r w:rsidR="00B17BE7" w:rsidRPr="007366B6">
          <w:rPr>
            <w:i/>
          </w:rPr>
          <w:delText>S</w:delText>
        </w:r>
        <w:r w:rsidR="008F4735">
          <w:delText>'</w:delText>
        </w:r>
        <w:r w:rsidR="00B17BE7">
          <w:delText xml:space="preserve"> denotes the apparent type </w:delText>
        </w:r>
        <w:r w:rsidR="007366B6">
          <w:delText xml:space="preserve">(section </w:delText>
        </w:r>
        <w:r w:rsidR="007366B6">
          <w:fldChar w:fldCharType="begin"/>
        </w:r>
        <w:r w:rsidR="007366B6">
          <w:delInstrText xml:space="preserve"> REF _Ref366164315 \r \h </w:delInstrText>
        </w:r>
        <w:r w:rsidR="007366B6">
          <w:fldChar w:fldCharType="separate"/>
        </w:r>
        <w:r w:rsidR="00633278">
          <w:delText>3.8.1</w:delText>
        </w:r>
        <w:r w:rsidR="007366B6">
          <w:fldChar w:fldCharType="end"/>
        </w:r>
        <w:r w:rsidR="007366B6">
          <w:delText xml:space="preserve">) </w:delText>
        </w:r>
        <w:r w:rsidR="00B17BE7">
          <w:delText xml:space="preserve">of </w:delText>
        </w:r>
        <w:r w:rsidR="00B17BE7" w:rsidRPr="007366B6">
          <w:rPr>
            <w:i/>
          </w:rPr>
          <w:delText>S</w:delText>
        </w:r>
      </w:del>
      <w:r w:rsidR="000116DE">
        <w:t>:</w:t>
      </w:r>
    </w:p>
    <w:p w14:paraId="409F3F55" w14:textId="77777777" w:rsidR="0044410D" w:rsidRPr="0044410D" w:rsidRDefault="00712C5C" w:rsidP="00712C5C">
      <w:pPr>
        <w:pStyle w:val="ListParagraph"/>
        <w:numPr>
          <w:ilvl w:val="0"/>
          <w:numId w:val="1"/>
        </w:numPr>
      </w:pPr>
      <w:r w:rsidRPr="001C18E9">
        <w:rPr>
          <w:i/>
        </w:rPr>
        <w:t>S</w:t>
      </w:r>
      <w:r>
        <w:t xml:space="preserve"> and </w:t>
      </w:r>
      <w:r w:rsidRPr="001C18E9">
        <w:rPr>
          <w:i/>
        </w:rPr>
        <w:t>T</w:t>
      </w:r>
      <w:r>
        <w:t xml:space="preserve"> are identical types.</w:t>
      </w:r>
    </w:p>
    <w:p w14:paraId="384D73A6" w14:textId="77777777" w:rsidR="0044410D" w:rsidRPr="0044410D" w:rsidRDefault="00712C5C" w:rsidP="00712C5C">
      <w:pPr>
        <w:pStyle w:val="ListParagraph"/>
        <w:numPr>
          <w:ilvl w:val="0"/>
          <w:numId w:val="1"/>
        </w:numPr>
      </w:pPr>
      <w:r w:rsidRPr="007E36A2">
        <w:rPr>
          <w:i/>
        </w:rPr>
        <w:t>T</w:t>
      </w:r>
      <w:r>
        <w:t xml:space="preserve"> is the Any type.</w:t>
      </w:r>
    </w:p>
    <w:p w14:paraId="0E5A83FF" w14:textId="77777777" w:rsidR="0044410D" w:rsidRPr="0044410D" w:rsidRDefault="00712C5C" w:rsidP="00712C5C">
      <w:pPr>
        <w:pStyle w:val="ListParagraph"/>
        <w:numPr>
          <w:ilvl w:val="0"/>
          <w:numId w:val="1"/>
        </w:numPr>
      </w:pPr>
      <w:r w:rsidRPr="001C18E9">
        <w:rPr>
          <w:i/>
        </w:rPr>
        <w:t>S</w:t>
      </w:r>
      <w:r>
        <w:t xml:space="preserve"> is the Undefined type.</w:t>
      </w:r>
    </w:p>
    <w:p w14:paraId="41867533" w14:textId="77777777" w:rsidR="0044410D" w:rsidRPr="0044410D" w:rsidRDefault="00712C5C" w:rsidP="00712C5C">
      <w:pPr>
        <w:pStyle w:val="ListParagraph"/>
        <w:numPr>
          <w:ilvl w:val="0"/>
          <w:numId w:val="1"/>
        </w:numPr>
      </w:pPr>
      <w:r w:rsidRPr="001C18E9">
        <w:rPr>
          <w:i/>
        </w:rPr>
        <w:t>S</w:t>
      </w:r>
      <w:r>
        <w:t xml:space="preserve"> is the Null type and </w:t>
      </w:r>
      <w:r w:rsidRPr="007E36A2">
        <w:rPr>
          <w:i/>
        </w:rPr>
        <w:t>T</w:t>
      </w:r>
      <w:r w:rsidR="00900321">
        <w:t xml:space="preserve"> is not the Undefined </w:t>
      </w:r>
      <w:r>
        <w:t>type.</w:t>
      </w:r>
    </w:p>
    <w:p w14:paraId="5E4AFBC5" w14:textId="77777777" w:rsidR="0044410D" w:rsidRPr="0044410D" w:rsidRDefault="00AD43FC" w:rsidP="00712C5C">
      <w:pPr>
        <w:pStyle w:val="ListParagraph"/>
        <w:numPr>
          <w:ilvl w:val="0"/>
          <w:numId w:val="1"/>
        </w:numPr>
      </w:pPr>
      <w:r w:rsidRPr="00AD43FC">
        <w:rPr>
          <w:i/>
        </w:rPr>
        <w:t>S</w:t>
      </w:r>
      <w:r>
        <w:t xml:space="preserve"> is an enum type and </w:t>
      </w:r>
      <w:r w:rsidRPr="00AD43FC">
        <w:rPr>
          <w:i/>
        </w:rPr>
        <w:t>T</w:t>
      </w:r>
      <w:r>
        <w:t xml:space="preserve"> is the primitive type Number.</w:t>
      </w:r>
    </w:p>
    <w:p w14:paraId="7DA99106" w14:textId="77777777" w:rsidR="0044410D" w:rsidRPr="0044410D" w:rsidRDefault="00E84E39" w:rsidP="00712C5C">
      <w:pPr>
        <w:pStyle w:val="ListParagraph"/>
        <w:numPr>
          <w:ilvl w:val="0"/>
          <w:numId w:val="1"/>
        </w:numPr>
      </w:pPr>
      <w:r>
        <w:rPr>
          <w:i/>
        </w:rPr>
        <w:t>S</w:t>
      </w:r>
      <w:r>
        <w:t xml:space="preserve"> is a string literal type and </w:t>
      </w:r>
      <w:r w:rsidRPr="00E84E39">
        <w:rPr>
          <w:i/>
        </w:rPr>
        <w:t>T</w:t>
      </w:r>
      <w:r>
        <w:t xml:space="preserve"> is the primitive type String.</w:t>
      </w:r>
    </w:p>
    <w:p w14:paraId="6D2D98ED" w14:textId="77777777" w:rsidR="0044410D" w:rsidRDefault="00D63348" w:rsidP="00712C5C">
      <w:pPr>
        <w:pStyle w:val="ListParagraph"/>
        <w:numPr>
          <w:ilvl w:val="0"/>
          <w:numId w:val="1"/>
        </w:numPr>
      </w:pPr>
      <w:r w:rsidRPr="00D63348">
        <w:rPr>
          <w:i/>
        </w:rPr>
        <w:t>S</w:t>
      </w:r>
      <w:r>
        <w:t xml:space="preserve"> and </w:t>
      </w:r>
      <w:r w:rsidRPr="00D63348">
        <w:rPr>
          <w:i/>
        </w:rPr>
        <w:t>T</w:t>
      </w:r>
      <w:r>
        <w:t xml:space="preserve"> are type parameters, and </w:t>
      </w:r>
      <w:r w:rsidRPr="00D63348">
        <w:rPr>
          <w:i/>
        </w:rPr>
        <w:t>S</w:t>
      </w:r>
      <w:r>
        <w:t xml:space="preserve"> is directly or indirectly constrained to </w:t>
      </w:r>
      <w:r w:rsidRPr="00D63348">
        <w:rPr>
          <w:i/>
        </w:rPr>
        <w:t>T</w:t>
      </w:r>
      <w:r>
        <w:t>.</w:t>
      </w:r>
    </w:p>
    <w:p w14:paraId="09509EC8" w14:textId="77777777" w:rsidR="00F449DA" w:rsidRDefault="00F449DA" w:rsidP="00712C5C">
      <w:pPr>
        <w:pStyle w:val="ListParagraph"/>
        <w:numPr>
          <w:ilvl w:val="0"/>
          <w:numId w:val="1"/>
        </w:numPr>
      </w:pPr>
      <w:r w:rsidRPr="00F449DA">
        <w:rPr>
          <w:i/>
        </w:rPr>
        <w:t>S</w:t>
      </w:r>
      <w:r>
        <w:t xml:space="preserve"> is a union type and each constituent type of </w:t>
      </w:r>
      <w:r w:rsidRPr="00F449DA">
        <w:rPr>
          <w:i/>
        </w:rPr>
        <w:t>S</w:t>
      </w:r>
      <w:r>
        <w:t xml:space="preserve"> is a subtype of </w:t>
      </w:r>
      <w:r w:rsidRPr="00F449DA">
        <w:rPr>
          <w:i/>
        </w:rPr>
        <w:t>T</w:t>
      </w:r>
      <w:r>
        <w:t>.</w:t>
      </w:r>
    </w:p>
    <w:p w14:paraId="74E81AAC" w14:textId="77777777" w:rsidR="004A0AA8" w:rsidRPr="0044410D" w:rsidRDefault="00F449DA" w:rsidP="00712C5C">
      <w:pPr>
        <w:pStyle w:val="ListParagraph"/>
        <w:numPr>
          <w:ilvl w:val="0"/>
          <w:numId w:val="1"/>
        </w:numPr>
      </w:pPr>
      <w:r w:rsidRPr="00F449DA">
        <w:rPr>
          <w:i/>
        </w:rPr>
        <w:t>T</w:t>
      </w:r>
      <w:r>
        <w:t xml:space="preserve"> is a union type and </w:t>
      </w:r>
      <w:r w:rsidRPr="00F449DA">
        <w:rPr>
          <w:i/>
        </w:rPr>
        <w:t>S</w:t>
      </w:r>
      <w:r>
        <w:t xml:space="preserve"> is a subtype of at least one constituent type of </w:t>
      </w:r>
      <w:r w:rsidRPr="00F449DA">
        <w:rPr>
          <w:i/>
        </w:rPr>
        <w:t>T</w:t>
      </w:r>
      <w:r>
        <w:t>.</w:t>
      </w:r>
    </w:p>
    <w:p w14:paraId="07542549" w14:textId="1EC2960F" w:rsidR="004A0AA8" w:rsidRPr="0044410D" w:rsidRDefault="00A53CA1" w:rsidP="004A0AA8">
      <w:pPr>
        <w:pStyle w:val="ListParagraph"/>
        <w:numPr>
          <w:ilvl w:val="0"/>
          <w:numId w:val="1"/>
        </w:numPr>
      </w:pPr>
      <w:del w:id="1337" w:author="Anders Hejlsberg" w:date="2014-11-01T15:43:00Z">
        <w:r>
          <w:rPr>
            <w:i/>
          </w:rPr>
          <w:delText>S</w:delText>
        </w:r>
        <w:r w:rsidR="008F4735">
          <w:rPr>
            <w:i/>
          </w:rPr>
          <w:delText>'</w:delText>
        </w:r>
        <w:r>
          <w:delText xml:space="preserve"> </w:delText>
        </w:r>
        <w:r w:rsidR="000116DE">
          <w:delText>and</w:delText>
        </w:r>
        <w:r>
          <w:delText xml:space="preserve"> </w:delText>
        </w:r>
        <w:r w:rsidRPr="00433788">
          <w:rPr>
            <w:i/>
          </w:rPr>
          <w:delText>T</w:delText>
        </w:r>
        <w:r>
          <w:delText xml:space="preserve"> </w:delText>
        </w:r>
        <w:r w:rsidR="000116DE">
          <w:delText>are</w:delText>
        </w:r>
      </w:del>
      <w:ins w:id="1338" w:author="Anders Hejlsberg" w:date="2014-11-01T15:43:00Z">
        <w:r w:rsidR="004A0AA8" w:rsidRPr="00A46527">
          <w:rPr>
            <w:i/>
          </w:rPr>
          <w:t>S</w:t>
        </w:r>
        <w:r w:rsidR="004A0AA8">
          <w:t xml:space="preserve"> is an</w:t>
        </w:r>
      </w:ins>
      <w:r w:rsidR="004A0AA8">
        <w:t xml:space="preserve"> object </w:t>
      </w:r>
      <w:del w:id="1339" w:author="Anders Hejlsberg" w:date="2014-11-01T15:43:00Z">
        <w:r w:rsidRPr="000705C3">
          <w:delText>type</w:delText>
        </w:r>
        <w:r w:rsidR="000116DE" w:rsidRPr="000705C3">
          <w:delText>s</w:delText>
        </w:r>
        <w:r w:rsidR="000705C3">
          <w:delText xml:space="preserve"> </w:delText>
        </w:r>
        <w:r w:rsidRPr="000705C3">
          <w:delText>and</w:delText>
        </w:r>
        <w:r w:rsidR="00E25CD3">
          <w:delText>,</w:delText>
        </w:r>
      </w:del>
      <w:ins w:id="1340" w:author="Anders Hejlsberg" w:date="2014-11-01T15:43:00Z">
        <w:r w:rsidR="004A0AA8">
          <w:t>type, a type parameter, or the Number, Boolean, or String primitive type</w:t>
        </w:r>
        <w:r w:rsidR="00A46527">
          <w:t xml:space="preserve">, </w:t>
        </w:r>
        <w:r w:rsidR="00A46527" w:rsidRPr="00A46527">
          <w:rPr>
            <w:i/>
          </w:rPr>
          <w:t>T</w:t>
        </w:r>
        <w:r w:rsidR="00A46527">
          <w:t xml:space="preserve"> is an object type, and</w:t>
        </w:r>
      </w:ins>
      <w:r w:rsidR="004A0AA8">
        <w:t xml:space="preserve"> for each member </w:t>
      </w:r>
      <w:r w:rsidR="004A0AA8" w:rsidRPr="00A53CA1">
        <w:rPr>
          <w:i/>
        </w:rPr>
        <w:t>M</w:t>
      </w:r>
      <w:r w:rsidR="004A0AA8">
        <w:t xml:space="preserve"> in </w:t>
      </w:r>
      <w:r w:rsidR="004A0AA8" w:rsidRPr="00A53CA1">
        <w:rPr>
          <w:i/>
        </w:rPr>
        <w:t>T</w:t>
      </w:r>
      <w:r w:rsidR="004A0AA8">
        <w:t>, one of the following is true:</w:t>
      </w:r>
    </w:p>
    <w:p w14:paraId="42270B1B" w14:textId="2A038ADA" w:rsidR="0044410D" w:rsidRPr="0044410D" w:rsidRDefault="008A3222" w:rsidP="008A3222">
      <w:pPr>
        <w:pStyle w:val="ListParagraph"/>
        <w:numPr>
          <w:ilvl w:val="1"/>
          <w:numId w:val="1"/>
        </w:numPr>
      </w:pPr>
      <w:r w:rsidRPr="00134B7F">
        <w:rPr>
          <w:i/>
        </w:rPr>
        <w:t>M</w:t>
      </w:r>
      <w:r>
        <w:t xml:space="preserve"> is a property and </w:t>
      </w:r>
      <w:del w:id="1341" w:author="Anders Hejlsberg" w:date="2014-11-01T15:43:00Z">
        <w:r w:rsidRPr="00134B7F">
          <w:rPr>
            <w:i/>
          </w:rPr>
          <w:delText>S</w:delText>
        </w:r>
        <w:r w:rsidR="008F4735">
          <w:rPr>
            <w:i/>
          </w:rPr>
          <w:delText>'</w:delText>
        </w:r>
        <w:r>
          <w:delText xml:space="preserve"> contains a</w:delText>
        </w:r>
      </w:del>
      <w:ins w:id="1342" w:author="Anders Hejlsberg" w:date="2014-11-01T15:43:00Z">
        <w:r w:rsidRPr="00134B7F">
          <w:rPr>
            <w:i/>
          </w:rPr>
          <w:t>S</w:t>
        </w:r>
        <w:r w:rsidR="00A46527">
          <w:t xml:space="preserve"> has an apparent</w:t>
        </w:r>
      </w:ins>
      <w:r>
        <w:t xml:space="preserve"> property</w:t>
      </w:r>
      <w:r w:rsidR="00197FE0">
        <w:t xml:space="preserve"> </w:t>
      </w:r>
      <w:r w:rsidR="00197FE0" w:rsidRPr="00197FE0">
        <w:rPr>
          <w:i/>
        </w:rPr>
        <w:t>N</w:t>
      </w:r>
      <w:r w:rsidR="00197FE0">
        <w:t xml:space="preserve"> where</w:t>
      </w:r>
    </w:p>
    <w:p w14:paraId="6EE1DD61" w14:textId="77777777"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have the same name,</w:t>
      </w:r>
    </w:p>
    <w:p w14:paraId="69F6B285" w14:textId="77777777" w:rsidR="0044410D" w:rsidRPr="0044410D" w:rsidRDefault="008A3222" w:rsidP="008A3222">
      <w:pPr>
        <w:pStyle w:val="ListParagraph"/>
        <w:numPr>
          <w:ilvl w:val="2"/>
          <w:numId w:val="1"/>
        </w:numPr>
      </w:pPr>
      <w:r>
        <w:t xml:space="preserve">the type of </w:t>
      </w:r>
      <w:r w:rsidRPr="00197FE0">
        <w:rPr>
          <w:i/>
        </w:rPr>
        <w:t>N</w:t>
      </w:r>
      <w:r>
        <w:t xml:space="preserve"> is a subtype of that of </w:t>
      </w:r>
      <w:r w:rsidRPr="008A3222">
        <w:rPr>
          <w:i/>
        </w:rPr>
        <w:t>M</w:t>
      </w:r>
      <w:r>
        <w:t>,</w:t>
      </w:r>
    </w:p>
    <w:p w14:paraId="382B81E4" w14:textId="77777777" w:rsidR="0044410D" w:rsidRPr="0044410D" w:rsidRDefault="004D28D6" w:rsidP="004D28D6">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14:paraId="7822DF0B" w14:textId="77777777"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are both </w:t>
      </w:r>
      <w:r w:rsidR="0002135A">
        <w:t>public,</w:t>
      </w:r>
      <w:r w:rsidR="004D28D6">
        <w:t xml:space="preserve"> </w:t>
      </w:r>
      <w:r w:rsidR="00033595" w:rsidRPr="00197FE0">
        <w:rPr>
          <w:i/>
        </w:rPr>
        <w:t>M</w:t>
      </w:r>
      <w:r w:rsidR="00033595">
        <w:t xml:space="preserve"> and </w:t>
      </w:r>
      <w:r w:rsidR="00033595" w:rsidRPr="00197FE0">
        <w:rPr>
          <w:i/>
        </w:rPr>
        <w:t>N</w:t>
      </w:r>
      <w:r w:rsidR="00033595">
        <w:t xml:space="preserve"> are both </w:t>
      </w:r>
      <w:r>
        <w:t>private</w:t>
      </w:r>
      <w:r w:rsidR="00E7258E" w:rsidRPr="00E7258E">
        <w:t xml:space="preserve"> </w:t>
      </w:r>
      <w:r w:rsidR="00E7258E">
        <w:t>and originate in the same declaration</w:t>
      </w:r>
      <w:r w:rsidR="0002135A">
        <w:t xml:space="preserve">, </w:t>
      </w:r>
      <w:r w:rsidR="0002135A" w:rsidRPr="00197FE0">
        <w:rPr>
          <w:i/>
        </w:rPr>
        <w:t>M</w:t>
      </w:r>
      <w:r w:rsidR="0002135A">
        <w:t xml:space="preserve"> and </w:t>
      </w:r>
      <w:r w:rsidR="0002135A" w:rsidRPr="00197FE0">
        <w:rPr>
          <w:i/>
        </w:rPr>
        <w:t>N</w:t>
      </w:r>
      <w:r w:rsidR="0002135A">
        <w:t xml:space="preserve"> are both protected</w:t>
      </w:r>
      <w:r w:rsidR="0002135A" w:rsidRPr="00E7258E">
        <w:t xml:space="preserve"> </w:t>
      </w:r>
      <w:r w:rsidR="0002135A">
        <w:t xml:space="preserve">and originate in the same declaration, </w:t>
      </w:r>
      <w:r w:rsidR="004D28D6">
        <w:t xml:space="preserve">or </w:t>
      </w:r>
      <w:r w:rsidR="004D28D6" w:rsidRPr="004D28D6">
        <w:rPr>
          <w:i/>
        </w:rPr>
        <w:t>M</w:t>
      </w:r>
      <w:r w:rsidR="004D28D6">
        <w:t xml:space="preserve"> is protected and </w:t>
      </w:r>
      <w:r w:rsidR="004D28D6" w:rsidRPr="0002135A">
        <w:rPr>
          <w:i/>
        </w:rPr>
        <w:t>N</w:t>
      </w:r>
      <w:r w:rsidR="004D28D6">
        <w:t xml:space="preserve"> is declared in a class derived from th</w:t>
      </w:r>
      <w:r w:rsidR="0002135A">
        <w:t xml:space="preserve">e class in which </w:t>
      </w:r>
      <w:r w:rsidR="0002135A" w:rsidRPr="0002135A">
        <w:rPr>
          <w:i/>
        </w:rPr>
        <w:t>M</w:t>
      </w:r>
      <w:r w:rsidR="0002135A">
        <w:t xml:space="preserve"> is declared.</w:t>
      </w:r>
    </w:p>
    <w:p w14:paraId="64F29905" w14:textId="77777777" w:rsidR="0044410D" w:rsidRPr="0044410D" w:rsidRDefault="000630AF" w:rsidP="000630AF">
      <w:pPr>
        <w:pStyle w:val="ListParagraph"/>
        <w:numPr>
          <w:ilvl w:val="1"/>
          <w:numId w:val="1"/>
        </w:numPr>
        <w:rPr>
          <w:del w:id="1343" w:author="Anders Hejlsberg" w:date="2014-11-01T15:43:00Z"/>
        </w:rPr>
      </w:pPr>
      <w:del w:id="1344" w:author="Anders Hejlsberg" w:date="2014-11-01T15:43:00Z">
        <w:r w:rsidRPr="00134B7F">
          <w:rPr>
            <w:i/>
          </w:rPr>
          <w:delText>M</w:delText>
        </w:r>
        <w:r>
          <w:delText xml:space="preserve"> is an optional property and </w:delText>
        </w:r>
        <w:r w:rsidRPr="00134B7F">
          <w:rPr>
            <w:i/>
          </w:rPr>
          <w:delText>S</w:delText>
        </w:r>
        <w:r w:rsidR="008F4735">
          <w:rPr>
            <w:i/>
          </w:rPr>
          <w:delText>'</w:delText>
        </w:r>
        <w:r>
          <w:delText xml:space="preserve"> contains no property of the same name as </w:delText>
        </w:r>
        <w:r w:rsidRPr="00134B7F">
          <w:rPr>
            <w:i/>
          </w:rPr>
          <w:delText>M</w:delText>
        </w:r>
        <w:r>
          <w:delText>.</w:delText>
        </w:r>
      </w:del>
    </w:p>
    <w:p w14:paraId="6CD39351" w14:textId="49E54E20" w:rsidR="0044410D" w:rsidRPr="0044410D" w:rsidRDefault="0091131C" w:rsidP="0091131C">
      <w:pPr>
        <w:pStyle w:val="ListParagraph"/>
        <w:numPr>
          <w:ilvl w:val="1"/>
          <w:numId w:val="1"/>
        </w:numPr>
      </w:pPr>
      <w:r w:rsidRPr="0091131C">
        <w:rPr>
          <w:i/>
        </w:rPr>
        <w:t>M</w:t>
      </w:r>
      <w:r>
        <w:t xml:space="preserve"> is a non-specialized call or construct signature and </w:t>
      </w:r>
      <w:del w:id="1345" w:author="Anders Hejlsberg" w:date="2014-11-01T15:43:00Z">
        <w:r w:rsidRPr="0091131C">
          <w:rPr>
            <w:i/>
          </w:rPr>
          <w:delText>S</w:delText>
        </w:r>
        <w:r w:rsidR="008F4735">
          <w:delText>'</w:delText>
        </w:r>
        <w:r>
          <w:delText xml:space="preserve"> contains a</w:delText>
        </w:r>
      </w:del>
      <w:ins w:id="1346" w:author="Anders Hejlsberg" w:date="2014-11-01T15:43:00Z">
        <w:r w:rsidRPr="0091131C">
          <w:rPr>
            <w:i/>
          </w:rPr>
          <w:t>S</w:t>
        </w:r>
        <w:r>
          <w:t xml:space="preserve"> </w:t>
        </w:r>
        <w:r w:rsidR="00A46527">
          <w:t>has an apparent</w:t>
        </w:r>
      </w:ins>
      <w:r>
        <w:t xml:space="preserve"> call or construct signature </w:t>
      </w:r>
      <w:r w:rsidRPr="0091131C">
        <w:rPr>
          <w:i/>
        </w:rPr>
        <w:t>N</w:t>
      </w:r>
      <w:r>
        <w:t xml:space="preserve"> </w:t>
      </w:r>
      <w:r w:rsidR="00197FE0">
        <w:t>where</w:t>
      </w:r>
      <w:r w:rsidR="00DD2115">
        <w:t xml:space="preserve">, when </w:t>
      </w:r>
      <w:r w:rsidR="00DD2115" w:rsidRPr="00DD2115">
        <w:rPr>
          <w:i/>
        </w:rPr>
        <w:t>M</w:t>
      </w:r>
      <w:r w:rsidR="00DD2115">
        <w:t xml:space="preserve"> and </w:t>
      </w:r>
      <w:r w:rsidR="00DD2115" w:rsidRPr="00DD2115">
        <w:rPr>
          <w:i/>
        </w:rPr>
        <w:t>N</w:t>
      </w:r>
      <w:r w:rsidR="00DD2115">
        <w:t xml:space="preserve"> are instantiated using type Any as the type argument for </w:t>
      </w:r>
      <w:r w:rsidR="002B33C1">
        <w:t>all</w:t>
      </w:r>
      <w:r w:rsidR="00DD2115">
        <w:t xml:space="preserve"> type parameters declared by </w:t>
      </w:r>
      <w:r w:rsidR="00DD2115" w:rsidRPr="00DD2115">
        <w:rPr>
          <w:i/>
        </w:rPr>
        <w:t>M</w:t>
      </w:r>
      <w:r w:rsidR="00DD2115">
        <w:t xml:space="preserve"> and </w:t>
      </w:r>
      <w:r w:rsidR="00DD2115" w:rsidRPr="00DD2115">
        <w:rPr>
          <w:i/>
        </w:rPr>
        <w:t>N</w:t>
      </w:r>
      <w:r w:rsidR="00DD2115">
        <w:t xml:space="preserve"> (if any),</w:t>
      </w:r>
    </w:p>
    <w:p w14:paraId="0BC7810A" w14:textId="77777777" w:rsidR="0044410D" w:rsidRPr="0044410D" w:rsidRDefault="00DC55CF" w:rsidP="00DC55CF">
      <w:pPr>
        <w:pStyle w:val="ListParagraph"/>
        <w:numPr>
          <w:ilvl w:val="2"/>
          <w:numId w:val="1"/>
        </w:numPr>
      </w:pPr>
      <w:r>
        <w:t>the signatures are of the same kind (call or construct),</w:t>
      </w:r>
    </w:p>
    <w:p w14:paraId="7FAE24C9" w14:textId="77777777" w:rsidR="0044410D" w:rsidRPr="0044410D" w:rsidRDefault="003F3232" w:rsidP="004117E3">
      <w:pPr>
        <w:pStyle w:val="ListParagraph"/>
        <w:numPr>
          <w:ilvl w:val="2"/>
          <w:numId w:val="1"/>
        </w:numPr>
      </w:pPr>
      <w:r w:rsidRPr="003F3232">
        <w:rPr>
          <w:i/>
        </w:rPr>
        <w:t>M</w:t>
      </w:r>
      <w:r>
        <w:t xml:space="preserve"> has a rest parameter or </w:t>
      </w:r>
      <w:r w:rsidR="0091131C">
        <w:t xml:space="preserve">the number of non-optional parameters in </w:t>
      </w:r>
      <w:r w:rsidR="0091131C" w:rsidRPr="004137A7">
        <w:rPr>
          <w:i/>
        </w:rPr>
        <w:t>N</w:t>
      </w:r>
      <w:r w:rsidR="0091131C">
        <w:t xml:space="preserve"> is less than or equal to </w:t>
      </w:r>
      <w:r>
        <w:t>the total number of parameters in</w:t>
      </w:r>
      <w:r w:rsidR="0091131C">
        <w:t xml:space="preserve"> </w:t>
      </w:r>
      <w:r w:rsidR="0091131C" w:rsidRPr="004137A7">
        <w:rPr>
          <w:i/>
        </w:rPr>
        <w:t>M</w:t>
      </w:r>
      <w:r w:rsidR="0091131C">
        <w:t>,</w:t>
      </w:r>
    </w:p>
    <w:p w14:paraId="56C63026" w14:textId="77777777" w:rsidR="0044410D" w:rsidRPr="0044410D" w:rsidRDefault="00DD2115" w:rsidP="004117E3">
      <w:pPr>
        <w:pStyle w:val="ListParagraph"/>
        <w:numPr>
          <w:ilvl w:val="2"/>
          <w:numId w:val="1"/>
        </w:numPr>
      </w:pPr>
      <w:r>
        <w:t xml:space="preserve">for parameter positions that are present in both signatures, </w:t>
      </w:r>
      <w:r w:rsidR="0091131C">
        <w:t xml:space="preserve">each parameter type in </w:t>
      </w:r>
      <w:r w:rsidR="0091131C" w:rsidRPr="004117E3">
        <w:rPr>
          <w:i/>
        </w:rPr>
        <w:t>N</w:t>
      </w:r>
      <w:r w:rsidR="0091131C">
        <w:t xml:space="preserve"> is a subtype or supertype of the corresponding parameter type in </w:t>
      </w:r>
      <w:r w:rsidR="0091131C" w:rsidRPr="004117E3">
        <w:rPr>
          <w:i/>
        </w:rPr>
        <w:t>M</w:t>
      </w:r>
      <w:r w:rsidR="0091131C">
        <w:t>,</w:t>
      </w:r>
      <w:r w:rsidR="004117E3">
        <w:t xml:space="preserve"> and</w:t>
      </w:r>
    </w:p>
    <w:p w14:paraId="0C3208AF" w14:textId="77777777" w:rsidR="0044410D" w:rsidRPr="0044410D" w:rsidRDefault="0091131C" w:rsidP="0091131C">
      <w:pPr>
        <w:pStyle w:val="ListParagraph"/>
        <w:numPr>
          <w:ilvl w:val="2"/>
          <w:numId w:val="1"/>
        </w:numPr>
      </w:pPr>
      <w:r>
        <w:t xml:space="preserve">the result type of </w:t>
      </w:r>
      <w:r w:rsidRPr="0082204C">
        <w:rPr>
          <w:i/>
        </w:rPr>
        <w:t>M</w:t>
      </w:r>
      <w:r w:rsidR="004117E3">
        <w:t xml:space="preserve"> is Void, or the </w:t>
      </w:r>
      <w:r>
        <w:t xml:space="preserve">result type of </w:t>
      </w:r>
      <w:r w:rsidRPr="0082204C">
        <w:rPr>
          <w:i/>
        </w:rPr>
        <w:t>N</w:t>
      </w:r>
      <w:r>
        <w:t xml:space="preserve"> is a subtype of that of </w:t>
      </w:r>
      <w:r w:rsidRPr="0082204C">
        <w:rPr>
          <w:i/>
        </w:rPr>
        <w:t>M</w:t>
      </w:r>
      <w:r>
        <w:t>.</w:t>
      </w:r>
    </w:p>
    <w:p w14:paraId="7683E41C" w14:textId="7CF2FE62" w:rsidR="0044410D" w:rsidRPr="0044410D" w:rsidRDefault="006F3452" w:rsidP="006F3452">
      <w:pPr>
        <w:pStyle w:val="ListParagraph"/>
        <w:numPr>
          <w:ilvl w:val="1"/>
          <w:numId w:val="1"/>
        </w:numPr>
      </w:pPr>
      <w:r w:rsidRPr="00155A0D">
        <w:rPr>
          <w:i/>
        </w:rPr>
        <w:t>M</w:t>
      </w:r>
      <w:r>
        <w:t xml:space="preserve"> is a string index signature of type </w:t>
      </w:r>
      <w:r w:rsidRPr="00155A0D">
        <w:rPr>
          <w:i/>
        </w:rPr>
        <w:t>U</w:t>
      </w:r>
      <w:r>
        <w:t xml:space="preserve"> and </w:t>
      </w:r>
      <w:del w:id="1347" w:author="Anders Hejlsberg" w:date="2014-11-01T15:43:00Z">
        <w:r w:rsidRPr="00155A0D">
          <w:rPr>
            <w:i/>
          </w:rPr>
          <w:delText>S</w:delText>
        </w:r>
        <w:r w:rsidR="008F4735">
          <w:rPr>
            <w:i/>
          </w:rPr>
          <w:delText>'</w:delText>
        </w:r>
        <w:r>
          <w:delText xml:space="preserve"> contains a</w:delText>
        </w:r>
      </w:del>
      <w:ins w:id="1348" w:author="Anders Hejlsberg" w:date="2014-11-01T15:43:00Z">
        <w:r w:rsidRPr="00155A0D">
          <w:rPr>
            <w:i/>
          </w:rPr>
          <w:t>S</w:t>
        </w:r>
        <w:r w:rsidRPr="00A46527">
          <w:t xml:space="preserve"> </w:t>
        </w:r>
        <w:r w:rsidR="00A46527">
          <w:t>has an apparent</w:t>
        </w:r>
      </w:ins>
      <w:r>
        <w:t xml:space="preserve"> string index signature of a type that is a subtype of </w:t>
      </w:r>
      <w:r w:rsidRPr="00155A0D">
        <w:rPr>
          <w:i/>
        </w:rPr>
        <w:t>U</w:t>
      </w:r>
      <w:r>
        <w:t>.</w:t>
      </w:r>
    </w:p>
    <w:p w14:paraId="3CD2EB67" w14:textId="1115F0DD" w:rsidR="0044410D" w:rsidRPr="0044410D" w:rsidRDefault="006F3452" w:rsidP="006F3452">
      <w:pPr>
        <w:pStyle w:val="ListParagraph"/>
        <w:numPr>
          <w:ilvl w:val="1"/>
          <w:numId w:val="1"/>
        </w:numPr>
      </w:pPr>
      <w:r w:rsidRPr="00155A0D">
        <w:rPr>
          <w:i/>
        </w:rPr>
        <w:t>M</w:t>
      </w:r>
      <w:r>
        <w:t xml:space="preserve"> is a numeric index signature of type </w:t>
      </w:r>
      <w:r w:rsidRPr="00155A0D">
        <w:rPr>
          <w:i/>
        </w:rPr>
        <w:t>U</w:t>
      </w:r>
      <w:r w:rsidR="00155A0D">
        <w:t xml:space="preserve"> and </w:t>
      </w:r>
      <w:del w:id="1349" w:author="Anders Hejlsberg" w:date="2014-11-01T15:43:00Z">
        <w:r w:rsidR="00155A0D" w:rsidRPr="00155A0D">
          <w:rPr>
            <w:i/>
          </w:rPr>
          <w:delText>S</w:delText>
        </w:r>
        <w:r w:rsidR="008F4735">
          <w:rPr>
            <w:i/>
          </w:rPr>
          <w:delText>'</w:delText>
        </w:r>
        <w:r w:rsidR="00155A0D">
          <w:delText xml:space="preserve"> contains a</w:delText>
        </w:r>
      </w:del>
      <w:ins w:id="1350" w:author="Anders Hejlsberg" w:date="2014-11-01T15:43:00Z">
        <w:r w:rsidR="00155A0D" w:rsidRPr="00A46527">
          <w:rPr>
            <w:i/>
          </w:rPr>
          <w:t>S</w:t>
        </w:r>
        <w:r w:rsidR="00A46527">
          <w:t xml:space="preserve"> has an apparent</w:t>
        </w:r>
      </w:ins>
      <w:r w:rsidR="00155A0D">
        <w:t xml:space="preserve"> string or numeric index signature of a type that is a subtype of </w:t>
      </w:r>
      <w:r w:rsidR="00155A0D" w:rsidRPr="00155A0D">
        <w:rPr>
          <w:i/>
        </w:rPr>
        <w:t>U</w:t>
      </w:r>
      <w:r w:rsidR="00155A0D">
        <w:t>.</w:t>
      </w:r>
    </w:p>
    <w:p w14:paraId="029D912F" w14:textId="77777777" w:rsidR="0044410D" w:rsidRPr="0044410D" w:rsidRDefault="00E84E39" w:rsidP="00C97557">
      <w:r>
        <w:t>W</w:t>
      </w:r>
      <w:r w:rsidR="005C009F">
        <w:t>hen comparing call or</w:t>
      </w:r>
      <w:r w:rsidR="00C97557">
        <w:t xml:space="preserve"> construct </w:t>
      </w:r>
      <w:r w:rsidR="004C404D">
        <w:t xml:space="preserve">signatures, parameter names </w:t>
      </w:r>
      <w:r w:rsidR="00C97557">
        <w:t xml:space="preserve">are ignored and rest parameters correspond to an unbounded expansion of </w:t>
      </w:r>
      <w:r w:rsidR="004C404D">
        <w:t>optional</w:t>
      </w:r>
      <w:r w:rsidR="00C97557">
        <w:t xml:space="preserve"> parameters of the rest parameter element type.</w:t>
      </w:r>
    </w:p>
    <w:p w14:paraId="71D7657A" w14:textId="11C5FA1F" w:rsidR="0044410D" w:rsidRPr="0044410D" w:rsidRDefault="00E84E39" w:rsidP="00C97557">
      <w:r>
        <w:lastRenderedPageBreak/>
        <w:t xml:space="preserve">Note that specialized call and construct signatures (section </w:t>
      </w:r>
      <w:r>
        <w:fldChar w:fldCharType="begin"/>
      </w:r>
      <w:r>
        <w:instrText xml:space="preserve"> REF _Ref352141783 \r \h </w:instrText>
      </w:r>
      <w:r>
        <w:fldChar w:fldCharType="separate"/>
      </w:r>
      <w:r w:rsidR="00B510EF">
        <w:t>3.</w:t>
      </w:r>
      <w:del w:id="1351" w:author="Anders Hejlsberg" w:date="2014-11-01T15:43:00Z">
        <w:r w:rsidR="00633278">
          <w:delText>7</w:delText>
        </w:r>
      </w:del>
      <w:ins w:id="1352" w:author="Anders Hejlsberg" w:date="2014-11-01T15:43:00Z">
        <w:r w:rsidR="00B510EF">
          <w:t>8</w:t>
        </w:r>
      </w:ins>
      <w:r w:rsidR="00B510EF">
        <w:t>.2.4</w:t>
      </w:r>
      <w:r>
        <w:fldChar w:fldCharType="end"/>
      </w:r>
      <w:r>
        <w:t xml:space="preserve">) are </w:t>
      </w:r>
      <w:r w:rsidR="00910BF6">
        <w:t>not significant</w:t>
      </w:r>
      <w:r>
        <w:t xml:space="preserve"> when determining subtype and supertype relationships.</w:t>
      </w:r>
    </w:p>
    <w:p w14:paraId="6F5CFC5F" w14:textId="77777777" w:rsidR="0044410D" w:rsidRPr="0044410D" w:rsidRDefault="00067D68" w:rsidP="00C97557">
      <w:r>
        <w:t xml:space="preserve">Also note that type parameters are not considered object types. Thus, the only subtypes of a type parameter </w:t>
      </w:r>
      <w:r w:rsidRPr="00067D68">
        <w:rPr>
          <w:i/>
        </w:rPr>
        <w:t>T</w:t>
      </w:r>
      <w:r>
        <w:t xml:space="preserve"> are </w:t>
      </w:r>
      <w:r w:rsidRPr="00067D68">
        <w:rPr>
          <w:i/>
        </w:rPr>
        <w:t>T</w:t>
      </w:r>
      <w:r>
        <w:t xml:space="preserve"> itself and other type parameters that are directly or indirectly constrained to </w:t>
      </w:r>
      <w:r w:rsidRPr="00067D68">
        <w:rPr>
          <w:i/>
        </w:rPr>
        <w:t>T</w:t>
      </w:r>
      <w:r>
        <w:t>.</w:t>
      </w:r>
    </w:p>
    <w:p w14:paraId="5D4AAD70" w14:textId="77777777" w:rsidR="0044410D" w:rsidRPr="0044410D" w:rsidRDefault="0006182E" w:rsidP="00251D22">
      <w:pPr>
        <w:pStyle w:val="Heading3"/>
      </w:pPr>
      <w:bookmarkStart w:id="1353" w:name="_Ref330633611"/>
      <w:bookmarkStart w:id="1354" w:name="_Toc402619862"/>
      <w:bookmarkStart w:id="1355" w:name="_Toc401414047"/>
      <w:r>
        <w:t>Assignment Compatibility</w:t>
      </w:r>
      <w:bookmarkEnd w:id="1353"/>
      <w:bookmarkEnd w:id="1354"/>
      <w:bookmarkEnd w:id="1355"/>
    </w:p>
    <w:p w14:paraId="14EC954E" w14:textId="77777777" w:rsidR="0044410D" w:rsidRPr="0044410D" w:rsidRDefault="008D38AB" w:rsidP="00DB0C4A">
      <w:r>
        <w:t>Types are required to b</w:t>
      </w:r>
      <w:r w:rsidRPr="00C97557">
        <w:t>e</w:t>
      </w:r>
      <w:r w:rsidR="003879D3" w:rsidRPr="00C97557">
        <w:t xml:space="preserve"> assignment compatible</w:t>
      </w:r>
      <w:r w:rsidRPr="00C97557">
        <w:t xml:space="preserve"> in</w:t>
      </w:r>
      <w:bookmarkStart w:id="1356" w:name="_Ref313351047"/>
      <w:r w:rsidR="00C97557">
        <w:t xml:space="preserve"> certain circumstances, such as expression and variable types in assignment statements and argument and parameter types in function calls.</w:t>
      </w:r>
    </w:p>
    <w:p w14:paraId="53288F3A" w14:textId="731934B3" w:rsidR="0044410D" w:rsidRPr="0044410D" w:rsidRDefault="00134B7F" w:rsidP="00DB0C4A">
      <w:r w:rsidRPr="00134B7F">
        <w:rPr>
          <w:i/>
        </w:rPr>
        <w:t>S</w:t>
      </w:r>
      <w:r>
        <w:t xml:space="preserve"> is </w:t>
      </w:r>
      <w:r w:rsidRPr="00F84AD8">
        <w:rPr>
          <w:b/>
          <w:i/>
        </w:rPr>
        <w:t>assignable to</w:t>
      </w:r>
      <w:r>
        <w:t xml:space="preserve"> a type </w:t>
      </w:r>
      <w:r w:rsidRPr="00134B7F">
        <w:rPr>
          <w:i/>
        </w:rPr>
        <w:t>T</w:t>
      </w:r>
      <w:r w:rsidR="00971B59">
        <w:t xml:space="preserve">, and </w:t>
      </w:r>
      <w:r w:rsidR="005D50A4" w:rsidRPr="005D50A4">
        <w:rPr>
          <w:i/>
        </w:rPr>
        <w:t>T</w:t>
      </w:r>
      <w:r w:rsidR="005D50A4">
        <w:t xml:space="preserve"> is </w:t>
      </w:r>
      <w:r w:rsidR="005D50A4" w:rsidRPr="005D50A4">
        <w:rPr>
          <w:b/>
          <w:i/>
        </w:rPr>
        <w:t>assignable from</w:t>
      </w:r>
      <w:r w:rsidR="005D50A4">
        <w:t xml:space="preserve"> </w:t>
      </w:r>
      <w:r w:rsidR="005D50A4" w:rsidRPr="005D50A4">
        <w:rPr>
          <w:i/>
        </w:rPr>
        <w:t>S</w:t>
      </w:r>
      <w:r w:rsidR="00971B59">
        <w:t>,</w:t>
      </w:r>
      <w:r w:rsidR="005D50A4">
        <w:t xml:space="preserve"> </w:t>
      </w:r>
      <w:r>
        <w:t>if one of the following is true</w:t>
      </w:r>
      <w:del w:id="1357" w:author="Anders Hejlsberg" w:date="2014-11-01T15:43:00Z">
        <w:r w:rsidR="002F107E">
          <w:delText xml:space="preserve">, where </w:delText>
        </w:r>
        <w:r w:rsidR="002F107E" w:rsidRPr="007366B6">
          <w:rPr>
            <w:i/>
          </w:rPr>
          <w:delText>S</w:delText>
        </w:r>
        <w:r w:rsidR="008F4735">
          <w:delText>'</w:delText>
        </w:r>
        <w:r w:rsidR="002F107E">
          <w:delText xml:space="preserve"> denotes the apparent type (section </w:delText>
        </w:r>
        <w:r w:rsidR="002F107E">
          <w:fldChar w:fldCharType="begin"/>
        </w:r>
        <w:r w:rsidR="002F107E">
          <w:delInstrText xml:space="preserve"> REF _Ref366164315 \r \h </w:delInstrText>
        </w:r>
        <w:r w:rsidR="002F107E">
          <w:fldChar w:fldCharType="separate"/>
        </w:r>
        <w:r w:rsidR="00633278">
          <w:delText>3.8.1</w:delText>
        </w:r>
        <w:r w:rsidR="002F107E">
          <w:fldChar w:fldCharType="end"/>
        </w:r>
        <w:r w:rsidR="002F107E">
          <w:delText xml:space="preserve">) of </w:delText>
        </w:r>
        <w:r w:rsidR="002F107E" w:rsidRPr="007366B6">
          <w:rPr>
            <w:i/>
          </w:rPr>
          <w:delText>S</w:delText>
        </w:r>
      </w:del>
      <w:r>
        <w:t>:</w:t>
      </w:r>
    </w:p>
    <w:p w14:paraId="560B7F42" w14:textId="77777777" w:rsidR="0044410D" w:rsidRPr="0044410D" w:rsidRDefault="00C9010C" w:rsidP="00E1652D">
      <w:pPr>
        <w:pStyle w:val="ListParagraph"/>
        <w:numPr>
          <w:ilvl w:val="0"/>
          <w:numId w:val="1"/>
        </w:numPr>
      </w:pPr>
      <w:r w:rsidRPr="001C18E9">
        <w:rPr>
          <w:i/>
        </w:rPr>
        <w:t>S</w:t>
      </w:r>
      <w:r>
        <w:t xml:space="preserve"> and </w:t>
      </w:r>
      <w:r w:rsidRPr="001C18E9">
        <w:rPr>
          <w:i/>
        </w:rPr>
        <w:t>T</w:t>
      </w:r>
      <w:r>
        <w:t xml:space="preserve"> are </w:t>
      </w:r>
      <w:r w:rsidR="001C18E9">
        <w:t>identical types</w:t>
      </w:r>
      <w:r>
        <w:t>.</w:t>
      </w:r>
    </w:p>
    <w:p w14:paraId="121DE2FE" w14:textId="77777777" w:rsidR="0044410D" w:rsidRPr="0044410D" w:rsidRDefault="0062212F" w:rsidP="007E36A2">
      <w:pPr>
        <w:pStyle w:val="ListParagraph"/>
        <w:numPr>
          <w:ilvl w:val="0"/>
          <w:numId w:val="1"/>
        </w:numPr>
      </w:pPr>
      <w:r w:rsidRPr="0062212F">
        <w:rPr>
          <w:i/>
        </w:rPr>
        <w:t>S</w:t>
      </w:r>
      <w:r>
        <w:t xml:space="preserve"> or </w:t>
      </w:r>
      <w:r w:rsidR="007E36A2" w:rsidRPr="007E36A2">
        <w:rPr>
          <w:i/>
        </w:rPr>
        <w:t>T</w:t>
      </w:r>
      <w:r w:rsidR="007E36A2">
        <w:t xml:space="preserve"> is the Any type.</w:t>
      </w:r>
    </w:p>
    <w:p w14:paraId="1F99DFD9" w14:textId="77777777" w:rsidR="0044410D" w:rsidRPr="0044410D" w:rsidRDefault="007E36A2" w:rsidP="007E36A2">
      <w:pPr>
        <w:pStyle w:val="ListParagraph"/>
        <w:numPr>
          <w:ilvl w:val="0"/>
          <w:numId w:val="1"/>
        </w:numPr>
      </w:pPr>
      <w:r w:rsidRPr="001C18E9">
        <w:rPr>
          <w:i/>
        </w:rPr>
        <w:t>S</w:t>
      </w:r>
      <w:r>
        <w:t xml:space="preserve"> is the Undefined type.</w:t>
      </w:r>
    </w:p>
    <w:p w14:paraId="6D2D5CCC" w14:textId="77777777" w:rsidR="0044410D" w:rsidRPr="0044410D" w:rsidRDefault="007E36A2" w:rsidP="007E36A2">
      <w:pPr>
        <w:pStyle w:val="ListParagraph"/>
        <w:numPr>
          <w:ilvl w:val="0"/>
          <w:numId w:val="1"/>
        </w:numPr>
      </w:pPr>
      <w:r w:rsidRPr="001C18E9">
        <w:rPr>
          <w:i/>
        </w:rPr>
        <w:t>S</w:t>
      </w:r>
      <w:r>
        <w:t xml:space="preserve"> is the Null type and </w:t>
      </w:r>
      <w:r w:rsidRPr="007E36A2">
        <w:rPr>
          <w:i/>
        </w:rPr>
        <w:t>T</w:t>
      </w:r>
      <w:r w:rsidR="00E25CD3">
        <w:t xml:space="preserve"> is not the Undefined </w:t>
      </w:r>
      <w:r>
        <w:t>type.</w:t>
      </w:r>
    </w:p>
    <w:p w14:paraId="004DFD91" w14:textId="77777777" w:rsidR="0044410D" w:rsidRPr="0044410D" w:rsidRDefault="00AD43FC" w:rsidP="00AD43FC">
      <w:pPr>
        <w:pStyle w:val="ListParagraph"/>
        <w:numPr>
          <w:ilvl w:val="0"/>
          <w:numId w:val="1"/>
        </w:numPr>
      </w:pPr>
      <w:r w:rsidRPr="00AD43FC">
        <w:rPr>
          <w:i/>
        </w:rPr>
        <w:t>S</w:t>
      </w:r>
      <w:r>
        <w:t xml:space="preserve"> or </w:t>
      </w:r>
      <w:r w:rsidRPr="00AD43FC">
        <w:rPr>
          <w:i/>
        </w:rPr>
        <w:t>T</w:t>
      </w:r>
      <w:r>
        <w:t xml:space="preserve"> is an enum type and</w:t>
      </w:r>
      <w:r>
        <w:rPr>
          <w:i/>
        </w:rPr>
        <w:t xml:space="preserve"> </w:t>
      </w:r>
      <w:r>
        <w:t>the other is the primitive type Number.</w:t>
      </w:r>
    </w:p>
    <w:p w14:paraId="4B05561A" w14:textId="77777777" w:rsidR="0044410D" w:rsidRPr="0044410D" w:rsidRDefault="00410D07" w:rsidP="00410D07">
      <w:pPr>
        <w:pStyle w:val="ListParagraph"/>
        <w:numPr>
          <w:ilvl w:val="0"/>
          <w:numId w:val="1"/>
        </w:numPr>
      </w:pPr>
      <w:r>
        <w:rPr>
          <w:i/>
        </w:rPr>
        <w:t>S</w:t>
      </w:r>
      <w:r>
        <w:t xml:space="preserve"> is a string literal type and </w:t>
      </w:r>
      <w:r w:rsidRPr="00E84E39">
        <w:rPr>
          <w:i/>
        </w:rPr>
        <w:t>T</w:t>
      </w:r>
      <w:r>
        <w:t xml:space="preserve"> is the primitive type String.</w:t>
      </w:r>
    </w:p>
    <w:p w14:paraId="26C506A7" w14:textId="77777777" w:rsidR="0044410D" w:rsidRPr="0044410D" w:rsidRDefault="00D63348" w:rsidP="00AD43FC">
      <w:pPr>
        <w:pStyle w:val="ListParagraph"/>
        <w:numPr>
          <w:ilvl w:val="0"/>
          <w:numId w:val="1"/>
        </w:numPr>
      </w:pPr>
      <w:r w:rsidRPr="00D63348">
        <w:rPr>
          <w:i/>
        </w:rPr>
        <w:t>S</w:t>
      </w:r>
      <w:r>
        <w:t xml:space="preserve"> and </w:t>
      </w:r>
      <w:r w:rsidRPr="00D63348">
        <w:rPr>
          <w:i/>
        </w:rPr>
        <w:t>T</w:t>
      </w:r>
      <w:r>
        <w:t xml:space="preserve"> are type parameters, and </w:t>
      </w:r>
      <w:r w:rsidRPr="00D63348">
        <w:rPr>
          <w:i/>
        </w:rPr>
        <w:t>S</w:t>
      </w:r>
      <w:r>
        <w:t xml:space="preserve"> is directly or indirectly constrained to </w:t>
      </w:r>
      <w:r w:rsidRPr="00D63348">
        <w:rPr>
          <w:i/>
        </w:rPr>
        <w:t>T</w:t>
      </w:r>
      <w:r>
        <w:t>.</w:t>
      </w:r>
    </w:p>
    <w:p w14:paraId="6F9D0969" w14:textId="77777777" w:rsidR="004C5A5A" w:rsidRDefault="004C5A5A" w:rsidP="004C5A5A">
      <w:pPr>
        <w:pStyle w:val="ListParagraph"/>
        <w:numPr>
          <w:ilvl w:val="0"/>
          <w:numId w:val="1"/>
        </w:numPr>
      </w:pPr>
      <w:r w:rsidRPr="00F449DA">
        <w:rPr>
          <w:i/>
        </w:rPr>
        <w:t>S</w:t>
      </w:r>
      <w:r>
        <w:t xml:space="preserve"> is a union type and each constituent type of </w:t>
      </w:r>
      <w:r w:rsidRPr="00F449DA">
        <w:rPr>
          <w:i/>
        </w:rPr>
        <w:t>S</w:t>
      </w:r>
      <w:r>
        <w:t xml:space="preserve"> is assignable to </w:t>
      </w:r>
      <w:r w:rsidRPr="00F449DA">
        <w:rPr>
          <w:i/>
        </w:rPr>
        <w:t>T</w:t>
      </w:r>
      <w:r>
        <w:t>.</w:t>
      </w:r>
    </w:p>
    <w:p w14:paraId="767EEBB1" w14:textId="77777777" w:rsidR="004C5A5A" w:rsidRPr="0044410D" w:rsidRDefault="004C5A5A" w:rsidP="004C5A5A">
      <w:pPr>
        <w:pStyle w:val="ListParagraph"/>
        <w:numPr>
          <w:ilvl w:val="0"/>
          <w:numId w:val="1"/>
        </w:numPr>
      </w:pPr>
      <w:r w:rsidRPr="00F449DA">
        <w:rPr>
          <w:i/>
        </w:rPr>
        <w:t>T</w:t>
      </w:r>
      <w:r>
        <w:t xml:space="preserve"> is a union type and </w:t>
      </w:r>
      <w:r w:rsidRPr="00F449DA">
        <w:rPr>
          <w:i/>
        </w:rPr>
        <w:t>S</w:t>
      </w:r>
      <w:r>
        <w:t xml:space="preserve"> is assignable to at least one constituent type of </w:t>
      </w:r>
      <w:r w:rsidRPr="00F449DA">
        <w:rPr>
          <w:i/>
        </w:rPr>
        <w:t>T</w:t>
      </w:r>
      <w:r>
        <w:t>.</w:t>
      </w:r>
    </w:p>
    <w:p w14:paraId="7E24CA60" w14:textId="27BCA7CE" w:rsidR="007072F8" w:rsidRPr="0044410D" w:rsidRDefault="00BB1678" w:rsidP="007072F8">
      <w:pPr>
        <w:pStyle w:val="ListParagraph"/>
        <w:numPr>
          <w:ilvl w:val="0"/>
          <w:numId w:val="1"/>
        </w:numPr>
      </w:pPr>
      <w:del w:id="1358" w:author="Anders Hejlsberg" w:date="2014-11-01T15:43:00Z">
        <w:r w:rsidRPr="001C18E9">
          <w:rPr>
            <w:i/>
          </w:rPr>
          <w:delText>S</w:delText>
        </w:r>
        <w:r w:rsidR="008F4735">
          <w:rPr>
            <w:i/>
          </w:rPr>
          <w:delText>'</w:delText>
        </w:r>
        <w:r>
          <w:delText xml:space="preserve"> and </w:delText>
        </w:r>
        <w:r w:rsidRPr="001C18E9">
          <w:rPr>
            <w:i/>
          </w:rPr>
          <w:delText>T</w:delText>
        </w:r>
        <w:r>
          <w:delText xml:space="preserve"> are</w:delText>
        </w:r>
      </w:del>
      <w:ins w:id="1359" w:author="Anders Hejlsberg" w:date="2014-11-01T15:43:00Z">
        <w:r w:rsidR="007072F8" w:rsidRPr="00A46527">
          <w:rPr>
            <w:i/>
          </w:rPr>
          <w:t>S</w:t>
        </w:r>
        <w:r w:rsidR="007072F8">
          <w:t xml:space="preserve"> is an</w:t>
        </w:r>
      </w:ins>
      <w:r w:rsidR="007072F8">
        <w:t xml:space="preserve"> object </w:t>
      </w:r>
      <w:del w:id="1360" w:author="Anders Hejlsberg" w:date="2014-11-01T15:43:00Z">
        <w:r w:rsidR="00E37BF7">
          <w:delText xml:space="preserve">types </w:delText>
        </w:r>
        <w:r>
          <w:delText>and</w:delText>
        </w:r>
        <w:r w:rsidR="001C18E9">
          <w:delText>,</w:delText>
        </w:r>
      </w:del>
      <w:ins w:id="1361" w:author="Anders Hejlsberg" w:date="2014-11-01T15:43:00Z">
        <w:r w:rsidR="007072F8">
          <w:t xml:space="preserve">type, a type parameter, or the Number, Boolean, or String primitive type, </w:t>
        </w:r>
        <w:r w:rsidR="007072F8" w:rsidRPr="00A46527">
          <w:rPr>
            <w:i/>
          </w:rPr>
          <w:t>T</w:t>
        </w:r>
        <w:r w:rsidR="007072F8">
          <w:t xml:space="preserve"> is an object type, and</w:t>
        </w:r>
      </w:ins>
      <w:r w:rsidR="007072F8">
        <w:t xml:space="preserve"> for each member </w:t>
      </w:r>
      <w:r w:rsidR="007072F8" w:rsidRPr="00A53CA1">
        <w:rPr>
          <w:i/>
        </w:rPr>
        <w:t>M</w:t>
      </w:r>
      <w:r w:rsidR="007072F8">
        <w:t xml:space="preserve"> in </w:t>
      </w:r>
      <w:r w:rsidR="007072F8" w:rsidRPr="00A53CA1">
        <w:rPr>
          <w:i/>
        </w:rPr>
        <w:t>T</w:t>
      </w:r>
      <w:r w:rsidR="007072F8">
        <w:t>, one of the following is true:</w:t>
      </w:r>
    </w:p>
    <w:p w14:paraId="6474C66D" w14:textId="0B7E4422" w:rsidR="0044410D" w:rsidRPr="0044410D" w:rsidRDefault="00197FE0" w:rsidP="00197FE0">
      <w:pPr>
        <w:pStyle w:val="ListParagraph"/>
        <w:numPr>
          <w:ilvl w:val="1"/>
          <w:numId w:val="1"/>
        </w:numPr>
      </w:pPr>
      <w:r w:rsidRPr="00134B7F">
        <w:rPr>
          <w:i/>
        </w:rPr>
        <w:t>M</w:t>
      </w:r>
      <w:r>
        <w:t xml:space="preserve"> is a property and </w:t>
      </w:r>
      <w:del w:id="1362" w:author="Anders Hejlsberg" w:date="2014-11-01T15:43:00Z">
        <w:r w:rsidRPr="00134B7F">
          <w:rPr>
            <w:i/>
          </w:rPr>
          <w:delText>S</w:delText>
        </w:r>
        <w:r w:rsidR="008F4735">
          <w:rPr>
            <w:i/>
          </w:rPr>
          <w:delText>'</w:delText>
        </w:r>
        <w:r>
          <w:delText xml:space="preserve"> contains a</w:delText>
        </w:r>
      </w:del>
      <w:ins w:id="1363" w:author="Anders Hejlsberg" w:date="2014-11-01T15:43:00Z">
        <w:r w:rsidRPr="00134B7F">
          <w:rPr>
            <w:i/>
          </w:rPr>
          <w:t>S</w:t>
        </w:r>
        <w:r w:rsidR="007072F8">
          <w:t xml:space="preserve"> has an apparent</w:t>
        </w:r>
      </w:ins>
      <w:r>
        <w:t xml:space="preserve"> property </w:t>
      </w:r>
      <w:r w:rsidRPr="00197FE0">
        <w:rPr>
          <w:i/>
        </w:rPr>
        <w:t>N</w:t>
      </w:r>
      <w:r>
        <w:t xml:space="preserve"> where</w:t>
      </w:r>
    </w:p>
    <w:p w14:paraId="6EED1FAF" w14:textId="77777777" w:rsidR="0044410D" w:rsidRPr="0044410D" w:rsidRDefault="00197FE0" w:rsidP="00197FE0">
      <w:pPr>
        <w:pStyle w:val="ListParagraph"/>
        <w:numPr>
          <w:ilvl w:val="2"/>
          <w:numId w:val="1"/>
        </w:numPr>
      </w:pPr>
      <w:r w:rsidRPr="00197FE0">
        <w:rPr>
          <w:i/>
        </w:rPr>
        <w:t>M</w:t>
      </w:r>
      <w:r>
        <w:t xml:space="preserve"> and </w:t>
      </w:r>
      <w:r w:rsidRPr="00197FE0">
        <w:rPr>
          <w:i/>
        </w:rPr>
        <w:t>N</w:t>
      </w:r>
      <w:r>
        <w:t xml:space="preserve"> have the same name,</w:t>
      </w:r>
    </w:p>
    <w:p w14:paraId="19E55F7B" w14:textId="77777777" w:rsidR="0044410D" w:rsidRPr="0044410D" w:rsidRDefault="00197FE0" w:rsidP="00197FE0">
      <w:pPr>
        <w:pStyle w:val="ListParagraph"/>
        <w:numPr>
          <w:ilvl w:val="2"/>
          <w:numId w:val="1"/>
        </w:numPr>
      </w:pPr>
      <w:r>
        <w:t xml:space="preserve">the type of </w:t>
      </w:r>
      <w:r w:rsidRPr="00197FE0">
        <w:rPr>
          <w:i/>
        </w:rPr>
        <w:t>N</w:t>
      </w:r>
      <w:r>
        <w:t xml:space="preserve"> is assignable to that of </w:t>
      </w:r>
      <w:r w:rsidRPr="008A3222">
        <w:rPr>
          <w:i/>
        </w:rPr>
        <w:t>M</w:t>
      </w:r>
      <w:r>
        <w:t>,</w:t>
      </w:r>
    </w:p>
    <w:p w14:paraId="0F8CC289" w14:textId="77777777" w:rsidR="0044410D" w:rsidRPr="0044410D" w:rsidRDefault="00197FE0" w:rsidP="00197FE0">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14:paraId="260FB4DF" w14:textId="77777777" w:rsidR="0044410D" w:rsidRPr="0044410D" w:rsidRDefault="0002135A" w:rsidP="00197FE0">
      <w:pPr>
        <w:pStyle w:val="ListParagraph"/>
        <w:numPr>
          <w:ilvl w:val="2"/>
          <w:numId w:val="1"/>
        </w:numPr>
      </w:pPr>
      <w:r w:rsidRPr="00197FE0">
        <w:rPr>
          <w:i/>
        </w:rPr>
        <w:t>M</w:t>
      </w:r>
      <w:r>
        <w:t xml:space="preserve"> and </w:t>
      </w:r>
      <w:r w:rsidRPr="00197FE0">
        <w:rPr>
          <w:i/>
        </w:rPr>
        <w:t>N</w:t>
      </w:r>
      <w:r>
        <w:t xml:space="preserve"> are both public, </w:t>
      </w:r>
      <w:r w:rsidRPr="00197FE0">
        <w:rPr>
          <w:i/>
        </w:rPr>
        <w:t>M</w:t>
      </w:r>
      <w:r>
        <w:t xml:space="preserve"> and </w:t>
      </w:r>
      <w:r w:rsidRPr="00197FE0">
        <w:rPr>
          <w:i/>
        </w:rPr>
        <w:t>N</w:t>
      </w:r>
      <w:r>
        <w:t xml:space="preserve"> are both private</w:t>
      </w:r>
      <w:r w:rsidRPr="00E7258E">
        <w:t xml:space="preserve"> </w:t>
      </w:r>
      <w:r>
        <w:t xml:space="preserve">and originate in the same declaration, </w:t>
      </w:r>
      <w:r w:rsidRPr="00197FE0">
        <w:rPr>
          <w:i/>
        </w:rPr>
        <w:t>M</w:t>
      </w:r>
      <w:r>
        <w:t xml:space="preserve"> and </w:t>
      </w:r>
      <w:r w:rsidRPr="00197FE0">
        <w:rPr>
          <w:i/>
        </w:rPr>
        <w:t>N</w:t>
      </w:r>
      <w:r>
        <w:t xml:space="preserve"> are both protected</w:t>
      </w:r>
      <w:r w:rsidRPr="00E7258E">
        <w:t xml:space="preserve"> </w:t>
      </w:r>
      <w:r>
        <w:t xml:space="preserve">and originate in the same declaration, or </w:t>
      </w:r>
      <w:r w:rsidRPr="004D28D6">
        <w:rPr>
          <w:i/>
        </w:rPr>
        <w:t>M</w:t>
      </w:r>
      <w:r>
        <w:t xml:space="preserve"> is protected and </w:t>
      </w:r>
      <w:r w:rsidRPr="0002135A">
        <w:rPr>
          <w:i/>
        </w:rPr>
        <w:t>N</w:t>
      </w:r>
      <w:r>
        <w:t xml:space="preserve"> is declared in a class derived from the class in which </w:t>
      </w:r>
      <w:r w:rsidRPr="0002135A">
        <w:rPr>
          <w:i/>
        </w:rPr>
        <w:t>M</w:t>
      </w:r>
      <w:r>
        <w:t xml:space="preserve"> is declared.</w:t>
      </w:r>
    </w:p>
    <w:p w14:paraId="439AA435" w14:textId="06088BF8" w:rsidR="0044410D" w:rsidRPr="0044410D" w:rsidRDefault="00927061" w:rsidP="00167420">
      <w:pPr>
        <w:pStyle w:val="ListParagraph"/>
        <w:numPr>
          <w:ilvl w:val="1"/>
          <w:numId w:val="1"/>
        </w:numPr>
      </w:pPr>
      <w:r w:rsidRPr="00E37BF7">
        <w:rPr>
          <w:i/>
        </w:rPr>
        <w:t>M</w:t>
      </w:r>
      <w:r>
        <w:t xml:space="preserve"> is an optional property and </w:t>
      </w:r>
      <w:del w:id="1364" w:author="Anders Hejlsberg" w:date="2014-11-01T15:43:00Z">
        <w:r w:rsidRPr="00E37BF7">
          <w:rPr>
            <w:i/>
          </w:rPr>
          <w:delText>S</w:delText>
        </w:r>
        <w:r w:rsidR="008F4735">
          <w:rPr>
            <w:i/>
          </w:rPr>
          <w:delText>'</w:delText>
        </w:r>
        <w:r>
          <w:delText xml:space="preserve"> </w:delText>
        </w:r>
        <w:r w:rsidR="001C18E9">
          <w:delText>contains</w:delText>
        </w:r>
      </w:del>
      <w:ins w:id="1365" w:author="Anders Hejlsberg" w:date="2014-11-01T15:43:00Z">
        <w:r w:rsidRPr="00E37BF7">
          <w:rPr>
            <w:i/>
          </w:rPr>
          <w:t>S</w:t>
        </w:r>
        <w:r w:rsidR="007072F8">
          <w:t xml:space="preserve"> has</w:t>
        </w:r>
      </w:ins>
      <w:r w:rsidR="007072F8">
        <w:t xml:space="preserve"> </w:t>
      </w:r>
      <w:r w:rsidR="001C18E9">
        <w:t xml:space="preserve">no </w:t>
      </w:r>
      <w:ins w:id="1366" w:author="Anders Hejlsberg" w:date="2014-11-01T15:43:00Z">
        <w:r w:rsidR="007072F8">
          <w:t xml:space="preserve">apparent </w:t>
        </w:r>
      </w:ins>
      <w:r w:rsidR="001C18E9">
        <w:t>property</w:t>
      </w:r>
      <w:r w:rsidR="00085315">
        <w:t xml:space="preserve"> </w:t>
      </w:r>
      <w:r w:rsidR="001C18E9">
        <w:t>of</w:t>
      </w:r>
      <w:r w:rsidR="00085315">
        <w:t xml:space="preserve"> the same name as </w:t>
      </w:r>
      <w:r w:rsidR="00085315" w:rsidRPr="00E37BF7">
        <w:rPr>
          <w:i/>
        </w:rPr>
        <w:t>M</w:t>
      </w:r>
      <w:r w:rsidR="00085315">
        <w:t>.</w:t>
      </w:r>
    </w:p>
    <w:p w14:paraId="1E9A4CE3" w14:textId="10EE64BD" w:rsidR="0044410D" w:rsidRPr="0044410D" w:rsidRDefault="002B33C1" w:rsidP="002B33C1">
      <w:pPr>
        <w:pStyle w:val="ListParagraph"/>
        <w:numPr>
          <w:ilvl w:val="1"/>
          <w:numId w:val="1"/>
        </w:numPr>
      </w:pPr>
      <w:bookmarkStart w:id="1367" w:name="_Ref315956176"/>
      <w:r w:rsidRPr="0091131C">
        <w:rPr>
          <w:i/>
        </w:rPr>
        <w:t>M</w:t>
      </w:r>
      <w:r>
        <w:t xml:space="preserve"> is a non-specialized call or construct signature and </w:t>
      </w:r>
      <w:del w:id="1368" w:author="Anders Hejlsberg" w:date="2014-11-01T15:43:00Z">
        <w:r w:rsidRPr="0091131C">
          <w:rPr>
            <w:i/>
          </w:rPr>
          <w:delText>S</w:delText>
        </w:r>
        <w:r w:rsidR="008F4735">
          <w:delText>'</w:delText>
        </w:r>
        <w:r>
          <w:delText xml:space="preserve"> contains a</w:delText>
        </w:r>
      </w:del>
      <w:ins w:id="1369" w:author="Anders Hejlsberg" w:date="2014-11-01T15:43:00Z">
        <w:r w:rsidRPr="0091131C">
          <w:rPr>
            <w:i/>
          </w:rPr>
          <w:t>S</w:t>
        </w:r>
        <w:r w:rsidR="007072F8" w:rsidRPr="007072F8">
          <w:t xml:space="preserve"> </w:t>
        </w:r>
        <w:r w:rsidR="007072F8">
          <w:t>has</w:t>
        </w:r>
        <w:r>
          <w:t xml:space="preserve"> a</w:t>
        </w:r>
        <w:r w:rsidR="007072F8">
          <w:t>n apparent</w:t>
        </w:r>
      </w:ins>
      <w:r>
        <w:t xml:space="preserve"> call or construct signature </w:t>
      </w:r>
      <w:r w:rsidRPr="0091131C">
        <w:rPr>
          <w:i/>
        </w:rPr>
        <w:t>N</w:t>
      </w:r>
      <w:r>
        <w:t xml:space="preserve"> where, when </w:t>
      </w:r>
      <w:r w:rsidRPr="00DD2115">
        <w:rPr>
          <w:i/>
        </w:rPr>
        <w:t>M</w:t>
      </w:r>
      <w:r>
        <w:t xml:space="preserve"> and </w:t>
      </w:r>
      <w:r w:rsidRPr="00DD2115">
        <w:rPr>
          <w:i/>
        </w:rPr>
        <w:t>N</w:t>
      </w:r>
      <w:r>
        <w:t xml:space="preserve"> are instantiated using type Any as the type argument for all type parameters declared by </w:t>
      </w:r>
      <w:r w:rsidRPr="00DD2115">
        <w:rPr>
          <w:i/>
        </w:rPr>
        <w:t>M</w:t>
      </w:r>
      <w:r>
        <w:t xml:space="preserve"> and </w:t>
      </w:r>
      <w:r w:rsidRPr="00DD2115">
        <w:rPr>
          <w:i/>
        </w:rPr>
        <w:t>N</w:t>
      </w:r>
      <w:r>
        <w:t xml:space="preserve"> (if any),</w:t>
      </w:r>
    </w:p>
    <w:p w14:paraId="20846CD2" w14:textId="77777777" w:rsidR="0044410D" w:rsidRPr="0044410D" w:rsidRDefault="002B33C1" w:rsidP="002B33C1">
      <w:pPr>
        <w:pStyle w:val="ListParagraph"/>
        <w:numPr>
          <w:ilvl w:val="2"/>
          <w:numId w:val="1"/>
        </w:numPr>
      </w:pPr>
      <w:r>
        <w:t>the signatures are of the same kind (call or construct),</w:t>
      </w:r>
    </w:p>
    <w:p w14:paraId="134F6B4A" w14:textId="77777777" w:rsidR="0044410D" w:rsidRPr="0044410D" w:rsidRDefault="002B33C1" w:rsidP="002B33C1">
      <w:pPr>
        <w:pStyle w:val="ListParagraph"/>
        <w:numPr>
          <w:ilvl w:val="2"/>
          <w:numId w:val="1"/>
        </w:numPr>
      </w:pPr>
      <w:r w:rsidRPr="003F3232">
        <w:rPr>
          <w:i/>
        </w:rPr>
        <w:t>M</w:t>
      </w:r>
      <w:r>
        <w:t xml:space="preserve"> has a rest parameter or the number of non-optional parameters in </w:t>
      </w:r>
      <w:r w:rsidRPr="004137A7">
        <w:rPr>
          <w:i/>
        </w:rPr>
        <w:t>N</w:t>
      </w:r>
      <w:r>
        <w:t xml:space="preserve"> is less than or equal to the total number of parameters in </w:t>
      </w:r>
      <w:r w:rsidRPr="004137A7">
        <w:rPr>
          <w:i/>
        </w:rPr>
        <w:t>M</w:t>
      </w:r>
      <w:r>
        <w:t>,</w:t>
      </w:r>
    </w:p>
    <w:p w14:paraId="68D3B5CB" w14:textId="77777777" w:rsidR="0044410D" w:rsidRPr="0044410D" w:rsidRDefault="002B33C1" w:rsidP="002B33C1">
      <w:pPr>
        <w:pStyle w:val="ListParagraph"/>
        <w:numPr>
          <w:ilvl w:val="2"/>
          <w:numId w:val="1"/>
        </w:numPr>
      </w:pPr>
      <w:r>
        <w:t xml:space="preserve">for parameter positions that are present in both signatures, each parameter type in </w:t>
      </w:r>
      <w:r w:rsidRPr="004117E3">
        <w:rPr>
          <w:i/>
        </w:rPr>
        <w:t>N</w:t>
      </w:r>
      <w:r>
        <w:t xml:space="preserve"> is assignable to or from the corresponding parameter type in </w:t>
      </w:r>
      <w:r w:rsidRPr="004117E3">
        <w:rPr>
          <w:i/>
        </w:rPr>
        <w:t>M</w:t>
      </w:r>
      <w:r>
        <w:t>, and</w:t>
      </w:r>
    </w:p>
    <w:p w14:paraId="1CF22AA1" w14:textId="77777777" w:rsidR="0044410D" w:rsidRPr="0044410D" w:rsidRDefault="002B33C1" w:rsidP="002B33C1">
      <w:pPr>
        <w:pStyle w:val="ListParagraph"/>
        <w:numPr>
          <w:ilvl w:val="2"/>
          <w:numId w:val="1"/>
        </w:numPr>
      </w:pPr>
      <w:r>
        <w:t xml:space="preserve">the result type of </w:t>
      </w:r>
      <w:r w:rsidRPr="0082204C">
        <w:rPr>
          <w:i/>
        </w:rPr>
        <w:t>M</w:t>
      </w:r>
      <w:r>
        <w:t xml:space="preserve"> is Void, or the result type of </w:t>
      </w:r>
      <w:r w:rsidRPr="0082204C">
        <w:rPr>
          <w:i/>
        </w:rPr>
        <w:t>N</w:t>
      </w:r>
      <w:r>
        <w:t xml:space="preserve"> is assignable to that of </w:t>
      </w:r>
      <w:r w:rsidRPr="0082204C">
        <w:rPr>
          <w:i/>
        </w:rPr>
        <w:t>M</w:t>
      </w:r>
      <w:r>
        <w:t>.</w:t>
      </w:r>
    </w:p>
    <w:p w14:paraId="115A1BF6" w14:textId="249B709E" w:rsidR="0044410D" w:rsidRPr="0044410D" w:rsidRDefault="00155A0D" w:rsidP="00155A0D">
      <w:pPr>
        <w:pStyle w:val="ListParagraph"/>
        <w:numPr>
          <w:ilvl w:val="1"/>
          <w:numId w:val="1"/>
        </w:numPr>
      </w:pPr>
      <w:r w:rsidRPr="00155A0D">
        <w:rPr>
          <w:i/>
        </w:rPr>
        <w:lastRenderedPageBreak/>
        <w:t>M</w:t>
      </w:r>
      <w:r>
        <w:t xml:space="preserve"> is a string index signature of type </w:t>
      </w:r>
      <w:r w:rsidRPr="00155A0D">
        <w:rPr>
          <w:i/>
        </w:rPr>
        <w:t>U</w:t>
      </w:r>
      <w:r>
        <w:t xml:space="preserve"> and </w:t>
      </w:r>
      <w:del w:id="1370" w:author="Anders Hejlsberg" w:date="2014-11-01T15:43:00Z">
        <w:r w:rsidRPr="00155A0D">
          <w:rPr>
            <w:i/>
          </w:rPr>
          <w:delText>S</w:delText>
        </w:r>
        <w:r w:rsidR="008F4735">
          <w:rPr>
            <w:i/>
          </w:rPr>
          <w:delText>'</w:delText>
        </w:r>
        <w:r>
          <w:delText xml:space="preserve"> contains a</w:delText>
        </w:r>
      </w:del>
      <w:ins w:id="1371" w:author="Anders Hejlsberg" w:date="2014-11-01T15:43:00Z">
        <w:r w:rsidRPr="00155A0D">
          <w:rPr>
            <w:i/>
          </w:rPr>
          <w:t>S</w:t>
        </w:r>
        <w:r w:rsidR="007072F8" w:rsidRPr="007072F8">
          <w:t xml:space="preserve"> </w:t>
        </w:r>
        <w:r w:rsidR="007072F8">
          <w:t>has an apparent</w:t>
        </w:r>
      </w:ins>
      <w:r>
        <w:t xml:space="preserve"> string index signature of a type that is assignable to </w:t>
      </w:r>
      <w:r w:rsidRPr="00155A0D">
        <w:rPr>
          <w:i/>
        </w:rPr>
        <w:t>U</w:t>
      </w:r>
      <w:r>
        <w:t>.</w:t>
      </w:r>
    </w:p>
    <w:p w14:paraId="48EF6C0E" w14:textId="7A3C1B96" w:rsidR="0044410D" w:rsidRPr="0044410D" w:rsidRDefault="00155A0D" w:rsidP="00155A0D">
      <w:pPr>
        <w:pStyle w:val="ListParagraph"/>
        <w:numPr>
          <w:ilvl w:val="1"/>
          <w:numId w:val="1"/>
        </w:numPr>
      </w:pPr>
      <w:r w:rsidRPr="00155A0D">
        <w:rPr>
          <w:i/>
        </w:rPr>
        <w:t>M</w:t>
      </w:r>
      <w:r>
        <w:t xml:space="preserve"> is a numeric index signature of type </w:t>
      </w:r>
      <w:r w:rsidRPr="00155A0D">
        <w:rPr>
          <w:i/>
        </w:rPr>
        <w:t>U</w:t>
      </w:r>
      <w:r>
        <w:t xml:space="preserve"> and </w:t>
      </w:r>
      <w:del w:id="1372" w:author="Anders Hejlsberg" w:date="2014-11-01T15:43:00Z">
        <w:r w:rsidRPr="00155A0D">
          <w:rPr>
            <w:i/>
          </w:rPr>
          <w:delText>S</w:delText>
        </w:r>
        <w:r w:rsidR="008F4735">
          <w:rPr>
            <w:i/>
          </w:rPr>
          <w:delText>'</w:delText>
        </w:r>
        <w:r>
          <w:delText xml:space="preserve"> contains a</w:delText>
        </w:r>
      </w:del>
      <w:ins w:id="1373" w:author="Anders Hejlsberg" w:date="2014-11-01T15:43:00Z">
        <w:r w:rsidRPr="00155A0D">
          <w:rPr>
            <w:i/>
          </w:rPr>
          <w:t>S</w:t>
        </w:r>
        <w:r w:rsidR="007072F8">
          <w:t xml:space="preserve"> has an apparent</w:t>
        </w:r>
      </w:ins>
      <w:r w:rsidR="007072F8">
        <w:t xml:space="preserve"> </w:t>
      </w:r>
      <w:r>
        <w:t xml:space="preserve">string or numeric index signature of a type that is assignable to </w:t>
      </w:r>
      <w:r w:rsidRPr="00155A0D">
        <w:rPr>
          <w:i/>
        </w:rPr>
        <w:t>U</w:t>
      </w:r>
      <w:r>
        <w:t>.</w:t>
      </w:r>
    </w:p>
    <w:p w14:paraId="24113E10" w14:textId="77777777" w:rsidR="0044410D" w:rsidRPr="0044410D" w:rsidRDefault="005C009F" w:rsidP="003509D1">
      <w:r>
        <w:t xml:space="preserve">When comparing call or </w:t>
      </w:r>
      <w:r w:rsidR="003509D1">
        <w:t>construct signatures, parameter names are ignored and rest parameters correspond to an unbounded expansion of optional parameters of the rest parameter element type.</w:t>
      </w:r>
    </w:p>
    <w:p w14:paraId="4486B1A5" w14:textId="6EFB408D" w:rsidR="0044410D" w:rsidRPr="0044410D" w:rsidRDefault="00910BF6" w:rsidP="00910BF6">
      <w:r>
        <w:t xml:space="preserve">Note that specialized call and construct signatures (section </w:t>
      </w:r>
      <w:r>
        <w:fldChar w:fldCharType="begin"/>
      </w:r>
      <w:r>
        <w:instrText xml:space="preserve"> REF _Ref352141783 \r \h </w:instrText>
      </w:r>
      <w:r>
        <w:fldChar w:fldCharType="separate"/>
      </w:r>
      <w:r w:rsidR="00B510EF">
        <w:t>3.</w:t>
      </w:r>
      <w:del w:id="1374" w:author="Anders Hejlsberg" w:date="2014-11-01T15:43:00Z">
        <w:r w:rsidR="00633278">
          <w:delText>7</w:delText>
        </w:r>
      </w:del>
      <w:ins w:id="1375" w:author="Anders Hejlsberg" w:date="2014-11-01T15:43:00Z">
        <w:r w:rsidR="00B510EF">
          <w:t>8</w:t>
        </w:r>
      </w:ins>
      <w:r w:rsidR="00B510EF">
        <w:t>.2.4</w:t>
      </w:r>
      <w:r>
        <w:fldChar w:fldCharType="end"/>
      </w:r>
      <w:r>
        <w:t>) are not significant when determining assignment compatibility.</w:t>
      </w:r>
    </w:p>
    <w:p w14:paraId="7E59EBDE" w14:textId="77777777" w:rsidR="0044410D" w:rsidRPr="0044410D" w:rsidRDefault="00942A3C" w:rsidP="00C97557">
      <w:r>
        <w:t>T</w:t>
      </w:r>
      <w:r w:rsidR="009F39EA">
        <w:t>he assignment compatibility and subt</w:t>
      </w:r>
      <w:r w:rsidR="00B2146C">
        <w:t>yping rules differ only in that</w:t>
      </w:r>
    </w:p>
    <w:p w14:paraId="5ABA9730" w14:textId="37E85330" w:rsidR="0044410D" w:rsidRPr="0044410D" w:rsidRDefault="009F39EA" w:rsidP="00236652">
      <w:pPr>
        <w:pStyle w:val="ListParagraph"/>
        <w:numPr>
          <w:ilvl w:val="0"/>
          <w:numId w:val="37"/>
        </w:numPr>
      </w:pPr>
      <w:r>
        <w:t>the Any type is assignable to</w:t>
      </w:r>
      <w:r w:rsidR="00516CE6">
        <w:t>, but not a subtype of,</w:t>
      </w:r>
      <w:r w:rsidR="00506D64">
        <w:t xml:space="preserve"> all types,</w:t>
      </w:r>
      <w:del w:id="1376" w:author="Anders Hejlsberg" w:date="2014-11-01T15:43:00Z">
        <w:r w:rsidR="00B2146C">
          <w:delText xml:space="preserve"> and</w:delText>
        </w:r>
      </w:del>
    </w:p>
    <w:p w14:paraId="4346E9B9" w14:textId="77777777" w:rsidR="0044410D" w:rsidRDefault="00B2146C" w:rsidP="00236652">
      <w:pPr>
        <w:pStyle w:val="ListParagraph"/>
        <w:numPr>
          <w:ilvl w:val="0"/>
          <w:numId w:val="37"/>
        </w:numPr>
        <w:rPr>
          <w:ins w:id="1377" w:author="Anders Hejlsberg" w:date="2014-11-01T15:43:00Z"/>
        </w:rPr>
      </w:pPr>
      <w:r>
        <w:t>the primitive type Number is assignable to, but n</w:t>
      </w:r>
      <w:r w:rsidR="00506D64">
        <w:t>ot a subtype of, all enum types</w:t>
      </w:r>
      <w:ins w:id="1378" w:author="Anders Hejlsberg" w:date="2014-11-01T15:43:00Z">
        <w:r w:rsidR="00506D64">
          <w:t>, and</w:t>
        </w:r>
      </w:ins>
    </w:p>
    <w:p w14:paraId="12813D85" w14:textId="77777777" w:rsidR="00506D64" w:rsidRPr="0044410D" w:rsidRDefault="00506D64" w:rsidP="00236652">
      <w:pPr>
        <w:pStyle w:val="ListParagraph"/>
        <w:numPr>
          <w:ilvl w:val="0"/>
          <w:numId w:val="37"/>
        </w:numPr>
      </w:pPr>
      <w:ins w:id="1379" w:author="Anders Hejlsberg" w:date="2014-11-01T15:43:00Z">
        <w:r>
          <w:t>an object type without a particular property is assignable to an object type in which that property is optional</w:t>
        </w:r>
      </w:ins>
      <w:r>
        <w:t>.</w:t>
      </w:r>
    </w:p>
    <w:p w14:paraId="0321CC98" w14:textId="77777777" w:rsidR="0044410D" w:rsidRPr="0044410D" w:rsidRDefault="00691E67" w:rsidP="004841C2">
      <w:r>
        <w:t xml:space="preserve">The </w:t>
      </w:r>
      <w:r w:rsidR="00226E70">
        <w:t>assignment compatibility rules</w:t>
      </w:r>
      <w:r>
        <w:t xml:space="preserve"> </w:t>
      </w:r>
      <w:r w:rsidR="00226E70">
        <w:t>imply</w:t>
      </w:r>
      <w:r>
        <w:t xml:space="preserve"> that, when assigning values or passing parameters, </w:t>
      </w:r>
      <w:r w:rsidR="004841C2">
        <w:t xml:space="preserve">optional properties must either be present and of </w:t>
      </w:r>
      <w:r>
        <w:t>a compatible</w:t>
      </w:r>
      <w:r w:rsidR="004841C2">
        <w:t xml:space="preserve"> type, or not be present at all.</w:t>
      </w:r>
      <w:r>
        <w:t xml:space="preserve"> For example:</w:t>
      </w:r>
    </w:p>
    <w:p w14:paraId="42B29C50" w14:textId="77777777" w:rsidR="0044410D" w:rsidRPr="0044410D" w:rsidRDefault="00691E67" w:rsidP="00691E67">
      <w:pPr>
        <w:pStyle w:val="Code"/>
        <w:rPr>
          <w:highlight w:val="white"/>
        </w:rPr>
      </w:pPr>
      <w:r>
        <w:rPr>
          <w:color w:val="0000FF"/>
          <w:highlight w:val="white"/>
        </w:rPr>
        <w:t>function</w:t>
      </w:r>
      <w:r>
        <w:rPr>
          <w:highlight w:val="white"/>
        </w:rPr>
        <w:t xml:space="preserve"> foo(x: { id: </w:t>
      </w:r>
      <w:r>
        <w:rPr>
          <w:color w:val="0000FF"/>
          <w:highlight w:val="white"/>
        </w:rPr>
        <w:t>number</w:t>
      </w:r>
      <w:r>
        <w:rPr>
          <w:highlight w:val="white"/>
        </w:rPr>
        <w:t xml:space="preserve">; name?: </w:t>
      </w:r>
      <w:r>
        <w:rPr>
          <w:color w:val="0000FF"/>
          <w:highlight w:val="white"/>
        </w:rPr>
        <w:t xml:space="preserve">string; </w:t>
      </w:r>
      <w:r w:rsidR="00934AAB">
        <w:rPr>
          <w:highlight w:val="white"/>
        </w:rPr>
        <w:t>}) { }</w:t>
      </w:r>
    </w:p>
    <w:p w14:paraId="592392A3" w14:textId="77777777" w:rsidR="0044410D" w:rsidRPr="0044410D" w:rsidRDefault="00691E67" w:rsidP="00691E67">
      <w:pPr>
        <w:pStyle w:val="Code"/>
        <w:rPr>
          <w:highlight w:val="white"/>
        </w:rPr>
      </w:pPr>
      <w:r>
        <w:rPr>
          <w:highlight w:val="white"/>
        </w:rPr>
        <w:t xml:space="preserve">foo({ id: </w:t>
      </w:r>
      <w:r>
        <w:rPr>
          <w:color w:val="800000"/>
          <w:highlight w:val="white"/>
        </w:rPr>
        <w:t xml:space="preserve">1234 </w:t>
      </w:r>
      <w:r>
        <w:rPr>
          <w:highlight w:val="white"/>
        </w:rPr>
        <w:t xml:space="preserve">});                 </w:t>
      </w:r>
      <w:r>
        <w:rPr>
          <w:color w:val="008000"/>
          <w:highlight w:val="white"/>
        </w:rPr>
        <w:t>// Ok</w:t>
      </w:r>
      <w:r w:rsidR="0048218E" w:rsidRPr="0048218E">
        <w:rPr>
          <w:highlight w:val="white"/>
        </w:rPr>
        <w:br/>
      </w:r>
      <w:r>
        <w:rPr>
          <w:highlight w:val="white"/>
        </w:rPr>
        <w:t xml:space="preserve">foo({ id: </w:t>
      </w:r>
      <w:r>
        <w:rPr>
          <w:color w:val="800000"/>
          <w:highlight w:val="white"/>
        </w:rPr>
        <w:t>1234</w:t>
      </w:r>
      <w:r>
        <w:rPr>
          <w:highlight w:val="white"/>
        </w:rPr>
        <w:t xml:space="preserve">, name: </w:t>
      </w:r>
      <w:r w:rsidR="008F4735">
        <w:rPr>
          <w:color w:val="800000"/>
          <w:highlight w:val="white"/>
        </w:rPr>
        <w:t>"</w:t>
      </w:r>
      <w:r>
        <w:rPr>
          <w:color w:val="800000"/>
          <w:highlight w:val="white"/>
        </w:rPr>
        <w:t>hello</w:t>
      </w:r>
      <w:r w:rsidR="008F4735">
        <w:rPr>
          <w:color w:val="800000"/>
          <w:highlight w:val="white"/>
        </w:rPr>
        <w:t>"</w:t>
      </w:r>
      <w:r>
        <w:rPr>
          <w:color w:val="800000"/>
          <w:highlight w:val="white"/>
        </w:rPr>
        <w:t xml:space="preserve"> </w:t>
      </w:r>
      <w:r>
        <w:rPr>
          <w:highlight w:val="white"/>
        </w:rPr>
        <w:t xml:space="preserve">});  </w:t>
      </w:r>
      <w:r>
        <w:rPr>
          <w:color w:val="008000"/>
          <w:highlight w:val="white"/>
        </w:rPr>
        <w:t>// Ok</w:t>
      </w:r>
      <w:r w:rsidR="0048218E" w:rsidRPr="0048218E">
        <w:rPr>
          <w:highlight w:val="white"/>
        </w:rPr>
        <w:br/>
      </w:r>
      <w:r>
        <w:rPr>
          <w:highlight w:val="white"/>
        </w:rPr>
        <w:t xml:space="preserve">foo({ id: </w:t>
      </w:r>
      <w:r>
        <w:rPr>
          <w:color w:val="800000"/>
          <w:highlight w:val="white"/>
        </w:rPr>
        <w:t>1234</w:t>
      </w:r>
      <w:r>
        <w:rPr>
          <w:highlight w:val="white"/>
        </w:rPr>
        <w:t xml:space="preserve">, name: </w:t>
      </w:r>
      <w:r>
        <w:rPr>
          <w:color w:val="0000FF"/>
          <w:highlight w:val="white"/>
        </w:rPr>
        <w:t xml:space="preserve">false </w:t>
      </w:r>
      <w:r>
        <w:rPr>
          <w:highlight w:val="white"/>
        </w:rPr>
        <w:t xml:space="preserve">});    </w:t>
      </w:r>
      <w:r>
        <w:rPr>
          <w:color w:val="008000"/>
          <w:highlight w:val="white"/>
        </w:rPr>
        <w:t>// Error, name of wrong type</w:t>
      </w:r>
      <w:r w:rsidR="0048218E" w:rsidRPr="0048218E">
        <w:rPr>
          <w:highlight w:val="white"/>
        </w:rPr>
        <w:br/>
      </w:r>
      <w:r>
        <w:rPr>
          <w:highlight w:val="white"/>
        </w:rPr>
        <w:t xml:space="preserve">foo({ name: </w:t>
      </w:r>
      <w:r w:rsidR="008F4735">
        <w:rPr>
          <w:color w:val="800000"/>
          <w:highlight w:val="white"/>
        </w:rPr>
        <w:t>"</w:t>
      </w:r>
      <w:r>
        <w:rPr>
          <w:color w:val="800000"/>
          <w:highlight w:val="white"/>
        </w:rPr>
        <w:t>hello</w:t>
      </w:r>
      <w:r w:rsidR="008F4735">
        <w:rPr>
          <w:color w:val="800000"/>
          <w:highlight w:val="white"/>
        </w:rPr>
        <w:t>"</w:t>
      </w:r>
      <w:r>
        <w:rPr>
          <w:color w:val="800000"/>
          <w:highlight w:val="white"/>
        </w:rPr>
        <w:t xml:space="preserve"> </w:t>
      </w:r>
      <w:r>
        <w:rPr>
          <w:highlight w:val="white"/>
        </w:rPr>
        <w:t xml:space="preserve">});            </w:t>
      </w:r>
      <w:r>
        <w:rPr>
          <w:color w:val="008000"/>
          <w:highlight w:val="white"/>
        </w:rPr>
        <w:t>// Error, id required but missing</w:t>
      </w:r>
    </w:p>
    <w:p w14:paraId="44BD656F" w14:textId="77777777" w:rsidR="0044410D" w:rsidRPr="0044410D" w:rsidRDefault="008151F4" w:rsidP="00DC55CF">
      <w:pPr>
        <w:pStyle w:val="Heading3"/>
      </w:pPr>
      <w:bookmarkStart w:id="1380" w:name="_Ref366241724"/>
      <w:bookmarkStart w:id="1381" w:name="_Toc402619863"/>
      <w:bookmarkStart w:id="1382" w:name="_Toc401414048"/>
      <w:r>
        <w:t>Contextual</w:t>
      </w:r>
      <w:r w:rsidR="00DC55CF">
        <w:t xml:space="preserve"> Signature Instantiation</w:t>
      </w:r>
      <w:bookmarkEnd w:id="1380"/>
      <w:bookmarkEnd w:id="1381"/>
      <w:bookmarkEnd w:id="1382"/>
    </w:p>
    <w:p w14:paraId="30E93495" w14:textId="77777777" w:rsidR="0044410D" w:rsidRPr="0044410D" w:rsidRDefault="00CC5E2D" w:rsidP="001C017B">
      <w:r>
        <w:t xml:space="preserve">During type argument inference in a function call (section </w:t>
      </w:r>
      <w:r>
        <w:fldChar w:fldCharType="begin"/>
      </w:r>
      <w:r>
        <w:instrText xml:space="preserve"> REF _Ref343601018 \r \h </w:instrText>
      </w:r>
      <w:r>
        <w:fldChar w:fldCharType="separate"/>
      </w:r>
      <w:r w:rsidR="00B510EF">
        <w:t>4.12.2</w:t>
      </w:r>
      <w:r>
        <w:fldChar w:fldCharType="end"/>
      </w:r>
      <w:r>
        <w:t xml:space="preserve">) it is in certain circumstances necessary to instantiate </w:t>
      </w:r>
      <w:r w:rsidR="00892CA9">
        <w:t>a</w:t>
      </w:r>
      <w:r>
        <w:t xml:space="preserve"> generic call signature of an argument expression in the context of </w:t>
      </w:r>
      <w:r w:rsidR="00892CA9">
        <w:t>a</w:t>
      </w:r>
      <w:r>
        <w:t xml:space="preserve"> non-generic call signature of a parameter such that further inferences can be made. A generic call signature </w:t>
      </w:r>
      <w:r w:rsidR="00FE2E74">
        <w:rPr>
          <w:i/>
        </w:rPr>
        <w:t>A</w:t>
      </w:r>
      <w:r w:rsidR="00DC55CF">
        <w:t xml:space="preserve"> is </w:t>
      </w:r>
      <w:r w:rsidR="00DC55CF" w:rsidRPr="003361F1">
        <w:rPr>
          <w:b/>
          <w:i/>
        </w:rPr>
        <w:t>instantiated in the context of</w:t>
      </w:r>
      <w:r w:rsidR="00DC55CF">
        <w:t xml:space="preserve"> </w:t>
      </w:r>
      <w:r>
        <w:t xml:space="preserve">non-generic call signature </w:t>
      </w:r>
      <w:r w:rsidR="00FE2E74">
        <w:rPr>
          <w:i/>
        </w:rPr>
        <w:t>B</w:t>
      </w:r>
      <w:r>
        <w:t xml:space="preserve"> as follows:</w:t>
      </w:r>
    </w:p>
    <w:p w14:paraId="7D93091F" w14:textId="66CC3CEA" w:rsidR="0044410D" w:rsidRPr="0044410D" w:rsidRDefault="001C017B" w:rsidP="00236652">
      <w:pPr>
        <w:pStyle w:val="ListParagraph"/>
        <w:numPr>
          <w:ilvl w:val="0"/>
          <w:numId w:val="48"/>
        </w:numPr>
      </w:pPr>
      <w:r>
        <w:t xml:space="preserve">Using </w:t>
      </w:r>
      <w:r w:rsidR="005C7467">
        <w:t xml:space="preserve">the </w:t>
      </w:r>
      <w:r>
        <w:t xml:space="preserve">process described in </w:t>
      </w:r>
      <w:r>
        <w:fldChar w:fldCharType="begin"/>
      </w:r>
      <w:r>
        <w:instrText xml:space="preserve"> REF _Ref366309307 \r \h </w:instrText>
      </w:r>
      <w:r>
        <w:fldChar w:fldCharType="separate"/>
      </w:r>
      <w:r w:rsidR="00B510EF">
        <w:t>3.</w:t>
      </w:r>
      <w:del w:id="1383" w:author="Anders Hejlsberg" w:date="2014-11-01T15:43:00Z">
        <w:r w:rsidR="00633278">
          <w:delText>8</w:delText>
        </w:r>
      </w:del>
      <w:ins w:id="1384" w:author="Anders Hejlsberg" w:date="2014-11-01T15:43:00Z">
        <w:r w:rsidR="00B510EF">
          <w:t>10</w:t>
        </w:r>
      </w:ins>
      <w:r w:rsidR="00B510EF">
        <w:t>.6</w:t>
      </w:r>
      <w:r>
        <w:fldChar w:fldCharType="end"/>
      </w:r>
      <w:r>
        <w:t xml:space="preserve">, inferences for </w:t>
      </w:r>
      <w:r w:rsidRPr="001C017B">
        <w:rPr>
          <w:i/>
        </w:rPr>
        <w:t>A</w:t>
      </w:r>
      <w:r w:rsidR="008F4735">
        <w:t>'</w:t>
      </w:r>
      <w:r>
        <w:t xml:space="preserve">s type parameters are made from each parameter type in </w:t>
      </w:r>
      <w:r w:rsidRPr="001C017B">
        <w:rPr>
          <w:i/>
        </w:rPr>
        <w:t>B</w:t>
      </w:r>
      <w:r>
        <w:t xml:space="preserve"> to the corresponding parameter type in </w:t>
      </w:r>
      <w:r w:rsidRPr="001C017B">
        <w:rPr>
          <w:i/>
        </w:rPr>
        <w:t>A</w:t>
      </w:r>
      <w:r w:rsidRPr="006207BC">
        <w:t xml:space="preserve"> </w:t>
      </w:r>
      <w:r w:rsidR="002E23BF">
        <w:t>for those</w:t>
      </w:r>
      <w:r>
        <w:t xml:space="preserve"> parameter positions that are present in both signatur</w:t>
      </w:r>
      <w:r w:rsidR="00D353DF">
        <w:t>es</w:t>
      </w:r>
      <w:r w:rsidR="003D48CD">
        <w:t>, where rest parameters correspond to an unbounded expansion of optional parameters of the rest parameter element type.</w:t>
      </w:r>
    </w:p>
    <w:p w14:paraId="0CD1F808" w14:textId="77777777" w:rsidR="0044410D" w:rsidRPr="0044410D" w:rsidRDefault="00367C68" w:rsidP="00236652">
      <w:pPr>
        <w:pStyle w:val="ListParagraph"/>
        <w:numPr>
          <w:ilvl w:val="0"/>
          <w:numId w:val="48"/>
        </w:numPr>
      </w:pPr>
      <w:r>
        <w:t>The</w:t>
      </w:r>
      <w:r w:rsidR="001C017B">
        <w:t xml:space="preserve"> inferred type argument </w:t>
      </w:r>
      <w:r w:rsidR="002E23BF">
        <w:t xml:space="preserve">for </w:t>
      </w:r>
      <w:r>
        <w:t xml:space="preserve">each type parameter </w:t>
      </w:r>
      <w:r w:rsidR="001C017B">
        <w:t xml:space="preserve">is the </w:t>
      </w:r>
      <w:r w:rsidR="00BB1F16">
        <w:t xml:space="preserve">union type </w:t>
      </w:r>
      <w:r w:rsidR="001C017B">
        <w:t>of the set of inferences made for th</w:t>
      </w:r>
      <w:r>
        <w:t>at</w:t>
      </w:r>
      <w:r w:rsidR="001C017B">
        <w:t xml:space="preserve"> type </w:t>
      </w:r>
      <w:r w:rsidR="00D92D13">
        <w:t xml:space="preserve">parameter. However, if the </w:t>
      </w:r>
      <w:r w:rsidR="00BB1F16">
        <w:t>union type</w:t>
      </w:r>
      <w:r w:rsidR="00D92D13">
        <w:t xml:space="preserve"> does not satisfy the constraint of the type parameter, the inferred type argument is instead the constraint.</w:t>
      </w:r>
    </w:p>
    <w:p w14:paraId="6E24F17E" w14:textId="77777777" w:rsidR="0044410D" w:rsidRPr="0044410D" w:rsidRDefault="009F62A1" w:rsidP="009F62A1">
      <w:pPr>
        <w:pStyle w:val="Heading3"/>
      </w:pPr>
      <w:bookmarkStart w:id="1385" w:name="_Ref366309307"/>
      <w:bookmarkStart w:id="1386" w:name="_Toc402619864"/>
      <w:bookmarkStart w:id="1387" w:name="_Toc401414049"/>
      <w:r>
        <w:t>Type Inference</w:t>
      </w:r>
      <w:bookmarkEnd w:id="1385"/>
      <w:bookmarkEnd w:id="1386"/>
      <w:bookmarkEnd w:id="1387"/>
    </w:p>
    <w:p w14:paraId="1A515D85" w14:textId="77777777" w:rsidR="0044410D" w:rsidRPr="0044410D" w:rsidRDefault="009F62A1" w:rsidP="00C249EF">
      <w:r>
        <w:t xml:space="preserve">In certain contexts, inferences for a given set of type parameters </w:t>
      </w:r>
      <w:r w:rsidR="00491A51">
        <w:t xml:space="preserve">are </w:t>
      </w:r>
      <w:r w:rsidR="00E566AE">
        <w:t xml:space="preserve">made </w:t>
      </w:r>
      <w:r w:rsidR="00D85F52" w:rsidRPr="00D85F52">
        <w:rPr>
          <w:i/>
        </w:rPr>
        <w:t>from</w:t>
      </w:r>
      <w:r w:rsidR="00491A51">
        <w:t xml:space="preserve"> a</w:t>
      </w:r>
      <w:r>
        <w:t xml:space="preserve"> type</w:t>
      </w:r>
      <w:r w:rsidR="00491A51">
        <w:t xml:space="preserve"> </w:t>
      </w:r>
      <w:r w:rsidR="00491A51" w:rsidRPr="00491A51">
        <w:rPr>
          <w:i/>
        </w:rPr>
        <w:t>S</w:t>
      </w:r>
      <w:r w:rsidR="00E34C91">
        <w:t xml:space="preserve">, in which </w:t>
      </w:r>
      <w:r w:rsidR="00E566AE">
        <w:t>those</w:t>
      </w:r>
      <w:r w:rsidR="00E34C91">
        <w:t xml:space="preserve"> type parameters do not occur,</w:t>
      </w:r>
      <w:r>
        <w:t xml:space="preserve"> </w:t>
      </w:r>
      <w:r w:rsidRPr="00D85F52">
        <w:rPr>
          <w:i/>
        </w:rPr>
        <w:t>to</w:t>
      </w:r>
      <w:r>
        <w:t xml:space="preserve"> another type </w:t>
      </w:r>
      <w:r w:rsidR="00491A51" w:rsidRPr="00491A51">
        <w:rPr>
          <w:i/>
        </w:rPr>
        <w:t>T</w:t>
      </w:r>
      <w:r w:rsidR="00E34C91">
        <w:t xml:space="preserve">, </w:t>
      </w:r>
      <w:r>
        <w:t xml:space="preserve">in which </w:t>
      </w:r>
      <w:r w:rsidR="00E566AE">
        <w:t>those</w:t>
      </w:r>
      <w:r>
        <w:t xml:space="preserve"> type parameters </w:t>
      </w:r>
      <w:r w:rsidR="00E34C91">
        <w:t xml:space="preserve">do </w:t>
      </w:r>
      <w:r>
        <w:t>occur.</w:t>
      </w:r>
      <w:r w:rsidR="00491A51">
        <w:t xml:space="preserve"> Inferences </w:t>
      </w:r>
      <w:r w:rsidR="00491A51">
        <w:lastRenderedPageBreak/>
        <w:t xml:space="preserve">consist of a set of candidate type arguments collected for each of the type parameters. The inference process recursively </w:t>
      </w:r>
      <w:r w:rsidR="00E34C91">
        <w:t>relates</w:t>
      </w:r>
      <w:r w:rsidR="00491A51">
        <w:t xml:space="preserve"> </w:t>
      </w:r>
      <w:r w:rsidR="00E34C91" w:rsidRPr="00E34C91">
        <w:rPr>
          <w:i/>
        </w:rPr>
        <w:t>S</w:t>
      </w:r>
      <w:r w:rsidR="00E34C91">
        <w:t xml:space="preserve"> and </w:t>
      </w:r>
      <w:r w:rsidR="00E34C91" w:rsidRPr="00E34C91">
        <w:rPr>
          <w:i/>
        </w:rPr>
        <w:t>T</w:t>
      </w:r>
      <w:r w:rsidR="00E34C91">
        <w:t xml:space="preserve"> </w:t>
      </w:r>
      <w:r w:rsidR="00BE403A">
        <w:t>to gather as many inferences as possible:</w:t>
      </w:r>
    </w:p>
    <w:p w14:paraId="3E7D7CA0" w14:textId="77777777" w:rsidR="0044410D" w:rsidRDefault="00C249EF" w:rsidP="00236652">
      <w:pPr>
        <w:pStyle w:val="ListParagraph"/>
        <w:numPr>
          <w:ilvl w:val="0"/>
          <w:numId w:val="32"/>
        </w:numPr>
      </w:pPr>
      <w:r>
        <w:t xml:space="preserve">If </w:t>
      </w:r>
      <w:r w:rsidRPr="00776FB9">
        <w:rPr>
          <w:i/>
        </w:rPr>
        <w:t>T</w:t>
      </w:r>
      <w:r>
        <w:t xml:space="preserve"> is one of the type parameters for which inferences are being made, </w:t>
      </w:r>
      <w:r w:rsidRPr="004F3ACD">
        <w:rPr>
          <w:i/>
        </w:rPr>
        <w:t>S</w:t>
      </w:r>
      <w:r>
        <w:t xml:space="preserve"> is added to the set of inferences for that type parameter.</w:t>
      </w:r>
    </w:p>
    <w:p w14:paraId="6F22E0A3" w14:textId="77777777" w:rsidR="002D62A5" w:rsidRDefault="002D62A5" w:rsidP="00236652">
      <w:pPr>
        <w:pStyle w:val="ListParagraph"/>
        <w:numPr>
          <w:ilvl w:val="0"/>
          <w:numId w:val="32"/>
        </w:numPr>
      </w:pPr>
      <w:r>
        <w:t xml:space="preserve">Otherwise, if </w:t>
      </w:r>
      <w:r w:rsidRPr="002D62A5">
        <w:rPr>
          <w:i/>
        </w:rPr>
        <w:t>S</w:t>
      </w:r>
      <w:r>
        <w:t xml:space="preserve"> and </w:t>
      </w:r>
      <w:r w:rsidRPr="002D62A5">
        <w:rPr>
          <w:i/>
        </w:rPr>
        <w:t>T</w:t>
      </w:r>
      <w:r>
        <w:t xml:space="preserve"> are references to the same generic type, inferences are made from each type argument in </w:t>
      </w:r>
      <w:r w:rsidRPr="002D62A5">
        <w:rPr>
          <w:i/>
        </w:rPr>
        <w:t>S</w:t>
      </w:r>
      <w:r>
        <w:t xml:space="preserve"> to each corresponding type argument in </w:t>
      </w:r>
      <w:r w:rsidRPr="002D62A5">
        <w:rPr>
          <w:i/>
        </w:rPr>
        <w:t>T</w:t>
      </w:r>
      <w:r>
        <w:t>.</w:t>
      </w:r>
    </w:p>
    <w:p w14:paraId="2810B73D" w14:textId="77777777" w:rsidR="002D62A5" w:rsidRDefault="002D62A5" w:rsidP="00236652">
      <w:pPr>
        <w:pStyle w:val="ListParagraph"/>
        <w:numPr>
          <w:ilvl w:val="0"/>
          <w:numId w:val="32"/>
        </w:numPr>
      </w:pPr>
      <w:r>
        <w:t xml:space="preserve">Otherwise, if </w:t>
      </w:r>
      <w:r w:rsidRPr="00205F5B">
        <w:rPr>
          <w:i/>
        </w:rPr>
        <w:t>T</w:t>
      </w:r>
      <w:r>
        <w:t xml:space="preserve"> is a union type</w:t>
      </w:r>
      <w:r w:rsidR="00205F5B">
        <w:t>:</w:t>
      </w:r>
    </w:p>
    <w:p w14:paraId="245279E6" w14:textId="77777777" w:rsidR="002D62A5" w:rsidRDefault="002D62A5" w:rsidP="002D62A5">
      <w:pPr>
        <w:pStyle w:val="ListParagraph"/>
        <w:numPr>
          <w:ilvl w:val="1"/>
          <w:numId w:val="32"/>
        </w:numPr>
      </w:pPr>
      <w:r>
        <w:t xml:space="preserve">First, inferences are made from </w:t>
      </w:r>
      <w:r w:rsidRPr="00205F5B">
        <w:rPr>
          <w:i/>
        </w:rPr>
        <w:t>S</w:t>
      </w:r>
      <w:r>
        <w:t xml:space="preserve"> to each constituent type in </w:t>
      </w:r>
      <w:r w:rsidRPr="00205F5B">
        <w:rPr>
          <w:i/>
        </w:rPr>
        <w:t>T</w:t>
      </w:r>
      <w:r>
        <w:t xml:space="preserve"> that isn</w:t>
      </w:r>
      <w:r w:rsidR="008F4735">
        <w:t>'</w:t>
      </w:r>
      <w:r w:rsidR="00205F5B">
        <w:t xml:space="preserve">t </w:t>
      </w:r>
      <w:r w:rsidR="00E4548C">
        <w:t xml:space="preserve">simply </w:t>
      </w:r>
      <w:r w:rsidR="00205F5B">
        <w:t>one of the</w:t>
      </w:r>
      <w:r>
        <w:t xml:space="preserve"> type parameter</w:t>
      </w:r>
      <w:r w:rsidR="00205F5B">
        <w:t>s for which inferences are being made</w:t>
      </w:r>
      <w:r>
        <w:t>.</w:t>
      </w:r>
    </w:p>
    <w:p w14:paraId="0B1B4520" w14:textId="77777777" w:rsidR="002D62A5" w:rsidRDefault="002D62A5" w:rsidP="002D62A5">
      <w:pPr>
        <w:pStyle w:val="ListParagraph"/>
        <w:numPr>
          <w:ilvl w:val="1"/>
          <w:numId w:val="32"/>
        </w:numPr>
      </w:pPr>
      <w:r>
        <w:t xml:space="preserve">If the first step produced no inferences and exactly one constituent type in </w:t>
      </w:r>
      <w:r w:rsidRPr="00205F5B">
        <w:rPr>
          <w:i/>
        </w:rPr>
        <w:t>T</w:t>
      </w:r>
      <w:r>
        <w:t xml:space="preserve"> is </w:t>
      </w:r>
      <w:r w:rsidR="00E4548C">
        <w:t xml:space="preserve">simply </w:t>
      </w:r>
      <w:r>
        <w:t>a type parameter</w:t>
      </w:r>
      <w:r w:rsidR="00205F5B">
        <w:t xml:space="preserve"> for which inferences are being made, inferences are made from </w:t>
      </w:r>
      <w:r w:rsidR="00205F5B" w:rsidRPr="00205F5B">
        <w:rPr>
          <w:i/>
        </w:rPr>
        <w:t>S</w:t>
      </w:r>
      <w:r w:rsidR="00205F5B">
        <w:t xml:space="preserve"> to that type parameter.</w:t>
      </w:r>
    </w:p>
    <w:p w14:paraId="30378490" w14:textId="77777777" w:rsidR="002D62A5" w:rsidRPr="0044410D" w:rsidRDefault="002D62A5" w:rsidP="00236652">
      <w:pPr>
        <w:pStyle w:val="ListParagraph"/>
        <w:numPr>
          <w:ilvl w:val="0"/>
          <w:numId w:val="32"/>
        </w:numPr>
      </w:pPr>
      <w:r>
        <w:t xml:space="preserve">Otherwise, if </w:t>
      </w:r>
      <w:r w:rsidRPr="00205F5B">
        <w:rPr>
          <w:i/>
        </w:rPr>
        <w:t>S</w:t>
      </w:r>
      <w:r>
        <w:t xml:space="preserve"> is a union type</w:t>
      </w:r>
      <w:r w:rsidR="00205F5B">
        <w:t xml:space="preserve">, inferences are made from each constituent type in </w:t>
      </w:r>
      <w:r w:rsidR="00205F5B" w:rsidRPr="00205F5B">
        <w:rPr>
          <w:i/>
        </w:rPr>
        <w:t>S</w:t>
      </w:r>
      <w:r w:rsidR="00205F5B">
        <w:t xml:space="preserve"> to </w:t>
      </w:r>
      <w:r w:rsidR="00205F5B" w:rsidRPr="00205F5B">
        <w:rPr>
          <w:i/>
        </w:rPr>
        <w:t>T</w:t>
      </w:r>
      <w:r w:rsidR="00205F5B">
        <w:t>.</w:t>
      </w:r>
    </w:p>
    <w:p w14:paraId="5CE55B08" w14:textId="77777777" w:rsidR="0044410D" w:rsidRPr="0044410D" w:rsidRDefault="00C249EF" w:rsidP="00236652">
      <w:pPr>
        <w:pStyle w:val="ListParagraph"/>
        <w:numPr>
          <w:ilvl w:val="0"/>
          <w:numId w:val="32"/>
        </w:numPr>
      </w:pPr>
      <w:r>
        <w:t xml:space="preserve">Otherwise, if </w:t>
      </w:r>
      <w:r w:rsidRPr="00534DAA">
        <w:rPr>
          <w:i/>
        </w:rPr>
        <w:t>S</w:t>
      </w:r>
      <w:r>
        <w:t xml:space="preserve"> and </w:t>
      </w:r>
      <w:r w:rsidRPr="00534DAA">
        <w:rPr>
          <w:i/>
        </w:rPr>
        <w:t>T</w:t>
      </w:r>
      <w:r>
        <w:t xml:space="preserve"> are object types, then for each member </w:t>
      </w:r>
      <w:r w:rsidRPr="00534DAA">
        <w:rPr>
          <w:i/>
        </w:rPr>
        <w:t>M</w:t>
      </w:r>
      <w:r>
        <w:t xml:space="preserve"> in </w:t>
      </w:r>
      <w:r w:rsidRPr="00534DAA">
        <w:rPr>
          <w:i/>
        </w:rPr>
        <w:t>T</w:t>
      </w:r>
      <w:r>
        <w:t>:</w:t>
      </w:r>
    </w:p>
    <w:p w14:paraId="65E23020" w14:textId="77777777" w:rsidR="0044410D" w:rsidRPr="0044410D" w:rsidRDefault="00C249EF" w:rsidP="00236652">
      <w:pPr>
        <w:pStyle w:val="ListParagraph"/>
        <w:numPr>
          <w:ilvl w:val="1"/>
          <w:numId w:val="32"/>
        </w:numPr>
      </w:pPr>
      <w:r>
        <w:t xml:space="preserve">If </w:t>
      </w:r>
      <w:r w:rsidRPr="00140968">
        <w:rPr>
          <w:i/>
        </w:rPr>
        <w:t>M</w:t>
      </w:r>
      <w:r>
        <w:t xml:space="preserve"> is a property and </w:t>
      </w:r>
      <w:r w:rsidRPr="00140968">
        <w:rPr>
          <w:i/>
        </w:rPr>
        <w:t>S</w:t>
      </w:r>
      <w:r>
        <w:t xml:space="preserve"> contains a property </w:t>
      </w:r>
      <w:r w:rsidRPr="00140968">
        <w:rPr>
          <w:i/>
        </w:rPr>
        <w:t>N</w:t>
      </w:r>
      <w:r>
        <w:t xml:space="preserve"> with the same name as </w:t>
      </w:r>
      <w:r w:rsidRPr="00140968">
        <w:rPr>
          <w:i/>
        </w:rPr>
        <w:t>M</w:t>
      </w:r>
      <w:r>
        <w:t xml:space="preserve">, inferences are made from the type of </w:t>
      </w:r>
      <w:r w:rsidRPr="00140968">
        <w:rPr>
          <w:i/>
        </w:rPr>
        <w:t>N</w:t>
      </w:r>
      <w:r>
        <w:t xml:space="preserve"> to the type of </w:t>
      </w:r>
      <w:r w:rsidRPr="00140968">
        <w:rPr>
          <w:i/>
        </w:rPr>
        <w:t>M</w:t>
      </w:r>
      <w:r>
        <w:t>.</w:t>
      </w:r>
    </w:p>
    <w:p w14:paraId="315D1CE2" w14:textId="77777777" w:rsidR="0044410D" w:rsidRPr="0044410D" w:rsidRDefault="00EA29E1" w:rsidP="00236652">
      <w:pPr>
        <w:pStyle w:val="ListParagraph"/>
        <w:numPr>
          <w:ilvl w:val="1"/>
          <w:numId w:val="32"/>
        </w:numPr>
      </w:pPr>
      <w:r>
        <w:t xml:space="preserve">If </w:t>
      </w:r>
      <w:r w:rsidRPr="00BE403A">
        <w:rPr>
          <w:i/>
        </w:rPr>
        <w:t>M</w:t>
      </w:r>
      <w:r>
        <w:t xml:space="preserve"> is a call signature </w:t>
      </w:r>
      <w:r w:rsidR="00C15A31">
        <w:t>and a corresponding</w:t>
      </w:r>
      <w:r>
        <w:t xml:space="preserve"> call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14:paraId="5C29DB19" w14:textId="77777777" w:rsidR="0044410D" w:rsidRPr="0044410D" w:rsidRDefault="00EA29E1" w:rsidP="00236652">
      <w:pPr>
        <w:pStyle w:val="ListParagraph"/>
        <w:numPr>
          <w:ilvl w:val="1"/>
          <w:numId w:val="32"/>
        </w:numPr>
      </w:pPr>
      <w:r>
        <w:t xml:space="preserve">If </w:t>
      </w:r>
      <w:r w:rsidRPr="00BE403A">
        <w:rPr>
          <w:i/>
        </w:rPr>
        <w:t>M</w:t>
      </w:r>
      <w:r>
        <w:t xml:space="preserve"> is a construct signature </w:t>
      </w:r>
      <w:r w:rsidR="00C15A31">
        <w:t>and a corresponding</w:t>
      </w:r>
      <w:r>
        <w:t xml:space="preserve"> construct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14:paraId="4CC7357C" w14:textId="77777777" w:rsidR="0044410D" w:rsidRPr="0044410D" w:rsidRDefault="00C249EF" w:rsidP="00236652">
      <w:pPr>
        <w:pStyle w:val="ListParagraph"/>
        <w:numPr>
          <w:ilvl w:val="1"/>
          <w:numId w:val="32"/>
        </w:numPr>
      </w:pPr>
      <w:r>
        <w:t xml:space="preserve">If </w:t>
      </w:r>
      <w:r w:rsidRPr="000930B8">
        <w:rPr>
          <w:i/>
        </w:rPr>
        <w:t>M</w:t>
      </w:r>
      <w:r>
        <w:t xml:space="preserve"> is a string index signature</w:t>
      </w:r>
      <w:r w:rsidR="00AE40D7">
        <w:t xml:space="preserve"> and </w:t>
      </w:r>
      <w:r w:rsidR="00AE40D7" w:rsidRPr="00AE40D7">
        <w:rPr>
          <w:i/>
        </w:rPr>
        <w:t>S</w:t>
      </w:r>
      <w:r w:rsidR="00AE40D7">
        <w:t xml:space="preserve"> contains a</w:t>
      </w:r>
      <w:r>
        <w:t xml:space="preserve">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115BA300" w14:textId="77777777" w:rsidR="0044410D" w:rsidRPr="0044410D" w:rsidRDefault="00C249EF" w:rsidP="00236652">
      <w:pPr>
        <w:pStyle w:val="ListParagraph"/>
        <w:numPr>
          <w:ilvl w:val="1"/>
          <w:numId w:val="32"/>
        </w:numPr>
      </w:pPr>
      <w:r>
        <w:t xml:space="preserve">If </w:t>
      </w:r>
      <w:r w:rsidRPr="000930B8">
        <w:rPr>
          <w:i/>
        </w:rPr>
        <w:t>M</w:t>
      </w:r>
      <w:r>
        <w:t xml:space="preserve"> is a numeric index signature</w:t>
      </w:r>
      <w:r w:rsidR="00AE40D7">
        <w:t xml:space="preserve"> and </w:t>
      </w:r>
      <w:r w:rsidR="00AE40D7" w:rsidRPr="00AE40D7">
        <w:rPr>
          <w:i/>
        </w:rPr>
        <w:t>S</w:t>
      </w:r>
      <w:r w:rsidR="00AE40D7">
        <w:t xml:space="preserve"> contains a</w:t>
      </w:r>
      <w:r>
        <w:t xml:space="preserve"> numeric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0388FF62" w14:textId="77777777" w:rsidR="0044410D" w:rsidRPr="0044410D" w:rsidRDefault="00252AC1" w:rsidP="00236652">
      <w:pPr>
        <w:pStyle w:val="ListParagraph"/>
        <w:numPr>
          <w:ilvl w:val="1"/>
          <w:numId w:val="32"/>
        </w:numPr>
      </w:pPr>
      <w:r>
        <w:t xml:space="preserve">If </w:t>
      </w:r>
      <w:r w:rsidRPr="000930B8">
        <w:rPr>
          <w:i/>
        </w:rPr>
        <w:t>M</w:t>
      </w:r>
      <w:r>
        <w:t xml:space="preserve"> is a numeric index signature and </w:t>
      </w:r>
      <w:r w:rsidRPr="00AE40D7">
        <w:rPr>
          <w:i/>
        </w:rPr>
        <w:t>S</w:t>
      </w:r>
      <w:r>
        <w:t xml:space="preserve"> contains a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39BA17E9" w14:textId="77777777" w:rsidR="0044410D" w:rsidRPr="0044410D" w:rsidRDefault="00C15A31" w:rsidP="00C15A31">
      <w:r>
        <w:t>When comparing call or construct signatures,</w:t>
      </w:r>
      <w:r w:rsidR="00CF3CB9">
        <w:t xml:space="preserve"> signatures in </w:t>
      </w:r>
      <w:r w:rsidR="00CF3CB9" w:rsidRPr="00CF3CB9">
        <w:rPr>
          <w:i/>
        </w:rPr>
        <w:t>S</w:t>
      </w:r>
      <w:r w:rsidR="00CF3CB9">
        <w:t xml:space="preserve"> correspond to signatures of the same kind in </w:t>
      </w:r>
      <w:r w:rsidR="00CF3CB9" w:rsidRPr="00CF3CB9">
        <w:rPr>
          <w:i/>
        </w:rPr>
        <w:t>T</w:t>
      </w:r>
      <w:r w:rsidR="00CF3CB9">
        <w:t xml:space="preserve"> pairwise in declaration order. If </w:t>
      </w:r>
      <w:r w:rsidR="00CF3CB9" w:rsidRPr="00CF3CB9">
        <w:rPr>
          <w:i/>
        </w:rPr>
        <w:t>S</w:t>
      </w:r>
      <w:r w:rsidR="00CF3CB9">
        <w:t xml:space="preserve"> and </w:t>
      </w:r>
      <w:r w:rsidR="00CF3CB9" w:rsidRPr="00CF3CB9">
        <w:rPr>
          <w:i/>
        </w:rPr>
        <w:t>T</w:t>
      </w:r>
      <w:r w:rsidR="00CF3CB9">
        <w:t xml:space="preserve"> have different numbers of a given kind of signature, the excess </w:t>
      </w:r>
      <w:r w:rsidR="00CF3CB9" w:rsidRPr="00CF3CB9">
        <w:rPr>
          <w:i/>
        </w:rPr>
        <w:t>first</w:t>
      </w:r>
      <w:r w:rsidR="00CF3CB9">
        <w:t xml:space="preserve"> signatures in declaration order of the longer list are ignored.</w:t>
      </w:r>
    </w:p>
    <w:p w14:paraId="33342029" w14:textId="77777777" w:rsidR="0044410D" w:rsidRPr="0044410D" w:rsidRDefault="00A542BE" w:rsidP="00A542BE">
      <w:pPr>
        <w:pStyle w:val="Heading3"/>
      </w:pPr>
      <w:bookmarkStart w:id="1388" w:name="_Toc402619865"/>
      <w:bookmarkStart w:id="1389" w:name="_Toc401414050"/>
      <w:r>
        <w:t>Recursive Types</w:t>
      </w:r>
      <w:bookmarkEnd w:id="1388"/>
      <w:bookmarkEnd w:id="1389"/>
    </w:p>
    <w:p w14:paraId="71C2888D" w14:textId="77777777" w:rsidR="0044410D" w:rsidRPr="0044410D" w:rsidRDefault="00A542BE" w:rsidP="00A542BE">
      <w:r>
        <w:t>Classes and interfaces can reference themselves in their internal structure, in effect creating recursive types with infinite nesting. For example, the type</w:t>
      </w:r>
    </w:p>
    <w:p w14:paraId="4EFD8A40" w14:textId="77777777" w:rsidR="0044410D" w:rsidRPr="0044410D" w:rsidRDefault="00A542BE" w:rsidP="00A542BE">
      <w:pPr>
        <w:pStyle w:val="Code"/>
      </w:pPr>
      <w:r w:rsidRPr="001744E4">
        <w:rPr>
          <w:color w:val="0000FF"/>
          <w:highlight w:val="white"/>
        </w:rPr>
        <w:t>interface</w:t>
      </w:r>
      <w:r>
        <w:t xml:space="preserve"> A { next: A; }</w:t>
      </w:r>
    </w:p>
    <w:p w14:paraId="6FAD8AD8" w14:textId="77777777" w:rsidR="0044410D" w:rsidRPr="0044410D" w:rsidRDefault="00A542BE" w:rsidP="00A542BE">
      <w:r>
        <w:lastRenderedPageBreak/>
        <w:t xml:space="preserve">contains an infinitely nested sequence of </w:t>
      </w:r>
      <w:r w:rsidR="008F4735">
        <w:t>'</w:t>
      </w:r>
      <w:r>
        <w:t>next</w:t>
      </w:r>
      <w:r w:rsidR="008F4735">
        <w:t>'</w:t>
      </w:r>
      <w:r>
        <w:t xml:space="preserve"> properties. Types such as this are perfectly valid but require special treatment when determining type relationships. Specifically, when comparing types </w:t>
      </w:r>
      <w:r w:rsidRPr="00AE5B0F">
        <w:rPr>
          <w:i/>
        </w:rPr>
        <w:t>S</w:t>
      </w:r>
      <w:r>
        <w:t xml:space="preserve"> and </w:t>
      </w:r>
      <w:r w:rsidRPr="00AE5B0F">
        <w:rPr>
          <w:i/>
        </w:rPr>
        <w:t>T</w:t>
      </w:r>
      <w:r>
        <w:t xml:space="preserve"> for a given relationship (identity, subtype, or assignability), the relationship in question is assumed to be true for every directly or indirectly nested occurrence of the same </w:t>
      </w:r>
      <w:r w:rsidRPr="00AE5B0F">
        <w:rPr>
          <w:i/>
        </w:rPr>
        <w:t>S</w:t>
      </w:r>
      <w:r>
        <w:t xml:space="preserve"> and </w:t>
      </w:r>
      <w:r w:rsidR="006C0583">
        <w:t xml:space="preserve">the same </w:t>
      </w:r>
      <w:r w:rsidRPr="00AE5B0F">
        <w:rPr>
          <w:i/>
        </w:rPr>
        <w:t>T</w:t>
      </w:r>
      <w:r>
        <w:t xml:space="preserve"> (where same means originating in the same declaration</w:t>
      </w:r>
      <w:r w:rsidR="00684322">
        <w:t xml:space="preserve"> and, if applicable, having identical type arguments</w:t>
      </w:r>
      <w:r>
        <w:t xml:space="preserve">). For example, consider the identity relationship between </w:t>
      </w:r>
      <w:r w:rsidR="008F4735">
        <w:t>'</w:t>
      </w:r>
      <w:r>
        <w:t>A</w:t>
      </w:r>
      <w:r w:rsidR="008F4735">
        <w:t>'</w:t>
      </w:r>
      <w:r>
        <w:t xml:space="preserve"> above and </w:t>
      </w:r>
      <w:r w:rsidR="008F4735">
        <w:t>'</w:t>
      </w:r>
      <w:r>
        <w:t>B</w:t>
      </w:r>
      <w:r w:rsidR="008F4735">
        <w:t>'</w:t>
      </w:r>
      <w:r>
        <w:t xml:space="preserve"> below:</w:t>
      </w:r>
    </w:p>
    <w:p w14:paraId="6FB47940" w14:textId="77777777" w:rsidR="0044410D" w:rsidRPr="0044410D" w:rsidRDefault="00A542BE" w:rsidP="00A542BE">
      <w:pPr>
        <w:pStyle w:val="Code"/>
      </w:pPr>
      <w:r w:rsidRPr="00AE5B0F">
        <w:rPr>
          <w:color w:val="0000FF"/>
          <w:highlight w:val="white"/>
        </w:rPr>
        <w:t>interface</w:t>
      </w:r>
      <w:r>
        <w:t xml:space="preserve"> B { next: C; }</w:t>
      </w:r>
    </w:p>
    <w:p w14:paraId="799C84F5" w14:textId="77777777" w:rsidR="0044410D" w:rsidRPr="0044410D" w:rsidRDefault="00A542BE" w:rsidP="00A542BE">
      <w:pPr>
        <w:pStyle w:val="Code"/>
      </w:pPr>
      <w:r w:rsidRPr="00AE5B0F">
        <w:rPr>
          <w:color w:val="0000FF"/>
          <w:highlight w:val="white"/>
        </w:rPr>
        <w:t>interface</w:t>
      </w:r>
      <w:r>
        <w:t xml:space="preserve"> C { next: D; }</w:t>
      </w:r>
    </w:p>
    <w:p w14:paraId="04A59CD3" w14:textId="77777777" w:rsidR="0044410D" w:rsidRPr="0044410D" w:rsidRDefault="00A542BE" w:rsidP="00A542BE">
      <w:pPr>
        <w:pStyle w:val="Code"/>
      </w:pPr>
      <w:r>
        <w:rPr>
          <w:color w:val="0000FF"/>
        </w:rPr>
        <w:t>interface</w:t>
      </w:r>
      <w:r>
        <w:t xml:space="preserve"> D { next: B; }</w:t>
      </w:r>
    </w:p>
    <w:p w14:paraId="607DFAD4" w14:textId="77777777" w:rsidR="0044410D" w:rsidRPr="0044410D" w:rsidRDefault="00A542BE" w:rsidP="00A542BE">
      <w:r>
        <w:t xml:space="preserve">To determine whether </w:t>
      </w:r>
      <w:r w:rsidR="008F4735">
        <w:t>'</w:t>
      </w:r>
      <w:r>
        <w:t>A</w:t>
      </w:r>
      <w:r w:rsidR="008F4735">
        <w:t>'</w:t>
      </w:r>
      <w:r>
        <w:t xml:space="preserve"> and </w:t>
      </w:r>
      <w:r w:rsidR="008F4735">
        <w:t>'</w:t>
      </w:r>
      <w:r>
        <w:t>B</w:t>
      </w:r>
      <w:r w:rsidR="008F4735">
        <w:t>'</w:t>
      </w:r>
      <w:r>
        <w:t xml:space="preserve"> are identical, first the </w:t>
      </w:r>
      <w:r w:rsidR="008F4735">
        <w:t>'</w:t>
      </w:r>
      <w:r>
        <w:t>next</w:t>
      </w:r>
      <w:r w:rsidR="008F4735">
        <w:t>'</w:t>
      </w:r>
      <w:r>
        <w:t xml:space="preserve"> properties of type </w:t>
      </w:r>
      <w:r w:rsidR="008F4735">
        <w:t>'</w:t>
      </w:r>
      <w:r>
        <w:t>A</w:t>
      </w:r>
      <w:r w:rsidR="008F4735">
        <w:t>'</w:t>
      </w:r>
      <w:r>
        <w:t xml:space="preserve"> and </w:t>
      </w:r>
      <w:r w:rsidR="008F4735">
        <w:t>'</w:t>
      </w:r>
      <w:r>
        <w:t>C</w:t>
      </w:r>
      <w:r w:rsidR="008F4735">
        <w:t>'</w:t>
      </w:r>
      <w:r>
        <w:t xml:space="preserve"> are compared. That leads to comparing the </w:t>
      </w:r>
      <w:r w:rsidR="008F4735">
        <w:t>'</w:t>
      </w:r>
      <w:r>
        <w:t>next</w:t>
      </w:r>
      <w:r w:rsidR="008F4735">
        <w:t>'</w:t>
      </w:r>
      <w:r>
        <w:t xml:space="preserve"> properties of type </w:t>
      </w:r>
      <w:r w:rsidR="008F4735">
        <w:t>'</w:t>
      </w:r>
      <w:r>
        <w:t>A</w:t>
      </w:r>
      <w:r w:rsidR="008F4735">
        <w:t>'</w:t>
      </w:r>
      <w:r>
        <w:t xml:space="preserve"> and </w:t>
      </w:r>
      <w:r w:rsidR="008F4735">
        <w:t>'</w:t>
      </w:r>
      <w:r>
        <w:t>D</w:t>
      </w:r>
      <w:r w:rsidR="008F4735">
        <w:t>'</w:t>
      </w:r>
      <w:r>
        <w:t xml:space="preserve">, which leads to comparing the </w:t>
      </w:r>
      <w:r w:rsidR="008F4735">
        <w:t>'</w:t>
      </w:r>
      <w:r>
        <w:t>next</w:t>
      </w:r>
      <w:r w:rsidR="008F4735">
        <w:t>'</w:t>
      </w:r>
      <w:r>
        <w:t xml:space="preserve"> properties of type </w:t>
      </w:r>
      <w:r w:rsidR="008F4735">
        <w:t>'</w:t>
      </w:r>
      <w:r>
        <w:t>A</w:t>
      </w:r>
      <w:r w:rsidR="008F4735">
        <w:t>'</w:t>
      </w:r>
      <w:r>
        <w:t xml:space="preserve"> and </w:t>
      </w:r>
      <w:r w:rsidR="008F4735">
        <w:t>'</w:t>
      </w:r>
      <w:r>
        <w:t>B</w:t>
      </w:r>
      <w:r w:rsidR="008F4735">
        <w:t>'</w:t>
      </w:r>
      <w:r>
        <w:t xml:space="preserve">. Since </w:t>
      </w:r>
      <w:r w:rsidR="008F4735">
        <w:t>'</w:t>
      </w:r>
      <w:r>
        <w:t>A</w:t>
      </w:r>
      <w:r w:rsidR="008F4735">
        <w:t>'</w:t>
      </w:r>
      <w:r>
        <w:t xml:space="preserve"> and </w:t>
      </w:r>
      <w:r w:rsidR="008F4735">
        <w:t>'</w:t>
      </w:r>
      <w:r>
        <w:t>B</w:t>
      </w:r>
      <w:r w:rsidR="008F4735">
        <w:t>'</w:t>
      </w:r>
      <w:r>
        <w:t xml:space="preserve"> are already being compared this relationship is by definition true. That in turn causes the other comparisons to be true, and therefore the final result is true.</w:t>
      </w:r>
    </w:p>
    <w:p w14:paraId="5C0C8F59" w14:textId="77777777" w:rsidR="0044410D" w:rsidRPr="0044410D" w:rsidRDefault="00A542BE" w:rsidP="00A542BE">
      <w:r>
        <w:t>When this same technique is used to compare generic type references, two type references are considered the same when they originate in the same declaration and have identical type arguments.</w:t>
      </w:r>
    </w:p>
    <w:p w14:paraId="68E43E98" w14:textId="77777777" w:rsidR="0044410D" w:rsidRPr="0044410D" w:rsidRDefault="00C60850" w:rsidP="00A542BE">
      <w:r>
        <w:t>In certain circumstances, g</w:t>
      </w:r>
      <w:r w:rsidR="00A542BE">
        <w:t xml:space="preserve">eneric types </w:t>
      </w:r>
      <w:r>
        <w:t>that</w:t>
      </w:r>
      <w:r w:rsidR="00A542BE">
        <w:t xml:space="preserve"> directly or indirectly reference themselves in a recursive fashion can lead to infinite series of disti</w:t>
      </w:r>
      <w:r>
        <w:t xml:space="preserve">nct instantiations. </w:t>
      </w:r>
      <w:r w:rsidR="00A05B99">
        <w:t>For example, in the type</w:t>
      </w:r>
    </w:p>
    <w:p w14:paraId="17423153" w14:textId="77777777" w:rsidR="0044410D" w:rsidRPr="0044410D" w:rsidRDefault="004C7070" w:rsidP="00B53477">
      <w:pPr>
        <w:pStyle w:val="Code"/>
      </w:pPr>
      <w:r w:rsidRPr="0038297D">
        <w:rPr>
          <w:color w:val="0000FF"/>
          <w:highlight w:val="white"/>
        </w:rPr>
        <w:t>interface</w:t>
      </w:r>
      <w:r>
        <w:t xml:space="preserve"> List&lt;T&gt; {</w:t>
      </w:r>
      <w:r w:rsidR="0048218E" w:rsidRPr="0048218E">
        <w:br/>
      </w:r>
      <w:r>
        <w:t xml:space="preserve">    data: T;</w:t>
      </w:r>
      <w:r w:rsidR="0048218E" w:rsidRPr="0048218E">
        <w:br/>
      </w:r>
      <w:r>
        <w:t xml:space="preserve">    next: List&lt;</w:t>
      </w:r>
      <w:r w:rsidR="00B53477">
        <w:t>T&gt;;</w:t>
      </w:r>
      <w:r w:rsidR="0048218E" w:rsidRPr="0048218E">
        <w:br/>
      </w:r>
      <w:r w:rsidR="00B53477">
        <w:t xml:space="preserve">    owner: List&lt;List&lt;T&gt;&gt;;</w:t>
      </w:r>
      <w:r w:rsidR="0048218E" w:rsidRPr="0048218E">
        <w:br/>
      </w:r>
      <w:r w:rsidR="00B53477">
        <w:t>}</w:t>
      </w:r>
    </w:p>
    <w:p w14:paraId="616B0A67" w14:textId="77777777" w:rsidR="0044410D" w:rsidRPr="0044410D" w:rsidRDefault="008F4735" w:rsidP="00A542BE">
      <w:r>
        <w:t>'</w:t>
      </w:r>
      <w:r w:rsidR="004C7070">
        <w:t>List</w:t>
      </w:r>
      <w:r w:rsidR="00017A17">
        <w:t>&lt;T&gt;</w:t>
      </w:r>
      <w:r>
        <w:t>'</w:t>
      </w:r>
      <w:r w:rsidR="00017A17">
        <w:t xml:space="preserve"> has a member </w:t>
      </w:r>
      <w:r>
        <w:t>'</w:t>
      </w:r>
      <w:r w:rsidR="004C7070">
        <w:t>owner</w:t>
      </w:r>
      <w:r>
        <w:t>'</w:t>
      </w:r>
      <w:r w:rsidR="00017A17">
        <w:t xml:space="preserve"> of type </w:t>
      </w:r>
      <w:r>
        <w:t>'</w:t>
      </w:r>
      <w:r w:rsidR="004C7070">
        <w:t>List</w:t>
      </w:r>
      <w:r w:rsidR="00017A17">
        <w:t>&lt;</w:t>
      </w:r>
      <w:r w:rsidR="004C7070">
        <w:t>List&lt;</w:t>
      </w:r>
      <w:r w:rsidR="00017A17">
        <w:t>T</w:t>
      </w:r>
      <w:r w:rsidR="004C7070">
        <w:t>&gt;</w:t>
      </w:r>
      <w:r w:rsidR="00017A17">
        <w:t>&gt;</w:t>
      </w:r>
      <w:r>
        <w:t>'</w:t>
      </w:r>
      <w:r w:rsidR="00017A17">
        <w:t xml:space="preserve">, which has a member </w:t>
      </w:r>
      <w:r>
        <w:t>'</w:t>
      </w:r>
      <w:r w:rsidR="004C7070">
        <w:t>owner</w:t>
      </w:r>
      <w:r>
        <w:t>'</w:t>
      </w:r>
      <w:r w:rsidR="00017A17">
        <w:t xml:space="preserve"> of type </w:t>
      </w:r>
      <w:r>
        <w:t>'</w:t>
      </w:r>
      <w:r w:rsidR="004C7070">
        <w:t>List&lt;List&lt;List&lt;T&gt;&gt;</w:t>
      </w:r>
      <w:r w:rsidR="00017A17">
        <w:t>&gt;</w:t>
      </w:r>
      <w:r>
        <w:t>'</w:t>
      </w:r>
      <w:r w:rsidR="00017A17">
        <w:t xml:space="preserve">, which has a member </w:t>
      </w:r>
      <w:r>
        <w:t>'</w:t>
      </w:r>
      <w:r w:rsidR="004C7070">
        <w:t>owner</w:t>
      </w:r>
      <w:r>
        <w:t>'</w:t>
      </w:r>
      <w:r w:rsidR="00017A17">
        <w:t xml:space="preserve"> of type </w:t>
      </w:r>
      <w:r>
        <w:t>'</w:t>
      </w:r>
      <w:r w:rsidR="004C7070">
        <w:t>List&lt;List&lt;List&lt;List&lt;T&gt;&gt;&gt;&gt;</w:t>
      </w:r>
      <w:r>
        <w:t>'</w:t>
      </w:r>
      <w:r w:rsidR="00017A17">
        <w:t xml:space="preserve"> and so on</w:t>
      </w:r>
      <w:r w:rsidR="00B53477">
        <w:t>,</w:t>
      </w:r>
      <w:r w:rsidR="00017A17">
        <w:t xml:space="preserve"> ad infinitum. Since type relationships are determined structurally, possibly exploring the constituent types to their full depth, </w:t>
      </w:r>
      <w:r w:rsidR="004C7070">
        <w:t>i</w:t>
      </w:r>
      <w:r w:rsidR="00017A17">
        <w:t>n order to determine type relationships involving inf</w:t>
      </w:r>
      <w:r w:rsidR="004C7070">
        <w:t>initely expanding generic types</w:t>
      </w:r>
      <w:r w:rsidR="00017A17">
        <w:t xml:space="preserve"> it </w:t>
      </w:r>
      <w:r w:rsidR="0042213C">
        <w:t>may be necessary for the compiler to</w:t>
      </w:r>
      <w:r w:rsidR="00017A17">
        <w:t xml:space="preserve"> </w:t>
      </w:r>
      <w:r w:rsidR="0042213C">
        <w:t>terminate</w:t>
      </w:r>
      <w:r w:rsidR="004C7070">
        <w:t xml:space="preserve"> </w:t>
      </w:r>
      <w:r w:rsidR="00A05B99">
        <w:t>the recursion</w:t>
      </w:r>
      <w:r w:rsidR="0042213C">
        <w:t xml:space="preserve"> at some point with the assumption that no further exploration will change the outcome.</w:t>
      </w:r>
    </w:p>
    <w:p w14:paraId="627AF5AC" w14:textId="77777777" w:rsidR="0044410D" w:rsidRPr="0044410D" w:rsidRDefault="00034FEF" w:rsidP="00034FEF">
      <w:pPr>
        <w:pStyle w:val="Heading2"/>
      </w:pPr>
      <w:bookmarkStart w:id="1390" w:name="_Ref331363661"/>
      <w:bookmarkStart w:id="1391" w:name="_Toc402619866"/>
      <w:bookmarkStart w:id="1392" w:name="_Toc401414051"/>
      <w:r>
        <w:t>Widened Types</w:t>
      </w:r>
      <w:bookmarkEnd w:id="1356"/>
      <w:bookmarkEnd w:id="1367"/>
      <w:bookmarkEnd w:id="1390"/>
      <w:bookmarkEnd w:id="1391"/>
      <w:bookmarkEnd w:id="1392"/>
    </w:p>
    <w:p w14:paraId="222FA2AD" w14:textId="77777777" w:rsidR="0044410D" w:rsidRPr="0044410D" w:rsidRDefault="005A0592" w:rsidP="00034FEF">
      <w:r>
        <w:t>I</w:t>
      </w:r>
      <w:r w:rsidR="00034FEF">
        <w:t xml:space="preserve">n </w:t>
      </w:r>
      <w:r>
        <w:t>several</w:t>
      </w:r>
      <w:r w:rsidR="00034FEF">
        <w:t xml:space="preserve"> situations </w:t>
      </w:r>
      <w:r w:rsidR="003C5236">
        <w:t>TypeScript</w:t>
      </w:r>
      <w:r>
        <w:t xml:space="preserve"> </w:t>
      </w:r>
      <w:r w:rsidR="00034FEF">
        <w:t>infer</w:t>
      </w:r>
      <w:r>
        <w:t>s</w:t>
      </w:r>
      <w:r w:rsidR="00034FEF">
        <w:t xml:space="preserve"> types from context, alleviating the need for the programmer to explicitly specify types t</w:t>
      </w:r>
      <w:r w:rsidR="00CC4870">
        <w:t>hat appear obvious. For example</w:t>
      </w:r>
    </w:p>
    <w:p w14:paraId="18807C80" w14:textId="77777777" w:rsidR="0044410D" w:rsidRPr="0044410D" w:rsidRDefault="00034FEF" w:rsidP="00034FEF">
      <w:pPr>
        <w:pStyle w:val="Code"/>
      </w:pPr>
      <w:r w:rsidRPr="00783E3D">
        <w:rPr>
          <w:color w:val="0000FF"/>
          <w:highlight w:val="white"/>
        </w:rPr>
        <w:t>var</w:t>
      </w:r>
      <w:r>
        <w:t xml:space="preserve"> name = </w:t>
      </w:r>
      <w:r w:rsidR="008F4735">
        <w:rPr>
          <w:color w:val="800000"/>
          <w:highlight w:val="white"/>
        </w:rPr>
        <w:t>"</w:t>
      </w:r>
      <w:r w:rsidRPr="00C32601">
        <w:rPr>
          <w:color w:val="800000"/>
          <w:highlight w:val="white"/>
        </w:rPr>
        <w:t>Steve</w:t>
      </w:r>
      <w:r w:rsidR="008F4735">
        <w:rPr>
          <w:color w:val="800000"/>
          <w:highlight w:val="white"/>
        </w:rPr>
        <w:t>"</w:t>
      </w:r>
      <w:r>
        <w:t>;</w:t>
      </w:r>
    </w:p>
    <w:p w14:paraId="1434F014" w14:textId="77777777" w:rsidR="0044410D" w:rsidRPr="0044410D" w:rsidRDefault="00034FEF" w:rsidP="00034FEF">
      <w:r>
        <w:t xml:space="preserve">infers the </w:t>
      </w:r>
      <w:r w:rsidRPr="00617C55">
        <w:t xml:space="preserve">type of </w:t>
      </w:r>
      <w:r w:rsidR="008F4735">
        <w:t>'</w:t>
      </w:r>
      <w:r w:rsidRPr="00617C55">
        <w:t>name</w:t>
      </w:r>
      <w:r w:rsidR="008F4735">
        <w:t>'</w:t>
      </w:r>
      <w:r w:rsidRPr="00617C55">
        <w:t xml:space="preserve"> to be </w:t>
      </w:r>
      <w:r w:rsidR="00617C55">
        <w:t>the S</w:t>
      </w:r>
      <w:r w:rsidRPr="00617C55">
        <w:t xml:space="preserve">tring </w:t>
      </w:r>
      <w:r w:rsidR="000F06E6">
        <w:t xml:space="preserve">primitive </w:t>
      </w:r>
      <w:r w:rsidR="00617C55">
        <w:t xml:space="preserve">type </w:t>
      </w:r>
      <w:r w:rsidRPr="00617C55">
        <w:t xml:space="preserve">since that is </w:t>
      </w:r>
      <w:r>
        <w:t xml:space="preserve">the type of the value used to initialize it. When inferring the type of a variable, property or function result from an expression, the </w:t>
      </w:r>
      <w:r w:rsidRPr="00034FEF">
        <w:rPr>
          <w:b/>
          <w:i/>
        </w:rPr>
        <w:t>widened</w:t>
      </w:r>
      <w:r>
        <w:t xml:space="preserve"> form </w:t>
      </w:r>
      <w:r>
        <w:lastRenderedPageBreak/>
        <w:t xml:space="preserve">of the source type is used as the </w:t>
      </w:r>
      <w:r w:rsidR="00BC5F61">
        <w:t xml:space="preserve">inferred </w:t>
      </w:r>
      <w:r>
        <w:t xml:space="preserve">type of the target. The widened form of a </w:t>
      </w:r>
      <w:r w:rsidR="00FB4A1A">
        <w:t xml:space="preserve">type </w:t>
      </w:r>
      <w:r>
        <w:t xml:space="preserve">is the type in which all </w:t>
      </w:r>
      <w:r w:rsidR="00CC4870">
        <w:t>occurrences of the N</w:t>
      </w:r>
      <w:r w:rsidR="000C254B">
        <w:t>ull and</w:t>
      </w:r>
      <w:r w:rsidR="00CC4870">
        <w:t xml:space="preserve"> U</w:t>
      </w:r>
      <w:r>
        <w:t xml:space="preserve">ndefined types </w:t>
      </w:r>
      <w:r w:rsidR="00FB4A1A">
        <w:t xml:space="preserve">have been </w:t>
      </w:r>
      <w:r w:rsidR="00363CC7">
        <w:t xml:space="preserve">replaced with the type </w:t>
      </w:r>
      <w:r w:rsidR="00363CC7" w:rsidRPr="002B3A8D">
        <w:rPr>
          <w:rStyle w:val="CodeFragment"/>
        </w:rPr>
        <w:t>any</w:t>
      </w:r>
      <w:r w:rsidR="00FB4A1A">
        <w:t>.</w:t>
      </w:r>
    </w:p>
    <w:p w14:paraId="4DEADDDF" w14:textId="77777777" w:rsidR="0044410D" w:rsidRPr="0044410D" w:rsidRDefault="00DF1B60" w:rsidP="00FB4A1A">
      <w:r>
        <w:t>The following example shows the results of widening types to produce inferred variable types.</w:t>
      </w:r>
    </w:p>
    <w:p w14:paraId="464E8D1A" w14:textId="77777777" w:rsidR="0044410D" w:rsidRPr="0044410D" w:rsidRDefault="00FB4A1A" w:rsidP="00FB4A1A">
      <w:pPr>
        <w:pStyle w:val="Code"/>
      </w:pPr>
      <w:r w:rsidRPr="00783E3D">
        <w:rPr>
          <w:color w:val="0000FF"/>
          <w:highlight w:val="white"/>
        </w:rPr>
        <w:t>var</w:t>
      </w:r>
      <w:r>
        <w:t xml:space="preserve"> a = </w:t>
      </w:r>
      <w:r w:rsidRPr="00783E3D">
        <w:rPr>
          <w:color w:val="0000FF"/>
          <w:highlight w:val="white"/>
        </w:rPr>
        <w:t>null</w:t>
      </w:r>
      <w:r w:rsidR="00DB0DA5">
        <w:t xml:space="preserve">;                 </w:t>
      </w:r>
      <w:r w:rsidRPr="006F5FD2">
        <w:rPr>
          <w:color w:val="008000"/>
          <w:highlight w:val="white"/>
        </w:rPr>
        <w:t>// var a: any</w:t>
      </w:r>
      <w:r w:rsidR="0048218E" w:rsidRPr="0048218E">
        <w:br/>
      </w:r>
      <w:r w:rsidRPr="00783E3D">
        <w:rPr>
          <w:color w:val="0000FF"/>
          <w:highlight w:val="white"/>
        </w:rPr>
        <w:t>va</w:t>
      </w:r>
      <w:r w:rsidR="00556ABB" w:rsidRPr="00783E3D">
        <w:rPr>
          <w:color w:val="0000FF"/>
          <w:highlight w:val="white"/>
        </w:rPr>
        <w:t>r</w:t>
      </w:r>
      <w:r w:rsidR="00B02057">
        <w:t xml:space="preserve"> b = undefined;            </w:t>
      </w:r>
      <w:r w:rsidRPr="006F5FD2">
        <w:rPr>
          <w:color w:val="008000"/>
          <w:highlight w:val="white"/>
        </w:rPr>
        <w:t>// var b: any</w:t>
      </w:r>
      <w:r w:rsidR="0048218E" w:rsidRPr="0048218E">
        <w:br/>
      </w:r>
      <w:r w:rsidR="00363CC7" w:rsidRPr="00783E3D">
        <w:rPr>
          <w:color w:val="0000FF"/>
          <w:highlight w:val="white"/>
        </w:rPr>
        <w:t>var</w:t>
      </w:r>
      <w:r w:rsidR="00363CC7">
        <w:t xml:space="preserve"> c</w:t>
      </w:r>
      <w:r>
        <w:t xml:space="preserve"> = { x: </w:t>
      </w:r>
      <w:r w:rsidRPr="00C32601">
        <w:rPr>
          <w:color w:val="800000"/>
          <w:highlight w:val="white"/>
        </w:rPr>
        <w:t>0</w:t>
      </w:r>
      <w:r>
        <w:t xml:space="preserve">, y: </w:t>
      </w:r>
      <w:r w:rsidRPr="00783E3D">
        <w:rPr>
          <w:color w:val="0000FF"/>
          <w:highlight w:val="white"/>
        </w:rPr>
        <w:t>null</w:t>
      </w:r>
      <w:r>
        <w:t xml:space="preserve"> };</w:t>
      </w:r>
      <w:r>
        <w:tab/>
      </w:r>
      <w:r w:rsidR="00B02057">
        <w:t xml:space="preserve">    </w:t>
      </w:r>
      <w:r w:rsidRPr="006F5FD2">
        <w:rPr>
          <w:color w:val="008000"/>
          <w:highlight w:val="white"/>
        </w:rPr>
        <w:t xml:space="preserve">// </w:t>
      </w:r>
      <w:r w:rsidR="00363CC7" w:rsidRPr="006F5FD2">
        <w:rPr>
          <w:color w:val="008000"/>
          <w:highlight w:val="white"/>
        </w:rPr>
        <w:t>var c</w:t>
      </w:r>
      <w:r w:rsidRPr="006F5FD2">
        <w:rPr>
          <w:color w:val="008000"/>
          <w:highlight w:val="white"/>
        </w:rPr>
        <w:t>: { x: number, y: any</w:t>
      </w:r>
      <w:r>
        <w:t xml:space="preserve"> </w:t>
      </w:r>
      <w:r w:rsidRPr="006F5FD2">
        <w:rPr>
          <w:color w:val="008000"/>
          <w:highlight w:val="white"/>
        </w:rPr>
        <w:t>}</w:t>
      </w:r>
      <w:r w:rsidR="0048218E" w:rsidRPr="0048218E">
        <w:br/>
      </w:r>
      <w:r w:rsidR="004614B3" w:rsidRPr="00783E3D">
        <w:rPr>
          <w:color w:val="0000FF"/>
          <w:highlight w:val="white"/>
        </w:rPr>
        <w:t>var</w:t>
      </w:r>
      <w:r w:rsidR="004614B3">
        <w:t xml:space="preserve"> d = [ </w:t>
      </w:r>
      <w:r w:rsidR="004614B3" w:rsidRPr="00783E3D">
        <w:rPr>
          <w:color w:val="0000FF"/>
          <w:highlight w:val="white"/>
        </w:rPr>
        <w:t>null</w:t>
      </w:r>
      <w:r w:rsidR="00B02057">
        <w:t xml:space="preserve">, undefined ];  </w:t>
      </w:r>
      <w:r w:rsidR="00363CC7" w:rsidRPr="006F5FD2">
        <w:rPr>
          <w:color w:val="008000"/>
          <w:highlight w:val="white"/>
        </w:rPr>
        <w:t>// var d</w:t>
      </w:r>
      <w:r w:rsidRPr="006F5FD2">
        <w:rPr>
          <w:color w:val="008000"/>
          <w:highlight w:val="white"/>
        </w:rPr>
        <w:t xml:space="preserve">: </w:t>
      </w:r>
      <w:r w:rsidR="004614B3" w:rsidRPr="006F5FD2">
        <w:rPr>
          <w:color w:val="008000"/>
          <w:highlight w:val="white"/>
        </w:rPr>
        <w:t>any</w:t>
      </w:r>
      <w:r w:rsidRPr="006F5FD2">
        <w:rPr>
          <w:color w:val="008000"/>
          <w:highlight w:val="white"/>
        </w:rPr>
        <w:t>[]</w:t>
      </w:r>
    </w:p>
    <w:p w14:paraId="4E87F729" w14:textId="77777777" w:rsidR="0044410D" w:rsidRPr="0044410D" w:rsidRDefault="0044410D" w:rsidP="0074339D"/>
    <w:p w14:paraId="5121BC21" w14:textId="77777777" w:rsidR="001719CA" w:rsidRDefault="001719CA" w:rsidP="0074339D">
      <w:pPr>
        <w:rPr>
          <w:highlight w:val="white"/>
        </w:rPr>
        <w:sectPr w:rsidR="001719CA" w:rsidSect="001719CA">
          <w:type w:val="oddPage"/>
          <w:pgSz w:w="12240" w:h="15840"/>
          <w:pgMar w:top="1440" w:right="1440" w:bottom="1440" w:left="1440" w:header="720" w:footer="720" w:gutter="0"/>
          <w:cols w:space="720"/>
          <w:docGrid w:linePitch="360"/>
        </w:sectPr>
      </w:pPr>
    </w:p>
    <w:p w14:paraId="163B2ED5" w14:textId="77777777" w:rsidR="0044410D" w:rsidRPr="0044410D" w:rsidRDefault="00415EE3" w:rsidP="00D13EE5">
      <w:pPr>
        <w:pStyle w:val="Heading1"/>
      </w:pPr>
      <w:bookmarkStart w:id="1393" w:name="_Toc402619867"/>
      <w:bookmarkStart w:id="1394" w:name="_Toc401414052"/>
      <w:r>
        <w:lastRenderedPageBreak/>
        <w:t>Expressions</w:t>
      </w:r>
      <w:bookmarkEnd w:id="1393"/>
      <w:bookmarkEnd w:id="1394"/>
    </w:p>
    <w:p w14:paraId="778069FB" w14:textId="77777777" w:rsidR="0044410D" w:rsidRPr="0044410D" w:rsidRDefault="006D1245" w:rsidP="006D1245">
      <w:r>
        <w:t xml:space="preserve">This chapter describes the </w:t>
      </w:r>
      <w:r w:rsidR="00FA72C1">
        <w:t>manner</w:t>
      </w:r>
      <w:r>
        <w:t xml:space="preserve"> in which </w:t>
      </w:r>
      <w:r w:rsidR="003C5236">
        <w:t>TypeScript</w:t>
      </w:r>
      <w:r>
        <w:t xml:space="preserve"> </w:t>
      </w:r>
      <w:r w:rsidR="0000594A">
        <w:t xml:space="preserve">provides type </w:t>
      </w:r>
      <w:r w:rsidR="00FA72C1">
        <w:t xml:space="preserve">inference and type </w:t>
      </w:r>
      <w:r w:rsidR="0000594A">
        <w:t xml:space="preserve">checking for </w:t>
      </w:r>
      <w:r w:rsidR="00C85A52">
        <w:t>JavaScript</w:t>
      </w:r>
      <w:r>
        <w:t xml:space="preserve"> expressions. </w:t>
      </w:r>
      <w:r w:rsidR="003C5236">
        <w:t>TypeScript</w:t>
      </w:r>
      <w:r w:rsidR="008F4735">
        <w:t>'</w:t>
      </w:r>
      <w:r>
        <w:t>s type analysis occurs entirely at compile-time and adds no run-time overhead to expression evaluation.</w:t>
      </w:r>
    </w:p>
    <w:p w14:paraId="146EC2C3" w14:textId="77777777" w:rsidR="0044410D" w:rsidRPr="0044410D" w:rsidRDefault="003C5236" w:rsidP="006D1245">
      <w:r>
        <w:t>TypeScript</w:t>
      </w:r>
      <w:r w:rsidR="008F4735">
        <w:t>'</w:t>
      </w:r>
      <w:r w:rsidR="009F27AF">
        <w:t xml:space="preserve">s typing rules </w:t>
      </w:r>
      <w:r w:rsidR="002C26EF">
        <w:t>define</w:t>
      </w:r>
      <w:r w:rsidR="009F27AF">
        <w:t xml:space="preserve"> a</w:t>
      </w:r>
      <w:r w:rsidR="00C026B2">
        <w:t xml:space="preserve"> type </w:t>
      </w:r>
      <w:r w:rsidR="00C008D3">
        <w:t xml:space="preserve">for every expression construct. For example, the </w:t>
      </w:r>
      <w:r w:rsidR="002C26EF">
        <w:t>type of</w:t>
      </w:r>
      <w:r w:rsidR="00C008D3">
        <w:t xml:space="preserve"> the liter</w:t>
      </w:r>
      <w:r w:rsidR="00C008D3" w:rsidRPr="00617C55">
        <w:t xml:space="preserve">al 123 is </w:t>
      </w:r>
      <w:r w:rsidR="00617C55">
        <w:t>the N</w:t>
      </w:r>
      <w:r w:rsidR="00C008D3" w:rsidRPr="00617C55">
        <w:t>umber</w:t>
      </w:r>
      <w:r w:rsidR="00617C55">
        <w:t xml:space="preserve"> </w:t>
      </w:r>
      <w:r w:rsidR="004A0D7D">
        <w:t xml:space="preserve">primitive </w:t>
      </w:r>
      <w:r w:rsidR="00617C55">
        <w:t>type</w:t>
      </w:r>
      <w:r w:rsidR="00C008D3" w:rsidRPr="00617C55">
        <w:t xml:space="preserve">, and </w:t>
      </w:r>
      <w:r w:rsidR="002C26EF" w:rsidRPr="00617C55">
        <w:t>the</w:t>
      </w:r>
      <w:r w:rsidR="002C26EF">
        <w:t xml:space="preserve"> type of</w:t>
      </w:r>
      <w:r w:rsidR="00C008D3">
        <w:t xml:space="preserve"> the object literal</w:t>
      </w:r>
      <w:r w:rsidR="00C008D3" w:rsidRPr="00617C55">
        <w:t xml:space="preserve"> { a: 10, b: </w:t>
      </w:r>
      <w:r w:rsidR="008F4735">
        <w:t>"</w:t>
      </w:r>
      <w:r w:rsidR="00C008D3" w:rsidRPr="00617C55">
        <w:t>hello</w:t>
      </w:r>
      <w:r w:rsidR="008F4735">
        <w:t>"</w:t>
      </w:r>
      <w:r w:rsidR="00C008D3" w:rsidRPr="00617C55">
        <w:t xml:space="preserve"> } i</w:t>
      </w:r>
      <w:r w:rsidR="00C008D3">
        <w:t>s</w:t>
      </w:r>
      <w:r w:rsidR="00C008D3" w:rsidRPr="00617C55">
        <w:t xml:space="preserve"> { a: number; b: string</w:t>
      </w:r>
      <w:r w:rsidR="00B22716" w:rsidRPr="00617C55">
        <w:t>;</w:t>
      </w:r>
      <w:r w:rsidR="00C008D3" w:rsidRPr="00617C55">
        <w:t xml:space="preserve"> }</w:t>
      </w:r>
      <w:r w:rsidR="002C26EF" w:rsidRPr="00617C55">
        <w:t>.</w:t>
      </w:r>
      <w:r w:rsidR="00E01096">
        <w:t xml:space="preserve"> The sections in this chapter describe these rules in detail.</w:t>
      </w:r>
    </w:p>
    <w:p w14:paraId="783280FD" w14:textId="77777777" w:rsidR="0044410D" w:rsidRPr="0044410D" w:rsidRDefault="00AE7F7D" w:rsidP="00AE7F7D">
      <w:r>
        <w:t xml:space="preserve">In addition to type inference and type checking, </w:t>
      </w:r>
      <w:r w:rsidR="003C5236">
        <w:t>TypeScript</w:t>
      </w:r>
      <w:r>
        <w:t xml:space="preserve"> </w:t>
      </w:r>
      <w:r w:rsidR="00356B7E">
        <w:t>augments JavaScript expressions with</w:t>
      </w:r>
      <w:r>
        <w:t xml:space="preserve"> the following constructs:</w:t>
      </w:r>
    </w:p>
    <w:p w14:paraId="448B550F" w14:textId="77777777" w:rsidR="0044410D" w:rsidRPr="0044410D" w:rsidRDefault="00AE7F7D" w:rsidP="00236652">
      <w:pPr>
        <w:pStyle w:val="ListParagraph"/>
        <w:numPr>
          <w:ilvl w:val="0"/>
          <w:numId w:val="28"/>
        </w:numPr>
      </w:pPr>
      <w:r>
        <w:t>Optional parameter and return type annotations in function expressions.</w:t>
      </w:r>
    </w:p>
    <w:p w14:paraId="304AF08D" w14:textId="77777777" w:rsidR="0044410D" w:rsidRPr="0044410D" w:rsidRDefault="00AE7F7D" w:rsidP="00236652">
      <w:pPr>
        <w:pStyle w:val="ListParagraph"/>
        <w:numPr>
          <w:ilvl w:val="0"/>
          <w:numId w:val="28"/>
        </w:numPr>
      </w:pPr>
      <w:r>
        <w:t>Default parameter values and rest parameters in function expressions.</w:t>
      </w:r>
    </w:p>
    <w:p w14:paraId="45FB0B5E" w14:textId="77777777" w:rsidR="0044410D" w:rsidRPr="0044410D" w:rsidRDefault="00AE7F7D" w:rsidP="00236652">
      <w:pPr>
        <w:pStyle w:val="ListParagraph"/>
        <w:numPr>
          <w:ilvl w:val="0"/>
          <w:numId w:val="28"/>
        </w:numPr>
      </w:pPr>
      <w:r>
        <w:t>Arrow function expressions.</w:t>
      </w:r>
    </w:p>
    <w:p w14:paraId="4AEFED30" w14:textId="77777777" w:rsidR="0044410D" w:rsidRPr="0044410D" w:rsidRDefault="00AE7F7D" w:rsidP="00236652">
      <w:pPr>
        <w:pStyle w:val="ListParagraph"/>
        <w:numPr>
          <w:ilvl w:val="0"/>
          <w:numId w:val="28"/>
        </w:numPr>
      </w:pPr>
      <w:r>
        <w:t>Super calls and member access.</w:t>
      </w:r>
    </w:p>
    <w:p w14:paraId="716B34AF" w14:textId="77777777" w:rsidR="0044410D" w:rsidRPr="0044410D" w:rsidRDefault="00AE7F7D" w:rsidP="00236652">
      <w:pPr>
        <w:pStyle w:val="ListParagraph"/>
        <w:numPr>
          <w:ilvl w:val="0"/>
          <w:numId w:val="28"/>
        </w:numPr>
      </w:pPr>
      <w:r>
        <w:t>Type assertions.</w:t>
      </w:r>
    </w:p>
    <w:p w14:paraId="38D10D25" w14:textId="77777777" w:rsidR="0044410D" w:rsidRPr="0044410D" w:rsidRDefault="00AE7F7D" w:rsidP="00B347CF">
      <w:r>
        <w:t xml:space="preserve">Unless otherwise noted in the sections that follow, </w:t>
      </w:r>
      <w:r w:rsidR="003C5236">
        <w:t>TypeScript</w:t>
      </w:r>
      <w:r>
        <w:t xml:space="preserve"> expressions and </w:t>
      </w:r>
      <w:r w:rsidR="002F3ABA">
        <w:t xml:space="preserve">the </w:t>
      </w:r>
      <w:r>
        <w:t xml:space="preserve">JavaScript expressions </w:t>
      </w:r>
      <w:r w:rsidR="002F3ABA">
        <w:t xml:space="preserve">generated from them </w:t>
      </w:r>
      <w:r>
        <w:t>are identical.</w:t>
      </w:r>
    </w:p>
    <w:p w14:paraId="46F209C0" w14:textId="77777777" w:rsidR="0044410D" w:rsidRPr="0044410D" w:rsidRDefault="00DD447D" w:rsidP="00DD447D">
      <w:pPr>
        <w:pStyle w:val="Heading2"/>
      </w:pPr>
      <w:bookmarkStart w:id="1395" w:name="_Ref332716620"/>
      <w:bookmarkStart w:id="1396" w:name="_Toc402619868"/>
      <w:bookmarkStart w:id="1397" w:name="_Toc401414053"/>
      <w:r>
        <w:t>Values and References</w:t>
      </w:r>
      <w:bookmarkEnd w:id="1395"/>
      <w:bookmarkEnd w:id="1396"/>
      <w:bookmarkEnd w:id="1397"/>
    </w:p>
    <w:p w14:paraId="4E6CE543" w14:textId="77777777" w:rsidR="0044410D" w:rsidRPr="0044410D" w:rsidRDefault="00E625CD" w:rsidP="006D1245">
      <w:r>
        <w:t xml:space="preserve">Expressions are classified as </w:t>
      </w:r>
      <w:r w:rsidRPr="00E625CD">
        <w:rPr>
          <w:b/>
          <w:i/>
        </w:rPr>
        <w:t>values</w:t>
      </w:r>
      <w:r>
        <w:t xml:space="preserve"> or </w:t>
      </w:r>
      <w:r w:rsidRPr="00E625CD">
        <w:rPr>
          <w:b/>
          <w:i/>
        </w:rPr>
        <w:t>references</w:t>
      </w:r>
      <w:r>
        <w:t xml:space="preserve">. References are the subset of expressions that are permitted </w:t>
      </w:r>
      <w:r w:rsidR="00860F53">
        <w:t xml:space="preserve">as the target of an assignment. Specifically, references are combinations of </w:t>
      </w:r>
      <w:r w:rsidR="00B8231C">
        <w:t>i</w:t>
      </w:r>
      <w:r w:rsidR="00860F53">
        <w:t>dentifiers</w:t>
      </w:r>
      <w:r w:rsidR="00B8231C">
        <w:t xml:space="preserve"> (section </w:t>
      </w:r>
      <w:r w:rsidR="00B8231C">
        <w:fldChar w:fldCharType="begin"/>
      </w:r>
      <w:r w:rsidR="00B8231C">
        <w:instrText xml:space="preserve"> REF _Ref319149627 \r \h </w:instrText>
      </w:r>
      <w:r w:rsidR="00B8231C">
        <w:fldChar w:fldCharType="separate"/>
      </w:r>
      <w:r w:rsidR="00B510EF">
        <w:t>4.3</w:t>
      </w:r>
      <w:r w:rsidR="00B8231C">
        <w:fldChar w:fldCharType="end"/>
      </w:r>
      <w:r w:rsidR="00B8231C">
        <w:t xml:space="preserve">), parentheses (section </w:t>
      </w:r>
      <w:r w:rsidR="00B8231C">
        <w:fldChar w:fldCharType="begin"/>
      </w:r>
      <w:r w:rsidR="00B8231C">
        <w:instrText xml:space="preserve"> REF _Ref332716403 \r \h </w:instrText>
      </w:r>
      <w:r w:rsidR="00B8231C">
        <w:fldChar w:fldCharType="separate"/>
      </w:r>
      <w:r w:rsidR="00B510EF">
        <w:t>4.7</w:t>
      </w:r>
      <w:r w:rsidR="00B8231C">
        <w:fldChar w:fldCharType="end"/>
      </w:r>
      <w:r w:rsidR="00B8231C">
        <w:t>), and property a</w:t>
      </w:r>
      <w:r w:rsidR="00860F53">
        <w:t>ccesses</w:t>
      </w:r>
      <w:r w:rsidR="00B8231C">
        <w:t xml:space="preserve"> (section </w:t>
      </w:r>
      <w:r w:rsidR="00B8231C">
        <w:fldChar w:fldCharType="begin"/>
      </w:r>
      <w:r w:rsidR="00B8231C">
        <w:instrText xml:space="preserve"> REF _Ref320780642 \r \h </w:instrText>
      </w:r>
      <w:r w:rsidR="00B8231C">
        <w:fldChar w:fldCharType="separate"/>
      </w:r>
      <w:r w:rsidR="00B510EF">
        <w:t>4.10</w:t>
      </w:r>
      <w:r w:rsidR="00B8231C">
        <w:fldChar w:fldCharType="end"/>
      </w:r>
      <w:r w:rsidR="00B8231C">
        <w:t>). A</w:t>
      </w:r>
      <w:r w:rsidR="00896A34">
        <w:t xml:space="preserve">ll </w:t>
      </w:r>
      <w:r w:rsidR="00B8231C">
        <w:t xml:space="preserve">other </w:t>
      </w:r>
      <w:r w:rsidR="00896A34">
        <w:t>expression constructs described in this chapter are classified as values.</w:t>
      </w:r>
    </w:p>
    <w:p w14:paraId="42A4255D" w14:textId="77777777" w:rsidR="0044410D" w:rsidRPr="0044410D" w:rsidRDefault="00961767" w:rsidP="00415EE3">
      <w:pPr>
        <w:pStyle w:val="Heading2"/>
      </w:pPr>
      <w:bookmarkStart w:id="1398" w:name="_Ref369931928"/>
      <w:bookmarkStart w:id="1399" w:name="_Toc402619869"/>
      <w:bookmarkStart w:id="1400" w:name="_Toc401414054"/>
      <w:r>
        <w:t>The this Keyword</w:t>
      </w:r>
      <w:bookmarkEnd w:id="1398"/>
      <w:bookmarkEnd w:id="1399"/>
      <w:bookmarkEnd w:id="1400"/>
    </w:p>
    <w:p w14:paraId="2E3A3B73" w14:textId="77777777" w:rsidR="0044410D" w:rsidRPr="0044410D" w:rsidRDefault="00415EE3" w:rsidP="00415EE3">
      <w:r w:rsidRPr="00617C55">
        <w:t xml:space="preserve">The type of </w:t>
      </w:r>
      <w:r w:rsidRPr="002B3A8D">
        <w:rPr>
          <w:rStyle w:val="CodeFragment"/>
        </w:rPr>
        <w:t>this</w:t>
      </w:r>
      <w:r w:rsidRPr="00617C55">
        <w:t xml:space="preserve"> </w:t>
      </w:r>
      <w:r w:rsidR="00BE2B0A" w:rsidRPr="00617C55">
        <w:t xml:space="preserve">in an expression </w:t>
      </w:r>
      <w:r w:rsidR="00AD5595" w:rsidRPr="00617C55">
        <w:t>depend</w:t>
      </w:r>
      <w:r w:rsidR="00AD5595">
        <w:t>s on the location in which the reference takes place:</w:t>
      </w:r>
    </w:p>
    <w:p w14:paraId="0B077C61" w14:textId="77777777" w:rsidR="0044410D" w:rsidRPr="0044410D" w:rsidRDefault="00BB477E" w:rsidP="00236652">
      <w:pPr>
        <w:pStyle w:val="ListParagraph"/>
        <w:numPr>
          <w:ilvl w:val="0"/>
          <w:numId w:val="8"/>
        </w:numPr>
      </w:pPr>
      <w:r>
        <w:t xml:space="preserve">In a </w:t>
      </w:r>
      <w:r w:rsidR="00CD4AD0">
        <w:t xml:space="preserve">constructor, </w:t>
      </w:r>
      <w:r w:rsidR="007A2204">
        <w:t xml:space="preserve">instance </w:t>
      </w:r>
      <w:r w:rsidR="00C9604C">
        <w:t>member function</w:t>
      </w:r>
      <w:r w:rsidR="00F7086C">
        <w:t xml:space="preserve">, </w:t>
      </w:r>
      <w:r w:rsidR="007A2204">
        <w:t xml:space="preserve">instance </w:t>
      </w:r>
      <w:r w:rsidR="00CD4AD0">
        <w:t xml:space="preserve">member </w:t>
      </w:r>
      <w:r w:rsidR="00385B0D">
        <w:t>accessor</w:t>
      </w:r>
      <w:r w:rsidR="00BE2B0A" w:rsidRPr="00617C55">
        <w:t xml:space="preserve">, </w:t>
      </w:r>
      <w:r w:rsidR="00F7086C">
        <w:t xml:space="preserve">or </w:t>
      </w:r>
      <w:r w:rsidR="007A2204">
        <w:t xml:space="preserve">instance </w:t>
      </w:r>
      <w:r w:rsidR="00F7086C">
        <w:t>member variable initializer,</w:t>
      </w:r>
      <w:r w:rsidR="00F7086C" w:rsidRPr="00F7086C">
        <w:t xml:space="preserve"> </w:t>
      </w:r>
      <w:r w:rsidR="00BE2B0A" w:rsidRPr="002B3A8D">
        <w:rPr>
          <w:rStyle w:val="CodeFragment"/>
        </w:rPr>
        <w:t>this</w:t>
      </w:r>
      <w:r w:rsidR="00BE2B0A" w:rsidRPr="00617C55">
        <w:t xml:space="preserve"> is of the </w:t>
      </w:r>
      <w:r w:rsidR="00BE2B0A">
        <w:t>class instance type</w:t>
      </w:r>
      <w:r w:rsidR="00CD4AD0">
        <w:t xml:space="preserve"> of the containing class</w:t>
      </w:r>
      <w:r w:rsidR="00BE2B0A">
        <w:t>.</w:t>
      </w:r>
    </w:p>
    <w:p w14:paraId="393B414C" w14:textId="77777777" w:rsidR="0044410D" w:rsidRPr="0044410D" w:rsidRDefault="00385B0D" w:rsidP="00236652">
      <w:pPr>
        <w:pStyle w:val="ListParagraph"/>
        <w:numPr>
          <w:ilvl w:val="0"/>
          <w:numId w:val="8"/>
        </w:numPr>
      </w:pPr>
      <w:r>
        <w:t xml:space="preserve">In a static </w:t>
      </w:r>
      <w:r w:rsidR="007A2204">
        <w:t xml:space="preserve">member </w:t>
      </w:r>
      <w:r>
        <w:t xml:space="preserve">function or </w:t>
      </w:r>
      <w:r w:rsidR="000A5AC7">
        <w:t xml:space="preserve">static </w:t>
      </w:r>
      <w:r w:rsidR="007A2204">
        <w:t xml:space="preserve">member </w:t>
      </w:r>
      <w:r>
        <w:t xml:space="preserve">accessor, </w:t>
      </w:r>
      <w:r w:rsidR="00D64C59">
        <w:t xml:space="preserve">the type of </w:t>
      </w:r>
      <w:r w:rsidRPr="002B3A8D">
        <w:rPr>
          <w:rStyle w:val="CodeFragment"/>
        </w:rPr>
        <w:t>this</w:t>
      </w:r>
      <w:r>
        <w:t xml:space="preserve"> is </w:t>
      </w:r>
      <w:r w:rsidR="00C62A65">
        <w:t xml:space="preserve">the </w:t>
      </w:r>
      <w:r>
        <w:t>constructor function type</w:t>
      </w:r>
      <w:r w:rsidR="00CD4AD0">
        <w:t xml:space="preserve"> of the containing class</w:t>
      </w:r>
      <w:r w:rsidR="00C62A65">
        <w:t>.</w:t>
      </w:r>
    </w:p>
    <w:p w14:paraId="3144D2F5" w14:textId="77777777" w:rsidR="0044410D" w:rsidRPr="0044410D" w:rsidRDefault="00C9604C" w:rsidP="00236652">
      <w:pPr>
        <w:pStyle w:val="ListParagraph"/>
        <w:numPr>
          <w:ilvl w:val="0"/>
          <w:numId w:val="8"/>
        </w:numPr>
      </w:pPr>
      <w:r>
        <w:t xml:space="preserve">In a function declaration or a standard function expression, </w:t>
      </w:r>
      <w:r w:rsidRPr="002B3A8D">
        <w:rPr>
          <w:rStyle w:val="CodeFragment"/>
        </w:rPr>
        <w:t>this</w:t>
      </w:r>
      <w:r>
        <w:t xml:space="preserve"> is </w:t>
      </w:r>
      <w:r w:rsidR="00CD4AD0">
        <w:t>of type</w:t>
      </w:r>
      <w:r>
        <w:t xml:space="preserve"> Any.</w:t>
      </w:r>
    </w:p>
    <w:p w14:paraId="385DCC62" w14:textId="77777777" w:rsidR="0044410D" w:rsidRPr="0044410D" w:rsidRDefault="00DA3B2D" w:rsidP="00236652">
      <w:pPr>
        <w:pStyle w:val="ListParagraph"/>
        <w:numPr>
          <w:ilvl w:val="0"/>
          <w:numId w:val="8"/>
        </w:numPr>
      </w:pPr>
      <w:r>
        <w:t xml:space="preserve">In the global </w:t>
      </w:r>
      <w:r w:rsidR="00F32597">
        <w:t>module</w:t>
      </w:r>
      <w:r w:rsidR="00CD4AD0">
        <w:t xml:space="preserve">, </w:t>
      </w:r>
      <w:r w:rsidR="00CD4AD0" w:rsidRPr="002B3A8D">
        <w:rPr>
          <w:rStyle w:val="CodeFragment"/>
        </w:rPr>
        <w:t>this</w:t>
      </w:r>
      <w:r w:rsidR="00CD4AD0">
        <w:t xml:space="preserve"> is of type Any.</w:t>
      </w:r>
    </w:p>
    <w:p w14:paraId="01769B1B" w14:textId="77777777" w:rsidR="0044410D" w:rsidRPr="0044410D" w:rsidRDefault="00DA3B2D" w:rsidP="00DA3B2D">
      <w:r>
        <w:t xml:space="preserve">In all other contexts it is a compile-time error to reference </w:t>
      </w:r>
      <w:r w:rsidRPr="002B3A8D">
        <w:rPr>
          <w:rStyle w:val="CodeFragment"/>
        </w:rPr>
        <w:t>this</w:t>
      </w:r>
      <w:r>
        <w:t>.</w:t>
      </w:r>
    </w:p>
    <w:p w14:paraId="3E290392" w14:textId="77777777" w:rsidR="0044410D" w:rsidRPr="0044410D" w:rsidRDefault="004E3569" w:rsidP="00DA3B2D">
      <w:r>
        <w:t xml:space="preserve">In the body of an arrow function expression, references to </w:t>
      </w:r>
      <w:r w:rsidRPr="002B3A8D">
        <w:rPr>
          <w:rStyle w:val="CodeFragment"/>
        </w:rPr>
        <w:t>this</w:t>
      </w:r>
      <w:r>
        <w:t xml:space="preserve"> are rewritten in the generated JavaScript code, as described in section </w:t>
      </w:r>
      <w:r>
        <w:fldChar w:fldCharType="begin"/>
      </w:r>
      <w:r>
        <w:instrText xml:space="preserve"> REF _Ref325964866 \r \h </w:instrText>
      </w:r>
      <w:r>
        <w:fldChar w:fldCharType="separate"/>
      </w:r>
      <w:r w:rsidR="00B510EF">
        <w:t>4.9.2</w:t>
      </w:r>
      <w:r>
        <w:fldChar w:fldCharType="end"/>
      </w:r>
      <w:r>
        <w:t>.</w:t>
      </w:r>
    </w:p>
    <w:p w14:paraId="467ACAB0" w14:textId="77777777" w:rsidR="0044410D" w:rsidRPr="0044410D" w:rsidRDefault="00B60BD0" w:rsidP="00B60BD0">
      <w:pPr>
        <w:pStyle w:val="Heading2"/>
      </w:pPr>
      <w:bookmarkStart w:id="1401" w:name="_Ref319149627"/>
      <w:bookmarkStart w:id="1402" w:name="_Toc402619870"/>
      <w:bookmarkStart w:id="1403" w:name="_Toc401414055"/>
      <w:r>
        <w:lastRenderedPageBreak/>
        <w:t>Identifiers</w:t>
      </w:r>
      <w:bookmarkEnd w:id="1401"/>
      <w:bookmarkEnd w:id="1402"/>
      <w:bookmarkEnd w:id="1403"/>
    </w:p>
    <w:p w14:paraId="6FBE8E49" w14:textId="77777777" w:rsidR="0044410D" w:rsidRPr="0044410D" w:rsidRDefault="003455B6" w:rsidP="003455B6">
      <w:r>
        <w:t xml:space="preserve">When an expression </w:t>
      </w:r>
      <w:r w:rsidR="00993520">
        <w:t>is</w:t>
      </w:r>
      <w:r>
        <w:t xml:space="preserve"> an </w:t>
      </w:r>
      <w:r w:rsidRPr="003455B6">
        <w:rPr>
          <w:rStyle w:val="Production"/>
        </w:rPr>
        <w:t>Identifier</w:t>
      </w:r>
      <w:r w:rsidRPr="003455B6">
        <w:rPr>
          <w:highlight w:val="white"/>
        </w:rPr>
        <w:t xml:space="preserve">, the </w:t>
      </w:r>
      <w:r w:rsidR="00993520">
        <w:rPr>
          <w:highlight w:val="white"/>
        </w:rPr>
        <w:t>expression</w:t>
      </w:r>
      <w:r w:rsidRPr="003455B6">
        <w:rPr>
          <w:highlight w:val="white"/>
        </w:rPr>
        <w:t xml:space="preserve"> refers to the </w:t>
      </w:r>
      <w:r w:rsidR="00993520">
        <w:rPr>
          <w:highlight w:val="white"/>
        </w:rPr>
        <w:t>most nested</w:t>
      </w:r>
      <w:r w:rsidRPr="003455B6">
        <w:rPr>
          <w:highlight w:val="white"/>
        </w:rPr>
        <w:t xml:space="preserve"> module, class, </w:t>
      </w:r>
      <w:r w:rsidR="003B72F7">
        <w:rPr>
          <w:highlight w:val="white"/>
        </w:rPr>
        <w:t xml:space="preserve">enum, </w:t>
      </w:r>
      <w:r w:rsidRPr="003455B6">
        <w:rPr>
          <w:highlight w:val="white"/>
        </w:rPr>
        <w:t>function,</w:t>
      </w:r>
      <w:r w:rsidR="00A46670">
        <w:rPr>
          <w:highlight w:val="white"/>
        </w:rPr>
        <w:t xml:space="preserve"> variable,</w:t>
      </w:r>
      <w:r w:rsidRPr="003455B6">
        <w:rPr>
          <w:highlight w:val="white"/>
        </w:rPr>
        <w:t xml:space="preserve"> or parameter with that name whose scope </w:t>
      </w:r>
      <w:r>
        <w:rPr>
          <w:highlight w:val="white"/>
        </w:rPr>
        <w:t xml:space="preserve">(section </w:t>
      </w:r>
      <w:r>
        <w:rPr>
          <w:highlight w:val="white"/>
        </w:rPr>
        <w:fldChar w:fldCharType="begin"/>
      </w:r>
      <w:r>
        <w:rPr>
          <w:highlight w:val="white"/>
        </w:rPr>
        <w:instrText xml:space="preserve"> REF _Ref320695415 \r \h </w:instrText>
      </w:r>
      <w:r>
        <w:rPr>
          <w:highlight w:val="white"/>
        </w:rPr>
      </w:r>
      <w:r>
        <w:rPr>
          <w:highlight w:val="white"/>
        </w:rPr>
        <w:fldChar w:fldCharType="separate"/>
      </w:r>
      <w:r w:rsidR="00B510EF">
        <w:rPr>
          <w:highlight w:val="white"/>
        </w:rPr>
        <w:t>2.4</w:t>
      </w:r>
      <w:r>
        <w:rPr>
          <w:highlight w:val="white"/>
        </w:rPr>
        <w:fldChar w:fldCharType="end"/>
      </w:r>
      <w:r>
        <w:rPr>
          <w:highlight w:val="white"/>
        </w:rPr>
        <w:t xml:space="preserve">) </w:t>
      </w:r>
      <w:r w:rsidRPr="003455B6">
        <w:rPr>
          <w:highlight w:val="white"/>
        </w:rPr>
        <w:t>includes the location of the reference.</w:t>
      </w:r>
      <w:r w:rsidR="00306BAA">
        <w:t xml:space="preserve"> </w:t>
      </w:r>
      <w:r w:rsidR="00A46670">
        <w:t xml:space="preserve">The type of </w:t>
      </w:r>
      <w:r w:rsidR="00306BAA">
        <w:t>such an</w:t>
      </w:r>
      <w:r w:rsidR="00A46670">
        <w:t xml:space="preserve"> expr</w:t>
      </w:r>
      <w:r w:rsidR="009A5DF8">
        <w:t>ession is the type associated with the referenced entity:</w:t>
      </w:r>
    </w:p>
    <w:p w14:paraId="7C658A3D" w14:textId="77777777" w:rsidR="0044410D" w:rsidRPr="0044410D" w:rsidRDefault="00993520" w:rsidP="00236652">
      <w:pPr>
        <w:pStyle w:val="ListParagraph"/>
        <w:numPr>
          <w:ilvl w:val="0"/>
          <w:numId w:val="16"/>
        </w:numPr>
      </w:pPr>
      <w:r>
        <w:t>For a module</w:t>
      </w:r>
      <w:r w:rsidR="002B4D99">
        <w:t>, the object type associated with the module instance.</w:t>
      </w:r>
    </w:p>
    <w:p w14:paraId="5E7552CD" w14:textId="77777777" w:rsidR="0044410D" w:rsidRPr="0044410D" w:rsidRDefault="002B4D99" w:rsidP="00236652">
      <w:pPr>
        <w:pStyle w:val="ListParagraph"/>
        <w:numPr>
          <w:ilvl w:val="0"/>
          <w:numId w:val="16"/>
        </w:numPr>
      </w:pPr>
      <w:r>
        <w:t>For a class, the constructor type associated with the constructor function object.</w:t>
      </w:r>
    </w:p>
    <w:p w14:paraId="55F65A10" w14:textId="77777777" w:rsidR="0044410D" w:rsidRPr="0044410D" w:rsidRDefault="003B72F7" w:rsidP="00236652">
      <w:pPr>
        <w:pStyle w:val="ListParagraph"/>
        <w:numPr>
          <w:ilvl w:val="0"/>
          <w:numId w:val="16"/>
        </w:numPr>
      </w:pPr>
      <w:r>
        <w:t>For an enum, the object type associated with the enum object.</w:t>
      </w:r>
    </w:p>
    <w:p w14:paraId="66E9FE9D" w14:textId="77777777" w:rsidR="0044410D" w:rsidRPr="0044410D" w:rsidRDefault="002B4D99" w:rsidP="00236652">
      <w:pPr>
        <w:pStyle w:val="ListParagraph"/>
        <w:numPr>
          <w:ilvl w:val="0"/>
          <w:numId w:val="16"/>
        </w:numPr>
      </w:pPr>
      <w:r>
        <w:t>For a function, the function type associated with the function object.</w:t>
      </w:r>
    </w:p>
    <w:p w14:paraId="39D9AEF8" w14:textId="77777777" w:rsidR="0044410D" w:rsidRPr="0044410D" w:rsidRDefault="009A5DF8" w:rsidP="00236652">
      <w:pPr>
        <w:pStyle w:val="ListParagraph"/>
        <w:numPr>
          <w:ilvl w:val="0"/>
          <w:numId w:val="16"/>
        </w:numPr>
      </w:pPr>
      <w:r>
        <w:t>For a variable, the type of the variable.</w:t>
      </w:r>
    </w:p>
    <w:p w14:paraId="6F1A2314" w14:textId="77777777" w:rsidR="0044410D" w:rsidRPr="0044410D" w:rsidRDefault="009A5DF8" w:rsidP="00236652">
      <w:pPr>
        <w:pStyle w:val="ListParagraph"/>
        <w:numPr>
          <w:ilvl w:val="0"/>
          <w:numId w:val="16"/>
        </w:numPr>
      </w:pPr>
      <w:r>
        <w:t>For a parameter, the type of the parameter.</w:t>
      </w:r>
    </w:p>
    <w:p w14:paraId="58C09EF0" w14:textId="77777777" w:rsidR="0044410D" w:rsidRPr="0044410D" w:rsidRDefault="00306BAA" w:rsidP="006879DD">
      <w:r>
        <w:t xml:space="preserve">An identifier expression that references a variable or parameter is classified as a reference. An identifier expression that references </w:t>
      </w:r>
      <w:r w:rsidR="006122F0">
        <w:t>any other</w:t>
      </w:r>
      <w:r>
        <w:t xml:space="preserve"> kind of entity is classified as a value (and therefore cannot be the target of an assignment).</w:t>
      </w:r>
    </w:p>
    <w:p w14:paraId="709E53F2" w14:textId="77777777" w:rsidR="0044410D" w:rsidRPr="0044410D" w:rsidRDefault="00B60BD0" w:rsidP="00B60BD0">
      <w:pPr>
        <w:pStyle w:val="Heading2"/>
      </w:pPr>
      <w:bookmarkStart w:id="1404" w:name="_Toc402619871"/>
      <w:bookmarkStart w:id="1405" w:name="_Toc401414056"/>
      <w:r>
        <w:t>Literals</w:t>
      </w:r>
      <w:bookmarkEnd w:id="1404"/>
      <w:bookmarkEnd w:id="1405"/>
    </w:p>
    <w:p w14:paraId="0507674D" w14:textId="77777777" w:rsidR="0044410D" w:rsidRPr="0044410D" w:rsidRDefault="00B60BD0" w:rsidP="00B60BD0">
      <w:r>
        <w:t>Literals are typed as follows:</w:t>
      </w:r>
    </w:p>
    <w:p w14:paraId="0812962B" w14:textId="77777777" w:rsidR="0044410D" w:rsidRPr="0044410D" w:rsidRDefault="00B60BD0" w:rsidP="00236652">
      <w:pPr>
        <w:pStyle w:val="ListParagraph"/>
        <w:numPr>
          <w:ilvl w:val="0"/>
          <w:numId w:val="12"/>
        </w:numPr>
      </w:pPr>
      <w:r>
        <w:t xml:space="preserve">The type of the </w:t>
      </w:r>
      <w:r w:rsidRPr="002B3A8D">
        <w:rPr>
          <w:rStyle w:val="CodeFragment"/>
        </w:rPr>
        <w:t>null</w:t>
      </w:r>
      <w:r w:rsidR="003B5295">
        <w:t xml:space="preserve"> literal is the N</w:t>
      </w:r>
      <w:r>
        <w:t xml:space="preserve">ull </w:t>
      </w:r>
      <w:r w:rsidR="004A0D7D">
        <w:t xml:space="preserve">primitive </w:t>
      </w:r>
      <w:r>
        <w:t>type.</w:t>
      </w:r>
    </w:p>
    <w:p w14:paraId="4C17B501" w14:textId="77777777" w:rsidR="0044410D" w:rsidRPr="0044410D" w:rsidRDefault="00B60BD0" w:rsidP="00236652">
      <w:pPr>
        <w:pStyle w:val="ListParagraph"/>
        <w:numPr>
          <w:ilvl w:val="0"/>
          <w:numId w:val="12"/>
        </w:numPr>
      </w:pPr>
      <w:r>
        <w:t xml:space="preserve">The type of the literals </w:t>
      </w:r>
      <w:r w:rsidRPr="002B3A8D">
        <w:rPr>
          <w:rStyle w:val="CodeFragment"/>
        </w:rPr>
        <w:t>true</w:t>
      </w:r>
      <w:r>
        <w:t xml:space="preserve"> and </w:t>
      </w:r>
      <w:r w:rsidRPr="002B3A8D">
        <w:rPr>
          <w:rStyle w:val="CodeFragment"/>
        </w:rPr>
        <w:t>false</w:t>
      </w:r>
      <w:r>
        <w:t xml:space="preserve"> is</w:t>
      </w:r>
      <w:r w:rsidRPr="000028B8">
        <w:t xml:space="preserve"> </w:t>
      </w:r>
      <w:r w:rsidR="000028B8">
        <w:t xml:space="preserve">the Boolean </w:t>
      </w:r>
      <w:r w:rsidR="004A0D7D">
        <w:t xml:space="preserve">primitive </w:t>
      </w:r>
      <w:r w:rsidR="000028B8">
        <w:t>type</w:t>
      </w:r>
      <w:r w:rsidRPr="000028B8">
        <w:t>.</w:t>
      </w:r>
    </w:p>
    <w:p w14:paraId="4487C8D8" w14:textId="77777777" w:rsidR="0044410D" w:rsidRPr="0044410D" w:rsidRDefault="00B60BD0" w:rsidP="00236652">
      <w:pPr>
        <w:pStyle w:val="ListParagraph"/>
        <w:numPr>
          <w:ilvl w:val="0"/>
          <w:numId w:val="12"/>
        </w:numPr>
      </w:pPr>
      <w:r>
        <w:t xml:space="preserve">The type of numeric literals </w:t>
      </w:r>
      <w:r w:rsidRPr="000028B8">
        <w:t xml:space="preserve">is </w:t>
      </w:r>
      <w:r w:rsidR="000028B8">
        <w:t>the N</w:t>
      </w:r>
      <w:r w:rsidRPr="000028B8">
        <w:t>umber</w:t>
      </w:r>
      <w:r w:rsidR="000028B8">
        <w:t xml:space="preserve"> </w:t>
      </w:r>
      <w:r w:rsidR="004A0D7D">
        <w:t xml:space="preserve">primitive </w:t>
      </w:r>
      <w:r w:rsidR="000028B8">
        <w:t>type</w:t>
      </w:r>
      <w:r w:rsidRPr="000028B8">
        <w:t>.</w:t>
      </w:r>
    </w:p>
    <w:p w14:paraId="2830EC5F" w14:textId="77777777" w:rsidR="0044410D" w:rsidRPr="0044410D" w:rsidRDefault="00B60BD0" w:rsidP="00236652">
      <w:pPr>
        <w:pStyle w:val="ListParagraph"/>
        <w:numPr>
          <w:ilvl w:val="0"/>
          <w:numId w:val="12"/>
        </w:numPr>
      </w:pPr>
      <w:r>
        <w:t xml:space="preserve">The type of string literals is </w:t>
      </w:r>
      <w:r w:rsidR="000028B8">
        <w:t>the S</w:t>
      </w:r>
      <w:r w:rsidRPr="000028B8">
        <w:t>tring</w:t>
      </w:r>
      <w:r w:rsidR="000028B8">
        <w:t xml:space="preserve"> </w:t>
      </w:r>
      <w:r w:rsidR="004A0D7D">
        <w:t xml:space="preserve">primitive </w:t>
      </w:r>
      <w:r w:rsidR="000028B8">
        <w:t>type</w:t>
      </w:r>
      <w:r>
        <w:t>.</w:t>
      </w:r>
    </w:p>
    <w:p w14:paraId="77E8D38C" w14:textId="77777777" w:rsidR="0044410D" w:rsidRPr="0044410D" w:rsidRDefault="00B60BD0" w:rsidP="00236652">
      <w:pPr>
        <w:pStyle w:val="ListParagraph"/>
        <w:numPr>
          <w:ilvl w:val="0"/>
          <w:numId w:val="12"/>
        </w:numPr>
      </w:pPr>
      <w:r>
        <w:t xml:space="preserve">The type of regular expression literals is the </w:t>
      </w:r>
      <w:r w:rsidR="009103BE">
        <w:t xml:space="preserve">global </w:t>
      </w:r>
      <w:r w:rsidR="004A0D7D">
        <w:t>interface type</w:t>
      </w:r>
      <w:r w:rsidR="009103BE">
        <w:t xml:space="preserve"> </w:t>
      </w:r>
      <w:r w:rsidR="008F4735">
        <w:t>'</w:t>
      </w:r>
      <w:r w:rsidR="009103BE" w:rsidRPr="00355CB7">
        <w:t>RegExp</w:t>
      </w:r>
      <w:r w:rsidR="008F4735">
        <w:t>'</w:t>
      </w:r>
      <w:r>
        <w:t>.</w:t>
      </w:r>
    </w:p>
    <w:p w14:paraId="3A08964C" w14:textId="77777777" w:rsidR="0044410D" w:rsidRPr="0044410D" w:rsidRDefault="00B60BD0" w:rsidP="00B60BD0">
      <w:pPr>
        <w:pStyle w:val="Heading2"/>
      </w:pPr>
      <w:bookmarkStart w:id="1406" w:name="_Ref333241179"/>
      <w:bookmarkStart w:id="1407" w:name="_Toc402619872"/>
      <w:bookmarkStart w:id="1408" w:name="_Toc401414057"/>
      <w:r>
        <w:t>Object Literals</w:t>
      </w:r>
      <w:bookmarkEnd w:id="1406"/>
      <w:bookmarkEnd w:id="1407"/>
      <w:bookmarkEnd w:id="1408"/>
    </w:p>
    <w:p w14:paraId="767AC5C9" w14:textId="77777777" w:rsidR="0044410D" w:rsidRPr="0044410D" w:rsidRDefault="00F27FD3" w:rsidP="00F27FD3">
      <w:r>
        <w:t>Object literals are extended to support type annotations in get and set accessors.</w:t>
      </w:r>
    </w:p>
    <w:p w14:paraId="5F02AA9A" w14:textId="77777777" w:rsidR="0044410D" w:rsidRPr="0044410D" w:rsidRDefault="00EF6D24" w:rsidP="00EF6D24">
      <w:pPr>
        <w:pStyle w:val="Grammar"/>
      </w:pPr>
      <w:r w:rsidRPr="00202C82">
        <w:rPr>
          <w:rStyle w:val="Production"/>
        </w:rPr>
        <w:t>PropertyAssignment:</w:t>
      </w:r>
      <w:r>
        <w:t xml:space="preserve">  </w:t>
      </w:r>
      <w:r w:rsidRPr="001C4ED5">
        <w:rPr>
          <w:rStyle w:val="Production"/>
        </w:rPr>
        <w:t>( Modified )</w:t>
      </w:r>
      <w:r w:rsidR="0048218E" w:rsidRPr="0048218E">
        <w:br/>
      </w:r>
      <w:r w:rsidRPr="001C4ED5">
        <w:rPr>
          <w:rStyle w:val="Production"/>
        </w:rPr>
        <w:t>PropertyName</w:t>
      </w:r>
      <w:r>
        <w:t xml:space="preserve">   </w:t>
      </w:r>
      <w:r w:rsidRPr="00075735">
        <w:rPr>
          <w:rStyle w:val="Terminal"/>
        </w:rPr>
        <w:t>:</w:t>
      </w:r>
      <w:r>
        <w:t xml:space="preserve">   </w:t>
      </w:r>
      <w:r w:rsidRPr="001C4ED5">
        <w:rPr>
          <w:rStyle w:val="Production"/>
        </w:rPr>
        <w:t>AssignmentExpression</w:t>
      </w:r>
      <w:r w:rsidR="0048218E" w:rsidRPr="0048218E">
        <w:br/>
      </w:r>
      <w:r w:rsidRPr="001C4ED5">
        <w:rPr>
          <w:rStyle w:val="Production"/>
        </w:rPr>
        <w:t>PropertyName</w:t>
      </w:r>
      <w:r>
        <w:t xml:space="preserve">   </w:t>
      </w:r>
      <w:r w:rsidRPr="001C4ED5">
        <w:rPr>
          <w:rStyle w:val="Production"/>
        </w:rPr>
        <w:t>CallSignature</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r w:rsidR="0048218E" w:rsidRPr="0048218E">
        <w:br/>
      </w:r>
      <w:r w:rsidRPr="001C4ED5">
        <w:rPr>
          <w:rStyle w:val="Production"/>
        </w:rPr>
        <w:t>GetAccessor</w:t>
      </w:r>
      <w:r w:rsidR="0048218E" w:rsidRPr="0048218E">
        <w:br/>
      </w:r>
      <w:r w:rsidRPr="001C4ED5">
        <w:rPr>
          <w:rStyle w:val="Production"/>
        </w:rPr>
        <w:t>SetAccessor</w:t>
      </w:r>
    </w:p>
    <w:p w14:paraId="0457B615" w14:textId="77777777" w:rsidR="0044410D" w:rsidRPr="0044410D" w:rsidRDefault="00F27FD3" w:rsidP="00F27FD3">
      <w:pPr>
        <w:pStyle w:val="Grammar"/>
      </w:pPr>
      <w:r w:rsidRPr="00202C82">
        <w:rPr>
          <w:rStyle w:val="Production"/>
        </w:rPr>
        <w:t>GetAccessor:</w:t>
      </w:r>
      <w:r w:rsidR="0048218E" w:rsidRPr="0048218E">
        <w:br/>
      </w:r>
      <w:r w:rsidRPr="003562F4">
        <w:rPr>
          <w:rStyle w:val="Terminal"/>
        </w:rPr>
        <w:t>get</w:t>
      </w:r>
      <w:r>
        <w:t xml:space="preserve">   </w:t>
      </w:r>
      <w:r w:rsidRPr="001C4ED5">
        <w:rPr>
          <w:rStyle w:val="Production"/>
        </w:rPr>
        <w:t>PropertyName</w:t>
      </w:r>
      <w:r>
        <w:t xml:space="preserve">   </w:t>
      </w:r>
      <w:r w:rsidRPr="003562F4">
        <w:rPr>
          <w:rStyle w:val="Terminal"/>
        </w:rPr>
        <w:t>(</w:t>
      </w:r>
      <w:r>
        <w:t xml:space="preserve">   </w:t>
      </w:r>
      <w:r w:rsidRPr="003562F4">
        <w:rPr>
          <w:rStyle w:val="Terminal"/>
        </w:rPr>
        <w:t>)</w:t>
      </w:r>
      <w:r>
        <w:t xml:space="preserve">   </w:t>
      </w:r>
      <w:r w:rsidRPr="001C4ED5">
        <w:rPr>
          <w:rStyle w:val="Production"/>
        </w:rPr>
        <w:t>TypeAnnotation</w:t>
      </w:r>
      <w:r w:rsidR="00D31C46" w:rsidRPr="00D31C46">
        <w:rPr>
          <w:rStyle w:val="Production"/>
          <w:vertAlign w:val="subscript"/>
        </w:rPr>
        <w:t>opt</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14:paraId="33F0F8D4" w14:textId="77777777" w:rsidR="0044410D" w:rsidRPr="0044410D" w:rsidRDefault="00F27FD3" w:rsidP="00EF6D24">
      <w:pPr>
        <w:pStyle w:val="Grammar"/>
      </w:pPr>
      <w:r w:rsidRPr="00202C82">
        <w:rPr>
          <w:rStyle w:val="Production"/>
        </w:rPr>
        <w:t>SetAccessor:</w:t>
      </w:r>
      <w:r w:rsidR="0048218E" w:rsidRPr="0048218E">
        <w:br/>
      </w:r>
      <w:r w:rsidRPr="003562F4">
        <w:rPr>
          <w:rStyle w:val="Terminal"/>
        </w:rPr>
        <w:t>set</w:t>
      </w:r>
      <w:r>
        <w:t xml:space="preserve">   </w:t>
      </w:r>
      <w:r w:rsidRPr="001C4ED5">
        <w:rPr>
          <w:rStyle w:val="Production"/>
        </w:rPr>
        <w:t>PropertyName</w:t>
      </w:r>
      <w:r>
        <w:t xml:space="preserve">   </w:t>
      </w:r>
      <w:r w:rsidRPr="003562F4">
        <w:rPr>
          <w:rStyle w:val="Terminal"/>
        </w:rPr>
        <w:t>(</w:t>
      </w:r>
      <w:r>
        <w:t xml:space="preserve">   </w:t>
      </w:r>
      <w:r w:rsidR="00FD53A3" w:rsidRPr="001C4ED5">
        <w:rPr>
          <w:rStyle w:val="Production"/>
        </w:rPr>
        <w:t>Identifier</w:t>
      </w:r>
      <w:r w:rsidR="00FD53A3">
        <w:t xml:space="preserve">   </w:t>
      </w:r>
      <w:r w:rsidR="00FD53A3" w:rsidRPr="001C4ED5">
        <w:rPr>
          <w:rStyle w:val="Production"/>
        </w:rPr>
        <w:t>TypeAnnotation</w:t>
      </w:r>
      <w:r w:rsidR="00D31C46" w:rsidRPr="00D31C46">
        <w:rPr>
          <w:rStyle w:val="Production"/>
          <w:vertAlign w:val="subscript"/>
        </w:rPr>
        <w:t>opt</w:t>
      </w:r>
      <w:r>
        <w:t xml:space="preserve">   </w:t>
      </w:r>
      <w:r w:rsidRPr="003562F4">
        <w:rPr>
          <w:rStyle w:val="Terminal"/>
        </w:rPr>
        <w:t>)</w:t>
      </w:r>
      <w:r w:rsidRPr="00075735">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14:paraId="3E86B582" w14:textId="77777777" w:rsidR="0044410D" w:rsidRPr="0044410D" w:rsidRDefault="00717893" w:rsidP="000930B8">
      <w:r>
        <w:lastRenderedPageBreak/>
        <w:t>The type of an object literal is an object type with the set of properties specified by the property assignments in the object literal.</w:t>
      </w:r>
      <w:r w:rsidR="00510E07">
        <w:t xml:space="preserve"> </w:t>
      </w:r>
      <w:r w:rsidR="00933D2B">
        <w:t>A get and set accessor may specify the same property name, but otherwise it is an error to specify multiple property assignments for the same property.</w:t>
      </w:r>
    </w:p>
    <w:p w14:paraId="50EE038F" w14:textId="77777777" w:rsidR="0044410D" w:rsidRPr="0044410D" w:rsidRDefault="002360F6" w:rsidP="000930B8">
      <w:r>
        <w:t>A</w:t>
      </w:r>
      <w:r w:rsidR="00EF6D24">
        <w:t xml:space="preserve"> property assignment of the form</w:t>
      </w:r>
    </w:p>
    <w:p w14:paraId="560B5BCA" w14:textId="77777777" w:rsidR="0044410D" w:rsidRPr="0044410D" w:rsidRDefault="00EC4F54" w:rsidP="00307AAC">
      <w:pPr>
        <w:pStyle w:val="Code"/>
      </w:pPr>
      <w:r>
        <w:t>f</w:t>
      </w:r>
      <w:r w:rsidR="002A39A4" w:rsidRPr="00307AAC">
        <w:t xml:space="preserve"> </w:t>
      </w:r>
      <w:r w:rsidR="00307AAC">
        <w:t xml:space="preserve">( ... ) </w:t>
      </w:r>
      <w:r w:rsidR="00EF6D24" w:rsidRPr="00307AAC">
        <w:t>{</w:t>
      </w:r>
      <w:r w:rsidR="002A39A4" w:rsidRPr="00307AAC">
        <w:t xml:space="preserve"> </w:t>
      </w:r>
      <w:r w:rsidR="00307AAC">
        <w:t>...</w:t>
      </w:r>
      <w:r w:rsidR="002A39A4" w:rsidRPr="00307AAC">
        <w:t xml:space="preserve"> </w:t>
      </w:r>
      <w:r w:rsidR="00EF6D24" w:rsidRPr="00307AAC">
        <w:t>}</w:t>
      </w:r>
    </w:p>
    <w:p w14:paraId="0CCD423B" w14:textId="77777777" w:rsidR="0044410D" w:rsidRPr="0044410D" w:rsidRDefault="00EF6D24" w:rsidP="00EF6D24">
      <w:r>
        <w:t>is simply shorthand for</w:t>
      </w:r>
    </w:p>
    <w:p w14:paraId="39728FD9" w14:textId="77777777" w:rsidR="0044410D" w:rsidRPr="0044410D" w:rsidRDefault="00EC4F54" w:rsidP="00307AAC">
      <w:pPr>
        <w:pStyle w:val="Code"/>
      </w:pPr>
      <w:r>
        <w:t>f</w:t>
      </w:r>
      <w:r w:rsidR="00307AAC" w:rsidRPr="00307AAC">
        <w:t xml:space="preserve"> </w:t>
      </w:r>
      <w:r w:rsidR="00307AAC">
        <w:t xml:space="preserve">: </w:t>
      </w:r>
      <w:r w:rsidR="00307AAC" w:rsidRPr="00D55E3B">
        <w:rPr>
          <w:color w:val="0000FF"/>
          <w:highlight w:val="white"/>
        </w:rPr>
        <w:t>function</w:t>
      </w:r>
      <w:r w:rsidR="00307AAC">
        <w:t xml:space="preserve"> ( ... ) </w:t>
      </w:r>
      <w:r w:rsidR="00307AAC" w:rsidRPr="00307AAC">
        <w:t xml:space="preserve">{ </w:t>
      </w:r>
      <w:r w:rsidR="00307AAC">
        <w:t>...</w:t>
      </w:r>
      <w:r w:rsidR="00307AAC" w:rsidRPr="00307AAC">
        <w:t xml:space="preserve"> }</w:t>
      </w:r>
    </w:p>
    <w:p w14:paraId="7B055D6E" w14:textId="77777777" w:rsidR="0044410D" w:rsidRPr="0044410D" w:rsidRDefault="00E4241E" w:rsidP="000930B8">
      <w:r>
        <w:t>Each</w:t>
      </w:r>
      <w:r w:rsidR="000930B8">
        <w:t xml:space="preserve"> property assignment </w:t>
      </w:r>
      <w:r>
        <w:t xml:space="preserve">in an object literal </w:t>
      </w:r>
      <w:r w:rsidR="000930B8">
        <w:t>i</w:t>
      </w:r>
      <w:r w:rsidR="00357936">
        <w:t>s processed as follows:</w:t>
      </w:r>
    </w:p>
    <w:p w14:paraId="17DE50DB" w14:textId="77777777" w:rsidR="0044410D" w:rsidRPr="0044410D" w:rsidRDefault="00357936" w:rsidP="00236652">
      <w:pPr>
        <w:pStyle w:val="ListParagraph"/>
        <w:numPr>
          <w:ilvl w:val="0"/>
          <w:numId w:val="39"/>
        </w:numPr>
      </w:pPr>
      <w:r>
        <w:t>If the object literal is contextually typed and the contextual type contains a property with a matching name, the property assignment is contextually typed by the type of that property.</w:t>
      </w:r>
    </w:p>
    <w:p w14:paraId="46D099D4" w14:textId="77777777" w:rsidR="0044410D" w:rsidRPr="0044410D" w:rsidRDefault="00357936" w:rsidP="00236652">
      <w:pPr>
        <w:pStyle w:val="ListParagraph"/>
        <w:numPr>
          <w:ilvl w:val="0"/>
          <w:numId w:val="39"/>
        </w:numPr>
      </w:pPr>
      <w:r>
        <w:t xml:space="preserve">Otherwise, if the object literal is contextually typed, </w:t>
      </w:r>
      <w:r w:rsidR="0000686A">
        <w:t xml:space="preserve">if </w:t>
      </w:r>
      <w:r>
        <w:t xml:space="preserve">the contextual type contains a numeric index signature, and </w:t>
      </w:r>
      <w:r w:rsidR="0000686A">
        <w:t xml:space="preserve">if </w:t>
      </w:r>
      <w:r>
        <w:t>the property assignment specifies a numeric property name, the property assignment is contextually typed by the type of the numeric index signature.</w:t>
      </w:r>
    </w:p>
    <w:p w14:paraId="4BAA43AA" w14:textId="77777777" w:rsidR="0044410D" w:rsidRPr="0044410D" w:rsidRDefault="00357936" w:rsidP="00236652">
      <w:pPr>
        <w:pStyle w:val="ListParagraph"/>
        <w:numPr>
          <w:ilvl w:val="0"/>
          <w:numId w:val="39"/>
        </w:numPr>
      </w:pPr>
      <w:r>
        <w:t>Otherwise, if the object literal is contextually typed and the contextual type contains a string index signature, the property assignment is contextually typed by the type of the string index signature.</w:t>
      </w:r>
    </w:p>
    <w:p w14:paraId="5DF2AEF1" w14:textId="77777777" w:rsidR="0044410D" w:rsidRPr="0044410D" w:rsidRDefault="00357936" w:rsidP="00236652">
      <w:pPr>
        <w:pStyle w:val="ListParagraph"/>
        <w:numPr>
          <w:ilvl w:val="0"/>
          <w:numId w:val="39"/>
        </w:numPr>
      </w:pPr>
      <w:r>
        <w:t>Otherwise, the property assignment is processed without a contextual type.</w:t>
      </w:r>
    </w:p>
    <w:p w14:paraId="422E39C1" w14:textId="77777777" w:rsidR="0044410D" w:rsidRPr="0044410D" w:rsidRDefault="00717893" w:rsidP="00F27FD3">
      <w:r>
        <w:t xml:space="preserve">The type of a property introduced by a property assignment of the form </w:t>
      </w:r>
      <w:r w:rsidRPr="0020390F">
        <w:rPr>
          <w:i/>
        </w:rPr>
        <w:t>Name</w:t>
      </w:r>
      <w:r w:rsidRPr="00B80FD8">
        <w:t xml:space="preserve"> </w:t>
      </w:r>
      <w:r w:rsidRPr="0020390F">
        <w:rPr>
          <w:rStyle w:val="CodeFragment"/>
        </w:rPr>
        <w:t>:</w:t>
      </w:r>
      <w:r w:rsidRPr="00B80FD8">
        <w:t xml:space="preserve"> </w:t>
      </w:r>
      <w:r w:rsidRPr="0020390F">
        <w:rPr>
          <w:i/>
        </w:rPr>
        <w:t>Expr</w:t>
      </w:r>
      <w:r>
        <w:t xml:space="preserve"> </w:t>
      </w:r>
      <w:r w:rsidR="00510E07">
        <w:t xml:space="preserve">is the type of </w:t>
      </w:r>
      <w:r w:rsidR="00510E07" w:rsidRPr="00510E07">
        <w:rPr>
          <w:i/>
        </w:rPr>
        <w:t>Expr</w:t>
      </w:r>
      <w:r w:rsidR="00171E43">
        <w:t>.</w:t>
      </w:r>
    </w:p>
    <w:p w14:paraId="026A71AA" w14:textId="77777777" w:rsidR="0044410D" w:rsidRPr="0044410D" w:rsidRDefault="00F27FD3" w:rsidP="00826041">
      <w:r>
        <w:t xml:space="preserve">A get accessor declaration is processed in the same manner as an ordinary function declaration (section </w:t>
      </w:r>
      <w:r>
        <w:fldChar w:fldCharType="begin"/>
      </w:r>
      <w:r>
        <w:instrText xml:space="preserve"> REF _Ref316213258 \r \h </w:instrText>
      </w:r>
      <w:r>
        <w:fldChar w:fldCharType="separate"/>
      </w:r>
      <w:r w:rsidR="00B510EF">
        <w:t>6.1</w:t>
      </w:r>
      <w:r>
        <w:fldChar w:fldCharType="end"/>
      </w:r>
      <w:r w:rsidR="005909A1">
        <w:t>) with no parameters</w:t>
      </w:r>
      <w:r w:rsidR="00826041">
        <w:t>.</w:t>
      </w:r>
      <w:r w:rsidR="00454490">
        <w:t xml:space="preserve"> </w:t>
      </w:r>
      <w:r w:rsidR="00826041">
        <w:t>A set accessor declaration is processed in the same manner as an ordinary function declaration with a single parameter and a Void return type.</w:t>
      </w:r>
      <w:r w:rsidR="00F722B7">
        <w:t xml:space="preserve"> </w:t>
      </w:r>
      <w:r w:rsidR="00454490">
        <w:t>When</w:t>
      </w:r>
      <w:r w:rsidR="00826041">
        <w:t xml:space="preserve"> both a get and set accessor is declared for a property</w:t>
      </w:r>
      <w:r w:rsidR="00454490">
        <w:t>:</w:t>
      </w:r>
    </w:p>
    <w:p w14:paraId="48974459" w14:textId="77777777" w:rsidR="0044410D" w:rsidRPr="0044410D" w:rsidRDefault="00454490" w:rsidP="00236652">
      <w:pPr>
        <w:pStyle w:val="ListParagraph"/>
        <w:numPr>
          <w:ilvl w:val="0"/>
          <w:numId w:val="40"/>
        </w:numPr>
      </w:pPr>
      <w:r>
        <w:t>If both accessors include type annotations, the specified types must be identical.</w:t>
      </w:r>
    </w:p>
    <w:p w14:paraId="6E25F002" w14:textId="77777777" w:rsidR="0044410D" w:rsidRPr="0044410D" w:rsidRDefault="00454490" w:rsidP="00236652">
      <w:pPr>
        <w:pStyle w:val="ListParagraph"/>
        <w:numPr>
          <w:ilvl w:val="0"/>
          <w:numId w:val="40"/>
        </w:numPr>
      </w:pPr>
      <w:r>
        <w:t>If only one accessor includes a type annotation, the other behaves as if it had the same type annotation.</w:t>
      </w:r>
    </w:p>
    <w:p w14:paraId="4075803A" w14:textId="77777777" w:rsidR="0044410D" w:rsidRPr="0044410D" w:rsidRDefault="00454490" w:rsidP="00236652">
      <w:pPr>
        <w:pStyle w:val="ListParagraph"/>
        <w:numPr>
          <w:ilvl w:val="0"/>
          <w:numId w:val="40"/>
        </w:numPr>
      </w:pPr>
      <w:r>
        <w:t>If neither accessor includes a type annotation, the inferred return type of the get accessor becomes the parameter type of the set accessor.</w:t>
      </w:r>
    </w:p>
    <w:p w14:paraId="76C50284" w14:textId="77777777" w:rsidR="0044410D" w:rsidRPr="0044410D" w:rsidRDefault="00454490" w:rsidP="00F27FD3">
      <w:r>
        <w:t xml:space="preserve">If a get accessor is declared for a property, the return type of the get accessor becomes the type of the property. If only a set accessor is declared for a property, the parameter type </w:t>
      </w:r>
      <w:r w:rsidR="00F722B7">
        <w:t xml:space="preserve">(which may be type Any if no type annotation is present) </w:t>
      </w:r>
      <w:r>
        <w:t>of the set accessor b</w:t>
      </w:r>
      <w:r w:rsidR="00F722B7">
        <w:t>ecomes the type of the property.</w:t>
      </w:r>
    </w:p>
    <w:p w14:paraId="7EFE6CCC" w14:textId="4449CD1A" w:rsidR="0044410D" w:rsidRPr="0044410D" w:rsidRDefault="00F046B7" w:rsidP="00A86844">
      <w:r>
        <w:t>When an object literal is contextually typed</w:t>
      </w:r>
      <w:r w:rsidR="00A86844">
        <w:t xml:space="preserve"> by a type that includes a string index signature</w:t>
      </w:r>
      <w:r>
        <w:t>, the resulting type of the object literal includes</w:t>
      </w:r>
      <w:r w:rsidR="00F722B7">
        <w:t xml:space="preserve"> </w:t>
      </w:r>
      <w:r w:rsidR="00454214">
        <w:t xml:space="preserve">a string index signature with the union type of the types of the properties declared in the object literal, or the Undefined type if the object literal is empty. </w:t>
      </w:r>
      <w:r w:rsidR="00A86844">
        <w:t xml:space="preserve">Likewise, when an object literal is contextually typed by a type that includes a numeric index signature, the resulting type of the object literal includes a </w:t>
      </w:r>
      <w:r w:rsidR="00FD53A3">
        <w:t>numeric</w:t>
      </w:r>
      <w:r w:rsidR="00A86844">
        <w:t xml:space="preserve"> index signature with </w:t>
      </w:r>
      <w:r w:rsidR="00454214">
        <w:t>the union type of</w:t>
      </w:r>
      <w:r w:rsidR="00A307AE">
        <w:t xml:space="preserve"> </w:t>
      </w:r>
      <w:r w:rsidR="00A86844">
        <w:t xml:space="preserve">the </w:t>
      </w:r>
      <w:r w:rsidR="00F31FC2">
        <w:t xml:space="preserve">types of the </w:t>
      </w:r>
      <w:r w:rsidR="00A86844">
        <w:t xml:space="preserve">numerically </w:t>
      </w:r>
      <w:r w:rsidR="00A86844">
        <w:lastRenderedPageBreak/>
        <w:t xml:space="preserve">named properties (section </w:t>
      </w:r>
      <w:r w:rsidR="00A86844">
        <w:fldChar w:fldCharType="begin"/>
      </w:r>
      <w:r w:rsidR="00A86844">
        <w:instrText xml:space="preserve"> REF _Ref351906593 \r \h </w:instrText>
      </w:r>
      <w:r w:rsidR="00A86844">
        <w:fldChar w:fldCharType="separate"/>
      </w:r>
      <w:r w:rsidR="00B510EF">
        <w:t>3.</w:t>
      </w:r>
      <w:del w:id="1409" w:author="Anders Hejlsberg" w:date="2014-11-01T15:43:00Z">
        <w:r w:rsidR="00633278">
          <w:delText>7</w:delText>
        </w:r>
      </w:del>
      <w:ins w:id="1410" w:author="Anders Hejlsberg" w:date="2014-11-01T15:43:00Z">
        <w:r w:rsidR="00B510EF">
          <w:t>8</w:t>
        </w:r>
      </w:ins>
      <w:r w:rsidR="00B510EF">
        <w:t>.4</w:t>
      </w:r>
      <w:r w:rsidR="00A86844">
        <w:fldChar w:fldCharType="end"/>
      </w:r>
      <w:r w:rsidR="00A86844">
        <w:t>)</w:t>
      </w:r>
      <w:r w:rsidR="00454214">
        <w:t xml:space="preserve"> declared in the object literal, or the Undefined type if the object literal </w:t>
      </w:r>
      <w:r w:rsidR="00DE7FCD">
        <w:t>declares</w:t>
      </w:r>
      <w:r w:rsidR="00454214">
        <w:t xml:space="preserve"> no numerically named properties.</w:t>
      </w:r>
    </w:p>
    <w:p w14:paraId="01A0CF11" w14:textId="77777777" w:rsidR="00824793" w:rsidRDefault="00B60BD0" w:rsidP="00824793">
      <w:pPr>
        <w:pStyle w:val="Heading2"/>
      </w:pPr>
      <w:bookmarkStart w:id="1411" w:name="_Ref333241221"/>
      <w:bookmarkStart w:id="1412" w:name="_Toc402619873"/>
      <w:bookmarkStart w:id="1413" w:name="_Toc401414058"/>
      <w:r>
        <w:t>Array Literals</w:t>
      </w:r>
      <w:bookmarkEnd w:id="1411"/>
      <w:bookmarkEnd w:id="1412"/>
      <w:bookmarkEnd w:id="1413"/>
    </w:p>
    <w:p w14:paraId="11346385" w14:textId="77777777" w:rsidR="003A5524" w:rsidRDefault="003A5524" w:rsidP="003A5524">
      <w:r>
        <w:t>An array literal</w:t>
      </w:r>
    </w:p>
    <w:p w14:paraId="21DA9C78" w14:textId="77777777" w:rsidR="003A5524" w:rsidRPr="003A5524" w:rsidRDefault="003A5524" w:rsidP="003A5524">
      <w:pPr>
        <w:pStyle w:val="Code"/>
      </w:pPr>
      <w:r>
        <w:t>[</w:t>
      </w:r>
      <w:r w:rsidR="003C0320">
        <w:t xml:space="preserve"> </w:t>
      </w:r>
      <w:r>
        <w:t>expr1, expr2, ..., exprN</w:t>
      </w:r>
      <w:r w:rsidR="003C0320">
        <w:t xml:space="preserve"> </w:t>
      </w:r>
      <w:r>
        <w:t>]</w:t>
      </w:r>
    </w:p>
    <w:p w14:paraId="5AB15A95" w14:textId="77777777" w:rsidR="003A5524" w:rsidRDefault="00213DD2" w:rsidP="00944F1C">
      <w:r>
        <w:t>denotes a value of</w:t>
      </w:r>
      <w:r w:rsidR="003A5524">
        <w:t xml:space="preserve"> an array type </w:t>
      </w:r>
      <w:r>
        <w:t xml:space="preserve">(section </w:t>
      </w:r>
      <w:r>
        <w:fldChar w:fldCharType="begin"/>
      </w:r>
      <w:r>
        <w:instrText xml:space="preserve"> REF _Ref399822153 \r \h </w:instrText>
      </w:r>
      <w:r>
        <w:fldChar w:fldCharType="separate"/>
      </w:r>
      <w:r w:rsidR="00B510EF">
        <w:t>3.3.2</w:t>
      </w:r>
      <w:r>
        <w:fldChar w:fldCharType="end"/>
      </w:r>
      <w:r>
        <w:t xml:space="preserve">) </w:t>
      </w:r>
      <w:r w:rsidR="003A5524">
        <w:t xml:space="preserve">or a tuple type </w:t>
      </w:r>
      <w:r>
        <w:t xml:space="preserve">(section </w:t>
      </w:r>
      <w:r w:rsidR="00F100F6">
        <w:fldChar w:fldCharType="begin"/>
      </w:r>
      <w:r w:rsidR="00F100F6">
        <w:instrText xml:space="preserve"> REF _Ref399821916 \r \h </w:instrText>
      </w:r>
      <w:r w:rsidR="00F100F6">
        <w:fldChar w:fldCharType="separate"/>
      </w:r>
      <w:r w:rsidR="00B510EF">
        <w:t>3.3.3</w:t>
      </w:r>
      <w:r w:rsidR="00F100F6">
        <w:fldChar w:fldCharType="end"/>
      </w:r>
      <w:r w:rsidR="00F100F6">
        <w:t>)</w:t>
      </w:r>
      <w:r>
        <w:t xml:space="preserve"> </w:t>
      </w:r>
      <w:r w:rsidR="003A5524">
        <w:t>depending on context.</w:t>
      </w:r>
    </w:p>
    <w:p w14:paraId="60ECE40D" w14:textId="77777777" w:rsidR="00944F1C" w:rsidRPr="00944F1C" w:rsidRDefault="00944F1C" w:rsidP="00944F1C">
      <w:r>
        <w:t>Each element expression</w:t>
      </w:r>
      <w:r w:rsidR="00824793">
        <w:t xml:space="preserve"> in a non-empty</w:t>
      </w:r>
      <w:r>
        <w:t xml:space="preserve"> array literal is processed as follows:</w:t>
      </w:r>
    </w:p>
    <w:p w14:paraId="7AF5A7C0" w14:textId="77777777" w:rsidR="00E94C1B" w:rsidRDefault="00E94C1B" w:rsidP="003F35D7">
      <w:pPr>
        <w:pStyle w:val="ListParagraph"/>
        <w:numPr>
          <w:ilvl w:val="0"/>
          <w:numId w:val="52"/>
        </w:numPr>
      </w:pPr>
      <w:r>
        <w:t xml:space="preserve">If the array literal is contextually typed </w:t>
      </w:r>
      <w:r w:rsidR="00F100F6">
        <w:t xml:space="preserve">(section </w:t>
      </w:r>
      <w:r w:rsidR="00F100F6">
        <w:fldChar w:fldCharType="begin"/>
      </w:r>
      <w:r w:rsidR="00F100F6">
        <w:instrText xml:space="preserve"> REF _Ref314551848 \r \h </w:instrText>
      </w:r>
      <w:r w:rsidR="00F100F6">
        <w:fldChar w:fldCharType="separate"/>
      </w:r>
      <w:r w:rsidR="00B510EF">
        <w:t>4.19</w:t>
      </w:r>
      <w:r w:rsidR="00F100F6">
        <w:fldChar w:fldCharType="end"/>
      </w:r>
      <w:r w:rsidR="00F100F6">
        <w:t xml:space="preserve">) </w:t>
      </w:r>
      <w:r>
        <w:t xml:space="preserve">by a type </w:t>
      </w:r>
      <w:r w:rsidRPr="00E94C1B">
        <w:rPr>
          <w:i/>
        </w:rPr>
        <w:t>T</w:t>
      </w:r>
      <w:r>
        <w:t xml:space="preserve"> </w:t>
      </w:r>
      <w:r w:rsidR="0006598F">
        <w:t xml:space="preserve">and </w:t>
      </w:r>
      <w:r w:rsidR="0006598F" w:rsidRPr="0006598F">
        <w:rPr>
          <w:i/>
        </w:rPr>
        <w:t>T</w:t>
      </w:r>
      <w:r w:rsidR="0006598F">
        <w:t xml:space="preserve"> </w:t>
      </w:r>
      <w:r w:rsidR="00704AE0">
        <w:t>has</w:t>
      </w:r>
      <w:r>
        <w:t xml:space="preserve"> </w:t>
      </w:r>
      <w:r w:rsidR="0006598F">
        <w:t xml:space="preserve">a </w:t>
      </w:r>
      <w:r>
        <w:t xml:space="preserve">property with the numeric name </w:t>
      </w:r>
      <w:r w:rsidRPr="00E94C1B">
        <w:rPr>
          <w:i/>
        </w:rPr>
        <w:t>N</w:t>
      </w:r>
      <w:r>
        <w:t>,</w:t>
      </w:r>
      <w:r w:rsidR="00944F1C">
        <w:t xml:space="preserve"> where </w:t>
      </w:r>
      <w:r w:rsidR="00944F1C" w:rsidRPr="00824793">
        <w:rPr>
          <w:i/>
        </w:rPr>
        <w:t>N</w:t>
      </w:r>
      <w:r w:rsidR="00944F1C">
        <w:t xml:space="preserve"> is the </w:t>
      </w:r>
      <w:r w:rsidR="009C5EAF">
        <w:t>index of the element expression in the array literal,</w:t>
      </w:r>
      <w:r>
        <w:t xml:space="preserve"> </w:t>
      </w:r>
      <w:r w:rsidR="00704AE0">
        <w:t xml:space="preserve">the element expression is contextually typed by the type </w:t>
      </w:r>
      <w:r w:rsidR="00824793">
        <w:t xml:space="preserve">of that </w:t>
      </w:r>
      <w:r w:rsidR="00704AE0">
        <w:t>property</w:t>
      </w:r>
      <w:r>
        <w:t>.</w:t>
      </w:r>
    </w:p>
    <w:p w14:paraId="3D317992" w14:textId="77777777" w:rsidR="00E94C1B" w:rsidRDefault="00704AE0" w:rsidP="003F35D7">
      <w:pPr>
        <w:pStyle w:val="ListParagraph"/>
        <w:numPr>
          <w:ilvl w:val="0"/>
          <w:numId w:val="52"/>
        </w:numPr>
      </w:pPr>
      <w:r>
        <w:t xml:space="preserve">Otherwise, if the array literal is contextually typed by a type </w:t>
      </w:r>
      <w:r w:rsidRPr="00E94C1B">
        <w:rPr>
          <w:i/>
        </w:rPr>
        <w:t>T</w:t>
      </w:r>
      <w:r>
        <w:t xml:space="preserve"> with a numeric index signature, the element expression is contextually typed by the type of the numeric index signature.</w:t>
      </w:r>
    </w:p>
    <w:p w14:paraId="2E11A371" w14:textId="77777777" w:rsidR="00824793" w:rsidRDefault="00704AE0" w:rsidP="003F35D7">
      <w:pPr>
        <w:pStyle w:val="ListParagraph"/>
        <w:numPr>
          <w:ilvl w:val="0"/>
          <w:numId w:val="52"/>
        </w:numPr>
      </w:pPr>
      <w:r>
        <w:t>Otherwise, the element expression is not contextually typed.</w:t>
      </w:r>
    </w:p>
    <w:p w14:paraId="75B7F1E0" w14:textId="77777777" w:rsidR="00D42B24" w:rsidRDefault="0006598F" w:rsidP="00824793">
      <w:r>
        <w:t xml:space="preserve">The </w:t>
      </w:r>
      <w:r w:rsidR="00824793">
        <w:t xml:space="preserve">resulting type </w:t>
      </w:r>
      <w:r w:rsidR="00B1465B">
        <w:t>an</w:t>
      </w:r>
      <w:r>
        <w:t xml:space="preserve"> array literal expression is determined as follows:</w:t>
      </w:r>
    </w:p>
    <w:p w14:paraId="2CC717AF" w14:textId="77777777" w:rsidR="00B1465B" w:rsidRDefault="00B1465B" w:rsidP="003F35D7">
      <w:pPr>
        <w:pStyle w:val="ListParagraph"/>
        <w:numPr>
          <w:ilvl w:val="0"/>
          <w:numId w:val="53"/>
        </w:numPr>
      </w:pPr>
      <w:r>
        <w:t>If the array literal is empty, the resulting type is an array type with the element type Undefined.</w:t>
      </w:r>
    </w:p>
    <w:p w14:paraId="6CE47168" w14:textId="77777777" w:rsidR="0006598F" w:rsidRDefault="00B1465B" w:rsidP="003F35D7">
      <w:pPr>
        <w:pStyle w:val="ListParagraph"/>
        <w:numPr>
          <w:ilvl w:val="0"/>
          <w:numId w:val="53"/>
        </w:numPr>
      </w:pPr>
      <w:r>
        <w:t>Otherwise, i</w:t>
      </w:r>
      <w:r w:rsidR="0006598F">
        <w:t xml:space="preserve">f the array literal is contextually typed by a </w:t>
      </w:r>
      <w:r>
        <w:t>type that has a property with</w:t>
      </w:r>
      <w:r w:rsidR="0000686A">
        <w:t xml:space="preserve"> the</w:t>
      </w:r>
      <w:r w:rsidR="00824793">
        <w:t xml:space="preserve"> numeric name </w:t>
      </w:r>
      <w:r w:rsidR="008F4735">
        <w:t>'</w:t>
      </w:r>
      <w:r w:rsidR="0000686A">
        <w:t>0</w:t>
      </w:r>
      <w:r w:rsidR="008F4735">
        <w:t>'</w:t>
      </w:r>
      <w:r w:rsidR="0006598F">
        <w:t xml:space="preserve">, </w:t>
      </w:r>
      <w:r w:rsidR="00824793">
        <w:t>the resulting type</w:t>
      </w:r>
      <w:r w:rsidR="0006598F">
        <w:t xml:space="preserve"> is a tuple type constructed from the types of the element expressions.</w:t>
      </w:r>
    </w:p>
    <w:p w14:paraId="12DFA502" w14:textId="77777777" w:rsidR="0006598F" w:rsidRDefault="0006598F" w:rsidP="003F35D7">
      <w:pPr>
        <w:pStyle w:val="ListParagraph"/>
        <w:numPr>
          <w:ilvl w:val="0"/>
          <w:numId w:val="53"/>
        </w:numPr>
      </w:pPr>
      <w:r>
        <w:t>Otherwise</w:t>
      </w:r>
      <w:r w:rsidR="00B1465B">
        <w:t xml:space="preserve">, </w:t>
      </w:r>
      <w:r>
        <w:t xml:space="preserve">the </w:t>
      </w:r>
      <w:r w:rsidR="00824793">
        <w:t>resulting type</w:t>
      </w:r>
      <w:r>
        <w:t xml:space="preserve"> is </w:t>
      </w:r>
      <w:r w:rsidR="00933368">
        <w:t xml:space="preserve">an array type </w:t>
      </w:r>
      <w:r w:rsidR="001B488D">
        <w:t>with an</w:t>
      </w:r>
      <w:r w:rsidR="00933368">
        <w:t xml:space="preserve"> element type </w:t>
      </w:r>
      <w:r w:rsidR="001B488D">
        <w:t xml:space="preserve">that </w:t>
      </w:r>
      <w:r w:rsidR="00933368">
        <w:t xml:space="preserve">is </w:t>
      </w:r>
      <w:r w:rsidR="001B488D">
        <w:t xml:space="preserve">the union of the </w:t>
      </w:r>
      <w:r>
        <w:t>types of the element expressions</w:t>
      </w:r>
      <w:r w:rsidR="000D4289">
        <w:t>.</w:t>
      </w:r>
    </w:p>
    <w:p w14:paraId="28CA0BBB" w14:textId="77777777" w:rsidR="00ED4AD2" w:rsidRDefault="00ED4AD2" w:rsidP="00ED4AD2">
      <w:r>
        <w:t>The rules above mean that an array literal is always of an array type, unless it is contextually typed by a type</w:t>
      </w:r>
      <w:r w:rsidR="00E061F8">
        <w:t xml:space="preserve"> with numerically named properties (such as a tuple type)</w:t>
      </w:r>
      <w:r>
        <w:t>. For example</w:t>
      </w:r>
    </w:p>
    <w:p w14:paraId="6A30BBC7" w14:textId="77777777" w:rsidR="00E061F8" w:rsidRDefault="00ED4AD2" w:rsidP="00E061F8">
      <w:pPr>
        <w:pStyle w:val="Code"/>
      </w:pPr>
      <w:r w:rsidRPr="00E061F8">
        <w:rPr>
          <w:color w:val="0000FF"/>
          <w:highlight w:val="white"/>
        </w:rPr>
        <w:t>var</w:t>
      </w:r>
      <w:r>
        <w:t xml:space="preserve"> a = </w:t>
      </w:r>
      <w:r w:rsidR="00E061F8">
        <w:t>[</w:t>
      </w:r>
      <w:r w:rsidR="00E061F8" w:rsidRPr="00E061F8">
        <w:rPr>
          <w:color w:val="800000"/>
          <w:highlight w:val="white"/>
        </w:rPr>
        <w:t>1</w:t>
      </w:r>
      <w:r w:rsidR="00E061F8">
        <w:t xml:space="preserve">, </w:t>
      </w:r>
      <w:r w:rsidR="00E061F8" w:rsidRPr="00E061F8">
        <w:rPr>
          <w:color w:val="800000"/>
          <w:highlight w:val="white"/>
        </w:rPr>
        <w:t>2</w:t>
      </w:r>
      <w:r w:rsidR="00E061F8">
        <w:t xml:space="preserve">];                          </w:t>
      </w:r>
      <w:r w:rsidR="00FD43B8">
        <w:rPr>
          <w:color w:val="008000"/>
          <w:highlight w:val="white"/>
        </w:rPr>
        <w:t>// number</w:t>
      </w:r>
      <w:r w:rsidR="00A04954">
        <w:rPr>
          <w:color w:val="008000"/>
        </w:rPr>
        <w:t>[]</w:t>
      </w:r>
      <w:r w:rsidR="0048218E" w:rsidRPr="0048218E">
        <w:br/>
      </w:r>
      <w:r w:rsidR="00E061F8" w:rsidRPr="00E061F8">
        <w:rPr>
          <w:color w:val="0000FF"/>
          <w:highlight w:val="white"/>
        </w:rPr>
        <w:t>var</w:t>
      </w:r>
      <w:r w:rsidR="00E061F8">
        <w:t xml:space="preserve"> b = [</w:t>
      </w:r>
      <w:r w:rsidR="008F4735">
        <w:rPr>
          <w:color w:val="800000"/>
          <w:highlight w:val="white"/>
        </w:rPr>
        <w:t>"</w:t>
      </w:r>
      <w:r w:rsidR="00E061F8" w:rsidRPr="00E061F8">
        <w:rPr>
          <w:color w:val="800000"/>
          <w:highlight w:val="white"/>
        </w:rPr>
        <w:t>hello</w:t>
      </w:r>
      <w:r w:rsidR="008F4735">
        <w:rPr>
          <w:color w:val="800000"/>
          <w:highlight w:val="white"/>
        </w:rPr>
        <w:t>"</w:t>
      </w:r>
      <w:r w:rsidR="00E061F8">
        <w:t xml:space="preserve">, </w:t>
      </w:r>
      <w:r w:rsidR="00E061F8" w:rsidRPr="00E061F8">
        <w:rPr>
          <w:color w:val="0000FF"/>
          <w:highlight w:val="white"/>
        </w:rPr>
        <w:t>true</w:t>
      </w:r>
      <w:r w:rsidR="00E061F8">
        <w:t xml:space="preserve">];                 </w:t>
      </w:r>
      <w:r w:rsidR="00B1465B">
        <w:rPr>
          <w:color w:val="008000"/>
          <w:highlight w:val="white"/>
        </w:rPr>
        <w:t xml:space="preserve">// </w:t>
      </w:r>
      <w:r w:rsidR="00A04954">
        <w:rPr>
          <w:color w:val="008000"/>
        </w:rPr>
        <w:t>(</w:t>
      </w:r>
      <w:r w:rsidR="00B1465B">
        <w:rPr>
          <w:color w:val="008000"/>
        </w:rPr>
        <w:t>string | boolean</w:t>
      </w:r>
      <w:r w:rsidR="00A04954">
        <w:rPr>
          <w:color w:val="008000"/>
        </w:rPr>
        <w:t>)[]</w:t>
      </w:r>
      <w:r w:rsidR="0048218E" w:rsidRPr="0048218E">
        <w:br/>
      </w:r>
      <w:r w:rsidR="00E061F8" w:rsidRPr="00E061F8">
        <w:rPr>
          <w:color w:val="0000FF"/>
          <w:highlight w:val="white"/>
        </w:rPr>
        <w:t>var</w:t>
      </w:r>
      <w:r w:rsidR="00E061F8">
        <w:t xml:space="preserve"> c: [</w:t>
      </w:r>
      <w:r w:rsidR="00E061F8" w:rsidRPr="00E061F8">
        <w:rPr>
          <w:color w:val="0000FF"/>
          <w:highlight w:val="white"/>
        </w:rPr>
        <w:t>number</w:t>
      </w:r>
      <w:r w:rsidR="00E061F8">
        <w:t xml:space="preserve">, </w:t>
      </w:r>
      <w:r w:rsidR="00E061F8" w:rsidRPr="00E061F8">
        <w:rPr>
          <w:color w:val="0000FF"/>
          <w:highlight w:val="white"/>
        </w:rPr>
        <w:t>string</w:t>
      </w:r>
      <w:r w:rsidR="00E061F8">
        <w:t>] = [</w:t>
      </w:r>
      <w:r w:rsidR="00E061F8" w:rsidRPr="00E061F8">
        <w:rPr>
          <w:color w:val="800000"/>
          <w:highlight w:val="white"/>
        </w:rPr>
        <w:t>3</w:t>
      </w:r>
      <w:r w:rsidR="00E061F8">
        <w:t xml:space="preserve">, </w:t>
      </w:r>
      <w:r w:rsidR="008F4735">
        <w:rPr>
          <w:color w:val="800000"/>
          <w:highlight w:val="white"/>
        </w:rPr>
        <w:t>"</w:t>
      </w:r>
      <w:r w:rsidR="00E061F8" w:rsidRPr="00E061F8">
        <w:rPr>
          <w:color w:val="800000"/>
          <w:highlight w:val="white"/>
        </w:rPr>
        <w:t>three</w:t>
      </w:r>
      <w:r w:rsidR="008F4735">
        <w:rPr>
          <w:color w:val="800000"/>
          <w:highlight w:val="white"/>
        </w:rPr>
        <w:t>"</w:t>
      </w:r>
      <w:r w:rsidR="00E061F8">
        <w:t xml:space="preserve">];  </w:t>
      </w:r>
      <w:r w:rsidR="00E061F8" w:rsidRPr="00E061F8">
        <w:rPr>
          <w:color w:val="008000"/>
          <w:highlight w:val="white"/>
        </w:rPr>
        <w:t>// [number, string]</w:t>
      </w:r>
    </w:p>
    <w:p w14:paraId="6AA0BFFF" w14:textId="77777777" w:rsidR="0044410D" w:rsidRPr="0044410D" w:rsidRDefault="0002642A" w:rsidP="0002642A">
      <w:pPr>
        <w:pStyle w:val="Heading2"/>
      </w:pPr>
      <w:bookmarkStart w:id="1414" w:name="_Ref332716403"/>
      <w:bookmarkStart w:id="1415" w:name="_Toc402619874"/>
      <w:bookmarkStart w:id="1416" w:name="_Toc401414059"/>
      <w:r>
        <w:t>Parentheses</w:t>
      </w:r>
      <w:bookmarkEnd w:id="1414"/>
      <w:bookmarkEnd w:id="1415"/>
      <w:bookmarkEnd w:id="1416"/>
    </w:p>
    <w:p w14:paraId="33F27965" w14:textId="77777777" w:rsidR="0044410D" w:rsidRPr="0044410D" w:rsidRDefault="0002642A" w:rsidP="0002642A">
      <w:r>
        <w:t>A parenthesized expression</w:t>
      </w:r>
    </w:p>
    <w:p w14:paraId="7827F6C6" w14:textId="77777777" w:rsidR="0044410D" w:rsidRPr="0044410D" w:rsidRDefault="0002642A" w:rsidP="00DB544C">
      <w:pPr>
        <w:pStyle w:val="Code"/>
      </w:pPr>
      <w:r w:rsidRPr="00DB544C">
        <w:t xml:space="preserve">( </w:t>
      </w:r>
      <w:r w:rsidR="00EC4F54">
        <w:t>expr</w:t>
      </w:r>
      <w:r w:rsidRPr="00DB544C">
        <w:t xml:space="preserve"> )</w:t>
      </w:r>
    </w:p>
    <w:p w14:paraId="3032F707" w14:textId="77777777" w:rsidR="0044410D" w:rsidRPr="0044410D" w:rsidRDefault="005440B2" w:rsidP="0002642A">
      <w:r>
        <w:t>has the same type and classification as the</w:t>
      </w:r>
      <w:r w:rsidRPr="00A742A6">
        <w:t xml:space="preserve"> </w:t>
      </w:r>
      <w:r w:rsidR="00A742A6">
        <w:t>contained e</w:t>
      </w:r>
      <w:r w:rsidRPr="00A742A6">
        <w:t>xpression i</w:t>
      </w:r>
      <w:r>
        <w:t>tself. Specifically, if the contained expression is classified as a reference, so is the parenthesized expression.</w:t>
      </w:r>
    </w:p>
    <w:p w14:paraId="2E3B8D01" w14:textId="77777777" w:rsidR="0044410D" w:rsidRPr="0044410D" w:rsidRDefault="00DC32FA" w:rsidP="00DC32FA">
      <w:pPr>
        <w:pStyle w:val="Heading2"/>
      </w:pPr>
      <w:bookmarkStart w:id="1417" w:name="_Toc402619875"/>
      <w:bookmarkStart w:id="1418" w:name="_Toc401414060"/>
      <w:r>
        <w:lastRenderedPageBreak/>
        <w:t>The super Keyword</w:t>
      </w:r>
      <w:bookmarkEnd w:id="1417"/>
      <w:bookmarkEnd w:id="1418"/>
    </w:p>
    <w:p w14:paraId="3D9D2173" w14:textId="77777777" w:rsidR="0044410D" w:rsidRPr="0044410D" w:rsidRDefault="005E6CFD" w:rsidP="008F7A7E">
      <w:r>
        <w:t>T</w:t>
      </w:r>
      <w:r w:rsidR="008F7A7E">
        <w:t xml:space="preserve">he </w:t>
      </w:r>
      <w:r w:rsidR="008F7A7E" w:rsidRPr="002B3A8D">
        <w:rPr>
          <w:rStyle w:val="CodeFragment"/>
        </w:rPr>
        <w:t>super</w:t>
      </w:r>
      <w:r w:rsidR="008F7A7E">
        <w:t xml:space="preserve"> keyword </w:t>
      </w:r>
      <w:r>
        <w:t>can</w:t>
      </w:r>
      <w:r w:rsidR="008F7A7E">
        <w:t xml:space="preserve"> be used in expressions to reference base class properties and the base class constructor.</w:t>
      </w:r>
    </w:p>
    <w:p w14:paraId="50191A8F" w14:textId="77777777" w:rsidR="0044410D" w:rsidRPr="0044410D" w:rsidRDefault="008F7A7E" w:rsidP="008F7A7E">
      <w:pPr>
        <w:pStyle w:val="Grammar"/>
      </w:pPr>
      <w:r w:rsidRPr="00202C82">
        <w:rPr>
          <w:rStyle w:val="Production"/>
        </w:rPr>
        <w:t>CallExpression:</w:t>
      </w:r>
      <w:r>
        <w:t xml:space="preserve">  </w:t>
      </w:r>
      <w:r w:rsidRPr="00202C82">
        <w:rPr>
          <w:rStyle w:val="Production"/>
        </w:rPr>
        <w:t>( Modified )</w:t>
      </w:r>
      <w:r w:rsidR="0048218E" w:rsidRPr="0048218E">
        <w:br/>
      </w:r>
      <w:r>
        <w:t>…</w:t>
      </w:r>
      <w:r w:rsidR="0048218E" w:rsidRPr="0048218E">
        <w:br/>
      </w:r>
      <w:r w:rsidRPr="008549C0">
        <w:rPr>
          <w:rStyle w:val="Terminal"/>
        </w:rPr>
        <w:t>super</w:t>
      </w:r>
      <w:r>
        <w:t xml:space="preserve">   </w:t>
      </w:r>
      <w:r w:rsidR="00CD4825" w:rsidRPr="006E4196">
        <w:rPr>
          <w:rStyle w:val="Terminal"/>
        </w:rPr>
        <w:t>(</w:t>
      </w:r>
      <w:r w:rsidR="00CD4825">
        <w:t xml:space="preserve">   </w:t>
      </w:r>
      <w:r w:rsidR="00CD4825" w:rsidRPr="00202C82">
        <w:rPr>
          <w:rStyle w:val="Production"/>
        </w:rPr>
        <w:t>ArgumentList</w:t>
      </w:r>
      <w:r w:rsidR="00D31C46" w:rsidRPr="00D31C46">
        <w:rPr>
          <w:rStyle w:val="Production"/>
          <w:vertAlign w:val="subscript"/>
        </w:rPr>
        <w:t>opt</w:t>
      </w:r>
      <w:r w:rsidR="00CD4825">
        <w:t xml:space="preserve">   </w:t>
      </w:r>
      <w:r w:rsidR="00CD4825" w:rsidRPr="006E4196">
        <w:rPr>
          <w:rStyle w:val="Terminal"/>
        </w:rPr>
        <w:t>)</w:t>
      </w:r>
      <w:r w:rsidR="0048218E" w:rsidRPr="0048218E">
        <w:br/>
      </w:r>
      <w:r w:rsidR="005E6CFD" w:rsidRPr="008549C0">
        <w:rPr>
          <w:rStyle w:val="Terminal"/>
        </w:rPr>
        <w:t>super</w:t>
      </w:r>
      <w:r w:rsidR="005E6CFD">
        <w:t xml:space="preserve">   </w:t>
      </w:r>
      <w:r w:rsidR="005E6CFD" w:rsidRPr="008549C0">
        <w:rPr>
          <w:rStyle w:val="Terminal"/>
        </w:rPr>
        <w:t>.</w:t>
      </w:r>
      <w:r w:rsidR="005E6CFD">
        <w:t xml:space="preserve">   </w:t>
      </w:r>
      <w:r w:rsidR="005E6CFD" w:rsidRPr="00202C82">
        <w:rPr>
          <w:rStyle w:val="Production"/>
        </w:rPr>
        <w:t>Identifier</w:t>
      </w:r>
      <w:r w:rsidR="0086345A" w:rsidRPr="00202C82">
        <w:rPr>
          <w:rStyle w:val="Production"/>
        </w:rPr>
        <w:t>Name</w:t>
      </w:r>
    </w:p>
    <w:p w14:paraId="6E1CBB5C" w14:textId="77777777" w:rsidR="0044410D" w:rsidRPr="0044410D" w:rsidRDefault="0096533B" w:rsidP="0096533B">
      <w:pPr>
        <w:pStyle w:val="Heading3"/>
      </w:pPr>
      <w:bookmarkStart w:id="1419" w:name="_Ref331172635"/>
      <w:bookmarkStart w:id="1420" w:name="_Toc402619876"/>
      <w:bookmarkStart w:id="1421" w:name="_Toc401414061"/>
      <w:r>
        <w:t>Super Calls</w:t>
      </w:r>
      <w:bookmarkEnd w:id="1419"/>
      <w:bookmarkEnd w:id="1420"/>
      <w:bookmarkEnd w:id="1421"/>
    </w:p>
    <w:p w14:paraId="5F4CA956" w14:textId="77777777" w:rsidR="0044410D" w:rsidRPr="0044410D" w:rsidRDefault="0086770D" w:rsidP="002C07BB">
      <w:r>
        <w:t>S</w:t>
      </w:r>
      <w:r w:rsidR="002C07BB">
        <w:t>uper call</w:t>
      </w:r>
      <w:r>
        <w:t xml:space="preserve">s consist of the </w:t>
      </w:r>
      <w:r w:rsidR="00F845FF">
        <w:t xml:space="preserve">keyword </w:t>
      </w:r>
      <w:r w:rsidRPr="002B3A8D">
        <w:rPr>
          <w:rStyle w:val="CodeFragment"/>
        </w:rPr>
        <w:t>super</w:t>
      </w:r>
      <w:r>
        <w:t xml:space="preserve"> </w:t>
      </w:r>
      <w:r w:rsidR="00F845FF">
        <w:t>followed</w:t>
      </w:r>
      <w:r w:rsidR="002C07BB">
        <w:t xml:space="preserve"> by an argument list enclosed in parentheses. Super calls are only permitted in constructors</w:t>
      </w:r>
      <w:r w:rsidR="00472872">
        <w:t xml:space="preserve"> of </w:t>
      </w:r>
      <w:r w:rsidR="00F424CF">
        <w:t xml:space="preserve">derived </w:t>
      </w:r>
      <w:r w:rsidR="00472872">
        <w:t>classes</w:t>
      </w:r>
      <w:r w:rsidR="008F7A7E">
        <w:t xml:space="preserve">, as described in section </w:t>
      </w:r>
      <w:r w:rsidR="008F7A7E">
        <w:fldChar w:fldCharType="begin"/>
      </w:r>
      <w:r w:rsidR="008F7A7E">
        <w:instrText xml:space="preserve"> REF _Ref331167300 \r \h </w:instrText>
      </w:r>
      <w:r w:rsidR="008F7A7E">
        <w:fldChar w:fldCharType="separate"/>
      </w:r>
      <w:r w:rsidR="00B510EF">
        <w:t>8.3.2</w:t>
      </w:r>
      <w:r w:rsidR="008F7A7E">
        <w:fldChar w:fldCharType="end"/>
      </w:r>
      <w:r w:rsidR="008F7A7E">
        <w:t>.</w:t>
      </w:r>
    </w:p>
    <w:p w14:paraId="1B093E42" w14:textId="77777777" w:rsidR="0044410D" w:rsidRPr="0044410D" w:rsidRDefault="002C07BB" w:rsidP="002C07BB">
      <w:r>
        <w:t xml:space="preserve">A super call invokes the constructor of the base class on </w:t>
      </w:r>
      <w:r w:rsidR="008F7A7E">
        <w:t xml:space="preserve">the </w:t>
      </w:r>
      <w:r>
        <w:t xml:space="preserve">instance referenced by </w:t>
      </w:r>
      <w:r w:rsidRPr="002B3A8D">
        <w:rPr>
          <w:rStyle w:val="CodeFragment"/>
        </w:rPr>
        <w:t>this</w:t>
      </w:r>
      <w:r>
        <w:t xml:space="preserve">. </w:t>
      </w:r>
      <w:r w:rsidR="001E124A">
        <w:t>A</w:t>
      </w:r>
      <w:r>
        <w:t xml:space="preserve"> super call is processed as a function call </w:t>
      </w:r>
      <w:r w:rsidR="001E124A">
        <w:t xml:space="preserve">(section </w:t>
      </w:r>
      <w:r w:rsidR="001E124A">
        <w:fldChar w:fldCharType="begin"/>
      </w:r>
      <w:r w:rsidR="001E124A">
        <w:instrText xml:space="preserve"> REF _Ref320250038 \r \h </w:instrText>
      </w:r>
      <w:r w:rsidR="001E124A">
        <w:fldChar w:fldCharType="separate"/>
      </w:r>
      <w:r w:rsidR="00B510EF">
        <w:t>4.12</w:t>
      </w:r>
      <w:r w:rsidR="001E124A">
        <w:fldChar w:fldCharType="end"/>
      </w:r>
      <w:r w:rsidR="001E124A">
        <w:t xml:space="preserve">) </w:t>
      </w:r>
      <w:r w:rsidR="007F328B">
        <w:t>using</w:t>
      </w:r>
      <w:r>
        <w:t xml:space="preserve"> the construct signatures of the base class constructor </w:t>
      </w:r>
      <w:r w:rsidR="00134416">
        <w:t xml:space="preserve">function </w:t>
      </w:r>
      <w:r>
        <w:t>type</w:t>
      </w:r>
      <w:r w:rsidR="007F328B">
        <w:t xml:space="preserve"> </w:t>
      </w:r>
      <w:r>
        <w:t>as the initial set of candidate signatures for overload resolution.</w:t>
      </w:r>
      <w:r w:rsidR="00CD4825">
        <w:t xml:space="preserve"> Type arguments cannot be explicitly specified in a super call. If the base class is a generic class, the type arguments used to process a super call are always those specified in the </w:t>
      </w:r>
      <w:r w:rsidR="00CD4825" w:rsidRPr="00CD4825">
        <w:rPr>
          <w:rStyle w:val="CodeFragment"/>
        </w:rPr>
        <w:t>extends</w:t>
      </w:r>
      <w:r w:rsidR="00CD4825">
        <w:t xml:space="preserve"> clause that references the base class.</w:t>
      </w:r>
    </w:p>
    <w:p w14:paraId="4CA620AC" w14:textId="77777777" w:rsidR="0044410D" w:rsidRPr="0044410D" w:rsidRDefault="008F7A7E" w:rsidP="002C07BB">
      <w:r>
        <w:t>The type of a super call expression is Void.</w:t>
      </w:r>
    </w:p>
    <w:p w14:paraId="1C405741" w14:textId="77777777" w:rsidR="0044410D" w:rsidRPr="0044410D" w:rsidRDefault="00FC04A3" w:rsidP="002C07BB">
      <w:r>
        <w:t xml:space="preserve">The JavaScript code generated for a super call is specified in section </w:t>
      </w:r>
      <w:r>
        <w:fldChar w:fldCharType="begin"/>
      </w:r>
      <w:r>
        <w:instrText xml:space="preserve"> REF _Ref332975645 \r \h </w:instrText>
      </w:r>
      <w:r>
        <w:fldChar w:fldCharType="separate"/>
      </w:r>
      <w:r w:rsidR="00B510EF">
        <w:t>8.6.2</w:t>
      </w:r>
      <w:r>
        <w:fldChar w:fldCharType="end"/>
      </w:r>
      <w:r>
        <w:t>.</w:t>
      </w:r>
    </w:p>
    <w:p w14:paraId="6B601A40" w14:textId="77777777" w:rsidR="0044410D" w:rsidRPr="0044410D" w:rsidRDefault="001F5C71" w:rsidP="0096533B">
      <w:pPr>
        <w:pStyle w:val="Heading3"/>
      </w:pPr>
      <w:bookmarkStart w:id="1422" w:name="_Ref331172674"/>
      <w:bookmarkStart w:id="1423" w:name="_Toc402619877"/>
      <w:bookmarkStart w:id="1424" w:name="_Toc401414062"/>
      <w:r>
        <w:t>Super Property</w:t>
      </w:r>
      <w:r w:rsidR="0096533B">
        <w:t xml:space="preserve"> Access</w:t>
      </w:r>
      <w:bookmarkEnd w:id="1422"/>
      <w:bookmarkEnd w:id="1423"/>
      <w:bookmarkEnd w:id="1424"/>
    </w:p>
    <w:p w14:paraId="60DBE795" w14:textId="77777777" w:rsidR="0044410D" w:rsidRPr="0044410D" w:rsidRDefault="0096663E" w:rsidP="006775EF">
      <w:r>
        <w:t>A s</w:t>
      </w:r>
      <w:r w:rsidR="001F5C71">
        <w:t>uper property</w:t>
      </w:r>
      <w:r w:rsidR="004F3ECF">
        <w:t xml:space="preserve"> access</w:t>
      </w:r>
      <w:r w:rsidR="0086770D">
        <w:t xml:space="preserve"> consist</w:t>
      </w:r>
      <w:r>
        <w:t>s</w:t>
      </w:r>
      <w:r w:rsidR="004F3ECF">
        <w:t xml:space="preserve"> of the </w:t>
      </w:r>
      <w:r w:rsidR="0086770D">
        <w:t xml:space="preserve">keyword </w:t>
      </w:r>
      <w:r w:rsidR="004F3ECF" w:rsidRPr="002B3A8D">
        <w:rPr>
          <w:rStyle w:val="CodeFragment"/>
        </w:rPr>
        <w:t>super</w:t>
      </w:r>
      <w:r w:rsidR="004F3ECF">
        <w:t xml:space="preserve"> followed by a dot and an identifier. </w:t>
      </w:r>
      <w:r w:rsidR="0086770D">
        <w:t>Super</w:t>
      </w:r>
      <w:r w:rsidR="001F5C71">
        <w:t xml:space="preserve"> property</w:t>
      </w:r>
      <w:r w:rsidR="004F3ECF">
        <w:t xml:space="preserve"> access</w:t>
      </w:r>
      <w:r w:rsidR="0086770D">
        <w:t>es</w:t>
      </w:r>
      <w:r w:rsidR="004F3ECF">
        <w:t xml:space="preserve"> </w:t>
      </w:r>
      <w:r w:rsidR="0086770D">
        <w:t>are</w:t>
      </w:r>
      <w:r w:rsidR="004F3ECF">
        <w:t xml:space="preserve"> used</w:t>
      </w:r>
      <w:r w:rsidR="006775EF">
        <w:t xml:space="preserve"> to access base class </w:t>
      </w:r>
      <w:r w:rsidR="009F5E29">
        <w:t>member functions</w:t>
      </w:r>
      <w:r w:rsidR="004F3ECF">
        <w:t xml:space="preserve"> </w:t>
      </w:r>
      <w:r w:rsidR="0086770D">
        <w:t xml:space="preserve">from </w:t>
      </w:r>
      <w:r w:rsidR="004F3ECF">
        <w:t>derived class</w:t>
      </w:r>
      <w:r w:rsidR="0086770D">
        <w:t>es</w:t>
      </w:r>
      <w:r w:rsidR="007A2204">
        <w:t xml:space="preserve"> and are permitted </w:t>
      </w:r>
      <w:r w:rsidR="00E96B4C">
        <w:t xml:space="preserve">in contexts where </w:t>
      </w:r>
      <w:r w:rsidR="00E96B4C" w:rsidRPr="00E96B4C">
        <w:rPr>
          <w:rStyle w:val="CodeFragment"/>
        </w:rPr>
        <w:t>this</w:t>
      </w:r>
      <w:r w:rsidR="00E96B4C">
        <w:t xml:space="preserve"> </w:t>
      </w:r>
      <w:r w:rsidR="007A2204">
        <w:t xml:space="preserve">(section </w:t>
      </w:r>
      <w:r w:rsidR="007A2204">
        <w:fldChar w:fldCharType="begin"/>
      </w:r>
      <w:r w:rsidR="007A2204">
        <w:instrText xml:space="preserve"> REF _Ref369931928 \r \h </w:instrText>
      </w:r>
      <w:r w:rsidR="007A2204">
        <w:fldChar w:fldCharType="separate"/>
      </w:r>
      <w:r w:rsidR="00B510EF">
        <w:t>4.2</w:t>
      </w:r>
      <w:r w:rsidR="007A2204">
        <w:fldChar w:fldCharType="end"/>
      </w:r>
      <w:r w:rsidR="007A2204">
        <w:t xml:space="preserve">) </w:t>
      </w:r>
      <w:r w:rsidR="00E96B4C">
        <w:t>references a derived class</w:t>
      </w:r>
      <w:r w:rsidR="007A2204">
        <w:t xml:space="preserve"> instance or a derived class constructor function</w:t>
      </w:r>
      <w:r w:rsidR="00E96B4C">
        <w:t>.</w:t>
      </w:r>
      <w:r w:rsidR="007A2204">
        <w:t xml:space="preserve"> Specifically:</w:t>
      </w:r>
    </w:p>
    <w:p w14:paraId="6F503357" w14:textId="77777777" w:rsidR="0044410D" w:rsidRPr="0044410D" w:rsidRDefault="007A2204" w:rsidP="00236652">
      <w:pPr>
        <w:pStyle w:val="ListParagraph"/>
        <w:numPr>
          <w:ilvl w:val="0"/>
          <w:numId w:val="8"/>
        </w:numPr>
      </w:pPr>
      <w:r>
        <w:t>In a constructor, instance member function, instance member accessor</w:t>
      </w:r>
      <w:r w:rsidRPr="00617C55">
        <w:t xml:space="preserve">, </w:t>
      </w:r>
      <w:r>
        <w:t xml:space="preserve">or instance member variable initializer </w:t>
      </w:r>
      <w:r w:rsidR="00885129">
        <w:t xml:space="preserve">where </w:t>
      </w:r>
      <w:r w:rsidR="00885129" w:rsidRPr="00885129">
        <w:rPr>
          <w:rStyle w:val="CodeFragment"/>
        </w:rPr>
        <w:t>this</w:t>
      </w:r>
      <w:r w:rsidR="00885129">
        <w:t xml:space="preserve"> references a</w:t>
      </w:r>
      <w:r>
        <w:t xml:space="preserve"> derived class</w:t>
      </w:r>
      <w:r w:rsidR="00885129">
        <w:t xml:space="preserve"> instance</w:t>
      </w:r>
      <w:r>
        <w:t xml:space="preserve">, a super property access </w:t>
      </w:r>
      <w:r w:rsidR="00885129">
        <w:t xml:space="preserve">is permitted and </w:t>
      </w:r>
      <w:r>
        <w:t>must specify a public instance member function of the base class.</w:t>
      </w:r>
    </w:p>
    <w:p w14:paraId="72CE863D" w14:textId="77777777" w:rsidR="0044410D" w:rsidRPr="0044410D" w:rsidRDefault="007A2204" w:rsidP="00236652">
      <w:pPr>
        <w:pStyle w:val="ListParagraph"/>
        <w:numPr>
          <w:ilvl w:val="0"/>
          <w:numId w:val="8"/>
        </w:numPr>
      </w:pPr>
      <w:r>
        <w:t xml:space="preserve">In a static member function or static member accessor </w:t>
      </w:r>
      <w:r w:rsidR="00885129">
        <w:t xml:space="preserve">where </w:t>
      </w:r>
      <w:r w:rsidR="00885129" w:rsidRPr="00885129">
        <w:rPr>
          <w:rStyle w:val="CodeFragment"/>
        </w:rPr>
        <w:t>this</w:t>
      </w:r>
      <w:r w:rsidR="00885129">
        <w:t xml:space="preserve"> references the constructor function object </w:t>
      </w:r>
      <w:r>
        <w:t xml:space="preserve">of a derived class, a super property access </w:t>
      </w:r>
      <w:r w:rsidR="00885129">
        <w:t xml:space="preserve">is permitted and </w:t>
      </w:r>
      <w:r>
        <w:t>must specify a public static member function of the base class.</w:t>
      </w:r>
    </w:p>
    <w:p w14:paraId="7800D91A" w14:textId="77777777" w:rsidR="0044410D" w:rsidRPr="0044410D" w:rsidRDefault="00C85ADE" w:rsidP="00C85ADE">
      <w:r>
        <w:t>S</w:t>
      </w:r>
      <w:r w:rsidR="00F21814">
        <w:t>uper property access</w:t>
      </w:r>
      <w:r>
        <w:t>es</w:t>
      </w:r>
      <w:r w:rsidR="00F21814">
        <w:t xml:space="preserve"> </w:t>
      </w:r>
      <w:r>
        <w:t>are</w:t>
      </w:r>
      <w:r w:rsidR="00F21814">
        <w:t xml:space="preserve"> not permitted in other contexts, and i</w:t>
      </w:r>
      <w:r w:rsidR="009F5E29">
        <w:t>t is not possible to access other kinds of base class members in a super property access.</w:t>
      </w:r>
      <w:r w:rsidR="00885129">
        <w:t xml:space="preserve"> Note that super property accesses are not permitted inside standard function expressions nested in the above constructs because </w:t>
      </w:r>
      <w:r w:rsidR="00885129" w:rsidRPr="00885129">
        <w:rPr>
          <w:rStyle w:val="CodeFragment"/>
        </w:rPr>
        <w:t>this</w:t>
      </w:r>
      <w:r w:rsidR="00885129">
        <w:t xml:space="preserve"> is of type Any in such function expressions.</w:t>
      </w:r>
    </w:p>
    <w:p w14:paraId="5395BFE4" w14:textId="77777777" w:rsidR="0044410D" w:rsidRPr="0044410D" w:rsidRDefault="001F5C71" w:rsidP="006775EF">
      <w:r>
        <w:t>Super property</w:t>
      </w:r>
      <w:r w:rsidR="00AA7E48">
        <w:t xml:space="preserve"> accesses are typically used to access overrid</w:t>
      </w:r>
      <w:r w:rsidR="00E63CD9">
        <w:t xml:space="preserve">den base class member functions </w:t>
      </w:r>
      <w:r w:rsidR="00AA7E48">
        <w:t xml:space="preserve">from derived class member </w:t>
      </w:r>
      <w:r w:rsidR="00E63CD9">
        <w:t>functions</w:t>
      </w:r>
      <w:r w:rsidR="00AA7E48">
        <w:t xml:space="preserve">. For an example of this, see section </w:t>
      </w:r>
      <w:r w:rsidR="00AA7E48">
        <w:fldChar w:fldCharType="begin"/>
      </w:r>
      <w:r w:rsidR="00AA7E48">
        <w:instrText xml:space="preserve"> REF _Ref331172549 \r \h </w:instrText>
      </w:r>
      <w:r w:rsidR="00AA7E48">
        <w:fldChar w:fldCharType="separate"/>
      </w:r>
      <w:r w:rsidR="00B510EF">
        <w:t>8.4.2</w:t>
      </w:r>
      <w:r w:rsidR="00AA7E48">
        <w:fldChar w:fldCharType="end"/>
      </w:r>
      <w:r w:rsidR="00AA7E48">
        <w:t>.</w:t>
      </w:r>
    </w:p>
    <w:p w14:paraId="32EF7B00" w14:textId="77777777" w:rsidR="0044410D" w:rsidRPr="0044410D" w:rsidRDefault="00FC04A3" w:rsidP="006775EF">
      <w:r>
        <w:lastRenderedPageBreak/>
        <w:t>The JavaScript c</w:t>
      </w:r>
      <w:r w:rsidR="001F5C71">
        <w:t>ode generated for a super property</w:t>
      </w:r>
      <w:r>
        <w:t xml:space="preserve"> access is specified in section </w:t>
      </w:r>
      <w:r>
        <w:fldChar w:fldCharType="begin"/>
      </w:r>
      <w:r>
        <w:instrText xml:space="preserve"> REF _Ref332975645 \r \h </w:instrText>
      </w:r>
      <w:r>
        <w:fldChar w:fldCharType="separate"/>
      </w:r>
      <w:r w:rsidR="00B510EF">
        <w:t>8.6.2</w:t>
      </w:r>
      <w:r>
        <w:fldChar w:fldCharType="end"/>
      </w:r>
      <w:r>
        <w:t>.</w:t>
      </w:r>
    </w:p>
    <w:p w14:paraId="284E7B6E" w14:textId="77777777" w:rsidR="0044410D" w:rsidRPr="0044410D" w:rsidRDefault="001F6099" w:rsidP="001F6099">
      <w:pPr>
        <w:pStyle w:val="Heading2"/>
      </w:pPr>
      <w:bookmarkStart w:id="1425" w:name="_Ref327619384"/>
      <w:bookmarkStart w:id="1426" w:name="_Toc402619878"/>
      <w:bookmarkStart w:id="1427" w:name="_Toc401414063"/>
      <w:r>
        <w:t>Funct</w:t>
      </w:r>
      <w:r w:rsidR="00714D01">
        <w:t>ion Expressions</w:t>
      </w:r>
      <w:bookmarkEnd w:id="1425"/>
      <w:bookmarkEnd w:id="1426"/>
      <w:bookmarkEnd w:id="1427"/>
    </w:p>
    <w:p w14:paraId="65E1E8ED" w14:textId="77777777" w:rsidR="0044410D" w:rsidRPr="0044410D" w:rsidRDefault="00CC5920" w:rsidP="00CC5920">
      <w:r>
        <w:t xml:space="preserve">Function expressions are extended from </w:t>
      </w:r>
      <w:r w:rsidR="00C85A52">
        <w:t>JavaScript</w:t>
      </w:r>
      <w:r>
        <w:t xml:space="preserve"> to optionally include parameter and return</w:t>
      </w:r>
      <w:r w:rsidR="009A50FE">
        <w:t xml:space="preserve"> type annotations, and a </w:t>
      </w:r>
      <w:r w:rsidR="00142A51">
        <w:t>new compact form, called arrow function expressions, is introduced.</w:t>
      </w:r>
    </w:p>
    <w:p w14:paraId="26B1AE41" w14:textId="77777777" w:rsidR="0044410D" w:rsidRPr="0044410D" w:rsidRDefault="00142A51" w:rsidP="00142A51">
      <w:pPr>
        <w:pStyle w:val="Grammar"/>
      </w:pPr>
      <w:r w:rsidRPr="00202C82">
        <w:rPr>
          <w:rStyle w:val="Production"/>
        </w:rPr>
        <w:t>FunctionExpression:</w:t>
      </w:r>
      <w:r>
        <w:t xml:space="preserve">  </w:t>
      </w:r>
      <w:r w:rsidRPr="00202C82">
        <w:rPr>
          <w:rStyle w:val="Production"/>
        </w:rPr>
        <w:t>( Modified )</w:t>
      </w:r>
      <w:r w:rsidR="0048218E" w:rsidRPr="0048218E">
        <w:br/>
      </w:r>
      <w:r>
        <w:rPr>
          <w:rStyle w:val="Terminal"/>
        </w:rPr>
        <w:t>function</w:t>
      </w:r>
      <w:r>
        <w:t xml:space="preserve">   </w:t>
      </w:r>
      <w:r w:rsidRPr="00202C82">
        <w:rPr>
          <w:rStyle w:val="Production"/>
        </w:rPr>
        <w:t>Identifier</w:t>
      </w:r>
      <w:r w:rsidR="00D31C46" w:rsidRPr="00D31C46">
        <w:rPr>
          <w:rStyle w:val="Production"/>
          <w:vertAlign w:val="subscript"/>
        </w:rPr>
        <w:t>opt</w:t>
      </w:r>
      <w:r>
        <w:t xml:space="preserve">   </w:t>
      </w:r>
      <w:r w:rsidRPr="00202C82">
        <w:rPr>
          <w:rStyle w:val="Production"/>
        </w:rPr>
        <w:t>CallSignature</w:t>
      </w:r>
      <w:r>
        <w:t xml:space="preserve">   </w:t>
      </w:r>
      <w:r w:rsidRPr="008528E5">
        <w:rPr>
          <w:rStyle w:val="Terminal"/>
        </w:rPr>
        <w:t>{</w:t>
      </w:r>
      <w:r>
        <w:t xml:space="preserve">   </w:t>
      </w:r>
      <w:r w:rsidRPr="00202C82">
        <w:rPr>
          <w:rStyle w:val="Production"/>
        </w:rPr>
        <w:t>FunctionBody</w:t>
      </w:r>
      <w:r>
        <w:t xml:space="preserve">   </w:t>
      </w:r>
      <w:r w:rsidRPr="008528E5">
        <w:rPr>
          <w:rStyle w:val="Terminal"/>
        </w:rPr>
        <w:t>}</w:t>
      </w:r>
    </w:p>
    <w:p w14:paraId="0976CB82" w14:textId="77777777" w:rsidR="0044410D" w:rsidRPr="0044410D" w:rsidRDefault="004117A2" w:rsidP="004117A2">
      <w:pPr>
        <w:pStyle w:val="Grammar"/>
      </w:pPr>
      <w:r w:rsidRPr="00202C82">
        <w:rPr>
          <w:rStyle w:val="Production"/>
        </w:rPr>
        <w:t>AssignmentExpression:</w:t>
      </w:r>
      <w:r>
        <w:t xml:space="preserve">  </w:t>
      </w:r>
      <w:r w:rsidRPr="00202C82">
        <w:rPr>
          <w:rStyle w:val="Production"/>
        </w:rPr>
        <w:t>( Modified )</w:t>
      </w:r>
      <w:r w:rsidR="0048218E" w:rsidRPr="0048218E">
        <w:br/>
      </w:r>
      <w:r>
        <w:t>…</w:t>
      </w:r>
      <w:r w:rsidR="0048218E" w:rsidRPr="0048218E">
        <w:br/>
      </w:r>
      <w:r w:rsidRPr="00202C82">
        <w:rPr>
          <w:rStyle w:val="Production"/>
        </w:rPr>
        <w:t>ArrowFunctionExpression</w:t>
      </w:r>
    </w:p>
    <w:p w14:paraId="2D69F02D" w14:textId="77777777" w:rsidR="0044410D" w:rsidRPr="0044410D" w:rsidRDefault="004117A2" w:rsidP="004117A2">
      <w:pPr>
        <w:pStyle w:val="Grammar"/>
      </w:pPr>
      <w:r w:rsidRPr="00202C82">
        <w:rPr>
          <w:rStyle w:val="Production"/>
        </w:rPr>
        <w:t>ArrowFunctionExpression:</w:t>
      </w:r>
      <w:r w:rsidR="0048218E" w:rsidRPr="0048218E">
        <w:br/>
      </w:r>
      <w:r w:rsidRPr="00202C82">
        <w:rPr>
          <w:rStyle w:val="Production"/>
        </w:rPr>
        <w:t>ArrowFormalParameters</w:t>
      </w:r>
      <w:r>
        <w:t xml:space="preserve">   </w:t>
      </w:r>
      <w:r w:rsidRPr="008528E5">
        <w:rPr>
          <w:rStyle w:val="Terminal"/>
        </w:rPr>
        <w:t>=&gt;</w:t>
      </w:r>
      <w:r>
        <w:t xml:space="preserve">   </w:t>
      </w:r>
      <w:r w:rsidRPr="00202C82">
        <w:rPr>
          <w:rStyle w:val="Production"/>
        </w:rPr>
        <w:t>Block</w:t>
      </w:r>
      <w:r w:rsidR="0048218E" w:rsidRPr="0048218E">
        <w:br/>
      </w:r>
      <w:r w:rsidRPr="00202C82">
        <w:rPr>
          <w:rStyle w:val="Production"/>
        </w:rPr>
        <w:t>ArrowFormalParameters</w:t>
      </w:r>
      <w:r>
        <w:t xml:space="preserve">   </w:t>
      </w:r>
      <w:r w:rsidRPr="008528E5">
        <w:rPr>
          <w:rStyle w:val="Terminal"/>
        </w:rPr>
        <w:t>=&gt;</w:t>
      </w:r>
      <w:r>
        <w:t xml:space="preserve">   </w:t>
      </w:r>
      <w:r w:rsidRPr="00202C82">
        <w:rPr>
          <w:rStyle w:val="Production"/>
        </w:rPr>
        <w:t>AssignmentExpression</w:t>
      </w:r>
    </w:p>
    <w:p w14:paraId="542FBFCB" w14:textId="77777777" w:rsidR="0044410D" w:rsidRPr="0044410D" w:rsidRDefault="004117A2" w:rsidP="004117A2">
      <w:pPr>
        <w:pStyle w:val="Grammar"/>
      </w:pPr>
      <w:r w:rsidRPr="00202C82">
        <w:rPr>
          <w:rStyle w:val="Production"/>
        </w:rPr>
        <w:t>ArrowFormalParameters:</w:t>
      </w:r>
      <w:r w:rsidR="0048218E" w:rsidRPr="0048218E">
        <w:br/>
      </w:r>
      <w:r w:rsidRPr="00202C82">
        <w:rPr>
          <w:rStyle w:val="Production"/>
        </w:rPr>
        <w:t>CallSignature</w:t>
      </w:r>
      <w:r w:rsidR="0048218E" w:rsidRPr="0048218E">
        <w:br/>
      </w:r>
      <w:r w:rsidRPr="00202C82">
        <w:rPr>
          <w:rStyle w:val="Production"/>
        </w:rPr>
        <w:t>Identifier</w:t>
      </w:r>
    </w:p>
    <w:p w14:paraId="46DDB998" w14:textId="77777777" w:rsidR="0044410D" w:rsidRPr="0044410D" w:rsidRDefault="004117A2" w:rsidP="00CC5920">
      <w:r>
        <w:t xml:space="preserve">The terms </w:t>
      </w:r>
      <w:r>
        <w:rPr>
          <w:b/>
          <w:i/>
        </w:rPr>
        <w:t>standard f</w:t>
      </w:r>
      <w:r w:rsidRPr="004117A2">
        <w:rPr>
          <w:b/>
          <w:i/>
        </w:rPr>
        <w:t>unction expression</w:t>
      </w:r>
      <w:r>
        <w:t xml:space="preserve"> and </w:t>
      </w:r>
      <w:r w:rsidRPr="004117A2">
        <w:rPr>
          <w:b/>
          <w:i/>
        </w:rPr>
        <w:t>arrow function expression</w:t>
      </w:r>
      <w:r>
        <w:t xml:space="preserve"> are used to refer to the </w:t>
      </w:r>
      <w:r w:rsidRPr="004117A2">
        <w:rPr>
          <w:rStyle w:val="Production"/>
        </w:rPr>
        <w:t>FunctionExpression</w:t>
      </w:r>
      <w:r>
        <w:t xml:space="preserve"> and </w:t>
      </w:r>
      <w:r>
        <w:rPr>
          <w:rStyle w:val="Production"/>
        </w:rPr>
        <w:t>ArrowFunctionExpression</w:t>
      </w:r>
      <w:r>
        <w:t xml:space="preserve"> forms respectively. When referring to either, the generic term </w:t>
      </w:r>
      <w:r w:rsidRPr="004117A2">
        <w:rPr>
          <w:b/>
          <w:i/>
        </w:rPr>
        <w:t>function expression</w:t>
      </w:r>
      <w:r>
        <w:t xml:space="preserve"> is used.</w:t>
      </w:r>
    </w:p>
    <w:p w14:paraId="4325D6CF" w14:textId="77777777" w:rsidR="0044410D" w:rsidRPr="0044410D" w:rsidRDefault="00B06F96" w:rsidP="00B06F96">
      <w:r>
        <w:t>The type of a function expression is an object type containing a single call signature with parameter and return types inferred from the function expression</w:t>
      </w:r>
      <w:r w:rsidR="008F4735">
        <w:t>'</w:t>
      </w:r>
      <w:r>
        <w:t>s signature and body.</w:t>
      </w:r>
    </w:p>
    <w:p w14:paraId="1DAE8DD5" w14:textId="77777777" w:rsidR="0044410D" w:rsidRPr="0044410D" w:rsidRDefault="00CE5453" w:rsidP="00CC5920">
      <w:r>
        <w:t xml:space="preserve">The descriptions of function declarations provided in section </w:t>
      </w:r>
      <w:r>
        <w:fldChar w:fldCharType="begin"/>
      </w:r>
      <w:r>
        <w:instrText xml:space="preserve"> REF _Ref316213258 \r \h </w:instrText>
      </w:r>
      <w:r>
        <w:fldChar w:fldCharType="separate"/>
      </w:r>
      <w:r w:rsidR="00B510EF">
        <w:t>6.1</w:t>
      </w:r>
      <w:r>
        <w:fldChar w:fldCharType="end"/>
      </w:r>
      <w:r>
        <w:t xml:space="preserve"> apply to function expressions as well, except that function expressions do not support ove</w:t>
      </w:r>
      <w:r w:rsidR="00830A72">
        <w:t>rloading.</w:t>
      </w:r>
    </w:p>
    <w:p w14:paraId="4C83D48F" w14:textId="77777777" w:rsidR="0044410D" w:rsidRPr="0044410D" w:rsidRDefault="00142A51" w:rsidP="00142A51">
      <w:pPr>
        <w:pStyle w:val="Heading3"/>
      </w:pPr>
      <w:bookmarkStart w:id="1428" w:name="_Toc402619879"/>
      <w:bookmarkStart w:id="1429" w:name="_Toc401414064"/>
      <w:r>
        <w:t>Standard Function Expressions</w:t>
      </w:r>
      <w:bookmarkEnd w:id="1428"/>
      <w:bookmarkEnd w:id="1429"/>
    </w:p>
    <w:p w14:paraId="787E43EB" w14:textId="77777777" w:rsidR="0044410D" w:rsidRPr="0044410D" w:rsidRDefault="00332B63" w:rsidP="00B06F96">
      <w:r>
        <w:t xml:space="preserve">Standard function expressions are function expressions written with the </w:t>
      </w:r>
      <w:r w:rsidRPr="002B3A8D">
        <w:rPr>
          <w:rStyle w:val="CodeFragment"/>
        </w:rPr>
        <w:t>function</w:t>
      </w:r>
      <w:r>
        <w:t xml:space="preserve"> keyword.</w:t>
      </w:r>
      <w:r w:rsidR="00E35EE3">
        <w:t xml:space="preserve"> The </w:t>
      </w:r>
      <w:r w:rsidR="00B06F96">
        <w:t xml:space="preserve">type of </w:t>
      </w:r>
      <w:r w:rsidR="00B06F96" w:rsidRPr="002B3A8D">
        <w:rPr>
          <w:rStyle w:val="CodeFragment"/>
        </w:rPr>
        <w:t>this</w:t>
      </w:r>
      <w:r w:rsidR="00B06F96">
        <w:t xml:space="preserve"> in a </w:t>
      </w:r>
      <w:r w:rsidR="00E35EE3">
        <w:t xml:space="preserve">standard </w:t>
      </w:r>
      <w:r w:rsidR="00B06F96">
        <w:t xml:space="preserve">function expression </w:t>
      </w:r>
      <w:r w:rsidR="0019148F">
        <w:t>is the Any type.</w:t>
      </w:r>
    </w:p>
    <w:p w14:paraId="1F0083A3" w14:textId="77777777" w:rsidR="0044410D" w:rsidRPr="0044410D" w:rsidRDefault="00585F8A" w:rsidP="00B06F96">
      <w:r>
        <w:t xml:space="preserve">Standard function expressions are transformed to JavaScript in the same </w:t>
      </w:r>
      <w:r w:rsidR="00FD583C">
        <w:t xml:space="preserve">manner as function declarations (see section </w:t>
      </w:r>
      <w:r w:rsidR="00FD583C">
        <w:fldChar w:fldCharType="begin"/>
      </w:r>
      <w:r w:rsidR="00FD583C">
        <w:instrText xml:space="preserve"> REF _Ref332892747 \r \h </w:instrText>
      </w:r>
      <w:r w:rsidR="00FD583C">
        <w:fldChar w:fldCharType="separate"/>
      </w:r>
      <w:r w:rsidR="00B510EF">
        <w:t>6.5</w:t>
      </w:r>
      <w:r w:rsidR="00FD583C">
        <w:fldChar w:fldCharType="end"/>
      </w:r>
      <w:r w:rsidR="00DC1E7F">
        <w:t>).</w:t>
      </w:r>
    </w:p>
    <w:p w14:paraId="71C6C207" w14:textId="77777777" w:rsidR="0044410D" w:rsidRPr="0044410D" w:rsidRDefault="00E97172" w:rsidP="00E97172">
      <w:pPr>
        <w:pStyle w:val="Heading3"/>
      </w:pPr>
      <w:bookmarkStart w:id="1430" w:name="_Ref325964866"/>
      <w:bookmarkStart w:id="1431" w:name="_Toc402619880"/>
      <w:bookmarkStart w:id="1432" w:name="_Toc401414065"/>
      <w:r>
        <w:t>Arrow Function Expressions</w:t>
      </w:r>
      <w:bookmarkEnd w:id="1430"/>
      <w:bookmarkEnd w:id="1431"/>
      <w:bookmarkEnd w:id="1432"/>
    </w:p>
    <w:p w14:paraId="710E811F" w14:textId="77777777" w:rsidR="0044410D" w:rsidRPr="0044410D" w:rsidRDefault="003C5236" w:rsidP="00E97172">
      <w:r>
        <w:t>TypeScript</w:t>
      </w:r>
      <w:r w:rsidR="00E97172">
        <w:t xml:space="preserve"> supports </w:t>
      </w:r>
      <w:r w:rsidR="00E97172" w:rsidRPr="003D2696">
        <w:rPr>
          <w:b/>
          <w:i/>
        </w:rPr>
        <w:t>arrow function expressions</w:t>
      </w:r>
      <w:r w:rsidR="00A94466">
        <w:t xml:space="preserve">, a </w:t>
      </w:r>
      <w:r w:rsidR="00E97172">
        <w:t xml:space="preserve">new feature </w:t>
      </w:r>
      <w:r w:rsidR="00A94466">
        <w:t xml:space="preserve">planned </w:t>
      </w:r>
      <w:r w:rsidR="00E97172">
        <w:t xml:space="preserve">for ECMAScript 6. Arrow function expressions are a compact form of function expressions that omit the </w:t>
      </w:r>
      <w:r w:rsidR="00E97172" w:rsidRPr="002B3A8D">
        <w:rPr>
          <w:rStyle w:val="CodeFragment"/>
        </w:rPr>
        <w:t>function</w:t>
      </w:r>
      <w:r w:rsidR="00E97172">
        <w:t xml:space="preserve"> keyword and have lexical scoping of </w:t>
      </w:r>
      <w:r w:rsidR="00E97172" w:rsidRPr="002B3A8D">
        <w:rPr>
          <w:rStyle w:val="CodeFragment"/>
        </w:rPr>
        <w:t>this</w:t>
      </w:r>
      <w:r w:rsidR="00E97172">
        <w:t>.</w:t>
      </w:r>
    </w:p>
    <w:p w14:paraId="547C88C2" w14:textId="77777777" w:rsidR="0044410D" w:rsidRPr="0044410D" w:rsidRDefault="006E59E8" w:rsidP="00E97172">
      <w:r>
        <w:t>A</w:t>
      </w:r>
      <w:r w:rsidR="00E97172">
        <w:t>n arrow function expression</w:t>
      </w:r>
      <w:r>
        <w:t xml:space="preserve"> of the form</w:t>
      </w:r>
    </w:p>
    <w:p w14:paraId="4897561D" w14:textId="77777777" w:rsidR="0044410D" w:rsidRPr="0044410D" w:rsidRDefault="00A742A6" w:rsidP="00202C82">
      <w:pPr>
        <w:pStyle w:val="Code"/>
      </w:pPr>
      <w:r>
        <w:lastRenderedPageBreak/>
        <w:t>( ... ) =&gt; expr</w:t>
      </w:r>
    </w:p>
    <w:p w14:paraId="70CF75FE" w14:textId="77777777" w:rsidR="0044410D" w:rsidRPr="0044410D" w:rsidRDefault="006E59E8" w:rsidP="00E97172">
      <w:r>
        <w:t>is exactly equivalent to</w:t>
      </w:r>
    </w:p>
    <w:p w14:paraId="61EE7AD8" w14:textId="77777777" w:rsidR="0044410D" w:rsidRPr="0044410D" w:rsidRDefault="00A742A6" w:rsidP="00D55E3B">
      <w:pPr>
        <w:pStyle w:val="Code"/>
      </w:pPr>
      <w:r>
        <w:t>( ... )</w:t>
      </w:r>
      <w:r w:rsidR="006E59E8" w:rsidRPr="00D55E3B">
        <w:t xml:space="preserve"> =&gt; { </w:t>
      </w:r>
      <w:r w:rsidR="006E59E8" w:rsidRPr="00D55E3B">
        <w:rPr>
          <w:color w:val="0000FF"/>
          <w:highlight w:val="white"/>
        </w:rPr>
        <w:t>return</w:t>
      </w:r>
      <w:r>
        <w:t xml:space="preserve"> expr</w:t>
      </w:r>
      <w:r w:rsidR="006E59E8" w:rsidRPr="00D55E3B">
        <w:t xml:space="preserve"> ; }</w:t>
      </w:r>
    </w:p>
    <w:p w14:paraId="14EBAE20" w14:textId="77777777" w:rsidR="0044410D" w:rsidRPr="0044410D" w:rsidRDefault="006E59E8" w:rsidP="00E97172">
      <w:r>
        <w:t>Furthermore, arrow function expressions of the forms</w:t>
      </w:r>
    </w:p>
    <w:p w14:paraId="3083CC8E" w14:textId="77777777" w:rsidR="0044410D" w:rsidRPr="0044410D" w:rsidRDefault="00A742A6" w:rsidP="00D55E3B">
      <w:pPr>
        <w:pStyle w:val="Code"/>
      </w:pPr>
      <w:r>
        <w:t>id =&gt; { ... }</w:t>
      </w:r>
      <w:r w:rsidR="0048218E" w:rsidRPr="0048218E">
        <w:br/>
      </w:r>
      <w:r>
        <w:t>id</w:t>
      </w:r>
      <w:r w:rsidR="006E59E8" w:rsidRPr="00D55E3B">
        <w:t xml:space="preserve"> =&gt; </w:t>
      </w:r>
      <w:r>
        <w:t>expr</w:t>
      </w:r>
    </w:p>
    <w:p w14:paraId="4B4B2FA3" w14:textId="77777777" w:rsidR="0044410D" w:rsidRPr="0044410D" w:rsidRDefault="006E59E8" w:rsidP="006E59E8">
      <w:r>
        <w:t>are exactly equivalent to</w:t>
      </w:r>
    </w:p>
    <w:p w14:paraId="1E6F6811" w14:textId="77777777" w:rsidR="0044410D" w:rsidRPr="0044410D" w:rsidRDefault="006E59E8" w:rsidP="00D55E3B">
      <w:pPr>
        <w:pStyle w:val="Code"/>
      </w:pPr>
      <w:r w:rsidRPr="00D55E3B">
        <w:t xml:space="preserve">( </w:t>
      </w:r>
      <w:r w:rsidR="00A742A6">
        <w:t>id ) =&gt; { ... }</w:t>
      </w:r>
      <w:r w:rsidR="0048218E" w:rsidRPr="0048218E">
        <w:br/>
      </w:r>
      <w:r w:rsidRPr="00D55E3B">
        <w:t xml:space="preserve">( </w:t>
      </w:r>
      <w:r w:rsidR="00A742A6">
        <w:t>id ) =&gt; expr</w:t>
      </w:r>
    </w:p>
    <w:p w14:paraId="32F82493" w14:textId="77777777" w:rsidR="0044410D" w:rsidRPr="0044410D" w:rsidRDefault="00E97172" w:rsidP="00E97172">
      <w:r>
        <w:t>Thus, the following examples are all equivalent:</w:t>
      </w:r>
    </w:p>
    <w:p w14:paraId="749FF16B" w14:textId="77777777" w:rsidR="0044410D" w:rsidRPr="0044410D" w:rsidRDefault="00E97172" w:rsidP="00E97172">
      <w:pPr>
        <w:pStyle w:val="Code"/>
      </w:pPr>
      <w:r>
        <w:t xml:space="preserve">(x) =&gt; { </w:t>
      </w:r>
      <w:r w:rsidRPr="00783E3D">
        <w:rPr>
          <w:color w:val="0000FF"/>
          <w:highlight w:val="white"/>
        </w:rPr>
        <w:t>return</w:t>
      </w:r>
      <w:r>
        <w:t xml:space="preserve"> Math.sin(x); }</w:t>
      </w:r>
      <w:r w:rsidR="0048218E" w:rsidRPr="0048218E">
        <w:br/>
      </w:r>
      <w:r>
        <w:t>(x) =&gt; Math.sin(x)</w:t>
      </w:r>
      <w:r w:rsidR="0048218E" w:rsidRPr="0048218E">
        <w:br/>
      </w:r>
      <w:r>
        <w:t xml:space="preserve">x =&gt; { </w:t>
      </w:r>
      <w:r w:rsidRPr="00783E3D">
        <w:rPr>
          <w:color w:val="0000FF"/>
          <w:highlight w:val="white"/>
        </w:rPr>
        <w:t>return</w:t>
      </w:r>
      <w:r>
        <w:t xml:space="preserve"> Math.sin(x); }</w:t>
      </w:r>
      <w:r w:rsidR="0048218E" w:rsidRPr="0048218E">
        <w:br/>
      </w:r>
      <w:r>
        <w:t>x =&gt; Math.sin(x)</w:t>
      </w:r>
    </w:p>
    <w:p w14:paraId="36FD83CB" w14:textId="77777777" w:rsidR="0044410D" w:rsidRPr="0044410D" w:rsidRDefault="00E97172" w:rsidP="00E97172">
      <w:r>
        <w:t>A</w:t>
      </w:r>
      <w:r w:rsidRPr="00755A14">
        <w:t xml:space="preserve"> </w:t>
      </w:r>
      <w:r>
        <w:t xml:space="preserve">function expression using the </w:t>
      </w:r>
      <w:r w:rsidRPr="002B3A8D">
        <w:rPr>
          <w:rStyle w:val="CodeFragment"/>
        </w:rPr>
        <w:t>function</w:t>
      </w:r>
      <w:r>
        <w:t xml:space="preserve"> keyword</w:t>
      </w:r>
      <w:r w:rsidRPr="00755A14">
        <w:t xml:space="preserve"> in</w:t>
      </w:r>
      <w:r>
        <w:t xml:space="preserve">troduces a new dynamically bound </w:t>
      </w:r>
      <w:r w:rsidRPr="002B3A8D">
        <w:rPr>
          <w:rStyle w:val="CodeFragment"/>
        </w:rPr>
        <w:t>this</w:t>
      </w:r>
      <w:r>
        <w:t>, whereas an arrow function expression</w:t>
      </w:r>
      <w:r w:rsidRPr="00755A14">
        <w:t xml:space="preserve"> </w:t>
      </w:r>
      <w:r w:rsidR="005802E6">
        <w:t>preserves</w:t>
      </w:r>
      <w:r>
        <w:t xml:space="preserve"> the </w:t>
      </w:r>
      <w:r w:rsidRPr="002B3A8D">
        <w:rPr>
          <w:rStyle w:val="CodeFragment"/>
        </w:rPr>
        <w:t>this</w:t>
      </w:r>
      <w:r>
        <w:t xml:space="preserve"> of its enclosing context. Arrow function expressions are particularly</w:t>
      </w:r>
      <w:r w:rsidR="00EE433C">
        <w:t xml:space="preserve"> useful for </w:t>
      </w:r>
      <w:r w:rsidR="00582558">
        <w:t xml:space="preserve">writing </w:t>
      </w:r>
      <w:r w:rsidR="00EE433C">
        <w:t>callback</w:t>
      </w:r>
      <w:r w:rsidR="005802E6">
        <w:t xml:space="preserve">s, which otherwise </w:t>
      </w:r>
      <w:r w:rsidR="0091332D">
        <w:t>often</w:t>
      </w:r>
      <w:r w:rsidR="005802E6">
        <w:t xml:space="preserve"> have a</w:t>
      </w:r>
      <w:r w:rsidR="0091332D">
        <w:t>n undefined or unexpected</w:t>
      </w:r>
      <w:r w:rsidR="005802E6">
        <w:t xml:space="preserve"> </w:t>
      </w:r>
      <w:r w:rsidR="005802E6" w:rsidRPr="002B3A8D">
        <w:rPr>
          <w:rStyle w:val="CodeFragment"/>
        </w:rPr>
        <w:t>this</w:t>
      </w:r>
      <w:r w:rsidR="005802E6">
        <w:t>.</w:t>
      </w:r>
    </w:p>
    <w:p w14:paraId="36B5C835" w14:textId="77777777" w:rsidR="0044410D" w:rsidRPr="0044410D" w:rsidRDefault="005802E6" w:rsidP="00E97172">
      <w:r>
        <w:t>In the example</w:t>
      </w:r>
    </w:p>
    <w:p w14:paraId="76CE5B56" w14:textId="77777777" w:rsidR="0044410D" w:rsidRPr="0044410D" w:rsidRDefault="00D92692" w:rsidP="00D92692">
      <w:pPr>
        <w:pStyle w:val="Code"/>
        <w:rPr>
          <w:highlight w:val="white"/>
        </w:rPr>
      </w:pPr>
      <w:r w:rsidRPr="00D92692">
        <w:rPr>
          <w:color w:val="0000FF"/>
          <w:highlight w:val="white"/>
        </w:rPr>
        <w:t>class</w:t>
      </w:r>
      <w:r>
        <w:rPr>
          <w:highlight w:val="white"/>
        </w:rPr>
        <w:t xml:space="preserve"> Messenger {</w:t>
      </w:r>
      <w:r w:rsidR="0048218E" w:rsidRPr="0048218E">
        <w:rPr>
          <w:highlight w:val="white"/>
        </w:rPr>
        <w:br/>
      </w:r>
      <w:r>
        <w:rPr>
          <w:highlight w:val="white"/>
        </w:rPr>
        <w:t xml:space="preserve">    message = </w:t>
      </w:r>
      <w:r w:rsidR="008F4735">
        <w:rPr>
          <w:color w:val="800000"/>
          <w:highlight w:val="white"/>
        </w:rPr>
        <w:t>"</w:t>
      </w:r>
      <w:r>
        <w:rPr>
          <w:color w:val="800000"/>
          <w:highlight w:val="white"/>
        </w:rPr>
        <w:t>Hello World</w:t>
      </w:r>
      <w:r w:rsidR="008F4735">
        <w:rPr>
          <w:color w:val="800000"/>
          <w:highlight w:val="white"/>
        </w:rPr>
        <w:t>"</w:t>
      </w:r>
      <w:r>
        <w:rPr>
          <w:highlight w:val="white"/>
        </w:rPr>
        <w:t>;</w:t>
      </w:r>
      <w:r w:rsidR="0048218E" w:rsidRPr="0048218E">
        <w:rPr>
          <w:highlight w:val="white"/>
        </w:rPr>
        <w:br/>
      </w:r>
      <w:r>
        <w:rPr>
          <w:highlight w:val="white"/>
        </w:rPr>
        <w:t xml:space="preserve">    start() {</w:t>
      </w:r>
      <w:r w:rsidR="0048218E" w:rsidRPr="0048218E">
        <w:rPr>
          <w:highlight w:val="white"/>
        </w:rPr>
        <w:br/>
      </w:r>
      <w:r>
        <w:rPr>
          <w:highlight w:val="white"/>
        </w:rPr>
        <w:t xml:space="preserve">        setTimeout(() =&gt; alert(</w:t>
      </w:r>
      <w:r w:rsidRPr="005802E6">
        <w:rPr>
          <w:color w:val="0000FF"/>
          <w:highlight w:val="white"/>
        </w:rPr>
        <w:t>this</w:t>
      </w:r>
      <w:r>
        <w:rPr>
          <w:highlight w:val="white"/>
        </w:rPr>
        <w:t xml:space="preserve">.message), </w:t>
      </w:r>
      <w:r>
        <w:rPr>
          <w:color w:val="800000"/>
          <w:highlight w:val="white"/>
        </w:rPr>
        <w:t>3000</w:t>
      </w:r>
      <w:r w:rsidR="00EC4F54">
        <w:rPr>
          <w:highlight w:val="white"/>
        </w:rPr>
        <w:t>);</w:t>
      </w:r>
      <w:r w:rsidR="0048218E" w:rsidRPr="0048218E">
        <w:rPr>
          <w:highlight w:val="white"/>
        </w:rPr>
        <w:br/>
      </w:r>
      <w:r w:rsidR="00EC4F54">
        <w:rPr>
          <w:highlight w:val="white"/>
        </w:rPr>
        <w:t xml:space="preserve">    }</w:t>
      </w:r>
      <w:r w:rsidR="0048218E" w:rsidRPr="0048218E">
        <w:rPr>
          <w:highlight w:val="white"/>
        </w:rPr>
        <w:br/>
      </w:r>
      <w:r w:rsidR="00EC4F54">
        <w:rPr>
          <w:highlight w:val="white"/>
        </w:rPr>
        <w:t>};</w:t>
      </w:r>
    </w:p>
    <w:p w14:paraId="6592FA63" w14:textId="77777777" w:rsidR="0044410D" w:rsidRPr="0044410D" w:rsidRDefault="00D92692" w:rsidP="00D92692">
      <w:pPr>
        <w:pStyle w:val="Code"/>
        <w:rPr>
          <w:highlight w:val="white"/>
        </w:rPr>
      </w:pPr>
      <w:r w:rsidRPr="00D92692">
        <w:rPr>
          <w:color w:val="0000FF"/>
          <w:highlight w:val="white"/>
        </w:rPr>
        <w:t>var</w:t>
      </w:r>
      <w:r>
        <w:rPr>
          <w:highlight w:val="white"/>
        </w:rPr>
        <w:t xml:space="preserve"> messenger = </w:t>
      </w:r>
      <w:r w:rsidRPr="00D92692">
        <w:rPr>
          <w:color w:val="0000FF"/>
          <w:highlight w:val="white"/>
        </w:rPr>
        <w:t>new</w:t>
      </w:r>
      <w:r>
        <w:rPr>
          <w:highlight w:val="white"/>
        </w:rPr>
        <w:t xml:space="preserve"> Messenger();</w:t>
      </w:r>
      <w:r w:rsidR="0048218E" w:rsidRPr="0048218E">
        <w:rPr>
          <w:highlight w:val="white"/>
        </w:rPr>
        <w:br/>
      </w:r>
      <w:r>
        <w:rPr>
          <w:highlight w:val="white"/>
        </w:rPr>
        <w:t>messenger.start();</w:t>
      </w:r>
    </w:p>
    <w:p w14:paraId="529C8374" w14:textId="77777777" w:rsidR="0044410D" w:rsidRPr="0044410D" w:rsidRDefault="005802E6" w:rsidP="005802E6">
      <w:pPr>
        <w:rPr>
          <w:highlight w:val="white"/>
        </w:rPr>
      </w:pPr>
      <w:r>
        <w:rPr>
          <w:highlight w:val="white"/>
        </w:rPr>
        <w:t xml:space="preserve">the use of an arrow function expression causes the callback to have the same </w:t>
      </w:r>
      <w:r w:rsidRPr="002B3A8D">
        <w:rPr>
          <w:rStyle w:val="CodeFragment"/>
          <w:highlight w:val="white"/>
        </w:rPr>
        <w:t>this</w:t>
      </w:r>
      <w:r>
        <w:rPr>
          <w:highlight w:val="white"/>
        </w:rPr>
        <w:t xml:space="preserve"> as the surrounding </w:t>
      </w:r>
      <w:r w:rsidR="008F4735">
        <w:rPr>
          <w:highlight w:val="white"/>
        </w:rPr>
        <w:t>'</w:t>
      </w:r>
      <w:r>
        <w:rPr>
          <w:highlight w:val="white"/>
        </w:rPr>
        <w:t>start</w:t>
      </w:r>
      <w:r w:rsidR="008F4735">
        <w:rPr>
          <w:highlight w:val="white"/>
        </w:rPr>
        <w:t>'</w:t>
      </w:r>
      <w:r>
        <w:rPr>
          <w:highlight w:val="white"/>
        </w:rPr>
        <w:t xml:space="preserve"> </w:t>
      </w:r>
      <w:r w:rsidR="00D92692">
        <w:rPr>
          <w:highlight w:val="white"/>
        </w:rPr>
        <w:t>method</w:t>
      </w:r>
      <w:r>
        <w:rPr>
          <w:highlight w:val="white"/>
        </w:rPr>
        <w:t xml:space="preserve">. </w:t>
      </w:r>
      <w:r w:rsidR="009C0987">
        <w:rPr>
          <w:highlight w:val="white"/>
        </w:rPr>
        <w:t>Writing the callback as a standard</w:t>
      </w:r>
      <w:r>
        <w:rPr>
          <w:highlight w:val="white"/>
        </w:rPr>
        <w:t xml:space="preserve"> </w:t>
      </w:r>
      <w:r w:rsidRPr="005802E6">
        <w:rPr>
          <w:highlight w:val="white"/>
        </w:rPr>
        <w:t>function</w:t>
      </w:r>
      <w:r>
        <w:rPr>
          <w:highlight w:val="white"/>
        </w:rPr>
        <w:t xml:space="preserve"> expression </w:t>
      </w:r>
      <w:r w:rsidR="000E75AE">
        <w:rPr>
          <w:highlight w:val="white"/>
        </w:rPr>
        <w:t>it becomes necessary to</w:t>
      </w:r>
      <w:r w:rsidR="005E2FC9">
        <w:rPr>
          <w:highlight w:val="white"/>
        </w:rPr>
        <w:t xml:space="preserve"> manually arrange access to the surrounding </w:t>
      </w:r>
      <w:r w:rsidR="005E2FC9" w:rsidRPr="002B3A8D">
        <w:rPr>
          <w:rStyle w:val="CodeFragment"/>
          <w:highlight w:val="white"/>
        </w:rPr>
        <w:t>this</w:t>
      </w:r>
      <w:r w:rsidR="005E2FC9">
        <w:rPr>
          <w:highlight w:val="white"/>
        </w:rPr>
        <w:t>, for example by copying it into a local variable:</w:t>
      </w:r>
    </w:p>
    <w:p w14:paraId="596BCAA9" w14:textId="77777777" w:rsidR="0044410D" w:rsidRPr="0044410D" w:rsidRDefault="00D92692" w:rsidP="00D92692">
      <w:pPr>
        <w:pStyle w:val="Code"/>
        <w:rPr>
          <w:highlight w:val="white"/>
        </w:rPr>
      </w:pPr>
      <w:r w:rsidRPr="00D92692">
        <w:rPr>
          <w:color w:val="0000FF"/>
          <w:highlight w:val="white"/>
        </w:rPr>
        <w:t>class</w:t>
      </w:r>
      <w:r>
        <w:rPr>
          <w:highlight w:val="white"/>
        </w:rPr>
        <w:t xml:space="preserve"> Messenger {</w:t>
      </w:r>
      <w:r w:rsidR="0048218E" w:rsidRPr="0048218E">
        <w:rPr>
          <w:highlight w:val="white"/>
        </w:rPr>
        <w:br/>
      </w:r>
      <w:r>
        <w:rPr>
          <w:highlight w:val="white"/>
        </w:rPr>
        <w:t xml:space="preserve">    message = </w:t>
      </w:r>
      <w:r w:rsidR="008F4735">
        <w:rPr>
          <w:color w:val="800000"/>
          <w:highlight w:val="white"/>
        </w:rPr>
        <w:t>"</w:t>
      </w:r>
      <w:r>
        <w:rPr>
          <w:color w:val="800000"/>
          <w:highlight w:val="white"/>
        </w:rPr>
        <w:t>Hello World</w:t>
      </w:r>
      <w:r w:rsidR="008F4735">
        <w:rPr>
          <w:color w:val="800000"/>
          <w:highlight w:val="white"/>
        </w:rPr>
        <w:t>"</w:t>
      </w:r>
      <w:r>
        <w:rPr>
          <w:highlight w:val="white"/>
        </w:rPr>
        <w:t>;</w:t>
      </w:r>
      <w:r w:rsidR="0048218E" w:rsidRPr="0048218E">
        <w:rPr>
          <w:highlight w:val="white"/>
        </w:rPr>
        <w:br/>
      </w:r>
      <w:r>
        <w:rPr>
          <w:highlight w:val="white"/>
        </w:rPr>
        <w:t xml:space="preserve">    start() {</w:t>
      </w:r>
      <w:r w:rsidR="0048218E" w:rsidRPr="0048218E">
        <w:rPr>
          <w:highlight w:val="white"/>
        </w:rPr>
        <w:br/>
      </w:r>
      <w:r>
        <w:rPr>
          <w:highlight w:val="white"/>
        </w:rPr>
        <w:t xml:space="preserve">        </w:t>
      </w:r>
      <w:r w:rsidRPr="00D92692">
        <w:rPr>
          <w:color w:val="0000FF"/>
          <w:highlight w:val="white"/>
        </w:rPr>
        <w:t>var</w:t>
      </w:r>
      <w:r>
        <w:rPr>
          <w:highlight w:val="white"/>
        </w:rPr>
        <w:t xml:space="preserve"> _this = </w:t>
      </w:r>
      <w:r w:rsidRPr="00D92692">
        <w:rPr>
          <w:color w:val="0000FF"/>
          <w:highlight w:val="white"/>
        </w:rPr>
        <w:t>this</w:t>
      </w:r>
      <w:r>
        <w:rPr>
          <w:highlight w:val="white"/>
        </w:rPr>
        <w:t>;</w:t>
      </w:r>
      <w:r w:rsidR="0048218E" w:rsidRPr="0048218E">
        <w:rPr>
          <w:highlight w:val="white"/>
        </w:rPr>
        <w:br/>
      </w:r>
      <w:r>
        <w:rPr>
          <w:highlight w:val="white"/>
        </w:rPr>
        <w:t xml:space="preserve">        setTimeout(</w:t>
      </w:r>
      <w:r w:rsidRPr="00D92692">
        <w:rPr>
          <w:color w:val="0000FF"/>
          <w:highlight w:val="white"/>
        </w:rPr>
        <w:t>function</w:t>
      </w:r>
      <w:r>
        <w:rPr>
          <w:highlight w:val="white"/>
        </w:rPr>
        <w:t>() { alert(</w:t>
      </w:r>
      <w:r w:rsidRPr="00D92692">
        <w:rPr>
          <w:highlight w:val="white"/>
        </w:rPr>
        <w:t>_this.m</w:t>
      </w:r>
      <w:r>
        <w:rPr>
          <w:highlight w:val="white"/>
        </w:rPr>
        <w:t xml:space="preserve">essage); }, </w:t>
      </w:r>
      <w:r>
        <w:rPr>
          <w:color w:val="800000"/>
          <w:highlight w:val="white"/>
        </w:rPr>
        <w:t>3000</w:t>
      </w:r>
      <w:r w:rsidR="00EC4F54">
        <w:rPr>
          <w:highlight w:val="white"/>
        </w:rPr>
        <w:t>);</w:t>
      </w:r>
      <w:r w:rsidR="0048218E" w:rsidRPr="0048218E">
        <w:rPr>
          <w:highlight w:val="white"/>
        </w:rPr>
        <w:br/>
      </w:r>
      <w:r w:rsidR="00EC4F54">
        <w:rPr>
          <w:highlight w:val="white"/>
        </w:rPr>
        <w:t xml:space="preserve">    }</w:t>
      </w:r>
      <w:r w:rsidR="0048218E" w:rsidRPr="0048218E">
        <w:rPr>
          <w:highlight w:val="white"/>
        </w:rPr>
        <w:br/>
      </w:r>
      <w:r w:rsidR="00EC4F54">
        <w:rPr>
          <w:highlight w:val="white"/>
        </w:rPr>
        <w:t>};</w:t>
      </w:r>
    </w:p>
    <w:p w14:paraId="174AA737" w14:textId="77777777" w:rsidR="0044410D" w:rsidRPr="0044410D" w:rsidRDefault="00D92692" w:rsidP="00D92692">
      <w:pPr>
        <w:pStyle w:val="Code"/>
        <w:rPr>
          <w:highlight w:val="white"/>
        </w:rPr>
      </w:pPr>
      <w:r w:rsidRPr="00D92692">
        <w:rPr>
          <w:color w:val="0000FF"/>
          <w:highlight w:val="white"/>
        </w:rPr>
        <w:lastRenderedPageBreak/>
        <w:t>var</w:t>
      </w:r>
      <w:r>
        <w:rPr>
          <w:highlight w:val="white"/>
        </w:rPr>
        <w:t xml:space="preserve"> messenger = </w:t>
      </w:r>
      <w:r w:rsidRPr="00D92692">
        <w:rPr>
          <w:color w:val="0000FF"/>
          <w:highlight w:val="white"/>
        </w:rPr>
        <w:t>new</w:t>
      </w:r>
      <w:r>
        <w:rPr>
          <w:highlight w:val="white"/>
        </w:rPr>
        <w:t xml:space="preserve"> Messenger();</w:t>
      </w:r>
      <w:r w:rsidR="0048218E" w:rsidRPr="0048218E">
        <w:rPr>
          <w:highlight w:val="white"/>
        </w:rPr>
        <w:br/>
      </w:r>
      <w:r>
        <w:rPr>
          <w:highlight w:val="white"/>
        </w:rPr>
        <w:t>messenger.start();</w:t>
      </w:r>
    </w:p>
    <w:p w14:paraId="25FD9916" w14:textId="77777777" w:rsidR="0044410D" w:rsidRPr="0044410D" w:rsidRDefault="005802E6" w:rsidP="00E97172">
      <w:r>
        <w:t xml:space="preserve">The </w:t>
      </w:r>
      <w:r w:rsidR="003C5236">
        <w:t>TypeScript</w:t>
      </w:r>
      <w:r>
        <w:t xml:space="preserve"> compiler </w:t>
      </w:r>
      <w:r w:rsidR="000E75AE">
        <w:t>applies</w:t>
      </w:r>
      <w:r w:rsidR="005E2FC9">
        <w:t xml:space="preserve"> </w:t>
      </w:r>
      <w:r w:rsidR="009C0987">
        <w:t>this type of</w:t>
      </w:r>
      <w:r>
        <w:t xml:space="preserve"> </w:t>
      </w:r>
      <w:r w:rsidR="00682EA2">
        <w:t xml:space="preserve">transformation </w:t>
      </w:r>
      <w:r w:rsidR="00244D00">
        <w:t>to</w:t>
      </w:r>
      <w:r w:rsidR="00682EA2">
        <w:t xml:space="preserve"> </w:t>
      </w:r>
      <w:r w:rsidR="00244D00">
        <w:t>rewrite</w:t>
      </w:r>
      <w:r w:rsidR="005E2FC9">
        <w:t xml:space="preserve"> </w:t>
      </w:r>
      <w:r w:rsidR="00682EA2">
        <w:t xml:space="preserve">arrow function expressions into </w:t>
      </w:r>
      <w:r w:rsidR="00244D00">
        <w:t>standard</w:t>
      </w:r>
      <w:r w:rsidR="00682EA2">
        <w:t xml:space="preserve"> function express</w:t>
      </w:r>
      <w:r w:rsidR="00244D00">
        <w:t>ions</w:t>
      </w:r>
      <w:r w:rsidR="00682EA2">
        <w:t>.</w:t>
      </w:r>
    </w:p>
    <w:p w14:paraId="0CE6AC00" w14:textId="77777777" w:rsidR="0044410D" w:rsidRPr="0044410D" w:rsidRDefault="00B803B4" w:rsidP="00E97172">
      <w:r>
        <w:t>A</w:t>
      </w:r>
      <w:r w:rsidR="000C165E" w:rsidRPr="00B803B4">
        <w:t xml:space="preserve"> construct </w:t>
      </w:r>
      <w:r>
        <w:t>of the form</w:t>
      </w:r>
    </w:p>
    <w:p w14:paraId="086128A9" w14:textId="77777777" w:rsidR="0044410D" w:rsidRPr="0044410D" w:rsidRDefault="000C165E" w:rsidP="00B803B4">
      <w:pPr>
        <w:pStyle w:val="Code"/>
      </w:pPr>
      <w:r w:rsidRPr="00D55E3B">
        <w:t>&lt;</w:t>
      </w:r>
      <w:r w:rsidR="00B803B4" w:rsidRPr="00D55E3B">
        <w:t xml:space="preserve"> </w:t>
      </w:r>
      <w:r w:rsidR="00A742A6">
        <w:t>T</w:t>
      </w:r>
      <w:r w:rsidR="00B803B4" w:rsidRPr="00D55E3B">
        <w:t xml:space="preserve"> </w:t>
      </w:r>
      <w:r w:rsidRPr="00D55E3B">
        <w:t>&gt;</w:t>
      </w:r>
      <w:r w:rsidR="00B803B4" w:rsidRPr="00D55E3B">
        <w:t xml:space="preserve"> ( </w:t>
      </w:r>
      <w:r w:rsidR="00A742A6">
        <w:t>...</w:t>
      </w:r>
      <w:r w:rsidR="00B803B4" w:rsidRPr="00D55E3B">
        <w:t xml:space="preserve"> </w:t>
      </w:r>
      <w:r w:rsidRPr="00D55E3B">
        <w:t>) =&gt; {</w:t>
      </w:r>
      <w:r w:rsidR="00B803B4" w:rsidRPr="00D55E3B">
        <w:t xml:space="preserve"> ... </w:t>
      </w:r>
      <w:r w:rsidRPr="00D55E3B">
        <w:t>}</w:t>
      </w:r>
    </w:p>
    <w:p w14:paraId="126198C4" w14:textId="77777777" w:rsidR="0044410D" w:rsidRPr="0044410D" w:rsidRDefault="000C165E" w:rsidP="00E97172">
      <w:r w:rsidRPr="00B803B4">
        <w:t xml:space="preserve">could be </w:t>
      </w:r>
      <w:r w:rsidR="00B803B4">
        <w:t xml:space="preserve">parsed as </w:t>
      </w:r>
      <w:r w:rsidRPr="00B803B4">
        <w:t>an arrow function expression with a type parameter or a type assertion applied to an arrow fu</w:t>
      </w:r>
      <w:r w:rsidR="00C52CEC" w:rsidRPr="00B803B4">
        <w:t>nction with no type parameter. It is r</w:t>
      </w:r>
      <w:r w:rsidRPr="00B803B4">
        <w:t xml:space="preserve">esolved as the former, </w:t>
      </w:r>
      <w:r w:rsidR="00C52CEC" w:rsidRPr="00B803B4">
        <w:t xml:space="preserve">but </w:t>
      </w:r>
      <w:r w:rsidR="00B803B4">
        <w:t>parentheses can be used to select the latter meaning:</w:t>
      </w:r>
    </w:p>
    <w:p w14:paraId="452E419D" w14:textId="77777777" w:rsidR="0044410D" w:rsidRPr="0044410D" w:rsidRDefault="00B803B4" w:rsidP="00EF118F">
      <w:pPr>
        <w:pStyle w:val="Code"/>
      </w:pPr>
      <w:r w:rsidRPr="00D55E3B">
        <w:t xml:space="preserve">&lt; </w:t>
      </w:r>
      <w:r w:rsidR="00A742A6">
        <w:t>T</w:t>
      </w:r>
      <w:r w:rsidRPr="00D55E3B">
        <w:t xml:space="preserve"> &gt; ( ( </w:t>
      </w:r>
      <w:r w:rsidR="00A742A6">
        <w:t>...</w:t>
      </w:r>
      <w:r w:rsidRPr="00D55E3B">
        <w:t xml:space="preserve"> ) =&gt; { ... } )</w:t>
      </w:r>
    </w:p>
    <w:p w14:paraId="1A97F689" w14:textId="77777777" w:rsidR="0044410D" w:rsidRPr="0044410D" w:rsidRDefault="00EF118F" w:rsidP="00EF118F">
      <w:pPr>
        <w:pStyle w:val="Heading3"/>
      </w:pPr>
      <w:bookmarkStart w:id="1433" w:name="_Ref347391474"/>
      <w:bookmarkStart w:id="1434" w:name="_Toc402619881"/>
      <w:bookmarkStart w:id="1435" w:name="_Toc401414066"/>
      <w:r>
        <w:t>Contextually Typed Function Expressions</w:t>
      </w:r>
      <w:bookmarkEnd w:id="1433"/>
      <w:bookmarkEnd w:id="1434"/>
      <w:bookmarkEnd w:id="1435"/>
    </w:p>
    <w:p w14:paraId="52D998B8" w14:textId="77777777" w:rsidR="0044410D" w:rsidRPr="0044410D" w:rsidRDefault="00EF118F" w:rsidP="00EF118F">
      <w:r>
        <w:t xml:space="preserve">Function expressions with no type parameters and no parameter type annotations (but possibly with optional parameters and default parameter values) are contextually typed in certain circumstances, as described in section </w:t>
      </w:r>
      <w:r>
        <w:fldChar w:fldCharType="begin"/>
      </w:r>
      <w:r>
        <w:instrText xml:space="preserve"> REF _Ref314665618 \r \h </w:instrText>
      </w:r>
      <w:r>
        <w:fldChar w:fldCharType="separate"/>
      </w:r>
      <w:r w:rsidR="00B510EF">
        <w:t>4.19</w:t>
      </w:r>
      <w:r>
        <w:fldChar w:fldCharType="end"/>
      </w:r>
      <w:r w:rsidR="00B7132F">
        <w:t>.</w:t>
      </w:r>
    </w:p>
    <w:p w14:paraId="00C4B878" w14:textId="77777777" w:rsidR="0044410D" w:rsidRPr="0044410D" w:rsidRDefault="00EF118F" w:rsidP="00EF118F">
      <w:r>
        <w:t xml:space="preserve">When a function expression is contextually typed by a function type </w:t>
      </w:r>
      <w:r w:rsidRPr="002B3A8D">
        <w:rPr>
          <w:rStyle w:val="CodeItalic"/>
        </w:rPr>
        <w:t>T</w:t>
      </w:r>
      <w:r>
        <w:t xml:space="preserve">, the function expression is processed as if it had explicitly specified parameter type annotations as they exist in </w:t>
      </w:r>
      <w:r w:rsidRPr="002B3A8D">
        <w:rPr>
          <w:rStyle w:val="CodeItalic"/>
        </w:rPr>
        <w:t>T</w:t>
      </w:r>
      <w:r>
        <w:t>.</w:t>
      </w:r>
      <w:r w:rsidRPr="00E01096">
        <w:t xml:space="preserve"> </w:t>
      </w:r>
      <w:r w:rsidRPr="00C85A52">
        <w:t>Parameters are matched by position and need not have matching names</w:t>
      </w:r>
      <w:r>
        <w:t xml:space="preserve">. If the function expression has fewer parameters than </w:t>
      </w:r>
      <w:r w:rsidRPr="002B3A8D">
        <w:rPr>
          <w:rStyle w:val="CodeItalic"/>
        </w:rPr>
        <w:t>T</w:t>
      </w:r>
      <w:r>
        <w:t xml:space="preserve">, the additional parameters in </w:t>
      </w:r>
      <w:r w:rsidRPr="002B3A8D">
        <w:rPr>
          <w:rStyle w:val="CodeItalic"/>
        </w:rPr>
        <w:t>T</w:t>
      </w:r>
      <w:r>
        <w:t xml:space="preserve"> are ignored. If the function expression has more parameters than </w:t>
      </w:r>
      <w:r w:rsidRPr="002B3A8D">
        <w:rPr>
          <w:rStyle w:val="CodeItalic"/>
        </w:rPr>
        <w:t>T</w:t>
      </w:r>
      <w:r>
        <w:t>, the additional parameters are all considered to have type Any.</w:t>
      </w:r>
    </w:p>
    <w:p w14:paraId="15E57D1B" w14:textId="77777777" w:rsidR="0044410D" w:rsidRPr="0044410D" w:rsidRDefault="00B7132F" w:rsidP="00EF118F">
      <w:r>
        <w:t xml:space="preserve">Furthermore, when a function expression </w:t>
      </w:r>
      <w:r w:rsidR="00CE4A34">
        <w:t xml:space="preserve">has no return type annotation and </w:t>
      </w:r>
      <w:r>
        <w:t xml:space="preserve">is contextually typed by a function type </w:t>
      </w:r>
      <w:r w:rsidRPr="00B7132F">
        <w:rPr>
          <w:i/>
        </w:rPr>
        <w:t>T</w:t>
      </w:r>
      <w:r>
        <w:t xml:space="preserve">, expressions in contained return statements (section </w:t>
      </w:r>
      <w:r>
        <w:fldChar w:fldCharType="begin"/>
      </w:r>
      <w:r>
        <w:instrText xml:space="preserve"> REF _Ref370394199 \r \h </w:instrText>
      </w:r>
      <w:r>
        <w:fldChar w:fldCharType="separate"/>
      </w:r>
      <w:r w:rsidR="00B510EF">
        <w:t>5.7</w:t>
      </w:r>
      <w:r>
        <w:fldChar w:fldCharType="end"/>
      </w:r>
      <w:r>
        <w:t xml:space="preserve">) are contextually typed by </w:t>
      </w:r>
      <w:r w:rsidRPr="00904F13">
        <w:rPr>
          <w:i/>
        </w:rPr>
        <w:t>T</w:t>
      </w:r>
      <w:r w:rsidR="008F4735">
        <w:t>'</w:t>
      </w:r>
      <w:r>
        <w:t>s return type.</w:t>
      </w:r>
    </w:p>
    <w:p w14:paraId="1FFD406A" w14:textId="77777777" w:rsidR="0044410D" w:rsidRPr="0044410D" w:rsidRDefault="00AC5FE0" w:rsidP="00BD136F">
      <w:pPr>
        <w:pStyle w:val="Heading2"/>
      </w:pPr>
      <w:bookmarkStart w:id="1436" w:name="_Ref320780642"/>
      <w:bookmarkStart w:id="1437" w:name="_Toc402619882"/>
      <w:bookmarkStart w:id="1438" w:name="_Toc401414067"/>
      <w:r>
        <w:t>Property Access</w:t>
      </w:r>
      <w:bookmarkEnd w:id="1436"/>
      <w:bookmarkEnd w:id="1437"/>
      <w:bookmarkEnd w:id="1438"/>
    </w:p>
    <w:p w14:paraId="519CEC0D" w14:textId="77777777" w:rsidR="0044410D" w:rsidRPr="0044410D" w:rsidRDefault="004502D7" w:rsidP="004502D7">
      <w:r>
        <w:t>A property access uses either dot notation or bracket notation.</w:t>
      </w:r>
      <w:r w:rsidR="006879DD">
        <w:t xml:space="preserve"> A property access expression is always classified as a reference.</w:t>
      </w:r>
    </w:p>
    <w:p w14:paraId="5E4E2E18" w14:textId="77777777" w:rsidR="0044410D" w:rsidRPr="0044410D" w:rsidRDefault="00A82B1D" w:rsidP="004502D7">
      <w:pPr>
        <w:rPr>
          <w:del w:id="1439" w:author="Anders Hejlsberg" w:date="2014-11-01T15:43:00Z"/>
        </w:rPr>
      </w:pPr>
      <w:del w:id="1440" w:author="Anders Hejlsberg" w:date="2014-11-01T15:43:00Z">
        <w:r>
          <w:delText>A property access uses an object</w:delText>
        </w:r>
        <w:r w:rsidR="008F4735">
          <w:delText>'</w:delText>
        </w:r>
        <w:r>
          <w:delText xml:space="preserve">s apparent type </w:delText>
        </w:r>
        <w:r w:rsidR="008778F6">
          <w:delText xml:space="preserve">(section </w:delText>
        </w:r>
        <w:r w:rsidR="008778F6">
          <w:fldChar w:fldCharType="begin"/>
        </w:r>
        <w:r w:rsidR="008778F6">
          <w:delInstrText xml:space="preserve"> REF _Ref366164315 \r \h </w:delInstrText>
        </w:r>
        <w:r w:rsidR="008778F6">
          <w:fldChar w:fldCharType="separate"/>
        </w:r>
        <w:r w:rsidR="00633278">
          <w:delText>3.8.1</w:delText>
        </w:r>
        <w:r w:rsidR="008778F6">
          <w:fldChar w:fldCharType="end"/>
        </w:r>
        <w:r w:rsidR="008778F6">
          <w:delText xml:space="preserve">) </w:delText>
        </w:r>
        <w:r>
          <w:delText>to determine its properti</w:delText>
        </w:r>
        <w:r w:rsidR="008778F6">
          <w:delText>es. Furthermore, i</w:delText>
        </w:r>
        <w:r w:rsidR="00A52AD7">
          <w:delText>n</w:delText>
        </w:r>
        <w:r w:rsidR="005E22B9">
          <w:delText xml:space="preserve"> a property access, </w:delText>
        </w:r>
        <w:r w:rsidR="00090AAE">
          <w:delText>an object</w:delText>
        </w:r>
        <w:r w:rsidR="008F4735">
          <w:delText>'</w:delText>
        </w:r>
        <w:r w:rsidR="008778F6">
          <w:delText>s apparent type includes</w:delText>
        </w:r>
        <w:r w:rsidR="00B234CA">
          <w:delText xml:space="preserve"> </w:delText>
        </w:r>
        <w:r w:rsidR="000951BD">
          <w:delText xml:space="preserve">the </w:delText>
        </w:r>
        <w:r w:rsidR="00B234CA">
          <w:delText xml:space="preserve">properties that originate in the </w:delText>
        </w:r>
        <w:r w:rsidR="008F4735">
          <w:delText>'</w:delText>
        </w:r>
        <w:r w:rsidR="00B234CA">
          <w:delText>Object</w:delText>
        </w:r>
        <w:r w:rsidR="008F4735">
          <w:delText>'</w:delText>
        </w:r>
        <w:r w:rsidR="00B234CA">
          <w:delText xml:space="preserve"> or </w:delText>
        </w:r>
        <w:r w:rsidR="008F4735">
          <w:delText>'</w:delText>
        </w:r>
        <w:r w:rsidR="005E22B9">
          <w:delText>Function</w:delText>
        </w:r>
        <w:r w:rsidR="008F4735">
          <w:delText>'</w:delText>
        </w:r>
        <w:r w:rsidR="005E22B9">
          <w:delText xml:space="preserve"> global interface types, as described in section </w:delText>
        </w:r>
        <w:r w:rsidR="005E22B9">
          <w:fldChar w:fldCharType="begin"/>
        </w:r>
        <w:r w:rsidR="005E22B9">
          <w:delInstrText xml:space="preserve"> REF _Ref325637319 \r \h </w:delInstrText>
        </w:r>
        <w:r w:rsidR="005E22B9">
          <w:fldChar w:fldCharType="separate"/>
        </w:r>
        <w:r w:rsidR="00633278">
          <w:delText>3.3</w:delText>
        </w:r>
        <w:r w:rsidR="005E22B9">
          <w:fldChar w:fldCharType="end"/>
        </w:r>
        <w:r w:rsidR="00A15909">
          <w:delText>.</w:delText>
        </w:r>
      </w:del>
    </w:p>
    <w:p w14:paraId="0C188023" w14:textId="77777777" w:rsidR="0044410D" w:rsidRPr="0044410D" w:rsidRDefault="00005869" w:rsidP="000B373A">
      <w:r>
        <w:t xml:space="preserve">A </w:t>
      </w:r>
      <w:r w:rsidR="00386D19">
        <w:t xml:space="preserve">dot notation </w:t>
      </w:r>
      <w:r>
        <w:t>property access</w:t>
      </w:r>
      <w:r w:rsidR="00AC5FE0">
        <w:t xml:space="preserve"> of the form</w:t>
      </w:r>
    </w:p>
    <w:p w14:paraId="22F86C93" w14:textId="77777777" w:rsidR="0044410D" w:rsidRPr="0044410D" w:rsidRDefault="00C173F0" w:rsidP="00AC5FE0">
      <w:pPr>
        <w:pStyle w:val="Code"/>
      </w:pPr>
      <w:r>
        <w:t>object</w:t>
      </w:r>
      <w:r w:rsidR="00AC5FE0" w:rsidRPr="00D55E3B">
        <w:t xml:space="preserve"> . </w:t>
      </w:r>
      <w:r w:rsidR="00EC4F54">
        <w:t>name</w:t>
      </w:r>
    </w:p>
    <w:p w14:paraId="2F69FD2C" w14:textId="77777777" w:rsidR="0044410D" w:rsidRPr="0044410D" w:rsidRDefault="00901F80" w:rsidP="00AC5FE0">
      <w:r>
        <w:lastRenderedPageBreak/>
        <w:t xml:space="preserve">where </w:t>
      </w:r>
      <w:r w:rsidR="00C173F0">
        <w:rPr>
          <w:i/>
        </w:rPr>
        <w:t>object</w:t>
      </w:r>
      <w:r>
        <w:t xml:space="preserve"> is an expression and </w:t>
      </w:r>
      <w:r w:rsidR="00C173F0">
        <w:rPr>
          <w:i/>
        </w:rPr>
        <w:t>n</w:t>
      </w:r>
      <w:r w:rsidR="00B416FD">
        <w:rPr>
          <w:i/>
        </w:rPr>
        <w:t>ame</w:t>
      </w:r>
      <w:r>
        <w:t xml:space="preserve"> is an identifier</w:t>
      </w:r>
      <w:r w:rsidR="006747E8">
        <w:t xml:space="preserve"> (including, possibly, a reserved word</w:t>
      </w:r>
      <w:r w:rsidR="00B416FD">
        <w:t>)</w:t>
      </w:r>
      <w:r>
        <w:t xml:space="preserve">, </w:t>
      </w:r>
      <w:r w:rsidR="00AC5FE0">
        <w:t xml:space="preserve">is used to access the property with the </w:t>
      </w:r>
      <w:r>
        <w:t xml:space="preserve">given </w:t>
      </w:r>
      <w:r w:rsidR="00AC5FE0">
        <w:t xml:space="preserve">name </w:t>
      </w:r>
      <w:r>
        <w:t>on the given object</w:t>
      </w:r>
      <w:r w:rsidR="00AC5FE0">
        <w:t>.</w:t>
      </w:r>
      <w:r w:rsidR="00005869">
        <w:t xml:space="preserve"> A </w:t>
      </w:r>
      <w:r w:rsidR="00386D19">
        <w:t xml:space="preserve">dot notation </w:t>
      </w:r>
      <w:r w:rsidR="00005869">
        <w:t>property access</w:t>
      </w:r>
      <w:r w:rsidR="00537A9E">
        <w:t xml:space="preserve"> is processed as follows at compile-time:</w:t>
      </w:r>
    </w:p>
    <w:p w14:paraId="10225C8D" w14:textId="77777777" w:rsidR="0044410D" w:rsidRPr="0044410D" w:rsidRDefault="006A27EC" w:rsidP="00236652">
      <w:pPr>
        <w:pStyle w:val="ListParagraph"/>
        <w:numPr>
          <w:ilvl w:val="0"/>
          <w:numId w:val="14"/>
        </w:numPr>
      </w:pPr>
      <w:r>
        <w:t xml:space="preserve">If </w:t>
      </w:r>
      <w:r w:rsidR="00C173F0">
        <w:rPr>
          <w:i/>
        </w:rPr>
        <w:t>object</w:t>
      </w:r>
      <w:r>
        <w:t xml:space="preserve"> is of </w:t>
      </w:r>
      <w:r w:rsidR="00F11745">
        <w:t xml:space="preserve">type </w:t>
      </w:r>
      <w:r>
        <w:t>A</w:t>
      </w:r>
      <w:r w:rsidRPr="00163720">
        <w:t>ny</w:t>
      </w:r>
      <w:r>
        <w:t xml:space="preserve">, any </w:t>
      </w:r>
      <w:r w:rsidR="00C173F0">
        <w:rPr>
          <w:i/>
        </w:rPr>
        <w:t>n</w:t>
      </w:r>
      <w:r w:rsidR="00B416FD">
        <w:rPr>
          <w:i/>
        </w:rPr>
        <w:t>ame</w:t>
      </w:r>
      <w:r>
        <w:t xml:space="preserve"> is permitted and the </w:t>
      </w:r>
      <w:r w:rsidR="00F11745">
        <w:t xml:space="preserve">property access is of </w:t>
      </w:r>
      <w:r>
        <w:t>type Any.</w:t>
      </w:r>
    </w:p>
    <w:p w14:paraId="11453F5A" w14:textId="76DB620F" w:rsidR="0044410D" w:rsidRPr="0044410D" w:rsidRDefault="006A27EC" w:rsidP="00236652">
      <w:pPr>
        <w:pStyle w:val="ListParagraph"/>
        <w:numPr>
          <w:ilvl w:val="0"/>
          <w:numId w:val="14"/>
        </w:numPr>
      </w:pPr>
      <w:r>
        <w:t xml:space="preserve">Otherwise, if </w:t>
      </w:r>
      <w:r w:rsidR="00C173F0">
        <w:rPr>
          <w:i/>
        </w:rPr>
        <w:t>n</w:t>
      </w:r>
      <w:r w:rsidR="00F11745" w:rsidRPr="00F11745">
        <w:rPr>
          <w:i/>
        </w:rPr>
        <w:t>ame</w:t>
      </w:r>
      <w:r w:rsidR="00F11745">
        <w:t xml:space="preserve"> denotes a</w:t>
      </w:r>
      <w:r w:rsidR="001D2B57">
        <w:t xml:space="preserve">n accessible </w:t>
      </w:r>
      <w:ins w:id="1441" w:author="Anders Hejlsberg" w:date="2014-11-01T15:43:00Z">
        <w:r w:rsidR="00033799">
          <w:t xml:space="preserve">apparent </w:t>
        </w:r>
      </w:ins>
      <w:r w:rsidR="00F11745">
        <w:t xml:space="preserve">property </w:t>
      </w:r>
      <w:del w:id="1442" w:author="Anders Hejlsberg" w:date="2014-11-01T15:43:00Z">
        <w:r w:rsidR="00F11745">
          <w:delText>member</w:delText>
        </w:r>
      </w:del>
      <w:ins w:id="1443" w:author="Anders Hejlsberg" w:date="2014-11-01T15:43:00Z">
        <w:r w:rsidR="00033799">
          <w:t xml:space="preserve">(section </w:t>
        </w:r>
        <w:r w:rsidR="00033799">
          <w:fldChar w:fldCharType="begin"/>
        </w:r>
        <w:r w:rsidR="00033799">
          <w:instrText xml:space="preserve"> REF _Ref366164315 \r \h </w:instrText>
        </w:r>
        <w:r w:rsidR="00033799">
          <w:fldChar w:fldCharType="separate"/>
        </w:r>
        <w:r w:rsidR="00B510EF">
          <w:t>3.10.1</w:t>
        </w:r>
        <w:r w:rsidR="00033799">
          <w:fldChar w:fldCharType="end"/>
        </w:r>
        <w:r w:rsidR="00033799">
          <w:t>)</w:t>
        </w:r>
      </w:ins>
      <w:r w:rsidR="00033799">
        <w:t xml:space="preserve"> </w:t>
      </w:r>
      <w:r w:rsidR="00F11745">
        <w:t xml:space="preserve">in the </w:t>
      </w:r>
      <w:del w:id="1444" w:author="Anders Hejlsberg" w:date="2014-11-01T15:43:00Z">
        <w:r w:rsidR="008778F6">
          <w:delText xml:space="preserve">apparent </w:delText>
        </w:r>
      </w:del>
      <w:r w:rsidR="00F11745">
        <w:t xml:space="preserve">type of </w:t>
      </w:r>
      <w:r w:rsidR="00C173F0">
        <w:rPr>
          <w:i/>
        </w:rPr>
        <w:t>object</w:t>
      </w:r>
      <w:r>
        <w:t xml:space="preserve">, the </w:t>
      </w:r>
      <w:r w:rsidR="00F11745">
        <w:t>property access is of the type of that property</w:t>
      </w:r>
      <w:r>
        <w:t>.</w:t>
      </w:r>
      <w:r w:rsidR="001D2B57">
        <w:t xml:space="preserve"> Public members are always accessible, but private and protected members of a class have restricted accessibility, as described in </w:t>
      </w:r>
      <w:r w:rsidR="001D2B57">
        <w:fldChar w:fldCharType="begin"/>
      </w:r>
      <w:r w:rsidR="001D2B57">
        <w:instrText xml:space="preserve"> REF _Ref330633039 \r \h </w:instrText>
      </w:r>
      <w:r w:rsidR="001D2B57">
        <w:fldChar w:fldCharType="separate"/>
      </w:r>
      <w:r w:rsidR="00B510EF">
        <w:t>8.2.2</w:t>
      </w:r>
      <w:r w:rsidR="001D2B57">
        <w:fldChar w:fldCharType="end"/>
      </w:r>
      <w:r w:rsidR="001D2B57">
        <w:t>.</w:t>
      </w:r>
    </w:p>
    <w:p w14:paraId="289C2707" w14:textId="77777777" w:rsidR="0044410D" w:rsidRPr="0044410D" w:rsidRDefault="00AF2E02" w:rsidP="00236652">
      <w:pPr>
        <w:pStyle w:val="ListParagraph"/>
        <w:numPr>
          <w:ilvl w:val="0"/>
          <w:numId w:val="14"/>
        </w:numPr>
      </w:pPr>
      <w:r>
        <w:t>Otherwise, the property access is invalid and a compile-time error occurs.</w:t>
      </w:r>
    </w:p>
    <w:p w14:paraId="09920E63" w14:textId="77777777" w:rsidR="0044410D" w:rsidRPr="0044410D" w:rsidRDefault="00901F80" w:rsidP="00901F80">
      <w:r>
        <w:t xml:space="preserve">A </w:t>
      </w:r>
      <w:r w:rsidR="00386D19">
        <w:t xml:space="preserve">bracket notation </w:t>
      </w:r>
      <w:r>
        <w:t>property access of the form</w:t>
      </w:r>
    </w:p>
    <w:p w14:paraId="433EB372" w14:textId="77777777" w:rsidR="0044410D" w:rsidRPr="0044410D" w:rsidRDefault="00C173F0" w:rsidP="00901F80">
      <w:pPr>
        <w:pStyle w:val="Code"/>
      </w:pPr>
      <w:r>
        <w:t>object</w:t>
      </w:r>
      <w:r w:rsidR="00901F80" w:rsidRPr="00D55E3B">
        <w:t xml:space="preserve"> [ </w:t>
      </w:r>
      <w:r>
        <w:t>index</w:t>
      </w:r>
      <w:r w:rsidR="00901F80" w:rsidRPr="00D55E3B">
        <w:t xml:space="preserve"> ]</w:t>
      </w:r>
    </w:p>
    <w:p w14:paraId="57770131" w14:textId="77777777" w:rsidR="0044410D" w:rsidRPr="0044410D" w:rsidRDefault="00901F80" w:rsidP="00090AAE">
      <w:r>
        <w:t xml:space="preserve">where </w:t>
      </w:r>
      <w:r w:rsidR="00C173F0">
        <w:rPr>
          <w:i/>
        </w:rPr>
        <w:t>object</w:t>
      </w:r>
      <w:r>
        <w:t xml:space="preserve"> and </w:t>
      </w:r>
      <w:r w:rsidR="00C173F0">
        <w:rPr>
          <w:i/>
        </w:rPr>
        <w:t>index</w:t>
      </w:r>
      <w:r>
        <w:t xml:space="preserve"> are expressions, is used to access the property with the name computed by the index expression </w:t>
      </w:r>
      <w:r w:rsidR="00386D19">
        <w:t>on the given object.</w:t>
      </w:r>
      <w:r w:rsidR="00090AAE" w:rsidRPr="00090AAE">
        <w:t xml:space="preserve"> </w:t>
      </w:r>
      <w:r w:rsidR="00090AAE">
        <w:t>A bracket notation property access is processed as follows at compile-time:</w:t>
      </w:r>
    </w:p>
    <w:p w14:paraId="0B759A68" w14:textId="1706170F" w:rsidR="0044410D" w:rsidRPr="0044410D" w:rsidRDefault="00527543" w:rsidP="00236652">
      <w:pPr>
        <w:pStyle w:val="ListParagraph"/>
        <w:numPr>
          <w:ilvl w:val="0"/>
          <w:numId w:val="27"/>
        </w:numPr>
      </w:pPr>
      <w:r>
        <w:t>I</w:t>
      </w:r>
      <w:r w:rsidR="00366216">
        <w:t xml:space="preserve">f </w:t>
      </w:r>
      <w:r w:rsidR="00C173F0">
        <w:rPr>
          <w:i/>
        </w:rPr>
        <w:t>index</w:t>
      </w:r>
      <w:r w:rsidR="00366216">
        <w:t xml:space="preserve"> is a string literal or a numeric literal and </w:t>
      </w:r>
      <w:del w:id="1445" w:author="Anders Hejlsberg" w:date="2014-11-01T15:43:00Z">
        <w:r w:rsidR="00C173F0">
          <w:rPr>
            <w:i/>
          </w:rPr>
          <w:delText>object</w:delText>
        </w:r>
        <w:r w:rsidR="008F4735">
          <w:delText>'</w:delText>
        </w:r>
        <w:r w:rsidR="008778F6">
          <w:delText>s</w:delText>
        </w:r>
      </w:del>
      <w:ins w:id="1446" w:author="Anders Hejlsberg" w:date="2014-11-01T15:43:00Z">
        <w:r w:rsidR="00C173F0">
          <w:rPr>
            <w:i/>
          </w:rPr>
          <w:t>object</w:t>
        </w:r>
        <w:r w:rsidR="00366216">
          <w:t xml:space="preserve"> </w:t>
        </w:r>
        <w:r w:rsidR="006747E8">
          <w:t>has</w:t>
        </w:r>
        <w:r w:rsidR="00366216">
          <w:t xml:space="preserve"> a</w:t>
        </w:r>
        <w:r w:rsidR="00033799">
          <w:t>n</w:t>
        </w:r>
      </w:ins>
      <w:r w:rsidR="00033799">
        <w:t xml:space="preserve"> apparent</w:t>
      </w:r>
      <w:r w:rsidR="00366216">
        <w:t xml:space="preserve"> </w:t>
      </w:r>
      <w:del w:id="1447" w:author="Anders Hejlsberg" w:date="2014-11-01T15:43:00Z">
        <w:r w:rsidR="008778F6">
          <w:delText>type</w:delText>
        </w:r>
        <w:r w:rsidR="00366216">
          <w:delText xml:space="preserve"> </w:delText>
        </w:r>
        <w:r w:rsidR="006747E8">
          <w:delText>has</w:delText>
        </w:r>
        <w:r w:rsidR="00366216">
          <w:delText xml:space="preserve"> a </w:delText>
        </w:r>
      </w:del>
      <w:r w:rsidR="00366216">
        <w:t>property</w:t>
      </w:r>
      <w:ins w:id="1448" w:author="Anders Hejlsberg" w:date="2014-11-01T15:43:00Z">
        <w:r w:rsidR="00366216">
          <w:t xml:space="preserve"> </w:t>
        </w:r>
        <w:r w:rsidR="00033799">
          <w:t xml:space="preserve">(section </w:t>
        </w:r>
        <w:r w:rsidR="00033799">
          <w:fldChar w:fldCharType="begin"/>
        </w:r>
        <w:r w:rsidR="00033799">
          <w:instrText xml:space="preserve"> REF _Ref366164315 \r \h </w:instrText>
        </w:r>
        <w:r w:rsidR="00033799">
          <w:fldChar w:fldCharType="separate"/>
        </w:r>
        <w:r w:rsidR="00B510EF">
          <w:t>3.10.1</w:t>
        </w:r>
        <w:r w:rsidR="00033799">
          <w:fldChar w:fldCharType="end"/>
        </w:r>
        <w:r w:rsidR="00033799">
          <w:t>)</w:t>
        </w:r>
      </w:ins>
      <w:r w:rsidR="00033799">
        <w:t xml:space="preserve"> </w:t>
      </w:r>
      <w:r w:rsidR="00366216">
        <w:t xml:space="preserve">with the name given by that literal (converted to its string representation in the case of a numeric literal), the </w:t>
      </w:r>
      <w:r w:rsidR="00F11745">
        <w:t>property access</w:t>
      </w:r>
      <w:r w:rsidR="00366216">
        <w:t xml:space="preserve"> is of the type of that property.</w:t>
      </w:r>
    </w:p>
    <w:p w14:paraId="39B146F2" w14:textId="67AB7C76" w:rsidR="0044410D" w:rsidRPr="0044410D" w:rsidRDefault="006747E8" w:rsidP="00236652">
      <w:pPr>
        <w:pStyle w:val="ListParagraph"/>
        <w:numPr>
          <w:ilvl w:val="0"/>
          <w:numId w:val="27"/>
        </w:numPr>
      </w:pPr>
      <w:r>
        <w:t xml:space="preserve">Otherwise, if </w:t>
      </w:r>
      <w:del w:id="1449" w:author="Anders Hejlsberg" w:date="2014-11-01T15:43:00Z">
        <w:r w:rsidR="00C173F0">
          <w:rPr>
            <w:i/>
          </w:rPr>
          <w:delText>object</w:delText>
        </w:r>
        <w:r w:rsidR="008F4735">
          <w:delText>'</w:delText>
        </w:r>
        <w:r w:rsidR="008778F6">
          <w:delText>s</w:delText>
        </w:r>
      </w:del>
      <w:ins w:id="1450" w:author="Anders Hejlsberg" w:date="2014-11-01T15:43:00Z">
        <w:r w:rsidR="00C173F0">
          <w:rPr>
            <w:i/>
          </w:rPr>
          <w:t>object</w:t>
        </w:r>
        <w:r w:rsidR="00527543" w:rsidRPr="00033799">
          <w:t xml:space="preserve"> </w:t>
        </w:r>
        <w:r w:rsidR="00527543">
          <w:t>has a</w:t>
        </w:r>
        <w:r w:rsidR="00033799">
          <w:t>n</w:t>
        </w:r>
      </w:ins>
      <w:r w:rsidR="00033799">
        <w:t xml:space="preserve"> apparent</w:t>
      </w:r>
      <w:del w:id="1451" w:author="Anders Hejlsberg" w:date="2014-11-01T15:43:00Z">
        <w:r w:rsidR="008778F6">
          <w:delText xml:space="preserve"> type</w:delText>
        </w:r>
        <w:r w:rsidR="00527543">
          <w:delText xml:space="preserve"> has a</w:delText>
        </w:r>
      </w:del>
      <w:r w:rsidR="00527543">
        <w:t xml:space="preserve"> numeric</w:t>
      </w:r>
      <w:r>
        <w:t xml:space="preserve"> index signature and </w:t>
      </w:r>
      <w:r w:rsidR="00C173F0">
        <w:rPr>
          <w:i/>
        </w:rPr>
        <w:t>index</w:t>
      </w:r>
      <w:r w:rsidR="001438C1">
        <w:t xml:space="preserve"> is of type Any, </w:t>
      </w:r>
      <w:r>
        <w:t xml:space="preserve">the Number primitive type, </w:t>
      </w:r>
      <w:r w:rsidR="001438C1">
        <w:t xml:space="preserve">or an enum type, </w:t>
      </w:r>
      <w:r>
        <w:t xml:space="preserve">the </w:t>
      </w:r>
      <w:r w:rsidR="0068051A">
        <w:t xml:space="preserve">property access is of the </w:t>
      </w:r>
      <w:r>
        <w:t>type of that index signature.</w:t>
      </w:r>
    </w:p>
    <w:p w14:paraId="60FB9079" w14:textId="02C7C81C" w:rsidR="0044410D" w:rsidRPr="0044410D" w:rsidRDefault="006747E8" w:rsidP="00236652">
      <w:pPr>
        <w:pStyle w:val="ListParagraph"/>
        <w:numPr>
          <w:ilvl w:val="0"/>
          <w:numId w:val="27"/>
        </w:numPr>
      </w:pPr>
      <w:r>
        <w:t xml:space="preserve">Otherwise, if </w:t>
      </w:r>
      <w:del w:id="1452" w:author="Anders Hejlsberg" w:date="2014-11-01T15:43:00Z">
        <w:r w:rsidR="00C173F0">
          <w:rPr>
            <w:i/>
          </w:rPr>
          <w:delText>object</w:delText>
        </w:r>
        <w:r w:rsidR="008F4735">
          <w:delText>'</w:delText>
        </w:r>
        <w:r w:rsidR="008778F6">
          <w:delText>s</w:delText>
        </w:r>
      </w:del>
      <w:ins w:id="1453" w:author="Anders Hejlsberg" w:date="2014-11-01T15:43:00Z">
        <w:r w:rsidR="00C173F0">
          <w:rPr>
            <w:i/>
          </w:rPr>
          <w:t>object</w:t>
        </w:r>
        <w:r w:rsidR="00527543" w:rsidRPr="00033799">
          <w:t xml:space="preserve"> </w:t>
        </w:r>
        <w:r w:rsidR="00527543">
          <w:t>has a</w:t>
        </w:r>
        <w:r w:rsidR="00033799">
          <w:t>n</w:t>
        </w:r>
      </w:ins>
      <w:r w:rsidR="00033799">
        <w:t xml:space="preserve"> apparent</w:t>
      </w:r>
      <w:del w:id="1454" w:author="Anders Hejlsberg" w:date="2014-11-01T15:43:00Z">
        <w:r w:rsidR="008778F6">
          <w:delText xml:space="preserve"> type</w:delText>
        </w:r>
        <w:r w:rsidR="00527543">
          <w:delText xml:space="preserve"> has a</w:delText>
        </w:r>
      </w:del>
      <w:r w:rsidR="00527543">
        <w:t xml:space="preserve"> string</w:t>
      </w:r>
      <w:r>
        <w:t xml:space="preserve"> index signature and </w:t>
      </w:r>
      <w:r w:rsidR="00C173F0">
        <w:rPr>
          <w:i/>
        </w:rPr>
        <w:t>index</w:t>
      </w:r>
      <w:r w:rsidR="001438C1">
        <w:t xml:space="preserve"> is of type Any,</w:t>
      </w:r>
      <w:r w:rsidR="00D81F83">
        <w:t xml:space="preserve"> the String or Number </w:t>
      </w:r>
      <w:r>
        <w:t xml:space="preserve">primitive type, </w:t>
      </w:r>
      <w:r w:rsidR="001438C1">
        <w:t xml:space="preserve">or an enum type, </w:t>
      </w:r>
      <w:r>
        <w:t xml:space="preserve">the </w:t>
      </w:r>
      <w:r w:rsidR="0068051A">
        <w:t>property access is of the</w:t>
      </w:r>
      <w:r>
        <w:t xml:space="preserve"> type of that index signature.</w:t>
      </w:r>
    </w:p>
    <w:p w14:paraId="2DE254A4" w14:textId="77777777" w:rsidR="0044410D" w:rsidRPr="0044410D" w:rsidRDefault="00527543" w:rsidP="00236652">
      <w:pPr>
        <w:pStyle w:val="ListParagraph"/>
        <w:numPr>
          <w:ilvl w:val="0"/>
          <w:numId w:val="27"/>
        </w:numPr>
      </w:pPr>
      <w:r>
        <w:t xml:space="preserve">Otherwise, if </w:t>
      </w:r>
      <w:r w:rsidR="00C173F0">
        <w:rPr>
          <w:i/>
        </w:rPr>
        <w:t>index</w:t>
      </w:r>
      <w:r w:rsidR="001438C1">
        <w:t xml:space="preserve"> is of type Any, </w:t>
      </w:r>
      <w:r>
        <w:t>the String or Number primitive type</w:t>
      </w:r>
      <w:r w:rsidR="001438C1">
        <w:t>, or an enum type</w:t>
      </w:r>
      <w:r>
        <w:t>, the property access is of type Any.</w:t>
      </w:r>
    </w:p>
    <w:p w14:paraId="5ED5D385" w14:textId="77777777" w:rsidR="0044410D" w:rsidRDefault="00090AAE" w:rsidP="00236652">
      <w:pPr>
        <w:pStyle w:val="ListParagraph"/>
        <w:numPr>
          <w:ilvl w:val="0"/>
          <w:numId w:val="27"/>
        </w:numPr>
      </w:pPr>
      <w:r>
        <w:t>Otherwise, the property access is invalid and a compile-time error occurs.</w:t>
      </w:r>
    </w:p>
    <w:p w14:paraId="4C207B25" w14:textId="77777777" w:rsidR="00B938B8" w:rsidRDefault="00B938B8" w:rsidP="00B938B8">
      <w:r>
        <w:t>The rules above mean that properties are strongly typed when accessed using bracket notation with the literal representation of their name. For example:</w:t>
      </w:r>
    </w:p>
    <w:p w14:paraId="15210E84" w14:textId="77777777" w:rsidR="00B938B8" w:rsidRDefault="00B938B8" w:rsidP="00B938B8">
      <w:pPr>
        <w:pStyle w:val="Code"/>
      </w:pPr>
      <w:r w:rsidRPr="00525C69">
        <w:rPr>
          <w:color w:val="0000FF"/>
          <w:highlight w:val="white"/>
        </w:rPr>
        <w:t>var</w:t>
      </w:r>
      <w:r>
        <w:t xml:space="preserve"> type = {</w:t>
      </w:r>
      <w:r w:rsidR="0048218E" w:rsidRPr="0048218E">
        <w:br/>
      </w:r>
      <w:r>
        <w:t xml:space="preserve">    name: </w:t>
      </w:r>
      <w:r w:rsidR="008F4735">
        <w:rPr>
          <w:color w:val="800000"/>
          <w:highlight w:val="white"/>
        </w:rPr>
        <w:t>"</w:t>
      </w:r>
      <w:r w:rsidRPr="00525C69">
        <w:rPr>
          <w:color w:val="800000"/>
          <w:highlight w:val="white"/>
        </w:rPr>
        <w:t>boolean</w:t>
      </w:r>
      <w:r w:rsidR="008F4735">
        <w:rPr>
          <w:color w:val="800000"/>
          <w:highlight w:val="white"/>
        </w:rPr>
        <w:t>"</w:t>
      </w:r>
      <w:r>
        <w:t>,</w:t>
      </w:r>
      <w:r w:rsidR="0048218E" w:rsidRPr="0048218E">
        <w:br/>
      </w:r>
      <w:r>
        <w:t xml:space="preserve">    primitive: </w:t>
      </w:r>
      <w:r w:rsidRPr="00525C69">
        <w:rPr>
          <w:color w:val="0000FF"/>
          <w:highlight w:val="white"/>
        </w:rPr>
        <w:t>true</w:t>
      </w:r>
      <w:r w:rsidR="0048218E" w:rsidRPr="0048218E">
        <w:br/>
      </w:r>
      <w:r>
        <w:t>};</w:t>
      </w:r>
    </w:p>
    <w:p w14:paraId="303689CA" w14:textId="77777777" w:rsidR="00B938B8" w:rsidRDefault="00525C69" w:rsidP="00B938B8">
      <w:pPr>
        <w:pStyle w:val="Code"/>
      </w:pPr>
      <w:r w:rsidRPr="00525C69">
        <w:rPr>
          <w:color w:val="0000FF"/>
          <w:highlight w:val="white"/>
        </w:rPr>
        <w:t>var</w:t>
      </w:r>
      <w:r>
        <w:t xml:space="preserve"> s = type[</w:t>
      </w:r>
      <w:r w:rsidR="008F4735">
        <w:rPr>
          <w:color w:val="800000"/>
          <w:highlight w:val="white"/>
        </w:rPr>
        <w:t>"</w:t>
      </w:r>
      <w:r w:rsidRPr="00525C69">
        <w:rPr>
          <w:color w:val="800000"/>
          <w:highlight w:val="white"/>
        </w:rPr>
        <w:t>name</w:t>
      </w:r>
      <w:r w:rsidR="008F4735">
        <w:rPr>
          <w:color w:val="800000"/>
          <w:highlight w:val="white"/>
        </w:rPr>
        <w:t>"</w:t>
      </w:r>
      <w:r>
        <w:t xml:space="preserve">];       </w:t>
      </w:r>
      <w:r w:rsidRPr="00525C69">
        <w:rPr>
          <w:color w:val="008000"/>
          <w:highlight w:val="white"/>
        </w:rPr>
        <w:t>// string</w:t>
      </w:r>
      <w:r w:rsidR="0048218E" w:rsidRPr="0048218E">
        <w:br/>
      </w:r>
      <w:r w:rsidRPr="00525C69">
        <w:rPr>
          <w:color w:val="0000FF"/>
          <w:highlight w:val="white"/>
        </w:rPr>
        <w:t>var</w:t>
      </w:r>
      <w:r>
        <w:t xml:space="preserve"> b</w:t>
      </w:r>
      <w:r w:rsidR="00B938B8">
        <w:t xml:space="preserve"> = type[</w:t>
      </w:r>
      <w:r w:rsidR="008F4735">
        <w:rPr>
          <w:color w:val="800000"/>
          <w:highlight w:val="white"/>
        </w:rPr>
        <w:t>"</w:t>
      </w:r>
      <w:r w:rsidR="00B938B8" w:rsidRPr="00525C69">
        <w:rPr>
          <w:color w:val="800000"/>
          <w:highlight w:val="white"/>
        </w:rPr>
        <w:t>primitive</w:t>
      </w:r>
      <w:r w:rsidR="008F4735">
        <w:rPr>
          <w:color w:val="800000"/>
          <w:highlight w:val="white"/>
        </w:rPr>
        <w:t>"</w:t>
      </w:r>
      <w:r w:rsidR="00B938B8">
        <w:t>];</w:t>
      </w:r>
      <w:r>
        <w:t xml:space="preserve">  </w:t>
      </w:r>
      <w:r w:rsidRPr="00525C69">
        <w:rPr>
          <w:color w:val="008000"/>
          <w:highlight w:val="white"/>
        </w:rPr>
        <w:t>// boolean</w:t>
      </w:r>
    </w:p>
    <w:p w14:paraId="3750C7D3" w14:textId="77777777" w:rsidR="00525C69" w:rsidRDefault="00525C69" w:rsidP="00525C69">
      <w:r>
        <w:t>Tuple types assign numeric names to each of their elements and elements are therefore strongly typed when accessed using bracket notation with a numeric literal:</w:t>
      </w:r>
    </w:p>
    <w:p w14:paraId="310EC165" w14:textId="77777777" w:rsidR="00B938B8" w:rsidRPr="00B938B8" w:rsidRDefault="00B938B8" w:rsidP="00B938B8">
      <w:pPr>
        <w:pStyle w:val="Code"/>
      </w:pPr>
      <w:r w:rsidRPr="00525C69">
        <w:rPr>
          <w:color w:val="0000FF"/>
          <w:highlight w:val="white"/>
        </w:rPr>
        <w:lastRenderedPageBreak/>
        <w:t>var</w:t>
      </w:r>
      <w:r>
        <w:t xml:space="preserve"> </w:t>
      </w:r>
      <w:r w:rsidR="00525C69">
        <w:t>data: [string, number] = [</w:t>
      </w:r>
      <w:r w:rsidR="008F4735">
        <w:rPr>
          <w:color w:val="800000"/>
          <w:highlight w:val="white"/>
        </w:rPr>
        <w:t>"</w:t>
      </w:r>
      <w:r w:rsidR="00525C69" w:rsidRPr="00525C69">
        <w:rPr>
          <w:color w:val="800000"/>
          <w:highlight w:val="white"/>
        </w:rPr>
        <w:t>five</w:t>
      </w:r>
      <w:r w:rsidR="008F4735">
        <w:rPr>
          <w:color w:val="800000"/>
          <w:highlight w:val="white"/>
        </w:rPr>
        <w:t>"</w:t>
      </w:r>
      <w:r w:rsidR="00525C69">
        <w:t xml:space="preserve">, </w:t>
      </w:r>
      <w:r w:rsidR="00525C69" w:rsidRPr="00525C69">
        <w:rPr>
          <w:color w:val="800000"/>
          <w:highlight w:val="white"/>
        </w:rPr>
        <w:t>5</w:t>
      </w:r>
      <w:r w:rsidR="00525C69">
        <w:t>];</w:t>
      </w:r>
      <w:r w:rsidR="0048218E" w:rsidRPr="0048218E">
        <w:br/>
      </w:r>
      <w:r w:rsidR="00525C69" w:rsidRPr="00525C69">
        <w:rPr>
          <w:color w:val="0000FF"/>
          <w:highlight w:val="white"/>
        </w:rPr>
        <w:t>var</w:t>
      </w:r>
      <w:r w:rsidR="00525C69">
        <w:t xml:space="preserve"> s = data[</w:t>
      </w:r>
      <w:r w:rsidR="00525C69" w:rsidRPr="00525C69">
        <w:rPr>
          <w:color w:val="800000"/>
          <w:highlight w:val="white"/>
        </w:rPr>
        <w:t>0</w:t>
      </w:r>
      <w:r w:rsidR="00525C69">
        <w:t xml:space="preserve">];  </w:t>
      </w:r>
      <w:r w:rsidR="00525C69" w:rsidRPr="00525C69">
        <w:rPr>
          <w:color w:val="008000"/>
          <w:highlight w:val="white"/>
        </w:rPr>
        <w:t>// string</w:t>
      </w:r>
      <w:r w:rsidR="0048218E" w:rsidRPr="0048218E">
        <w:br/>
      </w:r>
      <w:r w:rsidR="00525C69" w:rsidRPr="00525C69">
        <w:rPr>
          <w:color w:val="0000FF"/>
          <w:highlight w:val="white"/>
        </w:rPr>
        <w:t>var</w:t>
      </w:r>
      <w:r w:rsidR="00525C69">
        <w:t xml:space="preserve"> n = data[</w:t>
      </w:r>
      <w:r w:rsidR="00525C69" w:rsidRPr="00525C69">
        <w:rPr>
          <w:color w:val="800000"/>
          <w:highlight w:val="white"/>
        </w:rPr>
        <w:t>1</w:t>
      </w:r>
      <w:r w:rsidR="00525C69">
        <w:t xml:space="preserve">];  </w:t>
      </w:r>
      <w:r w:rsidR="00525C69" w:rsidRPr="00525C69">
        <w:rPr>
          <w:color w:val="008000"/>
          <w:highlight w:val="white"/>
        </w:rPr>
        <w:t>// number</w:t>
      </w:r>
    </w:p>
    <w:p w14:paraId="1E1E0E12" w14:textId="77777777" w:rsidR="0044410D" w:rsidRPr="0044410D" w:rsidRDefault="00887311" w:rsidP="00D102B1">
      <w:pPr>
        <w:pStyle w:val="Heading2"/>
      </w:pPr>
      <w:bookmarkStart w:id="1455" w:name="_Ref321406016"/>
      <w:bookmarkStart w:id="1456" w:name="_Toc402619883"/>
      <w:bookmarkStart w:id="1457" w:name="_Toc401414068"/>
      <w:r>
        <w:softHyphen/>
      </w:r>
      <w:r>
        <w:softHyphen/>
      </w:r>
      <w:r w:rsidR="00557F9E">
        <w:t>The new Operator</w:t>
      </w:r>
      <w:bookmarkEnd w:id="1455"/>
      <w:bookmarkEnd w:id="1456"/>
      <w:bookmarkEnd w:id="1457"/>
    </w:p>
    <w:p w14:paraId="020E7BDE" w14:textId="77777777" w:rsidR="0044410D" w:rsidRPr="0044410D" w:rsidRDefault="00252BAB" w:rsidP="002D10CB">
      <w:r>
        <w:t>A</w:t>
      </w:r>
      <w:r w:rsidR="00251A28">
        <w:t xml:space="preserve"> </w:t>
      </w:r>
      <w:r w:rsidR="00251A28" w:rsidRPr="002B3A8D">
        <w:rPr>
          <w:rStyle w:val="CodeFragment"/>
        </w:rPr>
        <w:t>new</w:t>
      </w:r>
      <w:r>
        <w:t xml:space="preserve"> </w:t>
      </w:r>
      <w:r w:rsidR="00537A9E">
        <w:t>operation</w:t>
      </w:r>
      <w:r>
        <w:t xml:space="preserve"> has one of the following forms:</w:t>
      </w:r>
    </w:p>
    <w:p w14:paraId="00B2B763" w14:textId="77777777" w:rsidR="0044410D" w:rsidRPr="0044410D" w:rsidRDefault="002D10CB" w:rsidP="00C173F0">
      <w:pPr>
        <w:pStyle w:val="Code"/>
      </w:pPr>
      <w:r w:rsidRPr="00D55E3B">
        <w:rPr>
          <w:color w:val="0000FF"/>
          <w:highlight w:val="white"/>
        </w:rPr>
        <w:t>new</w:t>
      </w:r>
      <w:r w:rsidR="00C173F0">
        <w:t xml:space="preserve"> C</w:t>
      </w:r>
      <w:r w:rsidR="0048218E" w:rsidRPr="0048218E">
        <w:br/>
      </w:r>
      <w:r w:rsidR="00C173F0" w:rsidRPr="00D55E3B">
        <w:rPr>
          <w:color w:val="0000FF"/>
          <w:highlight w:val="white"/>
        </w:rPr>
        <w:t>new</w:t>
      </w:r>
      <w:r w:rsidR="00C173F0">
        <w:t xml:space="preserve"> C ( ... )</w:t>
      </w:r>
      <w:r w:rsidR="0048218E" w:rsidRPr="0048218E">
        <w:br/>
      </w:r>
      <w:r w:rsidRPr="00D55E3B">
        <w:rPr>
          <w:color w:val="0000FF"/>
          <w:highlight w:val="white"/>
        </w:rPr>
        <w:t>new</w:t>
      </w:r>
      <w:r w:rsidRPr="00D55E3B">
        <w:t xml:space="preserve"> </w:t>
      </w:r>
      <w:r w:rsidR="00C173F0">
        <w:t>C</w:t>
      </w:r>
      <w:r w:rsidRPr="00D55E3B">
        <w:t xml:space="preserve"> </w:t>
      </w:r>
      <w:r w:rsidR="00C173F0">
        <w:t xml:space="preserve">&lt; ... &gt; </w:t>
      </w:r>
      <w:r w:rsidRPr="00D55E3B">
        <w:t xml:space="preserve">( </w:t>
      </w:r>
      <w:r w:rsidR="00C173F0">
        <w:t>...</w:t>
      </w:r>
      <w:r w:rsidRPr="00D55E3B">
        <w:t xml:space="preserve"> )</w:t>
      </w:r>
    </w:p>
    <w:p w14:paraId="63320C3C" w14:textId="77777777" w:rsidR="0044410D" w:rsidRPr="0044410D" w:rsidRDefault="00251A28" w:rsidP="0050485D">
      <w:r>
        <w:t xml:space="preserve">where </w:t>
      </w:r>
      <w:r w:rsidR="00C173F0">
        <w:rPr>
          <w:i/>
        </w:rPr>
        <w:t>C</w:t>
      </w:r>
      <w:r>
        <w:t xml:space="preserve"> is an expression. The first form is equivalent to supplying an empty argument list. </w:t>
      </w:r>
      <w:r w:rsidRPr="00252BAB">
        <w:rPr>
          <w:i/>
        </w:rPr>
        <w:t>C</w:t>
      </w:r>
      <w:r>
        <w:t xml:space="preserve"> must be of </w:t>
      </w:r>
      <w:r w:rsidR="005E0D10">
        <w:t xml:space="preserve">type </w:t>
      </w:r>
      <w:r w:rsidR="00163720">
        <w:t>A</w:t>
      </w:r>
      <w:r w:rsidR="005E0D10" w:rsidRPr="00163720">
        <w:t>ny</w:t>
      </w:r>
      <w:r w:rsidR="005E0D10">
        <w:t xml:space="preserve"> or of an object type with one or more construct or call signatures</w:t>
      </w:r>
      <w:r w:rsidR="00537A9E">
        <w:t>. The operation is processed as follows at compile-time:</w:t>
      </w:r>
    </w:p>
    <w:p w14:paraId="120C3E46" w14:textId="77777777" w:rsidR="0044410D" w:rsidRPr="0044410D" w:rsidRDefault="00BD7F68" w:rsidP="00236652">
      <w:pPr>
        <w:pStyle w:val="ListParagraph"/>
        <w:numPr>
          <w:ilvl w:val="0"/>
          <w:numId w:val="15"/>
        </w:numPr>
      </w:pPr>
      <w:r>
        <w:t xml:space="preserve">If </w:t>
      </w:r>
      <w:r w:rsidRPr="00554686">
        <w:rPr>
          <w:i/>
        </w:rPr>
        <w:t>C</w:t>
      </w:r>
      <w:r>
        <w:t xml:space="preserve"> is of type </w:t>
      </w:r>
      <w:r w:rsidR="00163720">
        <w:t>A</w:t>
      </w:r>
      <w:r w:rsidRPr="00163720">
        <w:t>ny</w:t>
      </w:r>
      <w:r>
        <w:t xml:space="preserve">, any argument list </w:t>
      </w:r>
      <w:r w:rsidR="00C173F0">
        <w:t xml:space="preserve">is permitted </w:t>
      </w:r>
      <w:r>
        <w:t xml:space="preserve">and the result </w:t>
      </w:r>
      <w:r w:rsidR="002430DA">
        <w:t>of the operation is</w:t>
      </w:r>
      <w:r>
        <w:t xml:space="preserve"> </w:t>
      </w:r>
      <w:r w:rsidR="00163720">
        <w:t>of type A</w:t>
      </w:r>
      <w:r w:rsidRPr="00163720">
        <w:t>ny</w:t>
      </w:r>
      <w:r>
        <w:t>.</w:t>
      </w:r>
    </w:p>
    <w:p w14:paraId="7ABDBA0D" w14:textId="575AD005" w:rsidR="0044410D" w:rsidRPr="0044410D" w:rsidRDefault="00BD7F68" w:rsidP="00236652">
      <w:pPr>
        <w:pStyle w:val="ListParagraph"/>
        <w:numPr>
          <w:ilvl w:val="0"/>
          <w:numId w:val="15"/>
        </w:numPr>
      </w:pPr>
      <w:r>
        <w:t xml:space="preserve">If </w:t>
      </w:r>
      <w:del w:id="1458" w:author="Anders Hejlsberg" w:date="2014-11-01T15:43:00Z">
        <w:r w:rsidRPr="00554686">
          <w:rPr>
            <w:i/>
          </w:rPr>
          <w:delText>C</w:delText>
        </w:r>
        <w:r w:rsidR="008F4735">
          <w:delText>'</w:delText>
        </w:r>
        <w:r w:rsidR="000951BD">
          <w:delText>s apparent type</w:delText>
        </w:r>
        <w:r>
          <w:delText xml:space="preserve"> </w:delText>
        </w:r>
        <w:r w:rsidR="000951BD">
          <w:delText xml:space="preserve">(section </w:delText>
        </w:r>
        <w:r w:rsidR="000951BD">
          <w:fldChar w:fldCharType="begin"/>
        </w:r>
        <w:r w:rsidR="000951BD">
          <w:delInstrText xml:space="preserve"> REF _Ref366164315 \r \h </w:delInstrText>
        </w:r>
        <w:r w:rsidR="000951BD">
          <w:fldChar w:fldCharType="separate"/>
        </w:r>
        <w:r w:rsidR="00633278">
          <w:delText>3.8.1</w:delText>
        </w:r>
        <w:r w:rsidR="000951BD">
          <w:fldChar w:fldCharType="end"/>
        </w:r>
        <w:r w:rsidR="000951BD">
          <w:delText xml:space="preserve">) </w:delText>
        </w:r>
        <w:r w:rsidR="005E0D10">
          <w:delText xml:space="preserve">is </w:delText>
        </w:r>
        <w:r>
          <w:delText>an object type with</w:delText>
        </w:r>
      </w:del>
      <w:ins w:id="1459" w:author="Anders Hejlsberg" w:date="2014-11-01T15:43:00Z">
        <w:r w:rsidRPr="00554686">
          <w:rPr>
            <w:i/>
          </w:rPr>
          <w:t>C</w:t>
        </w:r>
        <w:r w:rsidR="00033799" w:rsidRPr="00033799">
          <w:t xml:space="preserve"> </w:t>
        </w:r>
        <w:r w:rsidR="00033799">
          <w:t>has</w:t>
        </w:r>
      </w:ins>
      <w:r>
        <w:t xml:space="preserve"> one or more </w:t>
      </w:r>
      <w:ins w:id="1460" w:author="Anders Hejlsberg" w:date="2014-11-01T15:43:00Z">
        <w:r w:rsidR="00033799">
          <w:t xml:space="preserve">apparent </w:t>
        </w:r>
      </w:ins>
      <w:r>
        <w:t xml:space="preserve">construct </w:t>
      </w:r>
      <w:r w:rsidR="005E0D10">
        <w:t>signatures</w:t>
      </w:r>
      <w:del w:id="1461" w:author="Anders Hejlsberg" w:date="2014-11-01T15:43:00Z">
        <w:r>
          <w:delText>,</w:delText>
        </w:r>
      </w:del>
      <w:ins w:id="1462" w:author="Anders Hejlsberg" w:date="2014-11-01T15:43:00Z">
        <w:r w:rsidR="00033799">
          <w:t xml:space="preserve"> (section </w:t>
        </w:r>
        <w:r w:rsidR="00033799">
          <w:fldChar w:fldCharType="begin"/>
        </w:r>
        <w:r w:rsidR="00033799">
          <w:instrText xml:space="preserve"> REF _Ref366164315 \r \h </w:instrText>
        </w:r>
        <w:r w:rsidR="00033799">
          <w:fldChar w:fldCharType="separate"/>
        </w:r>
        <w:r w:rsidR="00B510EF">
          <w:t>3.10.1</w:t>
        </w:r>
        <w:r w:rsidR="00033799">
          <w:fldChar w:fldCharType="end"/>
        </w:r>
        <w:r w:rsidR="00033799">
          <w:t>)</w:t>
        </w:r>
        <w:r>
          <w:t>,</w:t>
        </w:r>
      </w:ins>
      <w:r>
        <w:t xml:space="preserve"> the</w:t>
      </w:r>
      <w:r w:rsidR="005E0D10">
        <w:t xml:space="preserve"> expression</w:t>
      </w:r>
      <w:r>
        <w:t xml:space="preserve"> is processed </w:t>
      </w:r>
      <w:r w:rsidR="00F82EEA">
        <w:t>in the same manner as</w:t>
      </w:r>
      <w:r>
        <w:t xml:space="preserve"> a </w:t>
      </w:r>
      <w:r w:rsidR="005E0D10">
        <w:t>function call</w:t>
      </w:r>
      <w:r w:rsidR="00F82EEA">
        <w:t>, but</w:t>
      </w:r>
      <w:r w:rsidR="005E0D10">
        <w:t xml:space="preserve"> using</w:t>
      </w:r>
      <w:r>
        <w:t xml:space="preserve"> </w:t>
      </w:r>
      <w:r w:rsidR="005E0D10">
        <w:t>the</w:t>
      </w:r>
      <w:r>
        <w:t xml:space="preserve"> construct signatures as the initial set of candidate signatures for overload resolution.</w:t>
      </w:r>
      <w:r w:rsidR="00554686">
        <w:t xml:space="preserve"> The result type of the function call</w:t>
      </w:r>
      <w:r w:rsidR="002430DA">
        <w:t xml:space="preserve"> becomes the result type of the operation.</w:t>
      </w:r>
    </w:p>
    <w:p w14:paraId="5B976E85" w14:textId="4A21F03B" w:rsidR="0044410D" w:rsidRPr="0044410D" w:rsidRDefault="005E0D10" w:rsidP="00236652">
      <w:pPr>
        <w:pStyle w:val="ListParagraph"/>
        <w:numPr>
          <w:ilvl w:val="0"/>
          <w:numId w:val="15"/>
        </w:numPr>
      </w:pPr>
      <w:r>
        <w:t xml:space="preserve">If </w:t>
      </w:r>
      <w:del w:id="1463" w:author="Anders Hejlsberg" w:date="2014-11-01T15:43:00Z">
        <w:r w:rsidRPr="00537A9E">
          <w:rPr>
            <w:i/>
          </w:rPr>
          <w:delText>C</w:delText>
        </w:r>
        <w:r w:rsidR="008F4735">
          <w:delText>'</w:delText>
        </w:r>
        <w:r w:rsidR="00B10D25">
          <w:delText>s</w:delText>
        </w:r>
      </w:del>
      <w:ins w:id="1464" w:author="Anders Hejlsberg" w:date="2014-11-01T15:43:00Z">
        <w:r w:rsidRPr="00537A9E">
          <w:rPr>
            <w:i/>
          </w:rPr>
          <w:t>C</w:t>
        </w:r>
        <w:r w:rsidR="00033799">
          <w:t xml:space="preserve"> has</w:t>
        </w:r>
        <w:r>
          <w:t xml:space="preserve"> no</w:t>
        </w:r>
      </w:ins>
      <w:r>
        <w:t xml:space="preserve"> </w:t>
      </w:r>
      <w:r w:rsidR="00033799">
        <w:t xml:space="preserve">apparent </w:t>
      </w:r>
      <w:del w:id="1465" w:author="Anders Hejlsberg" w:date="2014-11-01T15:43:00Z">
        <w:r w:rsidR="00B10D25">
          <w:delText xml:space="preserve">type </w:delText>
        </w:r>
        <w:r>
          <w:delText xml:space="preserve">is an object type with no </w:delText>
        </w:r>
      </w:del>
      <w:r>
        <w:t>construct signatures but one or more</w:t>
      </w:r>
      <w:ins w:id="1466" w:author="Anders Hejlsberg" w:date="2014-11-01T15:43:00Z">
        <w:r>
          <w:t xml:space="preserve"> </w:t>
        </w:r>
        <w:r w:rsidR="00033799">
          <w:t>apparent</w:t>
        </w:r>
      </w:ins>
      <w:r w:rsidR="00033799">
        <w:t xml:space="preserve"> </w:t>
      </w:r>
      <w:r>
        <w:t xml:space="preserve">call signatures, the expression is processed as a function call. A compile-time error occurs if the result of the function call is not Void. The </w:t>
      </w:r>
      <w:r w:rsidR="00163720">
        <w:t xml:space="preserve">type of the </w:t>
      </w:r>
      <w:r>
        <w:t xml:space="preserve">result of the </w:t>
      </w:r>
      <w:r w:rsidR="002430DA">
        <w:t>operation</w:t>
      </w:r>
      <w:r w:rsidR="00554686">
        <w:t xml:space="preserve"> is </w:t>
      </w:r>
      <w:r w:rsidR="00163720">
        <w:t>A</w:t>
      </w:r>
      <w:r w:rsidR="00554686" w:rsidRPr="00163720">
        <w:t>ny</w:t>
      </w:r>
      <w:r w:rsidR="00554686">
        <w:t>.</w:t>
      </w:r>
    </w:p>
    <w:p w14:paraId="5B77D070" w14:textId="77777777" w:rsidR="0044410D" w:rsidRPr="0044410D" w:rsidRDefault="00557F9E" w:rsidP="002D10CB">
      <w:pPr>
        <w:pStyle w:val="Heading2"/>
      </w:pPr>
      <w:bookmarkStart w:id="1467" w:name="_Ref320250038"/>
      <w:bookmarkStart w:id="1468" w:name="_Toc402619884"/>
      <w:bookmarkStart w:id="1469" w:name="_Toc401414069"/>
      <w:r>
        <w:t>Function Calls</w:t>
      </w:r>
      <w:bookmarkEnd w:id="1467"/>
      <w:bookmarkEnd w:id="1468"/>
      <w:bookmarkEnd w:id="1469"/>
    </w:p>
    <w:p w14:paraId="1E8436A6" w14:textId="77777777" w:rsidR="0044410D" w:rsidRPr="0044410D" w:rsidRDefault="00945AF4" w:rsidP="00945AF4">
      <w:r>
        <w:t>Function calls are extended from JavaScript to optionally include type arguments.</w:t>
      </w:r>
    </w:p>
    <w:p w14:paraId="51314F9A" w14:textId="77777777" w:rsidR="0044410D" w:rsidRPr="0044410D" w:rsidRDefault="00945AF4" w:rsidP="00945AF4">
      <w:pPr>
        <w:pStyle w:val="Grammar"/>
      </w:pPr>
      <w:r w:rsidRPr="00202C82">
        <w:rPr>
          <w:rStyle w:val="Production"/>
        </w:rPr>
        <w:t>Arguments:</w:t>
      </w:r>
      <w:r>
        <w:t xml:space="preserve">  </w:t>
      </w:r>
      <w:r w:rsidRPr="00202C82">
        <w:rPr>
          <w:rStyle w:val="Production"/>
        </w:rPr>
        <w:t>( Modified )</w:t>
      </w:r>
      <w:r w:rsidR="0048218E" w:rsidRPr="0048218E">
        <w:br/>
      </w:r>
      <w:r w:rsidRPr="00202C82">
        <w:rPr>
          <w:rStyle w:val="Production"/>
        </w:rPr>
        <w:t>TypeArguments</w:t>
      </w:r>
      <w:r w:rsidR="00D31C46" w:rsidRPr="00D31C46">
        <w:rPr>
          <w:rStyle w:val="Production"/>
          <w:vertAlign w:val="subscript"/>
        </w:rPr>
        <w:t>opt</w:t>
      </w:r>
      <w:r>
        <w:t xml:space="preserve">   </w:t>
      </w:r>
      <w:r w:rsidRPr="006E4196">
        <w:rPr>
          <w:rStyle w:val="Terminal"/>
        </w:rPr>
        <w:t>(</w:t>
      </w:r>
      <w:r>
        <w:t xml:space="preserve">   </w:t>
      </w:r>
      <w:r w:rsidRPr="00202C82">
        <w:rPr>
          <w:rStyle w:val="Production"/>
        </w:rPr>
        <w:t>ArgumentList</w:t>
      </w:r>
      <w:r w:rsidR="00D31C46" w:rsidRPr="00D31C46">
        <w:rPr>
          <w:rStyle w:val="Production"/>
          <w:vertAlign w:val="subscript"/>
        </w:rPr>
        <w:t>opt</w:t>
      </w:r>
      <w:r>
        <w:t xml:space="preserve">   </w:t>
      </w:r>
      <w:r w:rsidRPr="006E4196">
        <w:rPr>
          <w:rStyle w:val="Terminal"/>
        </w:rPr>
        <w:t>)</w:t>
      </w:r>
    </w:p>
    <w:p w14:paraId="6BC7A3DB" w14:textId="77777777" w:rsidR="0044410D" w:rsidRPr="0044410D" w:rsidRDefault="00945AF4" w:rsidP="007F2A43">
      <w:r>
        <w:t>A function call takes one of the forms</w:t>
      </w:r>
    </w:p>
    <w:p w14:paraId="64E5EB63" w14:textId="77777777" w:rsidR="0044410D" w:rsidRPr="0044410D" w:rsidRDefault="00C173F0" w:rsidP="00C173F0">
      <w:pPr>
        <w:pStyle w:val="Code"/>
      </w:pPr>
      <w:r>
        <w:t>func</w:t>
      </w:r>
      <w:r w:rsidR="00202C82" w:rsidRPr="00D55E3B">
        <w:t xml:space="preserve"> ( </w:t>
      </w:r>
      <w:r>
        <w:t>... )</w:t>
      </w:r>
      <w:r w:rsidR="0048218E" w:rsidRPr="0048218E">
        <w:br/>
      </w:r>
      <w:r>
        <w:t>func</w:t>
      </w:r>
      <w:r w:rsidR="00202C82" w:rsidRPr="00D55E3B">
        <w:t xml:space="preserve"> &lt; </w:t>
      </w:r>
      <w:r>
        <w:t>...</w:t>
      </w:r>
      <w:r w:rsidR="00202C82" w:rsidRPr="00D55E3B">
        <w:t xml:space="preserve"> &gt; ( </w:t>
      </w:r>
      <w:r>
        <w:t>...</w:t>
      </w:r>
      <w:r w:rsidR="00202C82" w:rsidRPr="00D55E3B">
        <w:t xml:space="preserve"> )</w:t>
      </w:r>
    </w:p>
    <w:p w14:paraId="63842548" w14:textId="1309EA44" w:rsidR="0044410D" w:rsidRPr="0044410D" w:rsidRDefault="00D22D1B" w:rsidP="007F2A43">
      <w:r>
        <w:t xml:space="preserve">where </w:t>
      </w:r>
      <w:r w:rsidR="00C173F0">
        <w:rPr>
          <w:i/>
        </w:rPr>
        <w:t>func</w:t>
      </w:r>
      <w:r w:rsidR="003D2F21">
        <w:t xml:space="preserve"> </w:t>
      </w:r>
      <w:r>
        <w:t>is an expression</w:t>
      </w:r>
      <w:r w:rsidR="00945AF4">
        <w:t xml:space="preserve"> of a function type or of type Any</w:t>
      </w:r>
      <w:r w:rsidR="00BE5537">
        <w:t>. The function expression is followed by an optional</w:t>
      </w:r>
      <w:r w:rsidR="00C173F0">
        <w:t xml:space="preserve"> type argument list</w:t>
      </w:r>
      <w:r w:rsidR="00EC706E">
        <w:t xml:space="preserve"> (section</w:t>
      </w:r>
      <w:r w:rsidR="0033033C">
        <w:t xml:space="preserve"> </w:t>
      </w:r>
      <w:r w:rsidR="0033033C">
        <w:fldChar w:fldCharType="begin"/>
      </w:r>
      <w:r w:rsidR="0033033C">
        <w:instrText xml:space="preserve"> REF _Ref366145964 \r \h </w:instrText>
      </w:r>
      <w:r w:rsidR="0033033C">
        <w:fldChar w:fldCharType="separate"/>
      </w:r>
      <w:r w:rsidR="00B510EF">
        <w:t>3.</w:t>
      </w:r>
      <w:del w:id="1470" w:author="Anders Hejlsberg" w:date="2014-11-01T15:43:00Z">
        <w:r w:rsidR="00633278">
          <w:delText>4</w:delText>
        </w:r>
      </w:del>
      <w:ins w:id="1471" w:author="Anders Hejlsberg" w:date="2014-11-01T15:43:00Z">
        <w:r w:rsidR="00B510EF">
          <w:t>5</w:t>
        </w:r>
      </w:ins>
      <w:r w:rsidR="00B510EF">
        <w:t>.2</w:t>
      </w:r>
      <w:r w:rsidR="0033033C">
        <w:fldChar w:fldCharType="end"/>
      </w:r>
      <w:r w:rsidR="00EC706E">
        <w:t>)</w:t>
      </w:r>
      <w:r w:rsidR="00BE5537">
        <w:t xml:space="preserve"> and a</w:t>
      </w:r>
      <w:r>
        <w:t>n argument list</w:t>
      </w:r>
      <w:r w:rsidR="003D2F21">
        <w:t>.</w:t>
      </w:r>
    </w:p>
    <w:p w14:paraId="5F971FB5" w14:textId="77777777" w:rsidR="007072F8" w:rsidRPr="0044410D" w:rsidRDefault="003D2F21" w:rsidP="007F2A43">
      <w:r>
        <w:t xml:space="preserve">If </w:t>
      </w:r>
      <w:r w:rsidR="00BE5537">
        <w:rPr>
          <w:i/>
        </w:rPr>
        <w:t>func</w:t>
      </w:r>
      <w:r>
        <w:t xml:space="preserve"> is of type </w:t>
      </w:r>
      <w:r w:rsidR="00163720">
        <w:t>A</w:t>
      </w:r>
      <w:r w:rsidRPr="00163720">
        <w:t>ny</w:t>
      </w:r>
      <w:r w:rsidR="00627A84">
        <w:t>,</w:t>
      </w:r>
      <w:r w:rsidR="005A2FC0">
        <w:t xml:space="preserve"> or of an object type that has no call</w:t>
      </w:r>
      <w:r w:rsidR="00E83066">
        <w:t xml:space="preserve"> or construct</w:t>
      </w:r>
      <w:r w:rsidR="005A2FC0">
        <w:t xml:space="preserve"> signatures but is a subtype of the Function interface</w:t>
      </w:r>
      <w:r>
        <w:t xml:space="preserve">, the call is an </w:t>
      </w:r>
      <w:r w:rsidRPr="003D2F21">
        <w:rPr>
          <w:b/>
          <w:i/>
        </w:rPr>
        <w:t>untyped function call</w:t>
      </w:r>
      <w:r>
        <w:t>.</w:t>
      </w:r>
      <w:r w:rsidR="00945AF4">
        <w:t xml:space="preserve"> In an untyped function call</w:t>
      </w:r>
      <w:r>
        <w:t xml:space="preserve"> </w:t>
      </w:r>
      <w:r w:rsidR="00945AF4">
        <w:t>n</w:t>
      </w:r>
      <w:r w:rsidR="00945AF4" w:rsidRPr="00BE5537">
        <w:t>o</w:t>
      </w:r>
      <w:r w:rsidR="00BE5537" w:rsidRPr="00BE5537">
        <w:t xml:space="preserve"> </w:t>
      </w:r>
      <w:r w:rsidR="00BE5537">
        <w:t xml:space="preserve">type arguments </w:t>
      </w:r>
      <w:r w:rsidR="00945AF4" w:rsidRPr="00BE5537">
        <w:t>ar</w:t>
      </w:r>
      <w:r w:rsidR="00945AF4">
        <w:t>e permitted</w:t>
      </w:r>
      <w:r w:rsidR="00945AF4" w:rsidRPr="00BE5537">
        <w:t xml:space="preserve">, </w:t>
      </w:r>
      <w:r w:rsidR="00BE5537">
        <w:t>argument expressions can be of any type and number</w:t>
      </w:r>
      <w:r w:rsidR="00D317DE">
        <w:t>, no contextual types are provided for the argument expressions,</w:t>
      </w:r>
      <w:r>
        <w:t xml:space="preserve"> and the result is always of type </w:t>
      </w:r>
      <w:r w:rsidR="00163720">
        <w:t>A</w:t>
      </w:r>
      <w:r w:rsidRPr="00163720">
        <w:t>ny</w:t>
      </w:r>
      <w:r>
        <w:t>.</w:t>
      </w:r>
    </w:p>
    <w:p w14:paraId="43A859D1" w14:textId="1C303700" w:rsidR="0044410D" w:rsidRPr="0044410D" w:rsidRDefault="003D2F21" w:rsidP="00D342CA">
      <w:r>
        <w:t xml:space="preserve">If </w:t>
      </w:r>
      <w:del w:id="1472" w:author="Anders Hejlsberg" w:date="2014-11-01T15:43:00Z">
        <w:r w:rsidR="00BE5537">
          <w:rPr>
            <w:i/>
          </w:rPr>
          <w:delText>func</w:delText>
        </w:r>
        <w:r w:rsidR="008F4735">
          <w:delText>'</w:delText>
        </w:r>
        <w:r w:rsidR="000951BD">
          <w:delText>s</w:delText>
        </w:r>
      </w:del>
      <w:ins w:id="1473" w:author="Anders Hejlsberg" w:date="2014-11-01T15:43:00Z">
        <w:r w:rsidR="00BE5537">
          <w:rPr>
            <w:i/>
          </w:rPr>
          <w:t>func</w:t>
        </w:r>
        <w:r w:rsidR="007072F8">
          <w:t xml:space="preserve"> has</w:t>
        </w:r>
      </w:ins>
      <w:r w:rsidR="007072F8">
        <w:t xml:space="preserve"> apparent </w:t>
      </w:r>
      <w:del w:id="1474" w:author="Anders Hejlsberg" w:date="2014-11-01T15:43:00Z">
        <w:r w:rsidR="000951BD">
          <w:delText>type</w:delText>
        </w:r>
      </w:del>
      <w:ins w:id="1475" w:author="Anders Hejlsberg" w:date="2014-11-01T15:43:00Z">
        <w:r w:rsidR="007072F8">
          <w:t>call signatures</w:t>
        </w:r>
      </w:ins>
      <w:r w:rsidR="000951BD">
        <w:t xml:space="preserve"> (section </w:t>
      </w:r>
      <w:r w:rsidR="000951BD">
        <w:fldChar w:fldCharType="begin"/>
      </w:r>
      <w:r w:rsidR="000951BD">
        <w:instrText xml:space="preserve"> REF _Ref366164315 \r \h </w:instrText>
      </w:r>
      <w:r w:rsidR="000951BD">
        <w:fldChar w:fldCharType="separate"/>
      </w:r>
      <w:r w:rsidR="00B510EF">
        <w:t>3.</w:t>
      </w:r>
      <w:del w:id="1476" w:author="Anders Hejlsberg" w:date="2014-11-01T15:43:00Z">
        <w:r w:rsidR="00633278">
          <w:delText>8</w:delText>
        </w:r>
      </w:del>
      <w:ins w:id="1477" w:author="Anders Hejlsberg" w:date="2014-11-01T15:43:00Z">
        <w:r w:rsidR="00B510EF">
          <w:t>10</w:t>
        </w:r>
      </w:ins>
      <w:r w:rsidR="00B510EF">
        <w:t>.1</w:t>
      </w:r>
      <w:r w:rsidR="000951BD">
        <w:fldChar w:fldCharType="end"/>
      </w:r>
      <w:del w:id="1478" w:author="Anders Hejlsberg" w:date="2014-11-01T15:43:00Z">
        <w:r w:rsidR="000951BD">
          <w:delText>)</w:delText>
        </w:r>
        <w:r>
          <w:delText xml:space="preserve"> is a function type,</w:delText>
        </w:r>
      </w:del>
      <w:ins w:id="1479" w:author="Anders Hejlsberg" w:date="2014-11-01T15:43:00Z">
        <w:r w:rsidR="000951BD">
          <w:t>)</w:t>
        </w:r>
      </w:ins>
      <w:r>
        <w:t xml:space="preserve"> the call is a </w:t>
      </w:r>
      <w:r w:rsidRPr="003D2F21">
        <w:rPr>
          <w:b/>
          <w:i/>
        </w:rPr>
        <w:t>typed function call</w:t>
      </w:r>
      <w:r w:rsidR="00D22D1B">
        <w:t xml:space="preserve">. </w:t>
      </w:r>
      <w:r w:rsidR="003C5236">
        <w:t>TypeScript</w:t>
      </w:r>
      <w:r w:rsidR="00D342CA">
        <w:t xml:space="preserve"> employs </w:t>
      </w:r>
      <w:r w:rsidR="00D342CA" w:rsidRPr="00487ADC">
        <w:rPr>
          <w:b/>
          <w:i/>
        </w:rPr>
        <w:t>overload resolution</w:t>
      </w:r>
      <w:r w:rsidR="00D342CA">
        <w:t xml:space="preserve"> in </w:t>
      </w:r>
      <w:r>
        <w:t xml:space="preserve">typed function calls in order to support </w:t>
      </w:r>
      <w:r>
        <w:lastRenderedPageBreak/>
        <w:t>functions with</w:t>
      </w:r>
      <w:r w:rsidR="003D461F">
        <w:t xml:space="preserve"> multiple call signatures. Furthermore, TypeScript may perform </w:t>
      </w:r>
      <w:r w:rsidR="003D461F" w:rsidRPr="00540F64">
        <w:rPr>
          <w:b/>
          <w:i/>
        </w:rPr>
        <w:t>type argument inference</w:t>
      </w:r>
      <w:r w:rsidR="003D461F">
        <w:t xml:space="preserve"> to automatically determine type arguments in generic function call</w:t>
      </w:r>
      <w:r w:rsidR="00540F64">
        <w:t>s</w:t>
      </w:r>
      <w:r w:rsidR="003D461F">
        <w:t>.</w:t>
      </w:r>
    </w:p>
    <w:p w14:paraId="2C8A7274" w14:textId="77777777" w:rsidR="0044410D" w:rsidRPr="0044410D" w:rsidRDefault="003D461F" w:rsidP="003D461F">
      <w:pPr>
        <w:pStyle w:val="Heading3"/>
      </w:pPr>
      <w:bookmarkStart w:id="1480" w:name="_Ref352332088"/>
      <w:bookmarkStart w:id="1481" w:name="_Toc402619885"/>
      <w:bookmarkStart w:id="1482" w:name="_Toc401414070"/>
      <w:r>
        <w:t>Overload Resolution</w:t>
      </w:r>
      <w:bookmarkEnd w:id="1480"/>
      <w:bookmarkEnd w:id="1481"/>
      <w:bookmarkEnd w:id="1482"/>
    </w:p>
    <w:p w14:paraId="5655A993" w14:textId="77777777" w:rsidR="0044410D" w:rsidRPr="0044410D" w:rsidRDefault="00D342CA" w:rsidP="00D342CA">
      <w:r>
        <w:t xml:space="preserve">The purpose of overload resolution </w:t>
      </w:r>
      <w:r w:rsidR="008D65C9">
        <w:t xml:space="preserve">in a function call </w:t>
      </w:r>
      <w:r>
        <w:t xml:space="preserve">is </w:t>
      </w:r>
      <w:r w:rsidR="00012AA5">
        <w:t xml:space="preserve">to ensure that at least one signature is applicable, </w:t>
      </w:r>
      <w:r>
        <w:t xml:space="preserve">to </w:t>
      </w:r>
      <w:r w:rsidR="00012AA5">
        <w:t>provide contextual types for</w:t>
      </w:r>
      <w:r w:rsidR="00D3226E">
        <w:t xml:space="preserve"> the arguments</w:t>
      </w:r>
      <w:r w:rsidR="00012AA5">
        <w:t>,</w:t>
      </w:r>
      <w:r w:rsidR="00D3226E">
        <w:t xml:space="preserve"> and </w:t>
      </w:r>
      <w:r w:rsidR="008D65C9">
        <w:t xml:space="preserve">to </w:t>
      </w:r>
      <w:r>
        <w:t>determine the re</w:t>
      </w:r>
      <w:r w:rsidR="00D3226E">
        <w:t>sult type of the function call</w:t>
      </w:r>
      <w:r w:rsidR="00B211D0">
        <w:t>,</w:t>
      </w:r>
      <w:r w:rsidR="00D3226E">
        <w:t xml:space="preserve"> </w:t>
      </w:r>
      <w:r>
        <w:t>which could differ between the</w:t>
      </w:r>
      <w:r w:rsidR="00D3226E">
        <w:t xml:space="preserve"> multiple applicable signatures</w:t>
      </w:r>
      <w:r>
        <w:t>.</w:t>
      </w:r>
      <w:r w:rsidR="00D3226E">
        <w:t xml:space="preserve"> Overload resolution has no impact on the run-time behavior of a function call. Since JavaScript doesn</w:t>
      </w:r>
      <w:r w:rsidR="008F4735">
        <w:t>'</w:t>
      </w:r>
      <w:r w:rsidR="00D3226E">
        <w:t>t support function overloading, all that matters at run-time is the name of the function.</w:t>
      </w:r>
    </w:p>
    <w:p w14:paraId="2F5759A6" w14:textId="77777777" w:rsidR="0044410D" w:rsidRPr="0044410D" w:rsidRDefault="00D3226E" w:rsidP="00D342CA">
      <w:r>
        <w:t>The compile-time processing of a</w:t>
      </w:r>
      <w:r w:rsidR="00D342CA">
        <w:t xml:space="preserve"> </w:t>
      </w:r>
      <w:r w:rsidR="003D2F21">
        <w:t xml:space="preserve">typed </w:t>
      </w:r>
      <w:r w:rsidR="00D342CA">
        <w:t xml:space="preserve">function call </w:t>
      </w:r>
      <w:r>
        <w:t>consists of the following steps:</w:t>
      </w:r>
    </w:p>
    <w:p w14:paraId="451708B3" w14:textId="77777777" w:rsidR="0044410D" w:rsidRPr="0044410D" w:rsidRDefault="00627A84" w:rsidP="00DD22FF">
      <w:pPr>
        <w:pStyle w:val="ListParagraph"/>
        <w:numPr>
          <w:ilvl w:val="0"/>
          <w:numId w:val="2"/>
        </w:numPr>
      </w:pPr>
      <w:r>
        <w:t xml:space="preserve">First, a </w:t>
      </w:r>
      <w:r w:rsidR="00CA20C1">
        <w:t>list</w:t>
      </w:r>
      <w:r>
        <w:t xml:space="preserve"> of candidate signatures is constructed</w:t>
      </w:r>
      <w:r w:rsidR="00CD3DB1">
        <w:t xml:space="preserve"> from the </w:t>
      </w:r>
      <w:r w:rsidR="0013576A">
        <w:t xml:space="preserve">call </w:t>
      </w:r>
      <w:r w:rsidR="00CD3DB1">
        <w:t>signatur</w:t>
      </w:r>
      <w:r w:rsidR="00CA20C1">
        <w:t>es in the function type in declaration order.</w:t>
      </w:r>
      <w:r w:rsidR="00CA20C1" w:rsidRPr="00CA20C1">
        <w:t xml:space="preserve"> </w:t>
      </w:r>
      <w:r w:rsidR="00CA20C1">
        <w:t xml:space="preserve">For classes and interfaces, inherited signatures are considered to follow explicitly declared signatures in </w:t>
      </w:r>
      <w:r w:rsidR="00CA20C1" w:rsidRPr="0076375D">
        <w:rPr>
          <w:rStyle w:val="CodeFragment"/>
        </w:rPr>
        <w:t>extends</w:t>
      </w:r>
      <w:r w:rsidR="00CA20C1">
        <w:t xml:space="preserve"> clause order.</w:t>
      </w:r>
    </w:p>
    <w:p w14:paraId="1FB59B3D" w14:textId="77777777" w:rsidR="0044410D" w:rsidRPr="0044410D" w:rsidRDefault="00CD3DB1" w:rsidP="00CD3DB1">
      <w:pPr>
        <w:pStyle w:val="ListParagraph"/>
        <w:numPr>
          <w:ilvl w:val="1"/>
          <w:numId w:val="2"/>
        </w:numPr>
      </w:pPr>
      <w:r>
        <w:t>A non-g</w:t>
      </w:r>
      <w:r w:rsidR="008D12D0">
        <w:t>eneric signature is a candidate when</w:t>
      </w:r>
    </w:p>
    <w:p w14:paraId="15112F55" w14:textId="77777777" w:rsidR="0044410D" w:rsidRPr="0044410D" w:rsidRDefault="00CD3DB1" w:rsidP="008D12D0">
      <w:pPr>
        <w:pStyle w:val="ListParagraph"/>
        <w:numPr>
          <w:ilvl w:val="2"/>
          <w:numId w:val="2"/>
        </w:numPr>
      </w:pPr>
      <w:r>
        <w:t>the function call has no type arguments</w:t>
      </w:r>
      <w:r w:rsidR="008D12D0">
        <w:t>, and</w:t>
      </w:r>
    </w:p>
    <w:p w14:paraId="4F517DE2" w14:textId="77777777" w:rsidR="0044410D" w:rsidRPr="0044410D" w:rsidRDefault="00CD3DB1" w:rsidP="008D12D0">
      <w:pPr>
        <w:pStyle w:val="ListParagraph"/>
        <w:numPr>
          <w:ilvl w:val="2"/>
          <w:numId w:val="2"/>
        </w:numPr>
      </w:pPr>
      <w:r>
        <w:t>the signature is applicable with respect to the argument list of the function call.</w:t>
      </w:r>
    </w:p>
    <w:p w14:paraId="0457352D" w14:textId="77777777" w:rsidR="0044410D" w:rsidRPr="0044410D" w:rsidRDefault="00CD3DB1" w:rsidP="00CD3DB1">
      <w:pPr>
        <w:pStyle w:val="ListParagraph"/>
        <w:numPr>
          <w:ilvl w:val="1"/>
          <w:numId w:val="2"/>
        </w:numPr>
      </w:pPr>
      <w:r>
        <w:t xml:space="preserve">A generic </w:t>
      </w:r>
      <w:r w:rsidR="008D12D0">
        <w:t>signature</w:t>
      </w:r>
      <w:r>
        <w:t xml:space="preserve"> is a candidate </w:t>
      </w:r>
      <w:r w:rsidR="008D12D0">
        <w:t>in</w:t>
      </w:r>
      <w:r>
        <w:t xml:space="preserve"> </w:t>
      </w:r>
      <w:r w:rsidR="008D12D0">
        <w:t>a</w:t>
      </w:r>
      <w:r>
        <w:t xml:space="preserve"> function call </w:t>
      </w:r>
      <w:r w:rsidR="008D12D0">
        <w:t>without</w:t>
      </w:r>
      <w:r>
        <w:t xml:space="preserve"> type arguments </w:t>
      </w:r>
      <w:r w:rsidR="008D12D0">
        <w:t>when</w:t>
      </w:r>
    </w:p>
    <w:p w14:paraId="209FAC4F" w14:textId="77777777" w:rsidR="0044410D" w:rsidRPr="0044410D" w:rsidRDefault="00CD3DB1" w:rsidP="008D12D0">
      <w:pPr>
        <w:pStyle w:val="ListParagraph"/>
        <w:numPr>
          <w:ilvl w:val="2"/>
          <w:numId w:val="2"/>
        </w:numPr>
      </w:pPr>
      <w:r>
        <w:t xml:space="preserve">type inference (section </w:t>
      </w:r>
      <w:r w:rsidR="00C95098">
        <w:fldChar w:fldCharType="begin"/>
      </w:r>
      <w:r w:rsidR="00C95098">
        <w:instrText xml:space="preserve"> REF _Ref343601018 \r \h </w:instrText>
      </w:r>
      <w:r w:rsidR="00C95098">
        <w:fldChar w:fldCharType="separate"/>
      </w:r>
      <w:r w:rsidR="00B510EF">
        <w:t>4.12.2</w:t>
      </w:r>
      <w:r w:rsidR="00C95098">
        <w:fldChar w:fldCharType="end"/>
      </w:r>
      <w:r>
        <w:t xml:space="preserve">) succeeds </w:t>
      </w:r>
      <w:r w:rsidR="00ED574E">
        <w:t>for each type parameter</w:t>
      </w:r>
      <w:r w:rsidR="008D12D0">
        <w:t>,</w:t>
      </w:r>
    </w:p>
    <w:p w14:paraId="28A20594" w14:textId="77777777" w:rsidR="0044410D" w:rsidRPr="0044410D" w:rsidRDefault="00F9096A" w:rsidP="008D12D0">
      <w:pPr>
        <w:pStyle w:val="ListParagraph"/>
        <w:numPr>
          <w:ilvl w:val="2"/>
          <w:numId w:val="2"/>
        </w:numPr>
      </w:pPr>
      <w:r>
        <w:t xml:space="preserve">once the </w:t>
      </w:r>
      <w:r w:rsidR="008D12D0">
        <w:t>inferred type arguments are substituted for their associated type parameters, the signature is applicable with respect to the argument list of the function call.</w:t>
      </w:r>
    </w:p>
    <w:p w14:paraId="6ABCBF0D" w14:textId="77777777" w:rsidR="0044410D" w:rsidRPr="0044410D" w:rsidRDefault="008D12D0" w:rsidP="008D12D0">
      <w:pPr>
        <w:pStyle w:val="ListParagraph"/>
        <w:numPr>
          <w:ilvl w:val="1"/>
          <w:numId w:val="2"/>
        </w:numPr>
      </w:pPr>
      <w:r>
        <w:t>A generic signature is a candidate in a function call with type arguments when</w:t>
      </w:r>
    </w:p>
    <w:p w14:paraId="65FA5014" w14:textId="77777777" w:rsidR="0044410D" w:rsidRPr="0044410D" w:rsidRDefault="008D12D0" w:rsidP="008D12D0">
      <w:pPr>
        <w:pStyle w:val="ListParagraph"/>
        <w:numPr>
          <w:ilvl w:val="2"/>
          <w:numId w:val="2"/>
        </w:numPr>
      </w:pPr>
      <w:r>
        <w:t>The signature has the same number of type parameters as were supplied in the type argument list,</w:t>
      </w:r>
    </w:p>
    <w:p w14:paraId="4EDF00DB" w14:textId="77777777" w:rsidR="0044410D" w:rsidRPr="0044410D" w:rsidRDefault="008D12D0" w:rsidP="008D12D0">
      <w:pPr>
        <w:pStyle w:val="ListParagraph"/>
        <w:numPr>
          <w:ilvl w:val="2"/>
          <w:numId w:val="2"/>
        </w:numPr>
      </w:pPr>
      <w:r>
        <w:t>the type arguments satisfy their constraints, and</w:t>
      </w:r>
    </w:p>
    <w:p w14:paraId="5C30B97C" w14:textId="77777777" w:rsidR="0044410D" w:rsidRPr="0044410D" w:rsidRDefault="008D12D0" w:rsidP="008D12D0">
      <w:pPr>
        <w:pStyle w:val="ListParagraph"/>
        <w:numPr>
          <w:ilvl w:val="2"/>
          <w:numId w:val="2"/>
        </w:numPr>
      </w:pPr>
      <w:r>
        <w:t>once the type arguments are substituted for their associated type parameters, the signature is applicable with respect to the argument list of the function call.</w:t>
      </w:r>
    </w:p>
    <w:p w14:paraId="5448A16A" w14:textId="77777777" w:rsidR="0044410D" w:rsidRPr="0044410D" w:rsidRDefault="00D342CA" w:rsidP="00DD22FF">
      <w:pPr>
        <w:pStyle w:val="ListParagraph"/>
        <w:numPr>
          <w:ilvl w:val="0"/>
          <w:numId w:val="2"/>
        </w:numPr>
      </w:pPr>
      <w:r>
        <w:t xml:space="preserve">If the </w:t>
      </w:r>
      <w:r w:rsidR="00CA20C1">
        <w:t xml:space="preserve">list </w:t>
      </w:r>
      <w:r>
        <w:t>of candidate signatures is empty, the function call is an error.</w:t>
      </w:r>
    </w:p>
    <w:p w14:paraId="01653169" w14:textId="77777777" w:rsidR="0044410D" w:rsidRPr="0044410D" w:rsidRDefault="006856E0" w:rsidP="006856E0">
      <w:pPr>
        <w:pStyle w:val="ListParagraph"/>
        <w:numPr>
          <w:ilvl w:val="0"/>
          <w:numId w:val="2"/>
        </w:numPr>
      </w:pPr>
      <w:r>
        <w:t>Otherwise, i</w:t>
      </w:r>
      <w:r w:rsidR="00805CDD">
        <w:t xml:space="preserve">f the candidate list contains one or more signatures for which the type of each argument expression is a subtype of </w:t>
      </w:r>
      <w:r w:rsidR="00472437">
        <w:t>each</w:t>
      </w:r>
      <w:r w:rsidR="00805CDD">
        <w:t xml:space="preserve"> corresponding parameter type, the </w:t>
      </w:r>
      <w:r>
        <w:t>return type of the first of those signatures becomes the return type of the function call.</w:t>
      </w:r>
    </w:p>
    <w:p w14:paraId="22252AB7" w14:textId="77777777" w:rsidR="0044410D" w:rsidRPr="0044410D" w:rsidRDefault="006856E0" w:rsidP="00997972">
      <w:pPr>
        <w:pStyle w:val="ListParagraph"/>
        <w:numPr>
          <w:ilvl w:val="0"/>
          <w:numId w:val="2"/>
        </w:numPr>
      </w:pPr>
      <w:r>
        <w:t>Otherwise, the return type of the first signature in the candidate list becomes the return type of the function call.</w:t>
      </w:r>
    </w:p>
    <w:p w14:paraId="06E47059" w14:textId="77777777" w:rsidR="0044410D" w:rsidRPr="0044410D" w:rsidRDefault="00D342CA" w:rsidP="00D342CA">
      <w:r>
        <w:t xml:space="preserve">A signature is said to be an </w:t>
      </w:r>
      <w:r w:rsidRPr="0006182E">
        <w:rPr>
          <w:b/>
          <w:i/>
        </w:rPr>
        <w:t xml:space="preserve">applicable </w:t>
      </w:r>
      <w:r>
        <w:rPr>
          <w:b/>
          <w:i/>
        </w:rPr>
        <w:t>signature</w:t>
      </w:r>
      <w:r>
        <w:t xml:space="preserve"> with respect to an argument list when</w:t>
      </w:r>
    </w:p>
    <w:p w14:paraId="04B6B85A" w14:textId="77777777" w:rsidR="0044410D" w:rsidRPr="0044410D" w:rsidRDefault="00F43B79" w:rsidP="00236652">
      <w:pPr>
        <w:pStyle w:val="ListParagraph"/>
        <w:numPr>
          <w:ilvl w:val="0"/>
          <w:numId w:val="3"/>
        </w:numPr>
      </w:pPr>
      <w:r>
        <w:t xml:space="preserve">the number of </w:t>
      </w:r>
      <w:r w:rsidR="00CA20C1">
        <w:t>argument</w:t>
      </w:r>
      <w:r>
        <w:t>s is not less than the number of required parameters,</w:t>
      </w:r>
    </w:p>
    <w:p w14:paraId="70CAFE64" w14:textId="77777777" w:rsidR="0044410D" w:rsidRPr="0044410D" w:rsidRDefault="00F43B79" w:rsidP="00236652">
      <w:pPr>
        <w:pStyle w:val="ListParagraph"/>
        <w:numPr>
          <w:ilvl w:val="0"/>
          <w:numId w:val="3"/>
        </w:numPr>
      </w:pPr>
      <w:r>
        <w:t>the number of arguments is not greater than the number of parameters, and</w:t>
      </w:r>
    </w:p>
    <w:p w14:paraId="368E3289" w14:textId="00BAB17A" w:rsidR="0044410D" w:rsidRPr="0044410D" w:rsidRDefault="00F43B79" w:rsidP="00236652">
      <w:pPr>
        <w:pStyle w:val="ListParagraph"/>
        <w:numPr>
          <w:ilvl w:val="0"/>
          <w:numId w:val="3"/>
        </w:numPr>
      </w:pPr>
      <w:r>
        <w:t>for each</w:t>
      </w:r>
      <w:r w:rsidR="00BC43C7">
        <w:t xml:space="preserve"> argument expression</w:t>
      </w:r>
      <w:r w:rsidR="00CA20C1">
        <w:t xml:space="preserve"> </w:t>
      </w:r>
      <w:r w:rsidR="00CA20C1" w:rsidRPr="00490882">
        <w:rPr>
          <w:i/>
        </w:rPr>
        <w:t>e</w:t>
      </w:r>
      <w:r w:rsidR="00CA20C1">
        <w:t xml:space="preserve"> </w:t>
      </w:r>
      <w:r>
        <w:t xml:space="preserve">and its </w:t>
      </w:r>
      <w:r w:rsidR="00D36387">
        <w:t xml:space="preserve">corresponding parameter </w:t>
      </w:r>
      <w:r w:rsidR="00CA20C1" w:rsidRPr="00490882">
        <w:rPr>
          <w:i/>
        </w:rPr>
        <w:t>P,</w:t>
      </w:r>
      <w:r w:rsidR="00CA20C1">
        <w:t xml:space="preserve"> </w:t>
      </w:r>
      <w:r w:rsidR="00FF62A4">
        <w:t xml:space="preserve">when </w:t>
      </w:r>
      <w:r w:rsidR="00CA20C1" w:rsidRPr="00490882">
        <w:rPr>
          <w:i/>
        </w:rPr>
        <w:t>e</w:t>
      </w:r>
      <w:r w:rsidR="0051028A">
        <w:t xml:space="preserve"> </w:t>
      </w:r>
      <w:r w:rsidR="00FF62A4">
        <w:t>is</w:t>
      </w:r>
      <w:r w:rsidR="00490882">
        <w:t xml:space="preserve"> </w:t>
      </w:r>
      <w:r w:rsidR="00012AA5">
        <w:t xml:space="preserve">contextually typed </w:t>
      </w:r>
      <w:r w:rsidR="008216F1">
        <w:t xml:space="preserve">(section </w:t>
      </w:r>
      <w:r w:rsidR="008216F1">
        <w:fldChar w:fldCharType="begin"/>
      </w:r>
      <w:r w:rsidR="008216F1">
        <w:instrText xml:space="preserve"> REF _Ref314665618 \r \h </w:instrText>
      </w:r>
      <w:r w:rsidR="008216F1">
        <w:fldChar w:fldCharType="separate"/>
      </w:r>
      <w:r w:rsidR="00B510EF">
        <w:t>4.19</w:t>
      </w:r>
      <w:r w:rsidR="008216F1">
        <w:fldChar w:fldCharType="end"/>
      </w:r>
      <w:r w:rsidR="008216F1">
        <w:t xml:space="preserve">) </w:t>
      </w:r>
      <w:r w:rsidR="00012AA5">
        <w:t>by</w:t>
      </w:r>
      <w:r w:rsidR="008B0C90">
        <w:t xml:space="preserve"> </w:t>
      </w:r>
      <w:r w:rsidR="00CA20C1">
        <w:t xml:space="preserve">the type of </w:t>
      </w:r>
      <w:r w:rsidR="00CA20C1" w:rsidRPr="00490882">
        <w:rPr>
          <w:i/>
        </w:rPr>
        <w:t>P</w:t>
      </w:r>
      <w:r w:rsidR="00FF62A4">
        <w:t>, no errors ensue and</w:t>
      </w:r>
      <w:r w:rsidR="0051028A">
        <w:t xml:space="preserve"> </w:t>
      </w:r>
      <w:r w:rsidR="00CA20C1">
        <w:t xml:space="preserve">the type of </w:t>
      </w:r>
      <w:r w:rsidR="00CA20C1" w:rsidRPr="00490882">
        <w:rPr>
          <w:i/>
        </w:rPr>
        <w:t>e</w:t>
      </w:r>
      <w:r w:rsidR="00CA20C1">
        <w:t xml:space="preserve"> </w:t>
      </w:r>
      <w:r w:rsidR="00BC43C7">
        <w:t>is assign</w:t>
      </w:r>
      <w:r w:rsidR="005D50A4">
        <w:t>able to</w:t>
      </w:r>
      <w:r w:rsidR="00BC43C7">
        <w:t xml:space="preserve"> </w:t>
      </w:r>
      <w:r w:rsidR="005D50A4">
        <w:t xml:space="preserve">(section </w:t>
      </w:r>
      <w:r w:rsidR="005D50A4">
        <w:fldChar w:fldCharType="begin"/>
      </w:r>
      <w:r w:rsidR="005D50A4">
        <w:instrText xml:space="preserve"> REF _Ref330633611 \r \h </w:instrText>
      </w:r>
      <w:r w:rsidR="005D50A4">
        <w:fldChar w:fldCharType="separate"/>
      </w:r>
      <w:r w:rsidR="00B510EF">
        <w:t>3.</w:t>
      </w:r>
      <w:del w:id="1483" w:author="Anders Hejlsberg" w:date="2014-11-01T15:43:00Z">
        <w:r w:rsidR="00633278">
          <w:delText>8</w:delText>
        </w:r>
      </w:del>
      <w:ins w:id="1484" w:author="Anders Hejlsberg" w:date="2014-11-01T15:43:00Z">
        <w:r w:rsidR="00B510EF">
          <w:t>10</w:t>
        </w:r>
      </w:ins>
      <w:r w:rsidR="00B510EF">
        <w:t>.4</w:t>
      </w:r>
      <w:r w:rsidR="005D50A4">
        <w:fldChar w:fldCharType="end"/>
      </w:r>
      <w:r w:rsidR="005D50A4">
        <w:t>)</w:t>
      </w:r>
      <w:r w:rsidR="00CA20C1">
        <w:t xml:space="preserve"> the type of </w:t>
      </w:r>
      <w:r w:rsidR="00CA20C1" w:rsidRPr="00490882">
        <w:rPr>
          <w:i/>
        </w:rPr>
        <w:t>P</w:t>
      </w:r>
      <w:r w:rsidR="00CA20C1">
        <w:t>.</w:t>
      </w:r>
    </w:p>
    <w:p w14:paraId="083578BB" w14:textId="77777777" w:rsidR="0044410D" w:rsidRPr="0044410D" w:rsidRDefault="00341F93" w:rsidP="000842C0">
      <w:pPr>
        <w:pStyle w:val="Heading3"/>
      </w:pPr>
      <w:bookmarkStart w:id="1485" w:name="_Ref343601018"/>
      <w:bookmarkStart w:id="1486" w:name="_Toc402619886"/>
      <w:bookmarkStart w:id="1487" w:name="_Toc401414071"/>
      <w:r>
        <w:lastRenderedPageBreak/>
        <w:t>Type Argument Inference</w:t>
      </w:r>
      <w:bookmarkEnd w:id="1485"/>
      <w:bookmarkEnd w:id="1486"/>
      <w:bookmarkEnd w:id="1487"/>
    </w:p>
    <w:p w14:paraId="066551F0" w14:textId="77777777" w:rsidR="0044410D" w:rsidRPr="0044410D" w:rsidRDefault="00054339" w:rsidP="009177FE">
      <w:r>
        <w:t>Given a signature</w:t>
      </w:r>
      <w:r w:rsidRPr="002C28AC">
        <w:t xml:space="preserve"> &lt; </w:t>
      </w:r>
      <w:r w:rsidR="00401237">
        <w:rPr>
          <w:i/>
        </w:rPr>
        <w:t>T</w:t>
      </w:r>
      <w:r w:rsidRPr="00054339">
        <w:rPr>
          <w:i/>
          <w:vertAlign w:val="subscript"/>
        </w:rPr>
        <w:t>1</w:t>
      </w:r>
      <w:r w:rsidRPr="002C28AC">
        <w:t xml:space="preserve"> , </w:t>
      </w:r>
      <w:r w:rsidR="00401237">
        <w:rPr>
          <w:i/>
        </w:rPr>
        <w:t>T</w:t>
      </w:r>
      <w:r w:rsidR="009177FE" w:rsidRPr="00054339">
        <w:rPr>
          <w:i/>
          <w:vertAlign w:val="subscript"/>
        </w:rPr>
        <w:t>2</w:t>
      </w:r>
      <w:r w:rsidRPr="002C28AC">
        <w:t xml:space="preserve"> </w:t>
      </w:r>
      <w:r w:rsidR="009177FE" w:rsidRPr="002C28AC">
        <w:t>, …</w:t>
      </w:r>
      <w:r w:rsidRPr="002C28AC">
        <w:t xml:space="preserve"> , </w:t>
      </w:r>
      <w:r w:rsidR="00401237">
        <w:rPr>
          <w:i/>
        </w:rPr>
        <w:t>T</w:t>
      </w:r>
      <w:r w:rsidR="009177FE" w:rsidRPr="00054339">
        <w:rPr>
          <w:i/>
          <w:vertAlign w:val="subscript"/>
        </w:rPr>
        <w:t>n</w:t>
      </w:r>
      <w:r w:rsidRPr="002C28AC">
        <w:t xml:space="preserve"> &gt; ( </w:t>
      </w:r>
      <w:r w:rsidRPr="00054339">
        <w:rPr>
          <w:i/>
        </w:rPr>
        <w:t>p</w:t>
      </w:r>
      <w:r w:rsidRPr="00054339">
        <w:rPr>
          <w:i/>
          <w:vertAlign w:val="subscript"/>
        </w:rPr>
        <w:t>1</w:t>
      </w:r>
      <w:r w:rsidRPr="002C28AC">
        <w:t xml:space="preserve"> : </w:t>
      </w:r>
      <w:r w:rsidRPr="00054339">
        <w:rPr>
          <w:i/>
        </w:rPr>
        <w:t>P</w:t>
      </w:r>
      <w:r w:rsidRPr="00054339">
        <w:rPr>
          <w:i/>
          <w:vertAlign w:val="subscript"/>
        </w:rPr>
        <w:t>1</w:t>
      </w:r>
      <w:r w:rsidRPr="002C28AC">
        <w:t xml:space="preserve"> , </w:t>
      </w:r>
      <w:r w:rsidRPr="00054339">
        <w:rPr>
          <w:i/>
        </w:rPr>
        <w:t>p</w:t>
      </w:r>
      <w:r w:rsidRPr="00054339">
        <w:rPr>
          <w:i/>
          <w:vertAlign w:val="subscript"/>
        </w:rPr>
        <w:t>2</w:t>
      </w:r>
      <w:r w:rsidRPr="002C28AC">
        <w:t xml:space="preserve"> : </w:t>
      </w:r>
      <w:r w:rsidRPr="00054339">
        <w:rPr>
          <w:i/>
        </w:rPr>
        <w:t>P</w:t>
      </w:r>
      <w:r w:rsidRPr="00054339">
        <w:rPr>
          <w:i/>
          <w:vertAlign w:val="subscript"/>
        </w:rPr>
        <w:t>2</w:t>
      </w:r>
      <w:r w:rsidRPr="002C28AC">
        <w:t xml:space="preserve"> , … , </w:t>
      </w:r>
      <w:r w:rsidRPr="00054339">
        <w:rPr>
          <w:i/>
        </w:rPr>
        <w:t>p</w:t>
      </w:r>
      <w:r w:rsidRPr="00054339">
        <w:rPr>
          <w:i/>
          <w:vertAlign w:val="subscript"/>
        </w:rPr>
        <w:t>m</w:t>
      </w:r>
      <w:r w:rsidRPr="002C28AC">
        <w:t xml:space="preserve"> : </w:t>
      </w:r>
      <w:r w:rsidRPr="00054339">
        <w:rPr>
          <w:i/>
        </w:rPr>
        <w:t>P</w:t>
      </w:r>
      <w:r w:rsidRPr="00054339">
        <w:rPr>
          <w:i/>
          <w:vertAlign w:val="subscript"/>
        </w:rPr>
        <w:t>m</w:t>
      </w:r>
      <w:r w:rsidRPr="002C28AC">
        <w:t xml:space="preserve"> ), wh</w:t>
      </w:r>
      <w:r>
        <w:t>ere each</w:t>
      </w:r>
      <w:r w:rsidR="00EC6D7D">
        <w:t xml:space="preserve"> </w:t>
      </w:r>
      <w:r>
        <w:t xml:space="preserve">parameter type </w:t>
      </w:r>
      <w:r w:rsidR="00EC6D7D" w:rsidRPr="00EC6D7D">
        <w:rPr>
          <w:i/>
        </w:rPr>
        <w:t>P</w:t>
      </w:r>
      <w:r w:rsidR="00EC6D7D" w:rsidRPr="00EC6D7D">
        <w:t xml:space="preserve"> </w:t>
      </w:r>
      <w:r>
        <w:t xml:space="preserve">references zero or more of the type </w:t>
      </w:r>
      <w:r w:rsidR="00EC6D7D">
        <w:t xml:space="preserve">parameters </w:t>
      </w:r>
      <w:r w:rsidR="008F0398">
        <w:rPr>
          <w:i/>
        </w:rPr>
        <w:t>T</w:t>
      </w:r>
      <w:r>
        <w:t>, and an argument list</w:t>
      </w:r>
      <w:r w:rsidRPr="002C28AC">
        <w:t xml:space="preserve"> ( </w:t>
      </w:r>
      <w:r w:rsidRPr="00054339">
        <w:rPr>
          <w:i/>
        </w:rPr>
        <w:t>e</w:t>
      </w:r>
      <w:r w:rsidRPr="00054339">
        <w:rPr>
          <w:i/>
          <w:vertAlign w:val="subscript"/>
        </w:rPr>
        <w:t>1</w:t>
      </w:r>
      <w:r w:rsidRPr="002C28AC">
        <w:t xml:space="preserve"> , </w:t>
      </w:r>
      <w:r w:rsidRPr="00054339">
        <w:rPr>
          <w:i/>
        </w:rPr>
        <w:t>e</w:t>
      </w:r>
      <w:r w:rsidRPr="00054339">
        <w:rPr>
          <w:i/>
          <w:vertAlign w:val="subscript"/>
        </w:rPr>
        <w:t>2</w:t>
      </w:r>
      <w:r w:rsidRPr="002C28AC">
        <w:t xml:space="preserve"> , … , </w:t>
      </w:r>
      <w:r w:rsidRPr="00054339">
        <w:rPr>
          <w:i/>
        </w:rPr>
        <w:t>e</w:t>
      </w:r>
      <w:r w:rsidRPr="00054339">
        <w:rPr>
          <w:i/>
          <w:vertAlign w:val="subscript"/>
        </w:rPr>
        <w:t>m</w:t>
      </w:r>
      <w:r w:rsidRPr="002C28AC">
        <w:t xml:space="preserve"> ), th</w:t>
      </w:r>
      <w:r>
        <w:t xml:space="preserve">e task of type argument inference is to find a set of type arguments </w:t>
      </w:r>
      <w:r w:rsidR="00401237">
        <w:rPr>
          <w:i/>
        </w:rPr>
        <w:t>A</w:t>
      </w:r>
      <w:r w:rsidRPr="00054339">
        <w:rPr>
          <w:i/>
          <w:vertAlign w:val="subscript"/>
        </w:rPr>
        <w:t>1</w:t>
      </w:r>
      <w:r w:rsidRPr="002C28AC">
        <w:t>…</w:t>
      </w:r>
      <w:r w:rsidR="00401237">
        <w:rPr>
          <w:i/>
        </w:rPr>
        <w:t>A</w:t>
      </w:r>
      <w:r w:rsidRPr="00054339">
        <w:rPr>
          <w:i/>
          <w:vertAlign w:val="subscript"/>
        </w:rPr>
        <w:t>n</w:t>
      </w:r>
      <w:r w:rsidR="00EC6D7D">
        <w:t xml:space="preserve"> to substitute for </w:t>
      </w:r>
      <w:r w:rsidR="00401237">
        <w:rPr>
          <w:i/>
        </w:rPr>
        <w:t>T</w:t>
      </w:r>
      <w:r w:rsidR="00EC6D7D" w:rsidRPr="00EC6D7D">
        <w:rPr>
          <w:i/>
          <w:vertAlign w:val="subscript"/>
        </w:rPr>
        <w:t>1</w:t>
      </w:r>
      <w:r w:rsidR="00EC6D7D" w:rsidRPr="002C28AC">
        <w:t>…</w:t>
      </w:r>
      <w:r w:rsidR="00401237">
        <w:rPr>
          <w:i/>
        </w:rPr>
        <w:t>T</w:t>
      </w:r>
      <w:r w:rsidR="00EC6D7D" w:rsidRPr="00EC6D7D">
        <w:rPr>
          <w:i/>
          <w:vertAlign w:val="subscript"/>
        </w:rPr>
        <w:t>n</w:t>
      </w:r>
      <w:r w:rsidR="00EC6D7D">
        <w:t xml:space="preserve"> such that the argument list becomes an applicable signature.</w:t>
      </w:r>
    </w:p>
    <w:p w14:paraId="780519E8" w14:textId="77777777" w:rsidR="00810E3D" w:rsidRDefault="00810E3D" w:rsidP="009177FE">
      <w:r>
        <w:t xml:space="preserve">Type argument inference produces a set of candidate types for each type parameter. Given a type parameter </w:t>
      </w:r>
      <w:r w:rsidRPr="00810E3D">
        <w:rPr>
          <w:i/>
        </w:rPr>
        <w:t>T</w:t>
      </w:r>
      <w:r>
        <w:t xml:space="preserve"> and set of candidate types, the actual inferred type argument is determined as follows:</w:t>
      </w:r>
    </w:p>
    <w:p w14:paraId="76BFE28C" w14:textId="77777777" w:rsidR="00810E3D" w:rsidRDefault="00810E3D" w:rsidP="003F35D7">
      <w:pPr>
        <w:pStyle w:val="ListParagraph"/>
        <w:numPr>
          <w:ilvl w:val="0"/>
          <w:numId w:val="56"/>
        </w:numPr>
      </w:pPr>
      <w:r>
        <w:t xml:space="preserve">If the set of candidate argument types is empty, the </w:t>
      </w:r>
      <w:r w:rsidR="00C425CE">
        <w:t xml:space="preserve">inferred type argument for </w:t>
      </w:r>
      <w:r w:rsidR="00C425CE" w:rsidRPr="00C425CE">
        <w:rPr>
          <w:i/>
        </w:rPr>
        <w:t>T</w:t>
      </w:r>
      <w:r w:rsidR="00C425CE">
        <w:t xml:space="preserve"> is </w:t>
      </w:r>
      <w:r w:rsidR="00C425CE" w:rsidRPr="00C425CE">
        <w:rPr>
          <w:i/>
        </w:rPr>
        <w:t>T</w:t>
      </w:r>
      <w:r w:rsidR="008F4735">
        <w:t>'</w:t>
      </w:r>
      <w:r w:rsidR="00C425CE">
        <w:t>s constraint.</w:t>
      </w:r>
    </w:p>
    <w:p w14:paraId="3A630C12" w14:textId="77777777" w:rsidR="00C425CE" w:rsidRDefault="00C425CE" w:rsidP="00C425CE">
      <w:pPr>
        <w:pStyle w:val="ListParagraph"/>
        <w:numPr>
          <w:ilvl w:val="0"/>
          <w:numId w:val="51"/>
        </w:numPr>
      </w:pPr>
      <w:r>
        <w:t xml:space="preserve">Otherwise, if at least one of the candidate types is a supertype of </w:t>
      </w:r>
      <w:r w:rsidR="00943C6D">
        <w:t>all</w:t>
      </w:r>
      <w:r>
        <w:t xml:space="preserve"> of the other candidate types, let </w:t>
      </w:r>
      <w:r w:rsidRPr="00C425CE">
        <w:rPr>
          <w:i/>
        </w:rPr>
        <w:t>C</w:t>
      </w:r>
      <w:r>
        <w:t xml:space="preserve"> denote the first such candidate type. If </w:t>
      </w:r>
      <w:r w:rsidRPr="005E29D6">
        <w:rPr>
          <w:i/>
        </w:rPr>
        <w:t>C</w:t>
      </w:r>
      <w:r>
        <w:t xml:space="preserve"> satisfies </w:t>
      </w:r>
      <w:r w:rsidRPr="005E29D6">
        <w:rPr>
          <w:i/>
        </w:rPr>
        <w:t>T</w:t>
      </w:r>
      <w:r w:rsidR="008F4735">
        <w:t>'</w:t>
      </w:r>
      <w:r>
        <w:t xml:space="preserve">s constraint, the inferred type argument for </w:t>
      </w:r>
      <w:r w:rsidRPr="005E29D6">
        <w:rPr>
          <w:i/>
        </w:rPr>
        <w:t>T</w:t>
      </w:r>
      <w:r>
        <w:t xml:space="preserve"> is </w:t>
      </w:r>
      <w:r w:rsidRPr="005E29D6">
        <w:rPr>
          <w:i/>
        </w:rPr>
        <w:t>C</w:t>
      </w:r>
      <w:r>
        <w:t xml:space="preserve">. Otherwise, the inferred type argument for </w:t>
      </w:r>
      <w:r w:rsidRPr="005E29D6">
        <w:rPr>
          <w:i/>
        </w:rPr>
        <w:t>T</w:t>
      </w:r>
      <w:r>
        <w:t xml:space="preserve"> is </w:t>
      </w:r>
      <w:r w:rsidRPr="005E29D6">
        <w:rPr>
          <w:i/>
        </w:rPr>
        <w:t>T</w:t>
      </w:r>
      <w:r w:rsidR="008F4735">
        <w:t>'</w:t>
      </w:r>
      <w:r>
        <w:t>s constraint.</w:t>
      </w:r>
    </w:p>
    <w:p w14:paraId="04D2E815" w14:textId="77777777" w:rsidR="00ED574E" w:rsidRDefault="00C425CE" w:rsidP="00ED574E">
      <w:pPr>
        <w:pStyle w:val="ListParagraph"/>
        <w:numPr>
          <w:ilvl w:val="0"/>
          <w:numId w:val="51"/>
        </w:numPr>
      </w:pPr>
      <w:r>
        <w:t xml:space="preserve">Otherwise, if no candidate type is a supertype of </w:t>
      </w:r>
      <w:r w:rsidR="00943C6D">
        <w:t>all</w:t>
      </w:r>
      <w:r>
        <w:t xml:space="preserve"> of the other candidate types</w:t>
      </w:r>
      <w:r w:rsidR="00ED574E">
        <w:t>, type inference has fails and no type</w:t>
      </w:r>
      <w:r w:rsidR="00943C6D">
        <w:t xml:space="preserve"> argument</w:t>
      </w:r>
      <w:r w:rsidR="00ED574E">
        <w:t xml:space="preserve"> is inferred for </w:t>
      </w:r>
      <w:r w:rsidR="00ED574E" w:rsidRPr="00ED574E">
        <w:rPr>
          <w:i/>
        </w:rPr>
        <w:t>T</w:t>
      </w:r>
      <w:r w:rsidR="00ED574E">
        <w:t>.</w:t>
      </w:r>
    </w:p>
    <w:p w14:paraId="2A1E236E" w14:textId="77777777" w:rsidR="0044410D" w:rsidRPr="0044410D" w:rsidRDefault="00B940F5" w:rsidP="009177FE">
      <w:r>
        <w:t>In order to compute candidate types</w:t>
      </w:r>
      <w:r w:rsidR="00F37EFC">
        <w:t>, the argument list is processed as follows:</w:t>
      </w:r>
    </w:p>
    <w:p w14:paraId="6141F678" w14:textId="77777777" w:rsidR="0044410D" w:rsidRPr="0044410D" w:rsidRDefault="005C7F47" w:rsidP="00236652">
      <w:pPr>
        <w:pStyle w:val="ListParagraph"/>
        <w:numPr>
          <w:ilvl w:val="0"/>
          <w:numId w:val="31"/>
        </w:numPr>
      </w:pPr>
      <w:r>
        <w:t>Initially a</w:t>
      </w:r>
      <w:r w:rsidR="00F37EFC">
        <w:t xml:space="preserve">ll </w:t>
      </w:r>
      <w:r w:rsidR="0044143E">
        <w:t>inferred type</w:t>
      </w:r>
      <w:r w:rsidR="00F37EFC">
        <w:t xml:space="preserve"> </w:t>
      </w:r>
      <w:r w:rsidR="0044143E">
        <w:t>arguments</w:t>
      </w:r>
      <w:r w:rsidR="00F37EFC">
        <w:t xml:space="preserve"> are considered </w:t>
      </w:r>
      <w:r w:rsidR="00F37EFC" w:rsidRPr="003419D4">
        <w:rPr>
          <w:b/>
          <w:i/>
        </w:rPr>
        <w:t>unfixed</w:t>
      </w:r>
      <w:r w:rsidR="003419D4">
        <w:t xml:space="preserve"> with an empty set of candidate types</w:t>
      </w:r>
      <w:r w:rsidR="00F37EFC">
        <w:t>.</w:t>
      </w:r>
    </w:p>
    <w:p w14:paraId="3A994CAF" w14:textId="15374AD2" w:rsidR="0044410D" w:rsidRPr="0044410D" w:rsidRDefault="003419D4" w:rsidP="00236652">
      <w:pPr>
        <w:pStyle w:val="ListParagraph"/>
        <w:numPr>
          <w:ilvl w:val="0"/>
          <w:numId w:val="31"/>
        </w:numPr>
      </w:pPr>
      <w:r>
        <w:t xml:space="preserve">Proceeding from left to right, each argument expression </w:t>
      </w:r>
      <w:r w:rsidRPr="003419D4">
        <w:rPr>
          <w:i/>
        </w:rPr>
        <w:t>e</w:t>
      </w:r>
      <w:r>
        <w:t xml:space="preserve"> is </w:t>
      </w:r>
      <w:r w:rsidR="001C75D9">
        <w:rPr>
          <w:b/>
          <w:i/>
        </w:rPr>
        <w:t>inferentially typed</w:t>
      </w:r>
      <w:r>
        <w:t xml:space="preserve"> by its corresponding parameter type </w:t>
      </w:r>
      <w:r w:rsidRPr="00B2574E">
        <w:rPr>
          <w:i/>
        </w:rPr>
        <w:t>P</w:t>
      </w:r>
      <w:r w:rsidR="00B2574E">
        <w:t xml:space="preserve">, </w:t>
      </w:r>
      <w:r w:rsidRPr="00B2574E">
        <w:t>possibly</w:t>
      </w:r>
      <w:r>
        <w:t xml:space="preserve"> causing some </w:t>
      </w:r>
      <w:r w:rsidR="0044143E">
        <w:t>inferred type arguments</w:t>
      </w:r>
      <w:r>
        <w:t xml:space="preserve"> to become </w:t>
      </w:r>
      <w:r w:rsidRPr="003419D4">
        <w:rPr>
          <w:b/>
          <w:i/>
        </w:rPr>
        <w:t>fixed</w:t>
      </w:r>
      <w:r>
        <w:t xml:space="preserve">, and candidate type inferences </w:t>
      </w:r>
      <w:r w:rsidR="00CD578E">
        <w:t xml:space="preserve">(section </w:t>
      </w:r>
      <w:r w:rsidR="00CD578E">
        <w:fldChar w:fldCharType="begin"/>
      </w:r>
      <w:r w:rsidR="00CD578E">
        <w:instrText xml:space="preserve"> REF _Ref366309307 \r \h </w:instrText>
      </w:r>
      <w:r w:rsidR="00CD578E">
        <w:fldChar w:fldCharType="separate"/>
      </w:r>
      <w:r w:rsidR="00B510EF">
        <w:t>3.</w:t>
      </w:r>
      <w:del w:id="1488" w:author="Anders Hejlsberg" w:date="2014-11-01T15:43:00Z">
        <w:r w:rsidR="00633278">
          <w:delText>8</w:delText>
        </w:r>
      </w:del>
      <w:ins w:id="1489" w:author="Anders Hejlsberg" w:date="2014-11-01T15:43:00Z">
        <w:r w:rsidR="00B510EF">
          <w:t>10</w:t>
        </w:r>
      </w:ins>
      <w:r w:rsidR="00B510EF">
        <w:t>.6</w:t>
      </w:r>
      <w:r w:rsidR="00CD578E">
        <w:fldChar w:fldCharType="end"/>
      </w:r>
      <w:r w:rsidR="00CD578E">
        <w:t xml:space="preserve">) </w:t>
      </w:r>
      <w:r>
        <w:t xml:space="preserve">are made for unfixed </w:t>
      </w:r>
      <w:r w:rsidR="0044143E">
        <w:t>inferred type arguments</w:t>
      </w:r>
      <w:r>
        <w:t xml:space="preserve"> </w:t>
      </w:r>
      <w:r w:rsidR="00CD578E">
        <w:t>from</w:t>
      </w:r>
      <w:r>
        <w:t xml:space="preserve"> the type computed for </w:t>
      </w:r>
      <w:r w:rsidRPr="003419D4">
        <w:rPr>
          <w:i/>
        </w:rPr>
        <w:t>e</w:t>
      </w:r>
      <w:r>
        <w:t xml:space="preserve"> to </w:t>
      </w:r>
      <w:r w:rsidRPr="003419D4">
        <w:rPr>
          <w:i/>
        </w:rPr>
        <w:t>P</w:t>
      </w:r>
      <w:r>
        <w:t>.</w:t>
      </w:r>
    </w:p>
    <w:p w14:paraId="261FAF6A" w14:textId="77777777" w:rsidR="0044410D" w:rsidRPr="0044410D" w:rsidRDefault="001C75D9" w:rsidP="001C75D9">
      <w:r>
        <w:t xml:space="preserve">The process of inferentially typing an expression </w:t>
      </w:r>
      <w:r w:rsidRPr="00B2574E">
        <w:rPr>
          <w:i/>
        </w:rPr>
        <w:t>e</w:t>
      </w:r>
      <w:r>
        <w:t xml:space="preserve"> by a type </w:t>
      </w:r>
      <w:r w:rsidRPr="00B2574E">
        <w:rPr>
          <w:i/>
        </w:rPr>
        <w:t>T</w:t>
      </w:r>
      <w:r>
        <w:t xml:space="preserve"> is the same as that of contextually typing </w:t>
      </w:r>
      <w:r w:rsidRPr="00B2574E">
        <w:rPr>
          <w:i/>
        </w:rPr>
        <w:t>e</w:t>
      </w:r>
      <w:r>
        <w:t xml:space="preserve"> by </w:t>
      </w:r>
      <w:r w:rsidRPr="00B2574E">
        <w:rPr>
          <w:i/>
        </w:rPr>
        <w:t>T</w:t>
      </w:r>
      <w:r w:rsidR="00B2574E">
        <w:t xml:space="preserve">, </w:t>
      </w:r>
      <w:r>
        <w:t>with the following exceptions:</w:t>
      </w:r>
    </w:p>
    <w:p w14:paraId="2899472E" w14:textId="77777777" w:rsidR="0044410D" w:rsidRPr="0044410D" w:rsidRDefault="001C75D9" w:rsidP="00236652">
      <w:pPr>
        <w:pStyle w:val="ListParagraph"/>
        <w:numPr>
          <w:ilvl w:val="0"/>
          <w:numId w:val="41"/>
        </w:numPr>
      </w:pPr>
      <w:r>
        <w:t xml:space="preserve">Where expressions contained within </w:t>
      </w:r>
      <w:r w:rsidRPr="00B2574E">
        <w:rPr>
          <w:i/>
        </w:rPr>
        <w:t>e</w:t>
      </w:r>
      <w:r>
        <w:t xml:space="preserve"> would be contextually typed, they are instead inferentially typed.</w:t>
      </w:r>
    </w:p>
    <w:p w14:paraId="1B4C891A" w14:textId="77777777" w:rsidR="0044410D" w:rsidRPr="0044410D" w:rsidRDefault="00207DF7" w:rsidP="00236652">
      <w:pPr>
        <w:pStyle w:val="ListParagraph"/>
        <w:numPr>
          <w:ilvl w:val="0"/>
          <w:numId w:val="41"/>
        </w:numPr>
      </w:pPr>
      <w:r>
        <w:t xml:space="preserve">When a function expression is inferentially typed </w:t>
      </w:r>
      <w:r w:rsidR="00B2574E">
        <w:t>(</w:t>
      </w:r>
      <w:r>
        <w:t xml:space="preserve">section </w:t>
      </w:r>
      <w:r>
        <w:fldChar w:fldCharType="begin"/>
      </w:r>
      <w:r>
        <w:instrText xml:space="preserve"> REF _Ref347391474 \r \h </w:instrText>
      </w:r>
      <w:r>
        <w:fldChar w:fldCharType="separate"/>
      </w:r>
      <w:r w:rsidR="00B510EF">
        <w:t>4.9.3</w:t>
      </w:r>
      <w:r>
        <w:fldChar w:fldCharType="end"/>
      </w:r>
      <w:r w:rsidR="00B2574E">
        <w:t>) and a type assigned</w:t>
      </w:r>
      <w:r w:rsidR="009F28EC">
        <w:t xml:space="preserve"> to a parameter in that </w:t>
      </w:r>
      <w:r w:rsidR="00B2574E">
        <w:t xml:space="preserve">expression </w:t>
      </w:r>
      <w:r>
        <w:t>references type parameters for which inferences are being made</w:t>
      </w:r>
      <w:r w:rsidR="00B2574E">
        <w:t>,</w:t>
      </w:r>
      <w:r>
        <w:t xml:space="preserve"> the corresponding inferred type arguments to become </w:t>
      </w:r>
      <w:r w:rsidRPr="005D44C1">
        <w:rPr>
          <w:b/>
          <w:i/>
        </w:rPr>
        <w:t>fixed</w:t>
      </w:r>
      <w:r>
        <w:t xml:space="preserve"> and no further candidate inferences are made for them.</w:t>
      </w:r>
    </w:p>
    <w:p w14:paraId="623478AB" w14:textId="053E284B" w:rsidR="0044410D" w:rsidRPr="0044410D" w:rsidRDefault="00A83F9A" w:rsidP="00236652">
      <w:pPr>
        <w:pStyle w:val="ListParagraph"/>
        <w:numPr>
          <w:ilvl w:val="0"/>
          <w:numId w:val="41"/>
        </w:numPr>
      </w:pPr>
      <w:r>
        <w:t xml:space="preserve">If </w:t>
      </w:r>
      <w:r w:rsidRPr="004C6C1C">
        <w:rPr>
          <w:i/>
        </w:rPr>
        <w:t>e</w:t>
      </w:r>
      <w:r>
        <w:t xml:space="preserve"> is an expression of a function type that contains exactly one generic call signature and no other members, and </w:t>
      </w:r>
      <w:r w:rsidRPr="004C6C1C">
        <w:rPr>
          <w:i/>
        </w:rPr>
        <w:t>T</w:t>
      </w:r>
      <w:r>
        <w:t xml:space="preserve"> is a function type with exactly one non-generic call signature</w:t>
      </w:r>
      <w:r w:rsidR="006E0733">
        <w:t xml:space="preserve"> and no other members</w:t>
      </w:r>
      <w:r>
        <w:t>,</w:t>
      </w:r>
      <w:r w:rsidRPr="007A00EF">
        <w:t xml:space="preserve"> </w:t>
      </w:r>
      <w:r>
        <w:t xml:space="preserve">then any inferences made for type parameters referenced by the parameters of </w:t>
      </w:r>
      <w:r w:rsidRPr="00DB525A">
        <w:rPr>
          <w:i/>
        </w:rPr>
        <w:t>T</w:t>
      </w:r>
      <w:r w:rsidR="008F4735">
        <w:t>'</w:t>
      </w:r>
      <w:r>
        <w:t xml:space="preserve">s call signature are </w:t>
      </w:r>
      <w:r w:rsidRPr="00A83F9A">
        <w:rPr>
          <w:b/>
          <w:i/>
        </w:rPr>
        <w:t>fixed</w:t>
      </w:r>
      <w:r w:rsidR="005E29D6">
        <w:t>,</w:t>
      </w:r>
      <w:r>
        <w:t xml:space="preserve"> and</w:t>
      </w:r>
      <w:r w:rsidR="005E29D6">
        <w:t xml:space="preserve"> </w:t>
      </w:r>
      <w:r w:rsidR="005E29D6" w:rsidRPr="005E29D6">
        <w:rPr>
          <w:i/>
        </w:rPr>
        <w:t>e</w:t>
      </w:r>
      <w:r w:rsidR="008F4735">
        <w:t>'</w:t>
      </w:r>
      <w:r w:rsidR="005E29D6">
        <w:t xml:space="preserve">s type is changed to a function type with </w:t>
      </w:r>
      <w:r w:rsidR="005E29D6" w:rsidRPr="005E29D6">
        <w:rPr>
          <w:i/>
        </w:rPr>
        <w:t>e</w:t>
      </w:r>
      <w:r w:rsidR="008F4735">
        <w:t>'</w:t>
      </w:r>
      <w:r w:rsidR="005E29D6">
        <w:t xml:space="preserve">s call signature instantiated in the context of </w:t>
      </w:r>
      <w:r w:rsidR="005E29D6" w:rsidRPr="005E29D6">
        <w:rPr>
          <w:i/>
        </w:rPr>
        <w:t>T</w:t>
      </w:r>
      <w:r w:rsidR="008F4735">
        <w:t>'</w:t>
      </w:r>
      <w:r w:rsidR="005E29D6">
        <w:t xml:space="preserve">s call signature (section </w:t>
      </w:r>
      <w:r w:rsidR="005E29D6">
        <w:fldChar w:fldCharType="begin"/>
      </w:r>
      <w:r w:rsidR="005E29D6">
        <w:instrText xml:space="preserve"> REF _Ref366241724 \r \h </w:instrText>
      </w:r>
      <w:r w:rsidR="005E29D6">
        <w:fldChar w:fldCharType="separate"/>
      </w:r>
      <w:r w:rsidR="00B510EF">
        <w:t>3.</w:t>
      </w:r>
      <w:del w:id="1490" w:author="Anders Hejlsberg" w:date="2014-11-01T15:43:00Z">
        <w:r w:rsidR="00633278">
          <w:delText>8</w:delText>
        </w:r>
      </w:del>
      <w:ins w:id="1491" w:author="Anders Hejlsberg" w:date="2014-11-01T15:43:00Z">
        <w:r w:rsidR="00B510EF">
          <w:t>10</w:t>
        </w:r>
      </w:ins>
      <w:r w:rsidR="00B510EF">
        <w:t>.5</w:t>
      </w:r>
      <w:r w:rsidR="005E29D6">
        <w:fldChar w:fldCharType="end"/>
      </w:r>
      <w:r w:rsidR="005E29D6">
        <w:t>).</w:t>
      </w:r>
    </w:p>
    <w:p w14:paraId="12062A3D" w14:textId="77777777" w:rsidR="0044410D" w:rsidRPr="0044410D" w:rsidRDefault="00B531A3" w:rsidP="009E0DDA">
      <w:r>
        <w:t>An</w:t>
      </w:r>
      <w:r w:rsidR="004427C3">
        <w:t xml:space="preserve"> example</w:t>
      </w:r>
      <w:r>
        <w:t>:</w:t>
      </w:r>
    </w:p>
    <w:p w14:paraId="118F3224" w14:textId="77777777" w:rsidR="0044410D" w:rsidRPr="0044410D" w:rsidRDefault="004427C3" w:rsidP="004427C3">
      <w:pPr>
        <w:pStyle w:val="Code"/>
        <w:rPr>
          <w:highlight w:val="white"/>
        </w:rPr>
      </w:pPr>
      <w:r>
        <w:rPr>
          <w:color w:val="0000FF"/>
          <w:highlight w:val="white"/>
        </w:rPr>
        <w:t>function</w:t>
      </w:r>
      <w:r>
        <w:rPr>
          <w:highlight w:val="white"/>
        </w:rPr>
        <w:t xml:space="preserve"> choose&lt;T&gt;(x: T, y: T): T {</w:t>
      </w:r>
      <w:r w:rsidR="0048218E" w:rsidRPr="0048218E">
        <w:rPr>
          <w:highlight w:val="white"/>
        </w:rPr>
        <w:br/>
      </w:r>
      <w:r>
        <w:rPr>
          <w:highlight w:val="white"/>
        </w:rPr>
        <w:t xml:space="preserve">    </w:t>
      </w:r>
      <w:r>
        <w:rPr>
          <w:color w:val="0000FF"/>
          <w:highlight w:val="white"/>
        </w:rPr>
        <w:t>return</w:t>
      </w:r>
      <w:r>
        <w:rPr>
          <w:highlight w:val="white"/>
        </w:rPr>
        <w:t xml:space="preserve"> Math.random() &lt; </w:t>
      </w:r>
      <w:r w:rsidRPr="00325B7D">
        <w:rPr>
          <w:color w:val="800000"/>
          <w:highlight w:val="white"/>
        </w:rPr>
        <w:t>0.5</w:t>
      </w:r>
      <w:r>
        <w:rPr>
          <w:highlight w:val="white"/>
        </w:rPr>
        <w:t xml:space="preserve"> ? x : y;</w:t>
      </w:r>
      <w:r w:rsidR="0048218E" w:rsidRPr="0048218E">
        <w:rPr>
          <w:highlight w:val="white"/>
        </w:rPr>
        <w:br/>
      </w:r>
      <w:r>
        <w:rPr>
          <w:highlight w:val="white"/>
        </w:rPr>
        <w:t>}</w:t>
      </w:r>
    </w:p>
    <w:p w14:paraId="3D834999" w14:textId="77777777" w:rsidR="00B531A3" w:rsidRPr="00B531A3" w:rsidRDefault="004427C3" w:rsidP="00B531A3">
      <w:pPr>
        <w:pStyle w:val="Code"/>
        <w:rPr>
          <w:highlight w:val="white"/>
        </w:rPr>
      </w:pPr>
      <w:r>
        <w:rPr>
          <w:color w:val="0000FF"/>
          <w:highlight w:val="white"/>
        </w:rPr>
        <w:lastRenderedPageBreak/>
        <w:t>var</w:t>
      </w:r>
      <w:r>
        <w:rPr>
          <w:highlight w:val="white"/>
        </w:rPr>
        <w:t xml:space="preserve"> x = choose(</w:t>
      </w:r>
      <w:r w:rsidR="00B531A3">
        <w:rPr>
          <w:color w:val="800000"/>
          <w:highlight w:val="white"/>
        </w:rPr>
        <w:t>10</w:t>
      </w:r>
      <w:r>
        <w:rPr>
          <w:highlight w:val="white"/>
        </w:rPr>
        <w:t xml:space="preserve">, </w:t>
      </w:r>
      <w:r w:rsidR="00B531A3">
        <w:rPr>
          <w:color w:val="800000"/>
          <w:highlight w:val="white"/>
        </w:rPr>
        <w:t>20</w:t>
      </w:r>
      <w:r>
        <w:rPr>
          <w:highlight w:val="white"/>
        </w:rPr>
        <w:t>);</w:t>
      </w:r>
      <w:r w:rsidR="00B531A3">
        <w:rPr>
          <w:highlight w:val="white"/>
        </w:rPr>
        <w:t xml:space="preserve">     </w:t>
      </w:r>
      <w:r w:rsidR="00B531A3" w:rsidRPr="00B14DFB">
        <w:rPr>
          <w:color w:val="008000"/>
          <w:highlight w:val="white"/>
        </w:rPr>
        <w:t>// Ok, x of type number</w:t>
      </w:r>
      <w:r w:rsidR="00B531A3">
        <w:rPr>
          <w:highlight w:val="white"/>
        </w:rPr>
        <w:br/>
      </w:r>
      <w:r w:rsidR="00B531A3">
        <w:rPr>
          <w:color w:val="0000FF"/>
          <w:highlight w:val="white"/>
        </w:rPr>
        <w:t>var</w:t>
      </w:r>
      <w:r w:rsidR="00B531A3">
        <w:rPr>
          <w:highlight w:val="white"/>
        </w:rPr>
        <w:t xml:space="preserve"> y = choose(</w:t>
      </w:r>
      <w:r w:rsidR="008F4735">
        <w:rPr>
          <w:color w:val="800000"/>
          <w:highlight w:val="white"/>
        </w:rPr>
        <w:t>"</w:t>
      </w:r>
      <w:r w:rsidR="00B531A3" w:rsidRPr="00325B7D">
        <w:rPr>
          <w:color w:val="800000"/>
          <w:highlight w:val="white"/>
        </w:rPr>
        <w:t>Five</w:t>
      </w:r>
      <w:r w:rsidR="008F4735">
        <w:rPr>
          <w:color w:val="800000"/>
          <w:highlight w:val="white"/>
        </w:rPr>
        <w:t>"</w:t>
      </w:r>
      <w:r w:rsidR="00B531A3">
        <w:rPr>
          <w:highlight w:val="white"/>
        </w:rPr>
        <w:t xml:space="preserve">, </w:t>
      </w:r>
      <w:r w:rsidR="00B531A3" w:rsidRPr="00325B7D">
        <w:rPr>
          <w:color w:val="800000"/>
          <w:highlight w:val="white"/>
        </w:rPr>
        <w:t>5</w:t>
      </w:r>
      <w:r w:rsidR="00B531A3">
        <w:rPr>
          <w:highlight w:val="white"/>
        </w:rPr>
        <w:t xml:space="preserve">);  </w:t>
      </w:r>
      <w:r w:rsidR="00B531A3" w:rsidRPr="00B14DFB">
        <w:rPr>
          <w:color w:val="008000"/>
          <w:highlight w:val="white"/>
        </w:rPr>
        <w:t>// Error</w:t>
      </w:r>
    </w:p>
    <w:p w14:paraId="70AB4719" w14:textId="77777777" w:rsidR="00B531A3" w:rsidRDefault="00B531A3" w:rsidP="009E0DDA">
      <w:r>
        <w:t xml:space="preserve">In the first call to </w:t>
      </w:r>
      <w:r w:rsidR="008F4735">
        <w:t>'</w:t>
      </w:r>
      <w:r>
        <w:t>choose</w:t>
      </w:r>
      <w:r w:rsidR="008F4735">
        <w:t>'</w:t>
      </w:r>
      <w:r>
        <w:t xml:space="preserve">, two inferences are made from </w:t>
      </w:r>
      <w:r w:rsidR="008F4735">
        <w:t>'</w:t>
      </w:r>
      <w:r>
        <w:t>number</w:t>
      </w:r>
      <w:r w:rsidR="008F4735">
        <w:t>'</w:t>
      </w:r>
      <w:r>
        <w:t xml:space="preserve"> to </w:t>
      </w:r>
      <w:r w:rsidR="008F4735">
        <w:t>'</w:t>
      </w:r>
      <w:r>
        <w:t>T</w:t>
      </w:r>
      <w:r w:rsidR="008F4735">
        <w:t>'</w:t>
      </w:r>
      <w:r>
        <w:t xml:space="preserve">, one for each parameter. Thus, </w:t>
      </w:r>
      <w:r w:rsidR="008F4735">
        <w:t>'</w:t>
      </w:r>
      <w:r>
        <w:t>number</w:t>
      </w:r>
      <w:r w:rsidR="008F4735">
        <w:t>'</w:t>
      </w:r>
      <w:r>
        <w:t xml:space="preserve"> is inferred for </w:t>
      </w:r>
      <w:r w:rsidR="008F4735">
        <w:t>'</w:t>
      </w:r>
      <w:r>
        <w:t>T</w:t>
      </w:r>
      <w:r w:rsidR="008F4735">
        <w:t>'</w:t>
      </w:r>
      <w:r>
        <w:t xml:space="preserve"> and the call is equivalent to</w:t>
      </w:r>
    </w:p>
    <w:p w14:paraId="75D38616" w14:textId="77777777" w:rsidR="00B531A3" w:rsidRPr="00B531A3" w:rsidRDefault="00B531A3" w:rsidP="00B531A3">
      <w:pPr>
        <w:pStyle w:val="Code"/>
        <w:rPr>
          <w:highlight w:val="white"/>
        </w:rPr>
      </w:pPr>
      <w:r>
        <w:rPr>
          <w:color w:val="0000FF"/>
          <w:highlight w:val="white"/>
        </w:rPr>
        <w:t>var</w:t>
      </w:r>
      <w:r>
        <w:rPr>
          <w:highlight w:val="white"/>
        </w:rPr>
        <w:t xml:space="preserve"> x = choose&lt;</w:t>
      </w:r>
      <w:r w:rsidRPr="00B531A3">
        <w:rPr>
          <w:color w:val="0000FF"/>
          <w:highlight w:val="white"/>
        </w:rPr>
        <w:t>number</w:t>
      </w:r>
      <w:r>
        <w:rPr>
          <w:highlight w:val="white"/>
        </w:rPr>
        <w:t>&gt;(</w:t>
      </w:r>
      <w:r>
        <w:rPr>
          <w:color w:val="800000"/>
          <w:highlight w:val="white"/>
        </w:rPr>
        <w:t>10</w:t>
      </w:r>
      <w:r w:rsidRPr="00B531A3">
        <w:rPr>
          <w:highlight w:val="white"/>
        </w:rPr>
        <w:t xml:space="preserve">, </w:t>
      </w:r>
      <w:r>
        <w:rPr>
          <w:color w:val="800000"/>
          <w:highlight w:val="white"/>
        </w:rPr>
        <w:t>20</w:t>
      </w:r>
      <w:r>
        <w:rPr>
          <w:highlight w:val="white"/>
        </w:rPr>
        <w:t>);</w:t>
      </w:r>
    </w:p>
    <w:p w14:paraId="4ECBEB82" w14:textId="77777777" w:rsidR="00B531A3" w:rsidRDefault="00B531A3" w:rsidP="009E0DDA">
      <w:r>
        <w:t xml:space="preserve">In the second call to </w:t>
      </w:r>
      <w:r w:rsidR="008F4735">
        <w:t>'</w:t>
      </w:r>
      <w:r>
        <w:t>choose</w:t>
      </w:r>
      <w:r w:rsidR="008F4735">
        <w:t>'</w:t>
      </w:r>
      <w:r>
        <w:t xml:space="preserve">, an inference is made from type </w:t>
      </w:r>
      <w:r w:rsidR="008F4735">
        <w:t>'</w:t>
      </w:r>
      <w:r>
        <w:t>string</w:t>
      </w:r>
      <w:r w:rsidR="008F4735">
        <w:t>'</w:t>
      </w:r>
      <w:r>
        <w:t xml:space="preserve"> to </w:t>
      </w:r>
      <w:r w:rsidR="008F4735">
        <w:t>'</w:t>
      </w:r>
      <w:r>
        <w:t>T</w:t>
      </w:r>
      <w:r w:rsidR="008F4735">
        <w:t>'</w:t>
      </w:r>
      <w:r>
        <w:t xml:space="preserve"> for the first parameter and an inference is made from type </w:t>
      </w:r>
      <w:r w:rsidR="008F4735">
        <w:t>'</w:t>
      </w:r>
      <w:r>
        <w:t>number</w:t>
      </w:r>
      <w:r w:rsidR="008F4735">
        <w:t>'</w:t>
      </w:r>
      <w:r>
        <w:t xml:space="preserve"> to </w:t>
      </w:r>
      <w:r w:rsidR="008F4735">
        <w:t>'</w:t>
      </w:r>
      <w:r>
        <w:t>T</w:t>
      </w:r>
      <w:r w:rsidR="008F4735">
        <w:t>'</w:t>
      </w:r>
      <w:r>
        <w:t xml:space="preserve"> for the second parameter. Since neither </w:t>
      </w:r>
      <w:r w:rsidR="008F4735">
        <w:t>'</w:t>
      </w:r>
      <w:r w:rsidR="00B14DFB">
        <w:t>string</w:t>
      </w:r>
      <w:r w:rsidR="008F4735">
        <w:t>'</w:t>
      </w:r>
      <w:r w:rsidR="00B14DFB">
        <w:t xml:space="preserve"> nor </w:t>
      </w:r>
      <w:r w:rsidR="008F4735">
        <w:t>'</w:t>
      </w:r>
      <w:r w:rsidR="00B14DFB">
        <w:t>number</w:t>
      </w:r>
      <w:r w:rsidR="008F4735">
        <w:t>'</w:t>
      </w:r>
      <w:r>
        <w:t xml:space="preserve"> is a supertype of the other, type inference fails</w:t>
      </w:r>
      <w:r w:rsidR="00B14DFB">
        <w:t>. That in turn means there are no applicable signatures and the function call is an error.</w:t>
      </w:r>
    </w:p>
    <w:p w14:paraId="0016BB43" w14:textId="77777777" w:rsidR="0044410D" w:rsidRPr="0044410D" w:rsidRDefault="00A32CD1" w:rsidP="009E0DDA">
      <w:r>
        <w:t>In the example</w:t>
      </w:r>
    </w:p>
    <w:p w14:paraId="031AB570" w14:textId="77777777" w:rsidR="0044410D" w:rsidRPr="0044410D" w:rsidRDefault="00A32CD1" w:rsidP="00A32CD1">
      <w:pPr>
        <w:pStyle w:val="Code"/>
        <w:rPr>
          <w:highlight w:val="white"/>
        </w:rPr>
      </w:pPr>
      <w:r>
        <w:rPr>
          <w:color w:val="0000FF"/>
          <w:highlight w:val="white"/>
        </w:rPr>
        <w:t>function</w:t>
      </w:r>
      <w:r>
        <w:rPr>
          <w:highlight w:val="white"/>
        </w:rPr>
        <w:t xml:space="preserve"> map&lt;T, U&gt;(a: T[], f: (x: T) =&gt; U): U[] {</w:t>
      </w:r>
      <w:r w:rsidR="0048218E" w:rsidRPr="0048218E">
        <w:rPr>
          <w:highlight w:val="white"/>
        </w:rPr>
        <w:br/>
      </w:r>
      <w:r>
        <w:rPr>
          <w:highlight w:val="white"/>
        </w:rPr>
        <w:t xml:space="preserve">    </w:t>
      </w:r>
      <w:r>
        <w:rPr>
          <w:color w:val="0000FF"/>
          <w:highlight w:val="white"/>
        </w:rPr>
        <w:t>var</w:t>
      </w:r>
      <w:r>
        <w:rPr>
          <w:highlight w:val="white"/>
        </w:rPr>
        <w:t xml:space="preserve"> result: U[] = [];</w:t>
      </w:r>
      <w:r w:rsidR="0048218E" w:rsidRPr="0048218E">
        <w:rPr>
          <w:highlight w:val="white"/>
        </w:rPr>
        <w:br/>
      </w:r>
      <w:r>
        <w:rPr>
          <w:highlight w:val="white"/>
        </w:rPr>
        <w:t xml:space="preserve">    </w:t>
      </w:r>
      <w:r>
        <w:rPr>
          <w:color w:val="0000FF"/>
          <w:highlight w:val="white"/>
        </w:rPr>
        <w:t>for</w:t>
      </w:r>
      <w:r>
        <w:rPr>
          <w:highlight w:val="white"/>
        </w:rPr>
        <w:t xml:space="preserve"> (</w:t>
      </w:r>
      <w:r>
        <w:rPr>
          <w:color w:val="0000FF"/>
          <w:highlight w:val="white"/>
        </w:rPr>
        <w:t>var</w:t>
      </w:r>
      <w:r>
        <w:rPr>
          <w:highlight w:val="white"/>
        </w:rPr>
        <w:t xml:space="preserve"> i = </w:t>
      </w:r>
      <w:r w:rsidRPr="00A32CD1">
        <w:rPr>
          <w:color w:val="800000"/>
          <w:highlight w:val="white"/>
        </w:rPr>
        <w:t>0</w:t>
      </w:r>
      <w:r>
        <w:rPr>
          <w:highlight w:val="white"/>
        </w:rPr>
        <w:t>; i &lt; a.length; i++) result.push(f(a[i]));</w:t>
      </w:r>
      <w:r w:rsidR="0048218E" w:rsidRPr="0048218E">
        <w:rPr>
          <w:highlight w:val="white"/>
        </w:rPr>
        <w:br/>
      </w:r>
      <w:r>
        <w:rPr>
          <w:highlight w:val="white"/>
        </w:rPr>
        <w:t xml:space="preserve">    </w:t>
      </w:r>
      <w:r>
        <w:rPr>
          <w:color w:val="0000FF"/>
          <w:highlight w:val="white"/>
        </w:rPr>
        <w:t>return</w:t>
      </w:r>
      <w:r>
        <w:rPr>
          <w:highlight w:val="white"/>
        </w:rPr>
        <w:t xml:space="preserve"> result;</w:t>
      </w:r>
      <w:r w:rsidR="0048218E" w:rsidRPr="0048218E">
        <w:rPr>
          <w:highlight w:val="white"/>
        </w:rPr>
        <w:br/>
      </w:r>
      <w:r>
        <w:rPr>
          <w:highlight w:val="white"/>
        </w:rPr>
        <w:t>}</w:t>
      </w:r>
    </w:p>
    <w:p w14:paraId="32AF30BA" w14:textId="77777777" w:rsidR="0044410D" w:rsidRPr="0044410D" w:rsidRDefault="00A32CD1" w:rsidP="00A32CD1">
      <w:pPr>
        <w:pStyle w:val="Code"/>
        <w:rPr>
          <w:highlight w:val="white"/>
        </w:rPr>
      </w:pPr>
      <w:r>
        <w:rPr>
          <w:color w:val="0000FF"/>
          <w:highlight w:val="white"/>
        </w:rPr>
        <w:t>var</w:t>
      </w:r>
      <w:r>
        <w:rPr>
          <w:color w:val="000000"/>
          <w:highlight w:val="white"/>
        </w:rPr>
        <w:t xml:space="preserve"> names = [</w:t>
      </w:r>
      <w:r w:rsidR="008F4735">
        <w:rPr>
          <w:color w:val="800000"/>
          <w:highlight w:val="white"/>
        </w:rPr>
        <w:t>"</w:t>
      </w:r>
      <w:r w:rsidRPr="00BD4095">
        <w:rPr>
          <w:color w:val="800000"/>
          <w:highlight w:val="white"/>
        </w:rPr>
        <w:t>Peter</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Paul</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Mary</w:t>
      </w:r>
      <w:r w:rsidR="008F4735">
        <w:rPr>
          <w:color w:val="800000"/>
          <w:highlight w:val="white"/>
        </w:rPr>
        <w:t>"</w:t>
      </w:r>
      <w:r>
        <w:rPr>
          <w:color w:val="000000"/>
          <w:highlight w:val="white"/>
        </w:rPr>
        <w:t>];</w:t>
      </w:r>
      <w:r w:rsidR="0048218E" w:rsidRPr="0048218E">
        <w:rPr>
          <w:highlight w:val="white"/>
        </w:rPr>
        <w:br/>
      </w:r>
      <w:r>
        <w:rPr>
          <w:color w:val="0000FF"/>
          <w:highlight w:val="white"/>
        </w:rPr>
        <w:t>var</w:t>
      </w:r>
      <w:r>
        <w:rPr>
          <w:color w:val="000000"/>
          <w:highlight w:val="white"/>
        </w:rPr>
        <w:t xml:space="preserve"> lengths = map(names, s =&gt; s.length);</w:t>
      </w:r>
    </w:p>
    <w:p w14:paraId="05ED290F" w14:textId="77777777" w:rsidR="0044410D" w:rsidRPr="0044410D" w:rsidRDefault="002027BD" w:rsidP="009E0DDA">
      <w:r>
        <w:t xml:space="preserve">inferences for </w:t>
      </w:r>
      <w:r w:rsidR="008F4735">
        <w:t>'</w:t>
      </w:r>
      <w:r>
        <w:t>T</w:t>
      </w:r>
      <w:r w:rsidR="008F4735">
        <w:t>'</w:t>
      </w:r>
      <w:r>
        <w:t xml:space="preserve"> and </w:t>
      </w:r>
      <w:r w:rsidR="008F4735">
        <w:t>'</w:t>
      </w:r>
      <w:r>
        <w:t>U</w:t>
      </w:r>
      <w:r w:rsidR="008F4735">
        <w:t>'</w:t>
      </w:r>
      <w:r>
        <w:t xml:space="preserve"> in the call to </w:t>
      </w:r>
      <w:r w:rsidR="008F4735">
        <w:t>'</w:t>
      </w:r>
      <w:r>
        <w:t>map</w:t>
      </w:r>
      <w:r w:rsidR="008F4735">
        <w:t>'</w:t>
      </w:r>
      <w:r>
        <w:t xml:space="preserve"> are made as follows: For the first parameter, inferences are made from the type </w:t>
      </w:r>
      <w:r w:rsidR="008F4735">
        <w:t>'</w:t>
      </w:r>
      <w:r>
        <w:t>string[]</w:t>
      </w:r>
      <w:r w:rsidR="008F4735">
        <w:t>'</w:t>
      </w:r>
      <w:r>
        <w:t xml:space="preserve"> (the type of </w:t>
      </w:r>
      <w:r w:rsidR="008F4735">
        <w:t>'</w:t>
      </w:r>
      <w:r>
        <w:t>names</w:t>
      </w:r>
      <w:r w:rsidR="008F4735">
        <w:t>'</w:t>
      </w:r>
      <w:r>
        <w:t xml:space="preserve">) to the type </w:t>
      </w:r>
      <w:r w:rsidR="008F4735">
        <w:t>'</w:t>
      </w:r>
      <w:r>
        <w:t>T[]</w:t>
      </w:r>
      <w:r w:rsidR="008F4735">
        <w:t>'</w:t>
      </w:r>
      <w:r>
        <w:t xml:space="preserve">, </w:t>
      </w:r>
      <w:r w:rsidR="00821F01">
        <w:t>inferring</w:t>
      </w:r>
      <w:r>
        <w:t xml:space="preserve"> </w:t>
      </w:r>
      <w:r w:rsidR="008F4735">
        <w:t>'</w:t>
      </w:r>
      <w:r>
        <w:t>string</w:t>
      </w:r>
      <w:r w:rsidR="008F4735">
        <w:t>'</w:t>
      </w:r>
      <w:r>
        <w:t xml:space="preserve"> for </w:t>
      </w:r>
      <w:r w:rsidR="008F4735">
        <w:t>'</w:t>
      </w:r>
      <w:r>
        <w:t>T</w:t>
      </w:r>
      <w:r w:rsidR="008F4735">
        <w:t>'</w:t>
      </w:r>
      <w:r>
        <w:t xml:space="preserve">. For the second parameter, </w:t>
      </w:r>
      <w:r w:rsidR="00BD4095">
        <w:t>inferential</w:t>
      </w:r>
      <w:r>
        <w:t xml:space="preserve"> typing of the arrow expression </w:t>
      </w:r>
      <w:r w:rsidR="008F4735">
        <w:t>'</w:t>
      </w:r>
      <w:r>
        <w:t>s =&gt; s.length</w:t>
      </w:r>
      <w:r w:rsidR="008F4735">
        <w:t>'</w:t>
      </w:r>
      <w:r w:rsidR="00BD4095">
        <w:t xml:space="preserve"> causes </w:t>
      </w:r>
      <w:r w:rsidR="008F4735">
        <w:t>'</w:t>
      </w:r>
      <w:r w:rsidR="00BD4095">
        <w:t>T</w:t>
      </w:r>
      <w:r w:rsidR="008F4735">
        <w:t>'</w:t>
      </w:r>
      <w:r w:rsidR="00BD4095">
        <w:t xml:space="preserve"> to become fixed such that the inferred type </w:t>
      </w:r>
      <w:r w:rsidR="008F4735">
        <w:t>'</w:t>
      </w:r>
      <w:r w:rsidR="00BD4095">
        <w:t>string</w:t>
      </w:r>
      <w:r w:rsidR="008F4735">
        <w:t>'</w:t>
      </w:r>
      <w:r w:rsidR="00BD4095">
        <w:t xml:space="preserve"> can </w:t>
      </w:r>
      <w:r w:rsidR="000630AF">
        <w:t>be used for the parameter</w:t>
      </w:r>
      <w:r w:rsidR="00BD4095">
        <w:t xml:space="preserve"> </w:t>
      </w:r>
      <w:r w:rsidR="008F4735">
        <w:t>'</w:t>
      </w:r>
      <w:r w:rsidR="00BD4095">
        <w:t>s</w:t>
      </w:r>
      <w:r w:rsidR="008F4735">
        <w:t>'</w:t>
      </w:r>
      <w:r w:rsidR="00BD4095">
        <w:t>.</w:t>
      </w:r>
      <w:r w:rsidR="00821F01">
        <w:t xml:space="preserve"> </w:t>
      </w:r>
      <w:r w:rsidR="0018578C">
        <w:t xml:space="preserve">The return type of the arrow expression can then be determined, and inferences are made from the type </w:t>
      </w:r>
      <w:r w:rsidR="008F4735">
        <w:t>'</w:t>
      </w:r>
      <w:r w:rsidR="0018578C">
        <w:t>(s: string) =&gt; number</w:t>
      </w:r>
      <w:r w:rsidR="008F4735">
        <w:t>'</w:t>
      </w:r>
      <w:r w:rsidR="0018578C">
        <w:t xml:space="preserve"> to the type </w:t>
      </w:r>
      <w:r w:rsidR="008F4735">
        <w:t>'</w:t>
      </w:r>
      <w:r w:rsidR="0018578C">
        <w:t>(x: T) =&gt; U</w:t>
      </w:r>
      <w:r w:rsidR="008F4735">
        <w:t>'</w:t>
      </w:r>
      <w:r w:rsidR="0018578C">
        <w:t xml:space="preserve">, inferring </w:t>
      </w:r>
      <w:r w:rsidR="008F4735">
        <w:t>'</w:t>
      </w:r>
      <w:r w:rsidR="0018578C">
        <w:t>number</w:t>
      </w:r>
      <w:r w:rsidR="008F4735">
        <w:t>'</w:t>
      </w:r>
      <w:r w:rsidR="0018578C">
        <w:t xml:space="preserve"> for </w:t>
      </w:r>
      <w:r w:rsidR="008F4735">
        <w:t>'</w:t>
      </w:r>
      <w:r w:rsidR="0018578C">
        <w:t>U</w:t>
      </w:r>
      <w:r w:rsidR="008F4735">
        <w:t>'</w:t>
      </w:r>
      <w:r w:rsidR="0018578C">
        <w:t xml:space="preserve">. Thus the call to </w:t>
      </w:r>
      <w:r w:rsidR="008F4735">
        <w:t>'</w:t>
      </w:r>
      <w:r w:rsidR="0018578C">
        <w:t>map</w:t>
      </w:r>
      <w:r w:rsidR="008F4735">
        <w:t>'</w:t>
      </w:r>
      <w:r w:rsidR="0018578C">
        <w:t xml:space="preserve"> is equivalent to</w:t>
      </w:r>
    </w:p>
    <w:p w14:paraId="764CCB72" w14:textId="77777777" w:rsidR="0044410D" w:rsidRPr="0044410D" w:rsidRDefault="0018578C" w:rsidP="0018578C">
      <w:pPr>
        <w:pStyle w:val="Code"/>
        <w:rPr>
          <w:highlight w:val="white"/>
        </w:rPr>
      </w:pPr>
      <w:r>
        <w:rPr>
          <w:color w:val="0000FF"/>
          <w:highlight w:val="white"/>
        </w:rPr>
        <w:t>var</w:t>
      </w:r>
      <w:r>
        <w:rPr>
          <w:color w:val="000000"/>
          <w:highlight w:val="white"/>
        </w:rPr>
        <w:t xml:space="preserve"> lengths = map&lt;</w:t>
      </w:r>
      <w:r w:rsidRPr="0018578C">
        <w:rPr>
          <w:color w:val="0000FF"/>
          <w:highlight w:val="white"/>
        </w:rPr>
        <w:t>string</w:t>
      </w:r>
      <w:r>
        <w:rPr>
          <w:color w:val="000000"/>
          <w:highlight w:val="white"/>
        </w:rPr>
        <w:t xml:space="preserve">, </w:t>
      </w:r>
      <w:r w:rsidRPr="0018578C">
        <w:rPr>
          <w:color w:val="0000FF"/>
          <w:highlight w:val="white"/>
        </w:rPr>
        <w:t>number</w:t>
      </w:r>
      <w:r>
        <w:rPr>
          <w:color w:val="000000"/>
          <w:highlight w:val="white"/>
        </w:rPr>
        <w:t>&gt;(names, s =&gt; s.length);</w:t>
      </w:r>
    </w:p>
    <w:p w14:paraId="7B25D64D" w14:textId="77777777" w:rsidR="0044410D" w:rsidRPr="0044410D" w:rsidRDefault="0018578C" w:rsidP="009E0DDA">
      <w:r>
        <w:t xml:space="preserve">and the resulting type of </w:t>
      </w:r>
      <w:r w:rsidR="008F4735">
        <w:t>'</w:t>
      </w:r>
      <w:r>
        <w:t>lengths</w:t>
      </w:r>
      <w:r w:rsidR="008F4735">
        <w:t>'</w:t>
      </w:r>
      <w:r>
        <w:t xml:space="preserve"> is therefore </w:t>
      </w:r>
      <w:r w:rsidR="008F4735">
        <w:t>'</w:t>
      </w:r>
      <w:r>
        <w:t>number[]</w:t>
      </w:r>
      <w:r w:rsidR="008F4735">
        <w:t>'</w:t>
      </w:r>
      <w:r>
        <w:t>.</w:t>
      </w:r>
    </w:p>
    <w:p w14:paraId="759B3032" w14:textId="77777777" w:rsidR="0044410D" w:rsidRPr="0044410D" w:rsidRDefault="00A16F96" w:rsidP="009E0DDA">
      <w:r>
        <w:t>In the example</w:t>
      </w:r>
    </w:p>
    <w:p w14:paraId="5D94E17A" w14:textId="77777777" w:rsidR="0044410D" w:rsidRPr="0044410D" w:rsidRDefault="00A16F96" w:rsidP="00A16F96">
      <w:pPr>
        <w:pStyle w:val="Code"/>
        <w:rPr>
          <w:highlight w:val="white"/>
        </w:rPr>
      </w:pPr>
      <w:r>
        <w:rPr>
          <w:color w:val="0000FF"/>
          <w:highlight w:val="white"/>
        </w:rPr>
        <w:t>function</w:t>
      </w:r>
      <w:r>
        <w:rPr>
          <w:highlight w:val="white"/>
        </w:rPr>
        <w:t xml:space="preserve"> zip&lt;S, T, U&gt;(x: S[], y: T[], combine: (x: S) =&gt; (y: T) =&gt; U): U[] {</w:t>
      </w:r>
      <w:r w:rsidR="0048218E" w:rsidRPr="0048218E">
        <w:rPr>
          <w:highlight w:val="white"/>
        </w:rPr>
        <w:br/>
      </w:r>
      <w:r>
        <w:rPr>
          <w:highlight w:val="white"/>
        </w:rPr>
        <w:t xml:space="preserve">    </w:t>
      </w:r>
      <w:r>
        <w:rPr>
          <w:color w:val="0000FF"/>
          <w:highlight w:val="white"/>
        </w:rPr>
        <w:t>var</w:t>
      </w:r>
      <w:r>
        <w:rPr>
          <w:highlight w:val="white"/>
        </w:rPr>
        <w:t xml:space="preserve"> len = Math.</w:t>
      </w:r>
      <w:r w:rsidR="008652D2">
        <w:rPr>
          <w:highlight w:val="white"/>
        </w:rPr>
        <w:t>max</w:t>
      </w:r>
      <w:r>
        <w:rPr>
          <w:highlight w:val="white"/>
        </w:rPr>
        <w:t>(x.length, y.length);</w:t>
      </w:r>
      <w:r w:rsidR="0048218E" w:rsidRPr="0048218E">
        <w:rPr>
          <w:highlight w:val="white"/>
        </w:rPr>
        <w:br/>
      </w:r>
      <w:r>
        <w:rPr>
          <w:highlight w:val="white"/>
        </w:rPr>
        <w:t xml:space="preserve">    </w:t>
      </w:r>
      <w:r>
        <w:rPr>
          <w:color w:val="0000FF"/>
          <w:highlight w:val="white"/>
        </w:rPr>
        <w:t>var</w:t>
      </w:r>
      <w:r>
        <w:rPr>
          <w:highlight w:val="white"/>
        </w:rPr>
        <w:t xml:space="preserve"> result: U[] = [];</w:t>
      </w:r>
      <w:r w:rsidR="0048218E" w:rsidRPr="0048218E">
        <w:rPr>
          <w:highlight w:val="white"/>
        </w:rPr>
        <w:br/>
      </w:r>
      <w:r>
        <w:rPr>
          <w:highlight w:val="white"/>
        </w:rPr>
        <w:t xml:space="preserve">    </w:t>
      </w:r>
      <w:r>
        <w:rPr>
          <w:color w:val="0000FF"/>
          <w:highlight w:val="white"/>
        </w:rPr>
        <w:t>for</w:t>
      </w:r>
      <w:r>
        <w:rPr>
          <w:highlight w:val="white"/>
        </w:rPr>
        <w:t xml:space="preserve"> (</w:t>
      </w:r>
      <w:r>
        <w:rPr>
          <w:color w:val="0000FF"/>
          <w:highlight w:val="white"/>
        </w:rPr>
        <w:t>var</w:t>
      </w:r>
      <w:r>
        <w:rPr>
          <w:highlight w:val="white"/>
        </w:rPr>
        <w:t xml:space="preserve"> i = </w:t>
      </w:r>
      <w:r w:rsidRPr="00A16F96">
        <w:rPr>
          <w:color w:val="800000"/>
          <w:highlight w:val="white"/>
        </w:rPr>
        <w:t>0</w:t>
      </w:r>
      <w:r>
        <w:rPr>
          <w:highlight w:val="white"/>
        </w:rPr>
        <w:t>; i &lt; len; i++) result.push(combine(x[i])(y[i]));</w:t>
      </w:r>
      <w:r w:rsidR="0048218E" w:rsidRPr="0048218E">
        <w:rPr>
          <w:highlight w:val="white"/>
        </w:rPr>
        <w:br/>
      </w:r>
      <w:r>
        <w:rPr>
          <w:highlight w:val="white"/>
        </w:rPr>
        <w:t xml:space="preserve">    </w:t>
      </w:r>
      <w:r>
        <w:rPr>
          <w:color w:val="0000FF"/>
          <w:highlight w:val="white"/>
        </w:rPr>
        <w:t>return</w:t>
      </w:r>
      <w:r>
        <w:rPr>
          <w:highlight w:val="white"/>
        </w:rPr>
        <w:t xml:space="preserve"> result;</w:t>
      </w:r>
      <w:r w:rsidR="0048218E" w:rsidRPr="0048218E">
        <w:rPr>
          <w:highlight w:val="white"/>
        </w:rPr>
        <w:br/>
      </w:r>
      <w:r>
        <w:rPr>
          <w:highlight w:val="white"/>
        </w:rPr>
        <w:t>}</w:t>
      </w:r>
    </w:p>
    <w:p w14:paraId="339AF424" w14:textId="77777777" w:rsidR="0044410D" w:rsidRPr="0044410D" w:rsidRDefault="00A16F96" w:rsidP="00A16F96">
      <w:pPr>
        <w:pStyle w:val="Code"/>
        <w:rPr>
          <w:highlight w:val="white"/>
        </w:rPr>
      </w:pPr>
      <w:r>
        <w:rPr>
          <w:color w:val="0000FF"/>
          <w:highlight w:val="white"/>
        </w:rPr>
        <w:t>var</w:t>
      </w:r>
      <w:r>
        <w:rPr>
          <w:color w:val="000000"/>
          <w:highlight w:val="white"/>
        </w:rPr>
        <w:t xml:space="preserve"> names = [</w:t>
      </w:r>
      <w:r w:rsidR="008F4735">
        <w:rPr>
          <w:color w:val="800000"/>
          <w:highlight w:val="white"/>
        </w:rPr>
        <w:t>"</w:t>
      </w:r>
      <w:r w:rsidRPr="00BD4095">
        <w:rPr>
          <w:color w:val="800000"/>
          <w:highlight w:val="white"/>
        </w:rPr>
        <w:t>Peter</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Paul</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Mary</w:t>
      </w:r>
      <w:r w:rsidR="008F4735">
        <w:rPr>
          <w:color w:val="800000"/>
          <w:highlight w:val="white"/>
        </w:rPr>
        <w:t>"</w:t>
      </w:r>
      <w:r>
        <w:rPr>
          <w:color w:val="000000"/>
          <w:highlight w:val="white"/>
        </w:rPr>
        <w:t>];</w:t>
      </w:r>
      <w:r w:rsidR="0048218E" w:rsidRPr="0048218E">
        <w:rPr>
          <w:highlight w:val="white"/>
        </w:rPr>
        <w:br/>
      </w:r>
      <w:r w:rsidRPr="00A16F96">
        <w:rPr>
          <w:color w:val="0000FF"/>
          <w:highlight w:val="white"/>
        </w:rPr>
        <w:t>var</w:t>
      </w:r>
      <w:r>
        <w:rPr>
          <w:highlight w:val="white"/>
        </w:rPr>
        <w:t xml:space="preserve"> ages = [</w:t>
      </w:r>
      <w:r w:rsidRPr="00A16F96">
        <w:rPr>
          <w:color w:val="800000"/>
          <w:highlight w:val="white"/>
        </w:rPr>
        <w:t>7</w:t>
      </w:r>
      <w:r>
        <w:rPr>
          <w:highlight w:val="white"/>
        </w:rPr>
        <w:t xml:space="preserve">, </w:t>
      </w:r>
      <w:r w:rsidRPr="00A16F96">
        <w:rPr>
          <w:color w:val="800000"/>
          <w:highlight w:val="white"/>
        </w:rPr>
        <w:t>9</w:t>
      </w:r>
      <w:r>
        <w:rPr>
          <w:highlight w:val="white"/>
        </w:rPr>
        <w:t xml:space="preserve">, </w:t>
      </w:r>
      <w:r w:rsidRPr="00A16F96">
        <w:rPr>
          <w:color w:val="800000"/>
          <w:highlight w:val="white"/>
        </w:rPr>
        <w:t>12</w:t>
      </w:r>
      <w:r>
        <w:rPr>
          <w:highlight w:val="white"/>
        </w:rPr>
        <w:t>];</w:t>
      </w:r>
      <w:r w:rsidR="0048218E" w:rsidRPr="0048218E">
        <w:rPr>
          <w:highlight w:val="white"/>
        </w:rPr>
        <w:br/>
      </w:r>
      <w:r w:rsidRPr="00A16F96">
        <w:rPr>
          <w:color w:val="0000FF"/>
          <w:highlight w:val="white"/>
        </w:rPr>
        <w:t>var</w:t>
      </w:r>
      <w:r>
        <w:rPr>
          <w:highlight w:val="white"/>
        </w:rPr>
        <w:t xml:space="preserve"> pairs = zip(names, ages, s =&gt; n =&gt; ({ name: s, age: n }));</w:t>
      </w:r>
    </w:p>
    <w:p w14:paraId="5A94D55B" w14:textId="77777777" w:rsidR="0044410D" w:rsidRPr="0044410D" w:rsidRDefault="008652D2" w:rsidP="00A16F96">
      <w:pPr>
        <w:rPr>
          <w:highlight w:val="white"/>
        </w:rPr>
      </w:pPr>
      <w:r>
        <w:rPr>
          <w:highlight w:val="white"/>
        </w:rPr>
        <w:lastRenderedPageBreak/>
        <w:t xml:space="preserve">inferences for </w:t>
      </w:r>
      <w:r w:rsidR="008F4735">
        <w:rPr>
          <w:highlight w:val="white"/>
        </w:rPr>
        <w:t>'</w:t>
      </w:r>
      <w:r>
        <w:rPr>
          <w:highlight w:val="white"/>
        </w:rPr>
        <w:t>S</w:t>
      </w:r>
      <w:r w:rsidR="008F4735">
        <w:rPr>
          <w:highlight w:val="white"/>
        </w:rPr>
        <w:t>'</w:t>
      </w:r>
      <w:r>
        <w:rPr>
          <w:highlight w:val="white"/>
        </w:rPr>
        <w:t xml:space="preserve">, </w:t>
      </w:r>
      <w:r w:rsidR="008F4735">
        <w:rPr>
          <w:highlight w:val="white"/>
        </w:rPr>
        <w:t>'</w:t>
      </w:r>
      <w:r>
        <w:rPr>
          <w:highlight w:val="white"/>
        </w:rPr>
        <w:t>T</w:t>
      </w:r>
      <w:r w:rsidR="008F4735">
        <w:rPr>
          <w:highlight w:val="white"/>
        </w:rPr>
        <w:t>'</w:t>
      </w:r>
      <w:r>
        <w:rPr>
          <w:highlight w:val="white"/>
        </w:rPr>
        <w:t xml:space="preserve"> and </w:t>
      </w:r>
      <w:r w:rsidR="008F4735">
        <w:rPr>
          <w:highlight w:val="white"/>
        </w:rPr>
        <w:t>'</w:t>
      </w:r>
      <w:r>
        <w:rPr>
          <w:highlight w:val="white"/>
        </w:rPr>
        <w:t>U</w:t>
      </w:r>
      <w:r w:rsidR="008F4735">
        <w:rPr>
          <w:highlight w:val="white"/>
        </w:rPr>
        <w:t>'</w:t>
      </w:r>
      <w:r>
        <w:rPr>
          <w:highlight w:val="white"/>
        </w:rPr>
        <w:t xml:space="preserve"> in the call to </w:t>
      </w:r>
      <w:r w:rsidR="008F4735">
        <w:rPr>
          <w:highlight w:val="white"/>
        </w:rPr>
        <w:t>'</w:t>
      </w:r>
      <w:r>
        <w:rPr>
          <w:highlight w:val="white"/>
        </w:rPr>
        <w:t>zip</w:t>
      </w:r>
      <w:r w:rsidR="008F4735">
        <w:rPr>
          <w:highlight w:val="white"/>
        </w:rPr>
        <w:t>'</w:t>
      </w:r>
      <w:r>
        <w:rPr>
          <w:highlight w:val="white"/>
        </w:rPr>
        <w:t xml:space="preserve"> are made as follows: </w:t>
      </w:r>
      <w:r w:rsidR="004427C3">
        <w:rPr>
          <w:highlight w:val="white"/>
        </w:rPr>
        <w:t>Using</w:t>
      </w:r>
      <w:r>
        <w:rPr>
          <w:highlight w:val="white"/>
        </w:rPr>
        <w:t xml:space="preserve"> the first two </w:t>
      </w:r>
      <w:r w:rsidR="004427C3">
        <w:rPr>
          <w:highlight w:val="white"/>
        </w:rPr>
        <w:t>parameters,</w:t>
      </w:r>
      <w:r>
        <w:rPr>
          <w:highlight w:val="white"/>
        </w:rPr>
        <w:t xml:space="preserve"> inferences of </w:t>
      </w:r>
      <w:r w:rsidR="008F4735">
        <w:rPr>
          <w:highlight w:val="white"/>
        </w:rPr>
        <w:t>'</w:t>
      </w:r>
      <w:r>
        <w:rPr>
          <w:highlight w:val="white"/>
        </w:rPr>
        <w:t>string</w:t>
      </w:r>
      <w:r w:rsidR="008F4735">
        <w:rPr>
          <w:highlight w:val="white"/>
        </w:rPr>
        <w:t>'</w:t>
      </w:r>
      <w:r>
        <w:rPr>
          <w:highlight w:val="white"/>
        </w:rPr>
        <w:t xml:space="preserve"> for </w:t>
      </w:r>
      <w:r w:rsidR="008F4735">
        <w:rPr>
          <w:highlight w:val="white"/>
        </w:rPr>
        <w:t>'</w:t>
      </w:r>
      <w:r>
        <w:rPr>
          <w:highlight w:val="white"/>
        </w:rPr>
        <w:t>S</w:t>
      </w:r>
      <w:r w:rsidR="008F4735">
        <w:rPr>
          <w:highlight w:val="white"/>
        </w:rPr>
        <w:t>'</w:t>
      </w:r>
      <w:r>
        <w:rPr>
          <w:highlight w:val="white"/>
        </w:rPr>
        <w:t xml:space="preserve"> and </w:t>
      </w:r>
      <w:r w:rsidR="008F4735">
        <w:rPr>
          <w:highlight w:val="white"/>
        </w:rPr>
        <w:t>'</w:t>
      </w:r>
      <w:r>
        <w:rPr>
          <w:highlight w:val="white"/>
        </w:rPr>
        <w:t>number</w:t>
      </w:r>
      <w:r w:rsidR="008F4735">
        <w:rPr>
          <w:highlight w:val="white"/>
        </w:rPr>
        <w:t>'</w:t>
      </w:r>
      <w:r>
        <w:rPr>
          <w:highlight w:val="white"/>
        </w:rPr>
        <w:t xml:space="preserve"> for </w:t>
      </w:r>
      <w:r w:rsidR="008F4735">
        <w:rPr>
          <w:highlight w:val="white"/>
        </w:rPr>
        <w:t>'</w:t>
      </w:r>
      <w:r>
        <w:rPr>
          <w:highlight w:val="white"/>
        </w:rPr>
        <w:t>T</w:t>
      </w:r>
      <w:r w:rsidR="008F4735">
        <w:rPr>
          <w:highlight w:val="white"/>
        </w:rPr>
        <w:t>'</w:t>
      </w:r>
      <w:r>
        <w:rPr>
          <w:highlight w:val="white"/>
        </w:rPr>
        <w:t xml:space="preserve"> are made. For the third parameter, inferential typing of the</w:t>
      </w:r>
      <w:r w:rsidR="00C81F7E">
        <w:rPr>
          <w:highlight w:val="white"/>
        </w:rPr>
        <w:t xml:space="preserve"> outer</w:t>
      </w:r>
      <w:r>
        <w:rPr>
          <w:highlight w:val="white"/>
        </w:rPr>
        <w:t xml:space="preserve"> arrow expression causes </w:t>
      </w:r>
      <w:r w:rsidR="008F4735">
        <w:rPr>
          <w:highlight w:val="white"/>
        </w:rPr>
        <w:t>'</w:t>
      </w:r>
      <w:r>
        <w:rPr>
          <w:highlight w:val="white"/>
        </w:rPr>
        <w:t>S</w:t>
      </w:r>
      <w:r w:rsidR="008F4735">
        <w:rPr>
          <w:highlight w:val="white"/>
        </w:rPr>
        <w:t>'</w:t>
      </w:r>
      <w:r>
        <w:rPr>
          <w:highlight w:val="white"/>
        </w:rPr>
        <w:t xml:space="preserve"> to become fixed such that the inferred type </w:t>
      </w:r>
      <w:r w:rsidR="008F4735">
        <w:rPr>
          <w:highlight w:val="white"/>
        </w:rPr>
        <w:t>'</w:t>
      </w:r>
      <w:r>
        <w:rPr>
          <w:highlight w:val="white"/>
        </w:rPr>
        <w:t>string</w:t>
      </w:r>
      <w:r w:rsidR="008F4735">
        <w:rPr>
          <w:highlight w:val="white"/>
        </w:rPr>
        <w:t>'</w:t>
      </w:r>
      <w:r>
        <w:rPr>
          <w:highlight w:val="white"/>
        </w:rPr>
        <w:t xml:space="preserve"> can be used for the parameter </w:t>
      </w:r>
      <w:r w:rsidR="008F4735">
        <w:rPr>
          <w:highlight w:val="white"/>
        </w:rPr>
        <w:t>'</w:t>
      </w:r>
      <w:r>
        <w:rPr>
          <w:highlight w:val="white"/>
        </w:rPr>
        <w:t>s</w:t>
      </w:r>
      <w:r w:rsidR="008F4735">
        <w:rPr>
          <w:highlight w:val="white"/>
        </w:rPr>
        <w:t>'</w:t>
      </w:r>
      <w:r>
        <w:rPr>
          <w:highlight w:val="white"/>
        </w:rPr>
        <w:t xml:space="preserve">. </w:t>
      </w:r>
      <w:r w:rsidR="00C81F7E">
        <w:rPr>
          <w:highlight w:val="white"/>
        </w:rPr>
        <w:t xml:space="preserve">When </w:t>
      </w:r>
      <w:r w:rsidR="004427C3">
        <w:rPr>
          <w:highlight w:val="white"/>
        </w:rPr>
        <w:t xml:space="preserve">a </w:t>
      </w:r>
      <w:r w:rsidR="00C81F7E">
        <w:rPr>
          <w:highlight w:val="white"/>
        </w:rPr>
        <w:t>function expression</w:t>
      </w:r>
      <w:r>
        <w:rPr>
          <w:highlight w:val="white"/>
        </w:rPr>
        <w:t xml:space="preserve"> is inferentially typed</w:t>
      </w:r>
      <w:r w:rsidR="00C81F7E">
        <w:rPr>
          <w:highlight w:val="white"/>
        </w:rPr>
        <w:t xml:space="preserve">, its return expression(s) are also inferentially typed. Thus, the inner arrow function is inferentially typed, causing </w:t>
      </w:r>
      <w:r w:rsidR="008F4735">
        <w:rPr>
          <w:highlight w:val="white"/>
        </w:rPr>
        <w:t>'</w:t>
      </w:r>
      <w:r w:rsidR="00C81F7E">
        <w:rPr>
          <w:highlight w:val="white"/>
        </w:rPr>
        <w:t>T</w:t>
      </w:r>
      <w:r w:rsidR="008F4735">
        <w:rPr>
          <w:highlight w:val="white"/>
        </w:rPr>
        <w:t>'</w:t>
      </w:r>
      <w:r w:rsidR="00C81F7E">
        <w:rPr>
          <w:highlight w:val="white"/>
        </w:rPr>
        <w:t xml:space="preserve"> to become fixed such that the inferred type </w:t>
      </w:r>
      <w:r w:rsidR="008F4735">
        <w:rPr>
          <w:highlight w:val="white"/>
        </w:rPr>
        <w:t>'</w:t>
      </w:r>
      <w:r w:rsidR="00C81F7E">
        <w:rPr>
          <w:highlight w:val="white"/>
        </w:rPr>
        <w:t>number</w:t>
      </w:r>
      <w:r w:rsidR="008F4735">
        <w:rPr>
          <w:highlight w:val="white"/>
        </w:rPr>
        <w:t>'</w:t>
      </w:r>
      <w:r w:rsidR="00C81F7E">
        <w:rPr>
          <w:highlight w:val="white"/>
        </w:rPr>
        <w:t xml:space="preserve"> can be used for the parameter </w:t>
      </w:r>
      <w:r w:rsidR="008F4735">
        <w:rPr>
          <w:highlight w:val="white"/>
        </w:rPr>
        <w:t>'</w:t>
      </w:r>
      <w:r w:rsidR="00C81F7E">
        <w:rPr>
          <w:highlight w:val="white"/>
        </w:rPr>
        <w:t>n</w:t>
      </w:r>
      <w:r w:rsidR="008F4735">
        <w:rPr>
          <w:highlight w:val="white"/>
        </w:rPr>
        <w:t>'</w:t>
      </w:r>
      <w:r w:rsidR="00C81F7E">
        <w:rPr>
          <w:highlight w:val="white"/>
        </w:rPr>
        <w:t>. The return type of the inner arrow function can then be determined, whic</w:t>
      </w:r>
      <w:r w:rsidR="004427C3">
        <w:rPr>
          <w:highlight w:val="white"/>
        </w:rPr>
        <w:t xml:space="preserve">h in turn determines the return </w:t>
      </w:r>
      <w:r w:rsidR="00C81F7E">
        <w:rPr>
          <w:highlight w:val="white"/>
        </w:rPr>
        <w:t xml:space="preserve">type of the function returned from the outer arrow function, and inferences are made from the type </w:t>
      </w:r>
      <w:r w:rsidR="008F4735">
        <w:rPr>
          <w:highlight w:val="white"/>
        </w:rPr>
        <w:t>'</w:t>
      </w:r>
      <w:r w:rsidR="00C81F7E">
        <w:rPr>
          <w:highlight w:val="white"/>
        </w:rPr>
        <w:t>(s: string) =&gt; (n: number) =&gt; { name: string; age: number }</w:t>
      </w:r>
      <w:r w:rsidR="008F4735">
        <w:rPr>
          <w:highlight w:val="white"/>
        </w:rPr>
        <w:t>'</w:t>
      </w:r>
      <w:r w:rsidR="00C81F7E">
        <w:rPr>
          <w:highlight w:val="white"/>
        </w:rPr>
        <w:t xml:space="preserve"> to the type </w:t>
      </w:r>
      <w:r w:rsidR="008F4735">
        <w:rPr>
          <w:highlight w:val="white"/>
        </w:rPr>
        <w:t>'</w:t>
      </w:r>
      <w:r w:rsidR="00C81F7E">
        <w:rPr>
          <w:highlight w:val="white"/>
        </w:rPr>
        <w:t>(x: S) =&gt; (y: T) =&gt; R</w:t>
      </w:r>
      <w:r w:rsidR="008F4735">
        <w:rPr>
          <w:highlight w:val="white"/>
        </w:rPr>
        <w:t>'</w:t>
      </w:r>
      <w:r w:rsidR="00C81F7E">
        <w:rPr>
          <w:highlight w:val="white"/>
        </w:rPr>
        <w:t xml:space="preserve">, inferring </w:t>
      </w:r>
      <w:r w:rsidR="008F4735">
        <w:rPr>
          <w:highlight w:val="white"/>
        </w:rPr>
        <w:t>'</w:t>
      </w:r>
      <w:r w:rsidR="00C81F7E">
        <w:rPr>
          <w:highlight w:val="white"/>
        </w:rPr>
        <w:t>{ name: string; age: number }</w:t>
      </w:r>
      <w:r w:rsidR="008F4735">
        <w:rPr>
          <w:highlight w:val="white"/>
        </w:rPr>
        <w:t>'</w:t>
      </w:r>
      <w:r w:rsidR="00C81F7E">
        <w:rPr>
          <w:highlight w:val="white"/>
        </w:rPr>
        <w:t xml:space="preserve"> for </w:t>
      </w:r>
      <w:r w:rsidR="008F4735">
        <w:rPr>
          <w:highlight w:val="white"/>
        </w:rPr>
        <w:t>'</w:t>
      </w:r>
      <w:r w:rsidR="00C81F7E">
        <w:rPr>
          <w:highlight w:val="white"/>
        </w:rPr>
        <w:t>R</w:t>
      </w:r>
      <w:r w:rsidR="008F4735">
        <w:rPr>
          <w:highlight w:val="white"/>
        </w:rPr>
        <w:t>'</w:t>
      </w:r>
      <w:r w:rsidR="00C81F7E">
        <w:rPr>
          <w:highlight w:val="white"/>
        </w:rPr>
        <w:t xml:space="preserve">. Thus the call to </w:t>
      </w:r>
      <w:r w:rsidR="008F4735">
        <w:rPr>
          <w:highlight w:val="white"/>
        </w:rPr>
        <w:t>'</w:t>
      </w:r>
      <w:r w:rsidR="00C81F7E">
        <w:rPr>
          <w:highlight w:val="white"/>
        </w:rPr>
        <w:t>zip</w:t>
      </w:r>
      <w:r w:rsidR="008F4735">
        <w:rPr>
          <w:highlight w:val="white"/>
        </w:rPr>
        <w:t>'</w:t>
      </w:r>
      <w:r w:rsidR="00C81F7E">
        <w:rPr>
          <w:highlight w:val="white"/>
        </w:rPr>
        <w:t xml:space="preserve"> is equivalent to</w:t>
      </w:r>
    </w:p>
    <w:p w14:paraId="1AC9DA74" w14:textId="77777777" w:rsidR="0044410D" w:rsidRPr="0044410D" w:rsidRDefault="00C81F7E" w:rsidP="00C81F7E">
      <w:pPr>
        <w:pStyle w:val="Code"/>
        <w:rPr>
          <w:highlight w:val="white"/>
        </w:rPr>
      </w:pPr>
      <w:r w:rsidRPr="00A16F96">
        <w:rPr>
          <w:color w:val="0000FF"/>
          <w:highlight w:val="white"/>
        </w:rPr>
        <w:t>var</w:t>
      </w:r>
      <w:r>
        <w:rPr>
          <w:highlight w:val="white"/>
        </w:rPr>
        <w:t xml:space="preserve"> pairs = zip&lt;</w:t>
      </w:r>
      <w:r w:rsidRPr="004427C3">
        <w:rPr>
          <w:color w:val="0000FF"/>
          <w:highlight w:val="white"/>
        </w:rPr>
        <w:t>string</w:t>
      </w:r>
      <w:r>
        <w:rPr>
          <w:highlight w:val="white"/>
        </w:rPr>
        <w:t xml:space="preserve">, </w:t>
      </w:r>
      <w:r w:rsidRPr="004427C3">
        <w:rPr>
          <w:color w:val="0000FF"/>
          <w:highlight w:val="white"/>
        </w:rPr>
        <w:t>number</w:t>
      </w:r>
      <w:r>
        <w:rPr>
          <w:highlight w:val="white"/>
        </w:rPr>
        <w:t xml:space="preserve">, { name: </w:t>
      </w:r>
      <w:r w:rsidRPr="004427C3">
        <w:rPr>
          <w:color w:val="0000FF"/>
          <w:highlight w:val="white"/>
        </w:rPr>
        <w:t>string</w:t>
      </w:r>
      <w:r>
        <w:rPr>
          <w:highlight w:val="white"/>
        </w:rPr>
        <w:t xml:space="preserve">; age: </w:t>
      </w:r>
      <w:r w:rsidRPr="004427C3">
        <w:rPr>
          <w:color w:val="0000FF"/>
          <w:highlight w:val="white"/>
        </w:rPr>
        <w:t>number</w:t>
      </w:r>
      <w:r>
        <w:rPr>
          <w:highlight w:val="white"/>
        </w:rPr>
        <w:t xml:space="preserve"> }&gt;(</w:t>
      </w:r>
      <w:r w:rsidR="0048218E" w:rsidRPr="0048218E">
        <w:rPr>
          <w:highlight w:val="white"/>
        </w:rPr>
        <w:br/>
      </w:r>
      <w:r>
        <w:rPr>
          <w:highlight w:val="white"/>
        </w:rPr>
        <w:t xml:space="preserve">    names, ages, s =&gt; n =&gt; ({ name: s, age: n }));</w:t>
      </w:r>
    </w:p>
    <w:p w14:paraId="4CCE582D" w14:textId="77777777" w:rsidR="0044410D" w:rsidRPr="0044410D" w:rsidRDefault="00C25A3C" w:rsidP="00A16F96">
      <w:pPr>
        <w:rPr>
          <w:highlight w:val="white"/>
        </w:rPr>
      </w:pPr>
      <w:r>
        <w:rPr>
          <w:highlight w:val="white"/>
        </w:rPr>
        <w:t xml:space="preserve">and the resulting type of </w:t>
      </w:r>
      <w:r w:rsidR="008F4735">
        <w:rPr>
          <w:highlight w:val="white"/>
        </w:rPr>
        <w:t>'</w:t>
      </w:r>
      <w:r>
        <w:rPr>
          <w:highlight w:val="white"/>
        </w:rPr>
        <w:t>pairs</w:t>
      </w:r>
      <w:r w:rsidR="008F4735">
        <w:rPr>
          <w:highlight w:val="white"/>
        </w:rPr>
        <w:t>'</w:t>
      </w:r>
      <w:r>
        <w:rPr>
          <w:highlight w:val="white"/>
        </w:rPr>
        <w:t xml:space="preserve"> is therefore </w:t>
      </w:r>
      <w:r w:rsidR="008F4735">
        <w:rPr>
          <w:highlight w:val="white"/>
        </w:rPr>
        <w:t>'</w:t>
      </w:r>
      <w:r>
        <w:rPr>
          <w:highlight w:val="white"/>
        </w:rPr>
        <w:t>{ name: string; age: number }[]</w:t>
      </w:r>
      <w:r w:rsidR="008F4735">
        <w:rPr>
          <w:highlight w:val="white"/>
        </w:rPr>
        <w:t>'</w:t>
      </w:r>
      <w:r>
        <w:rPr>
          <w:highlight w:val="white"/>
        </w:rPr>
        <w:t>.</w:t>
      </w:r>
    </w:p>
    <w:p w14:paraId="23198D7E" w14:textId="77777777" w:rsidR="0044410D" w:rsidRPr="0044410D" w:rsidRDefault="001764DB" w:rsidP="001764DB">
      <w:pPr>
        <w:pStyle w:val="Heading3"/>
      </w:pPr>
      <w:bookmarkStart w:id="1492" w:name="_Toc402619887"/>
      <w:bookmarkStart w:id="1493" w:name="_Toc401414072"/>
      <w:r>
        <w:t>Grammar Ambiguities</w:t>
      </w:r>
      <w:bookmarkEnd w:id="1492"/>
      <w:bookmarkEnd w:id="1493"/>
    </w:p>
    <w:p w14:paraId="2655D7C4" w14:textId="77777777" w:rsidR="0044410D" w:rsidRPr="0044410D" w:rsidRDefault="00B23410" w:rsidP="001764DB">
      <w:r>
        <w:t xml:space="preserve">The </w:t>
      </w:r>
      <w:r w:rsidR="00491F18">
        <w:t>inclusion of type arguments in</w:t>
      </w:r>
      <w:r>
        <w:t xml:space="preserve"> the</w:t>
      </w:r>
      <w:r w:rsidR="001764DB">
        <w:t xml:space="preserve"> </w:t>
      </w:r>
      <w:r w:rsidR="001764DB" w:rsidRPr="001764DB">
        <w:rPr>
          <w:rStyle w:val="Production"/>
        </w:rPr>
        <w:t>Arguments</w:t>
      </w:r>
      <w:r w:rsidR="001764DB">
        <w:t xml:space="preserve"> production (section </w:t>
      </w:r>
      <w:r w:rsidR="001764DB">
        <w:fldChar w:fldCharType="begin"/>
      </w:r>
      <w:r w:rsidR="001764DB">
        <w:instrText xml:space="preserve"> REF _Ref320250038 \r \h </w:instrText>
      </w:r>
      <w:r w:rsidR="001764DB">
        <w:fldChar w:fldCharType="separate"/>
      </w:r>
      <w:r w:rsidR="00B510EF">
        <w:t>4.12</w:t>
      </w:r>
      <w:r w:rsidR="001764DB">
        <w:fldChar w:fldCharType="end"/>
      </w:r>
      <w:r>
        <w:t xml:space="preserve">) </w:t>
      </w:r>
      <w:r w:rsidR="001764DB">
        <w:t>give</w:t>
      </w:r>
      <w:r>
        <w:t>s</w:t>
      </w:r>
      <w:r w:rsidR="001764DB">
        <w:t xml:space="preserve"> rise to </w:t>
      </w:r>
      <w:r>
        <w:t xml:space="preserve">certain </w:t>
      </w:r>
      <w:r w:rsidR="001764DB">
        <w:t>ambiguities in the grammar for expressions. For example, the statement</w:t>
      </w:r>
    </w:p>
    <w:p w14:paraId="46434E7F" w14:textId="77777777" w:rsidR="0044410D" w:rsidRPr="0044410D" w:rsidRDefault="001764DB" w:rsidP="001764DB">
      <w:pPr>
        <w:pStyle w:val="Code"/>
      </w:pPr>
      <w:r>
        <w:t>f(g&lt;A, B&gt;(</w:t>
      </w:r>
      <w:r w:rsidRPr="00A32CD1">
        <w:rPr>
          <w:color w:val="800000"/>
          <w:highlight w:val="white"/>
        </w:rPr>
        <w:t>7</w:t>
      </w:r>
      <w:r>
        <w:t>));</w:t>
      </w:r>
    </w:p>
    <w:p w14:paraId="1F27453E" w14:textId="77777777" w:rsidR="0044410D" w:rsidRPr="0044410D" w:rsidRDefault="001764DB" w:rsidP="001764DB">
      <w:r>
        <w:t xml:space="preserve">could be interpreted as  a call to </w:t>
      </w:r>
      <w:r w:rsidR="008F4735">
        <w:t>'</w:t>
      </w:r>
      <w:r>
        <w:t>f</w:t>
      </w:r>
      <w:r w:rsidR="008F4735">
        <w:t>'</w:t>
      </w:r>
      <w:r>
        <w:t xml:space="preserve"> with two arguments, </w:t>
      </w:r>
      <w:r w:rsidR="008F4735">
        <w:t>'</w:t>
      </w:r>
      <w:r>
        <w:t>g &lt; A</w:t>
      </w:r>
      <w:r w:rsidR="008F4735">
        <w:t>'</w:t>
      </w:r>
      <w:r>
        <w:t xml:space="preserve"> and </w:t>
      </w:r>
      <w:r w:rsidR="008F4735">
        <w:t>'</w:t>
      </w:r>
      <w:r>
        <w:t>B &gt; (7)</w:t>
      </w:r>
      <w:r w:rsidR="008F4735">
        <w:t>'</w:t>
      </w:r>
      <w:r>
        <w:t xml:space="preserve">. Alternatively, it could be interpreted as a call to </w:t>
      </w:r>
      <w:r w:rsidR="008F4735">
        <w:t>'</w:t>
      </w:r>
      <w:r>
        <w:t>f</w:t>
      </w:r>
      <w:r w:rsidR="008F4735">
        <w:t>'</w:t>
      </w:r>
      <w:r>
        <w:t xml:space="preserve"> with one argument, which is a call to a generic </w:t>
      </w:r>
      <w:r w:rsidR="00C953F7">
        <w:t>function</w:t>
      </w:r>
      <w:r>
        <w:t xml:space="preserve"> </w:t>
      </w:r>
      <w:r w:rsidR="008F4735">
        <w:t>'</w:t>
      </w:r>
      <w:r>
        <w:t>g</w:t>
      </w:r>
      <w:r w:rsidR="008F4735">
        <w:t>'</w:t>
      </w:r>
      <w:r>
        <w:t xml:space="preserve"> with two type argu</w:t>
      </w:r>
      <w:r w:rsidR="00B23410">
        <w:t>ments and one regular argument.</w:t>
      </w:r>
    </w:p>
    <w:p w14:paraId="40980C9A" w14:textId="77777777" w:rsidR="0044410D" w:rsidRPr="0044410D" w:rsidRDefault="00F90E70" w:rsidP="001764DB">
      <w:r>
        <w:t xml:space="preserve">The grammar ambiguity is resolved as follows: </w:t>
      </w:r>
      <w:r w:rsidR="006027F8">
        <w:t xml:space="preserve">In a context where </w:t>
      </w:r>
      <w:r>
        <w:t>one possible interpretation of a sequence of tokens is an</w:t>
      </w:r>
      <w:r w:rsidR="006027F8">
        <w:t xml:space="preserve"> </w:t>
      </w:r>
      <w:r w:rsidR="006027F8" w:rsidRPr="006027F8">
        <w:rPr>
          <w:rStyle w:val="Production"/>
        </w:rPr>
        <w:t>Arguments</w:t>
      </w:r>
      <w:r w:rsidR="006027F8">
        <w:t xml:space="preserve"> production, if the</w:t>
      </w:r>
      <w:r>
        <w:t xml:space="preserve"> initial</w:t>
      </w:r>
      <w:r w:rsidR="006027F8">
        <w:t xml:space="preserve"> sequence of tokens forms a syntactically correct </w:t>
      </w:r>
      <w:r w:rsidR="006027F8" w:rsidRPr="006027F8">
        <w:rPr>
          <w:rStyle w:val="Production"/>
        </w:rPr>
        <w:t>TypeArguments</w:t>
      </w:r>
      <w:r w:rsidR="006027F8">
        <w:t xml:space="preserve"> production </w:t>
      </w:r>
      <w:r>
        <w:t>and is followed</w:t>
      </w:r>
      <w:r w:rsidR="006027F8">
        <w:t xml:space="preserve"> by a </w:t>
      </w:r>
      <w:r w:rsidR="008F4735">
        <w:t>'</w:t>
      </w:r>
      <w:r w:rsidR="006027F8" w:rsidRPr="006027F8">
        <w:rPr>
          <w:rStyle w:val="CodeFragment"/>
        </w:rPr>
        <w:t>(</w:t>
      </w:r>
      <w:r w:rsidR="008F4735">
        <w:t>'</w:t>
      </w:r>
      <w:r w:rsidR="006027F8">
        <w:t xml:space="preserve"> token, then the sequence of tokens is </w:t>
      </w:r>
      <w:r>
        <w:t>processed</w:t>
      </w:r>
      <w:r w:rsidR="006027F8">
        <w:t xml:space="preserve"> an </w:t>
      </w:r>
      <w:r w:rsidR="006027F8" w:rsidRPr="00F90E70">
        <w:rPr>
          <w:rStyle w:val="Production"/>
        </w:rPr>
        <w:t>Arguments</w:t>
      </w:r>
      <w:r w:rsidR="006027F8">
        <w:t xml:space="preserve"> production, and any other possible </w:t>
      </w:r>
      <w:r>
        <w:t xml:space="preserve">interpretation is discarded. Otherwise, the sequence of tokens is not considered an </w:t>
      </w:r>
      <w:r w:rsidRPr="00F90E70">
        <w:rPr>
          <w:rStyle w:val="Production"/>
        </w:rPr>
        <w:t>Arguments</w:t>
      </w:r>
      <w:r>
        <w:t xml:space="preserve"> production.</w:t>
      </w:r>
    </w:p>
    <w:p w14:paraId="242848D0" w14:textId="77777777" w:rsidR="0044410D" w:rsidRPr="0044410D" w:rsidRDefault="00F90E70" w:rsidP="001764DB">
      <w:r>
        <w:t xml:space="preserve">This rule means that the call to </w:t>
      </w:r>
      <w:r w:rsidR="008F4735">
        <w:t>'</w:t>
      </w:r>
      <w:r>
        <w:t>f</w:t>
      </w:r>
      <w:r w:rsidR="008F4735">
        <w:t>'</w:t>
      </w:r>
      <w:r>
        <w:t xml:space="preserve"> above is interpreted as a call with one argument, which is a call to a generic </w:t>
      </w:r>
      <w:r w:rsidR="00C953F7">
        <w:t>function</w:t>
      </w:r>
      <w:r>
        <w:t xml:space="preserve"> </w:t>
      </w:r>
      <w:r w:rsidR="008F4735">
        <w:t>'</w:t>
      </w:r>
      <w:r>
        <w:t>g</w:t>
      </w:r>
      <w:r w:rsidR="008F4735">
        <w:t>'</w:t>
      </w:r>
      <w:r>
        <w:t xml:space="preserve"> with two type arguments and one regular argument. However, the statements</w:t>
      </w:r>
    </w:p>
    <w:p w14:paraId="387E1760" w14:textId="77777777" w:rsidR="0044410D" w:rsidRPr="0044410D" w:rsidRDefault="00F90E70" w:rsidP="00380DB7">
      <w:pPr>
        <w:pStyle w:val="Code"/>
      </w:pPr>
      <w:r>
        <w:t>f(g</w:t>
      </w:r>
      <w:r w:rsidR="000D75DC">
        <w:t xml:space="preserve"> </w:t>
      </w:r>
      <w:r>
        <w:t>&lt;</w:t>
      </w:r>
      <w:r w:rsidR="000D75DC">
        <w:t xml:space="preserve"> </w:t>
      </w:r>
      <w:r>
        <w:t xml:space="preserve">A, B &gt; </w:t>
      </w:r>
      <w:r w:rsidRPr="00A32CD1">
        <w:rPr>
          <w:color w:val="800000"/>
          <w:highlight w:val="white"/>
        </w:rPr>
        <w:t>7</w:t>
      </w:r>
      <w:r w:rsidR="00380DB7">
        <w:t>);</w:t>
      </w:r>
      <w:r w:rsidR="0048218E" w:rsidRPr="0048218E">
        <w:br/>
      </w:r>
      <w:r w:rsidR="000D75DC">
        <w:t>f(g &lt; A, B &gt; +(</w:t>
      </w:r>
      <w:r w:rsidR="000D75DC" w:rsidRPr="00A32CD1">
        <w:rPr>
          <w:color w:val="800000"/>
          <w:highlight w:val="white"/>
        </w:rPr>
        <w:t>7</w:t>
      </w:r>
      <w:r w:rsidR="000D75DC">
        <w:t>));</w:t>
      </w:r>
    </w:p>
    <w:p w14:paraId="5853801C" w14:textId="77777777" w:rsidR="0044410D" w:rsidRPr="0044410D" w:rsidRDefault="000D75DC" w:rsidP="001764DB">
      <w:r>
        <w:t xml:space="preserve">are </w:t>
      </w:r>
      <w:r w:rsidR="00F70A5A">
        <w:t>both</w:t>
      </w:r>
      <w:r>
        <w:t xml:space="preserve"> interpreted as calls to </w:t>
      </w:r>
      <w:r w:rsidR="008F4735">
        <w:t>'</w:t>
      </w:r>
      <w:r>
        <w:t>f</w:t>
      </w:r>
      <w:r w:rsidR="008F4735">
        <w:t>'</w:t>
      </w:r>
      <w:r>
        <w:t xml:space="preserve"> with two arguments.</w:t>
      </w:r>
    </w:p>
    <w:p w14:paraId="1666A1E5" w14:textId="77777777" w:rsidR="0044410D" w:rsidRPr="0044410D" w:rsidRDefault="0000594A" w:rsidP="00F97502">
      <w:pPr>
        <w:pStyle w:val="Heading2"/>
      </w:pPr>
      <w:bookmarkStart w:id="1494" w:name="_Toc402619888"/>
      <w:bookmarkStart w:id="1495" w:name="_Toc401414073"/>
      <w:r>
        <w:t>Type</w:t>
      </w:r>
      <w:r w:rsidR="007939A2">
        <w:t xml:space="preserve"> Assertions</w:t>
      </w:r>
      <w:bookmarkEnd w:id="1494"/>
      <w:bookmarkEnd w:id="1495"/>
    </w:p>
    <w:p w14:paraId="7A5D7AFF" w14:textId="77777777" w:rsidR="0044410D" w:rsidRPr="0044410D" w:rsidRDefault="003C5236" w:rsidP="00D342CA">
      <w:r>
        <w:t>TypeScript</w:t>
      </w:r>
      <w:r w:rsidR="00D342CA">
        <w:t xml:space="preserve"> extends th</w:t>
      </w:r>
      <w:r w:rsidR="007939A2">
        <w:t>e JavaScript expression grammar with the ability to assert a type for an expression</w:t>
      </w:r>
      <w:r w:rsidR="0000594A">
        <w:t>:</w:t>
      </w:r>
    </w:p>
    <w:p w14:paraId="6F447A4D" w14:textId="77777777" w:rsidR="0044410D" w:rsidRPr="0044410D" w:rsidRDefault="00D342CA" w:rsidP="00D342CA">
      <w:pPr>
        <w:pStyle w:val="Grammar"/>
      </w:pPr>
      <w:r w:rsidRPr="00380DB7">
        <w:rPr>
          <w:rStyle w:val="Production"/>
        </w:rPr>
        <w:lastRenderedPageBreak/>
        <w:t>UnaryExpression:</w:t>
      </w:r>
      <w:r>
        <w:t xml:space="preserve">  </w:t>
      </w:r>
      <w:r w:rsidRPr="00380DB7">
        <w:rPr>
          <w:rStyle w:val="Production"/>
        </w:rPr>
        <w:t>( Modified )</w:t>
      </w:r>
      <w:r w:rsidR="0048218E" w:rsidRPr="0048218E">
        <w:br/>
      </w:r>
      <w:r>
        <w:t>…</w:t>
      </w:r>
      <w:r w:rsidR="0048218E" w:rsidRPr="0048218E">
        <w:br/>
      </w:r>
      <w:r w:rsidRPr="006D5B42">
        <w:rPr>
          <w:rStyle w:val="Terminal"/>
        </w:rPr>
        <w:t>&lt;</w:t>
      </w:r>
      <w:r>
        <w:t xml:space="preserve">   </w:t>
      </w:r>
      <w:r w:rsidRPr="00380DB7">
        <w:rPr>
          <w:rStyle w:val="Production"/>
        </w:rPr>
        <w:t>Type</w:t>
      </w:r>
      <w:r>
        <w:t xml:space="preserve">   </w:t>
      </w:r>
      <w:r w:rsidRPr="006D5B42">
        <w:rPr>
          <w:rStyle w:val="Terminal"/>
        </w:rPr>
        <w:t>&gt;</w:t>
      </w:r>
      <w:r>
        <w:t xml:space="preserve">   </w:t>
      </w:r>
      <w:r w:rsidRPr="00380DB7">
        <w:rPr>
          <w:rStyle w:val="Production"/>
        </w:rPr>
        <w:t>UnaryExpression</w:t>
      </w:r>
    </w:p>
    <w:p w14:paraId="3114CAF1" w14:textId="77777777" w:rsidR="0044410D" w:rsidRPr="0044410D" w:rsidRDefault="0000594A" w:rsidP="000F282F">
      <w:r>
        <w:t xml:space="preserve">A </w:t>
      </w:r>
      <w:r w:rsidR="007939A2">
        <w:t>type assertion</w:t>
      </w:r>
      <w:r>
        <w:t xml:space="preserve"> </w:t>
      </w:r>
      <w:r w:rsidR="007939A2">
        <w:t xml:space="preserve">expression </w:t>
      </w:r>
      <w:r>
        <w:t xml:space="preserve">consists of a type enclosed in </w:t>
      </w:r>
      <w:r w:rsidRPr="0000594A">
        <w:rPr>
          <w:rStyle w:val="CodeFragment"/>
        </w:rPr>
        <w:t>&lt;</w:t>
      </w:r>
      <w:r>
        <w:t xml:space="preserve"> and </w:t>
      </w:r>
      <w:r w:rsidRPr="0000594A">
        <w:rPr>
          <w:rStyle w:val="CodeFragment"/>
        </w:rPr>
        <w:t>&gt;</w:t>
      </w:r>
      <w:r>
        <w:t xml:space="preserve"> followed b</w:t>
      </w:r>
      <w:r w:rsidR="00EB14DB">
        <w:t>y a unary expression.</w:t>
      </w:r>
      <w:r w:rsidR="00045429">
        <w:t xml:space="preserve"> </w:t>
      </w:r>
      <w:r w:rsidR="000F282F">
        <w:t xml:space="preserve">Type assertion expressions are purely a compile-time construct. Type assertions are </w:t>
      </w:r>
      <w:r w:rsidR="000F282F" w:rsidRPr="00993F8B">
        <w:rPr>
          <w:i/>
        </w:rPr>
        <w:t>not</w:t>
      </w:r>
      <w:r w:rsidR="000F282F">
        <w:t xml:space="preserve"> checked at run-time and have no impact on the emitted JavaScript (</w:t>
      </w:r>
      <w:r w:rsidR="00D34F46">
        <w:t xml:space="preserve">and therefore no run-time cost). The type and the enclosing </w:t>
      </w:r>
      <w:r w:rsidR="00D34F46" w:rsidRPr="00D34F46">
        <w:rPr>
          <w:rStyle w:val="CodeFragment"/>
        </w:rPr>
        <w:t>&lt;</w:t>
      </w:r>
      <w:r w:rsidR="00D34F46">
        <w:t xml:space="preserve"> and </w:t>
      </w:r>
      <w:r w:rsidR="00D34F46" w:rsidRPr="00D34F46">
        <w:rPr>
          <w:rStyle w:val="CodeFragment"/>
        </w:rPr>
        <w:t>&gt;</w:t>
      </w:r>
      <w:r w:rsidR="00D34F46">
        <w:t xml:space="preserve"> are simply removed from the generated code.</w:t>
      </w:r>
    </w:p>
    <w:p w14:paraId="05BA59D8" w14:textId="77777777" w:rsidR="0044410D" w:rsidRPr="0044410D" w:rsidRDefault="005078BE" w:rsidP="00D342CA">
      <w:r>
        <w:t>In a</w:t>
      </w:r>
      <w:r w:rsidR="00045429">
        <w:t xml:space="preserve"> </w:t>
      </w:r>
      <w:r w:rsidR="007939A2">
        <w:t>type assertion</w:t>
      </w:r>
      <w:r w:rsidR="00045429">
        <w:t xml:space="preserve"> </w:t>
      </w:r>
      <w:r w:rsidR="007939A2">
        <w:t xml:space="preserve">expression </w:t>
      </w:r>
      <w:r w:rsidR="00045429">
        <w:t xml:space="preserve">of the form </w:t>
      </w:r>
      <w:r w:rsidR="00045429" w:rsidRPr="00045429">
        <w:rPr>
          <w:rStyle w:val="CodeFragment"/>
        </w:rPr>
        <w:t>&lt;</w:t>
      </w:r>
      <w:r w:rsidR="00045429">
        <w:t xml:space="preserve"> </w:t>
      </w:r>
      <w:r w:rsidR="00F55A2E">
        <w:rPr>
          <w:i/>
        </w:rPr>
        <w:t>T</w:t>
      </w:r>
      <w:r w:rsidR="00045429">
        <w:t xml:space="preserve"> </w:t>
      </w:r>
      <w:r w:rsidR="00045429" w:rsidRPr="00045429">
        <w:rPr>
          <w:rStyle w:val="CodeFragment"/>
        </w:rPr>
        <w:t>&gt;</w:t>
      </w:r>
      <w:r w:rsidR="00045429">
        <w:t xml:space="preserve"> </w:t>
      </w:r>
      <w:r w:rsidR="00F55A2E">
        <w:rPr>
          <w:i/>
        </w:rPr>
        <w:t>e</w:t>
      </w:r>
      <w:r>
        <w:t xml:space="preserve">, </w:t>
      </w:r>
      <w:r w:rsidRPr="005078BE">
        <w:rPr>
          <w:i/>
        </w:rPr>
        <w:t>e</w:t>
      </w:r>
      <w:r>
        <w:t xml:space="preserve"> is contextually typed (section </w:t>
      </w:r>
      <w:r>
        <w:fldChar w:fldCharType="begin"/>
      </w:r>
      <w:r>
        <w:instrText xml:space="preserve"> REF _Ref314665618 \r \h </w:instrText>
      </w:r>
      <w:r>
        <w:fldChar w:fldCharType="separate"/>
      </w:r>
      <w:r w:rsidR="00B510EF">
        <w:t>4.19</w:t>
      </w:r>
      <w:r>
        <w:fldChar w:fldCharType="end"/>
      </w:r>
      <w:r>
        <w:t xml:space="preserve">) by </w:t>
      </w:r>
      <w:r w:rsidRPr="005078BE">
        <w:rPr>
          <w:i/>
        </w:rPr>
        <w:t>T</w:t>
      </w:r>
      <w:r>
        <w:t xml:space="preserve"> and t</w:t>
      </w:r>
      <w:r w:rsidR="007450AA">
        <w:t xml:space="preserve">he </w:t>
      </w:r>
      <w:r>
        <w:t xml:space="preserve">resulting </w:t>
      </w:r>
      <w:r w:rsidR="007450AA">
        <w:t>type of</w:t>
      </w:r>
      <w:r w:rsidR="007450AA" w:rsidRPr="007450AA">
        <w:rPr>
          <w:i/>
        </w:rPr>
        <w:t xml:space="preserve"> </w:t>
      </w:r>
      <w:r w:rsidR="007450AA" w:rsidRPr="007939A2">
        <w:rPr>
          <w:i/>
        </w:rPr>
        <w:t>e</w:t>
      </w:r>
      <w:r w:rsidR="007450AA" w:rsidRPr="00255426">
        <w:t xml:space="preserve"> </w:t>
      </w:r>
      <w:r>
        <w:t xml:space="preserve">is required </w:t>
      </w:r>
      <w:r w:rsidR="007450AA">
        <w:t>to be assignable to</w:t>
      </w:r>
      <w:r w:rsidR="007450AA" w:rsidRPr="00255426">
        <w:t xml:space="preserve"> </w:t>
      </w:r>
      <w:r w:rsidR="007450AA" w:rsidRPr="007939A2">
        <w:rPr>
          <w:i/>
        </w:rPr>
        <w:t>T</w:t>
      </w:r>
      <w:r w:rsidR="007450AA">
        <w:t xml:space="preserve">, </w:t>
      </w:r>
      <w:r w:rsidR="00DF63E9">
        <w:t xml:space="preserve">or </w:t>
      </w:r>
      <w:r w:rsidR="00DF63E9" w:rsidRPr="00DF63E9">
        <w:rPr>
          <w:i/>
        </w:rPr>
        <w:t>T</w:t>
      </w:r>
      <w:r w:rsidR="00DF63E9">
        <w:t xml:space="preserve"> is required to be assignable to the widened form of the resulting type of </w:t>
      </w:r>
      <w:r w:rsidR="00DF63E9" w:rsidRPr="00DF63E9">
        <w:rPr>
          <w:i/>
        </w:rPr>
        <w:t>e</w:t>
      </w:r>
      <w:r w:rsidR="00DF63E9">
        <w:t xml:space="preserve">, </w:t>
      </w:r>
      <w:r w:rsidR="007450AA">
        <w:t>or otherwise a compile-time error occurs.</w:t>
      </w:r>
      <w:r w:rsidR="001E077D">
        <w:t xml:space="preserve"> The type of the result is </w:t>
      </w:r>
      <w:r w:rsidR="001E077D" w:rsidRPr="001E077D">
        <w:rPr>
          <w:i/>
        </w:rPr>
        <w:t>T</w:t>
      </w:r>
      <w:r w:rsidR="001E077D">
        <w:t>.</w:t>
      </w:r>
    </w:p>
    <w:p w14:paraId="59156239" w14:textId="77777777" w:rsidR="0044410D" w:rsidRPr="0044410D" w:rsidRDefault="007450AA" w:rsidP="00D342CA">
      <w:r>
        <w:t>T</w:t>
      </w:r>
      <w:r w:rsidR="0004019A">
        <w:t>ype assertion</w:t>
      </w:r>
      <w:r>
        <w:t>s check</w:t>
      </w:r>
      <w:r w:rsidR="0004019A">
        <w:t xml:space="preserve"> for assignment compatibility in both directions. Thus, type assertions allow type conversions that </w:t>
      </w:r>
      <w:r w:rsidR="005D262D">
        <w:rPr>
          <w:i/>
        </w:rPr>
        <w:t>might</w:t>
      </w:r>
      <w:r w:rsidR="0004019A">
        <w:t xml:space="preserve"> be correct, but aren</w:t>
      </w:r>
      <w:r w:rsidR="008F4735">
        <w:t>'</w:t>
      </w:r>
      <w:r w:rsidR="0004019A">
        <w:t xml:space="preserve">t </w:t>
      </w:r>
      <w:r w:rsidR="0004019A" w:rsidRPr="0004019A">
        <w:rPr>
          <w:i/>
        </w:rPr>
        <w:t>known</w:t>
      </w:r>
      <w:r w:rsidR="0004019A">
        <w:t xml:space="preserve"> to be correct.</w:t>
      </w:r>
      <w:r w:rsidR="005D262D">
        <w:t xml:space="preserve"> In the example</w:t>
      </w:r>
    </w:p>
    <w:p w14:paraId="24660BBC" w14:textId="77777777" w:rsidR="0044410D" w:rsidRPr="0044410D" w:rsidRDefault="005D262D" w:rsidP="005D262D">
      <w:pPr>
        <w:pStyle w:val="Code"/>
        <w:rPr>
          <w:highlight w:val="white"/>
        </w:rPr>
      </w:pPr>
      <w:r>
        <w:rPr>
          <w:color w:val="0000FF"/>
          <w:highlight w:val="white"/>
        </w:rPr>
        <w:t>class</w:t>
      </w:r>
      <w:r w:rsidR="00810775">
        <w:rPr>
          <w:highlight w:val="white"/>
        </w:rPr>
        <w:t xml:space="preserve"> Shape { ... </w:t>
      </w:r>
      <w:r>
        <w:rPr>
          <w:highlight w:val="white"/>
        </w:rPr>
        <w:t>}</w:t>
      </w:r>
    </w:p>
    <w:p w14:paraId="79DCFBC4" w14:textId="77777777" w:rsidR="0044410D" w:rsidRPr="0044410D" w:rsidRDefault="005D262D" w:rsidP="005D262D">
      <w:pPr>
        <w:pStyle w:val="Code"/>
        <w:rPr>
          <w:highlight w:val="white"/>
        </w:rPr>
      </w:pPr>
      <w:r>
        <w:rPr>
          <w:color w:val="0000FF"/>
          <w:highlight w:val="white"/>
        </w:rPr>
        <w:t>class</w:t>
      </w:r>
      <w:r>
        <w:rPr>
          <w:highlight w:val="white"/>
        </w:rPr>
        <w:t xml:space="preserve"> Circle </w:t>
      </w:r>
      <w:r>
        <w:rPr>
          <w:color w:val="0000FF"/>
          <w:highlight w:val="white"/>
        </w:rPr>
        <w:t>extends</w:t>
      </w:r>
      <w:r>
        <w:rPr>
          <w:highlight w:val="white"/>
        </w:rPr>
        <w:t xml:space="preserve"> Shape {</w:t>
      </w:r>
      <w:r w:rsidR="00810775">
        <w:rPr>
          <w:highlight w:val="white"/>
        </w:rPr>
        <w:t xml:space="preserve"> ... }</w:t>
      </w:r>
    </w:p>
    <w:p w14:paraId="2DB3918E" w14:textId="77777777" w:rsidR="0044410D" w:rsidRPr="0044410D" w:rsidRDefault="005D262D" w:rsidP="005D262D">
      <w:pPr>
        <w:pStyle w:val="Code"/>
        <w:rPr>
          <w:highlight w:val="white"/>
        </w:rPr>
      </w:pPr>
      <w:r>
        <w:rPr>
          <w:color w:val="0000FF"/>
          <w:highlight w:val="white"/>
        </w:rPr>
        <w:t>function</w:t>
      </w:r>
      <w:r>
        <w:rPr>
          <w:highlight w:val="white"/>
        </w:rPr>
        <w:t xml:space="preserve"> createShape(kind: </w:t>
      </w:r>
      <w:r>
        <w:rPr>
          <w:color w:val="0000FF"/>
          <w:highlight w:val="white"/>
        </w:rPr>
        <w:t>string</w:t>
      </w:r>
      <w:r>
        <w:rPr>
          <w:highlight w:val="white"/>
        </w:rPr>
        <w:t>): Shape {</w:t>
      </w:r>
      <w:r w:rsidR="0048218E" w:rsidRPr="0048218E">
        <w:rPr>
          <w:highlight w:val="white"/>
        </w:rPr>
        <w:br/>
      </w:r>
      <w:r>
        <w:rPr>
          <w:highlight w:val="white"/>
        </w:rPr>
        <w:t xml:space="preserve">    </w:t>
      </w:r>
      <w:r>
        <w:rPr>
          <w:color w:val="0000FF"/>
          <w:highlight w:val="white"/>
        </w:rPr>
        <w:t>if</w:t>
      </w:r>
      <w:r>
        <w:rPr>
          <w:highlight w:val="white"/>
        </w:rPr>
        <w:t xml:space="preserve"> (kind === </w:t>
      </w:r>
      <w:r w:rsidR="008F4735">
        <w:rPr>
          <w:color w:val="800000"/>
          <w:highlight w:val="white"/>
        </w:rPr>
        <w:t>"</w:t>
      </w:r>
      <w:r>
        <w:rPr>
          <w:color w:val="800000"/>
          <w:highlight w:val="white"/>
        </w:rPr>
        <w:t>circle</w:t>
      </w:r>
      <w:r w:rsidR="008F4735">
        <w:rPr>
          <w:color w:val="800000"/>
          <w:highlight w:val="white"/>
        </w:rPr>
        <w:t>"</w:t>
      </w:r>
      <w:r>
        <w:rPr>
          <w:highlight w:val="white"/>
        </w:rPr>
        <w:t xml:space="preserve">) </w:t>
      </w:r>
      <w:r>
        <w:rPr>
          <w:color w:val="0000FF"/>
          <w:highlight w:val="white"/>
        </w:rPr>
        <w:t>return</w:t>
      </w:r>
      <w:r>
        <w:rPr>
          <w:highlight w:val="white"/>
        </w:rPr>
        <w:t xml:space="preserve"> </w:t>
      </w:r>
      <w:r>
        <w:rPr>
          <w:color w:val="0000FF"/>
          <w:highlight w:val="white"/>
        </w:rPr>
        <w:t>new</w:t>
      </w:r>
      <w:r>
        <w:rPr>
          <w:highlight w:val="white"/>
        </w:rPr>
        <w:t xml:space="preserve"> Circle();</w:t>
      </w:r>
      <w:r w:rsidR="0048218E" w:rsidRPr="0048218E">
        <w:rPr>
          <w:highlight w:val="white"/>
        </w:rPr>
        <w:br/>
      </w:r>
      <w:r>
        <w:rPr>
          <w:highlight w:val="white"/>
        </w:rPr>
        <w:t xml:space="preserve">    ...</w:t>
      </w:r>
      <w:r w:rsidR="0048218E" w:rsidRPr="0048218E">
        <w:rPr>
          <w:highlight w:val="white"/>
        </w:rPr>
        <w:br/>
      </w:r>
      <w:r>
        <w:rPr>
          <w:highlight w:val="white"/>
        </w:rPr>
        <w:t>}</w:t>
      </w:r>
    </w:p>
    <w:p w14:paraId="5CE3B818" w14:textId="77777777" w:rsidR="0044410D" w:rsidRPr="0044410D" w:rsidRDefault="005D262D" w:rsidP="005D262D">
      <w:pPr>
        <w:pStyle w:val="Code"/>
        <w:rPr>
          <w:highlight w:val="white"/>
        </w:rPr>
      </w:pPr>
      <w:r>
        <w:rPr>
          <w:color w:val="0000FF"/>
          <w:highlight w:val="white"/>
        </w:rPr>
        <w:t>var</w:t>
      </w:r>
      <w:r>
        <w:rPr>
          <w:highlight w:val="white"/>
        </w:rPr>
        <w:t xml:space="preserve"> c</w:t>
      </w:r>
      <w:r w:rsidR="00CC4124">
        <w:rPr>
          <w:highlight w:val="white"/>
        </w:rPr>
        <w:t>ircle</w:t>
      </w:r>
      <w:r>
        <w:rPr>
          <w:highlight w:val="white"/>
        </w:rPr>
        <w:t xml:space="preserve"> = &lt;Circle&gt; createShape(</w:t>
      </w:r>
      <w:r w:rsidR="008F4735">
        <w:rPr>
          <w:color w:val="800000"/>
          <w:highlight w:val="white"/>
        </w:rPr>
        <w:t>"</w:t>
      </w:r>
      <w:r>
        <w:rPr>
          <w:color w:val="800000"/>
          <w:highlight w:val="white"/>
        </w:rPr>
        <w:t>circle</w:t>
      </w:r>
      <w:r w:rsidR="008F4735">
        <w:rPr>
          <w:color w:val="800000"/>
          <w:highlight w:val="white"/>
        </w:rPr>
        <w:t>"</w:t>
      </w:r>
      <w:r>
        <w:rPr>
          <w:highlight w:val="white"/>
        </w:rPr>
        <w:t>);</w:t>
      </w:r>
    </w:p>
    <w:p w14:paraId="271A63CF" w14:textId="77777777" w:rsidR="0044410D" w:rsidRPr="0044410D" w:rsidRDefault="00810775" w:rsidP="00D342CA">
      <w:r>
        <w:t xml:space="preserve">the type annotations indicate that </w:t>
      </w:r>
      <w:r w:rsidR="00C1473F">
        <w:t xml:space="preserve">the </w:t>
      </w:r>
      <w:r w:rsidR="008F4735">
        <w:t>'</w:t>
      </w:r>
      <w:r w:rsidR="005D262D">
        <w:t>createShape</w:t>
      </w:r>
      <w:r w:rsidR="008F4735">
        <w:t>'</w:t>
      </w:r>
      <w:r w:rsidR="005D262D">
        <w:t xml:space="preserve"> </w:t>
      </w:r>
      <w:r w:rsidR="00C953F7">
        <w:t>function</w:t>
      </w:r>
      <w:r w:rsidR="005D262D">
        <w:t xml:space="preserve"> </w:t>
      </w:r>
      <w:r w:rsidR="005D262D" w:rsidRPr="005D262D">
        <w:rPr>
          <w:i/>
        </w:rPr>
        <w:t>might</w:t>
      </w:r>
      <w:r w:rsidR="005D262D">
        <w:t xml:space="preserve"> return a </w:t>
      </w:r>
      <w:r w:rsidR="008F4735">
        <w:t>'</w:t>
      </w:r>
      <w:r w:rsidR="005D262D">
        <w:t>Circle</w:t>
      </w:r>
      <w:r w:rsidR="008F4735">
        <w:t>'</w:t>
      </w:r>
      <w:r w:rsidR="005D262D">
        <w:t xml:space="preserve"> (because </w:t>
      </w:r>
      <w:r w:rsidR="008F4735">
        <w:t>'</w:t>
      </w:r>
      <w:r w:rsidR="005D262D">
        <w:t>Circle</w:t>
      </w:r>
      <w:r w:rsidR="008F4735">
        <w:t>'</w:t>
      </w:r>
      <w:r w:rsidR="005D262D">
        <w:t xml:space="preserve"> is a subtype of </w:t>
      </w:r>
      <w:r w:rsidR="008F4735">
        <w:t>'</w:t>
      </w:r>
      <w:r w:rsidR="005D262D">
        <w:t>Shape</w:t>
      </w:r>
      <w:r w:rsidR="008F4735">
        <w:t>'</w:t>
      </w:r>
      <w:r w:rsidR="005D262D">
        <w:t>), but isn</w:t>
      </w:r>
      <w:r w:rsidR="008F4735">
        <w:t>'</w:t>
      </w:r>
      <w:r w:rsidR="005D262D">
        <w:t xml:space="preserve">t </w:t>
      </w:r>
      <w:r w:rsidR="005D262D" w:rsidRPr="005D262D">
        <w:rPr>
          <w:i/>
        </w:rPr>
        <w:t>known</w:t>
      </w:r>
      <w:r w:rsidR="005D262D">
        <w:t xml:space="preserve"> to do so (because its return type is </w:t>
      </w:r>
      <w:r w:rsidR="008F4735">
        <w:t>'</w:t>
      </w:r>
      <w:r w:rsidR="005D262D">
        <w:t>Shape</w:t>
      </w:r>
      <w:r w:rsidR="008F4735">
        <w:t>'</w:t>
      </w:r>
      <w:r w:rsidR="005D262D">
        <w:t>).</w:t>
      </w:r>
      <w:r w:rsidR="00CC4124">
        <w:t xml:space="preserve"> </w:t>
      </w:r>
      <w:r w:rsidR="00FE6A6C">
        <w:t xml:space="preserve">Therefore, a type assertion is needed to treat the result as a </w:t>
      </w:r>
      <w:r w:rsidR="008F4735">
        <w:t>'</w:t>
      </w:r>
      <w:r w:rsidR="00FE6A6C">
        <w:t>Circle</w:t>
      </w:r>
      <w:r w:rsidR="008F4735">
        <w:t>'</w:t>
      </w:r>
      <w:r w:rsidR="00FE6A6C">
        <w:t>.</w:t>
      </w:r>
    </w:p>
    <w:p w14:paraId="3A73D60A" w14:textId="77777777" w:rsidR="0044410D" w:rsidRPr="0044410D" w:rsidRDefault="00B87714" w:rsidP="00D342CA">
      <w:r>
        <w:t xml:space="preserve">As mentioned above, type assertions are not checked at run-time and it is up to the programmer to guard against errors, for example using the </w:t>
      </w:r>
      <w:r w:rsidRPr="00C23E8F">
        <w:rPr>
          <w:rStyle w:val="CodeFragment"/>
        </w:rPr>
        <w:t>instanceof</w:t>
      </w:r>
      <w:r>
        <w:t xml:space="preserve"> operator:</w:t>
      </w:r>
    </w:p>
    <w:p w14:paraId="08E70F4F" w14:textId="77777777" w:rsidR="0044410D" w:rsidRPr="0044410D" w:rsidRDefault="00CC4124" w:rsidP="00B87714">
      <w:pPr>
        <w:pStyle w:val="Code"/>
        <w:rPr>
          <w:highlight w:val="white"/>
        </w:rPr>
      </w:pPr>
      <w:r>
        <w:rPr>
          <w:color w:val="0000FF"/>
          <w:highlight w:val="white"/>
        </w:rPr>
        <w:t>var</w:t>
      </w:r>
      <w:r>
        <w:rPr>
          <w:highlight w:val="white"/>
        </w:rPr>
        <w:t xml:space="preserve"> shape = createShape(shapeKind);</w:t>
      </w:r>
      <w:r w:rsidR="0048218E" w:rsidRPr="0048218E">
        <w:rPr>
          <w:highlight w:val="white"/>
        </w:rPr>
        <w:br/>
      </w:r>
      <w:r>
        <w:rPr>
          <w:color w:val="0000FF"/>
          <w:highlight w:val="white"/>
        </w:rPr>
        <w:t>if</w:t>
      </w:r>
      <w:r>
        <w:rPr>
          <w:highlight w:val="white"/>
        </w:rPr>
        <w:t xml:space="preserve"> (shape </w:t>
      </w:r>
      <w:r>
        <w:rPr>
          <w:color w:val="0000FF"/>
          <w:highlight w:val="white"/>
        </w:rPr>
        <w:t>instanceof</w:t>
      </w:r>
      <w:r>
        <w:rPr>
          <w:highlight w:val="white"/>
        </w:rPr>
        <w:t xml:space="preserve"> Circle) {</w:t>
      </w:r>
      <w:r w:rsidR="0048218E" w:rsidRPr="0048218E">
        <w:rPr>
          <w:highlight w:val="white"/>
        </w:rPr>
        <w:br/>
      </w:r>
      <w:r>
        <w:rPr>
          <w:highlight w:val="white"/>
        </w:rPr>
        <w:t xml:space="preserve">    </w:t>
      </w:r>
      <w:r>
        <w:rPr>
          <w:color w:val="0000FF"/>
          <w:highlight w:val="white"/>
        </w:rPr>
        <w:t>var</w:t>
      </w:r>
      <w:r>
        <w:rPr>
          <w:highlight w:val="white"/>
        </w:rPr>
        <w:t xml:space="preserve"> circle = &lt;Circle&gt; shape;</w:t>
      </w:r>
      <w:r w:rsidR="0048218E" w:rsidRPr="0048218E">
        <w:rPr>
          <w:highlight w:val="white"/>
        </w:rPr>
        <w:br/>
      </w:r>
      <w:r>
        <w:rPr>
          <w:highlight w:val="white"/>
        </w:rPr>
        <w:t xml:space="preserve">    ...</w:t>
      </w:r>
      <w:r w:rsidR="0048218E" w:rsidRPr="0048218E">
        <w:rPr>
          <w:highlight w:val="white"/>
        </w:rPr>
        <w:br/>
      </w:r>
      <w:r w:rsidR="00B87714">
        <w:rPr>
          <w:highlight w:val="white"/>
        </w:rPr>
        <w:t>}</w:t>
      </w:r>
    </w:p>
    <w:p w14:paraId="2342FCBA" w14:textId="77777777" w:rsidR="0044410D" w:rsidRPr="0044410D" w:rsidRDefault="006545D8" w:rsidP="00557F9E">
      <w:pPr>
        <w:pStyle w:val="Heading2"/>
      </w:pPr>
      <w:bookmarkStart w:id="1496" w:name="_Toc402619889"/>
      <w:bookmarkStart w:id="1497" w:name="_Toc401414074"/>
      <w:r>
        <w:t xml:space="preserve">Unary </w:t>
      </w:r>
      <w:r w:rsidR="00557F9E">
        <w:t>Operators</w:t>
      </w:r>
      <w:bookmarkEnd w:id="1496"/>
      <w:bookmarkEnd w:id="1497"/>
    </w:p>
    <w:p w14:paraId="5BE639CB" w14:textId="77777777" w:rsidR="0044410D" w:rsidRPr="0044410D" w:rsidRDefault="00991BDB" w:rsidP="00991BDB">
      <w:r>
        <w:t xml:space="preserve">The subsections that follow specify the compile-time processing rules of the unary operators. In general, if the operand of a unary operator does not meet the stated requirements, a compile-time error occurs and the result of </w:t>
      </w:r>
      <w:r w:rsidR="00537DF6">
        <w:t>the operation defaults to type A</w:t>
      </w:r>
      <w:r>
        <w:t>ny in further processing.</w:t>
      </w:r>
    </w:p>
    <w:p w14:paraId="2A4412DD" w14:textId="77777777" w:rsidR="0044410D" w:rsidRPr="0044410D" w:rsidRDefault="00200182" w:rsidP="00200182">
      <w:pPr>
        <w:pStyle w:val="Heading3"/>
      </w:pPr>
      <w:bookmarkStart w:id="1498" w:name="_Toc402619890"/>
      <w:bookmarkStart w:id="1499" w:name="_Toc401414075"/>
      <w:r>
        <w:lastRenderedPageBreak/>
        <w:t>The ++ and -- operators</w:t>
      </w:r>
      <w:bookmarkEnd w:id="1498"/>
      <w:bookmarkEnd w:id="1499"/>
    </w:p>
    <w:p w14:paraId="10947444" w14:textId="77777777" w:rsidR="0044410D" w:rsidRPr="0044410D" w:rsidRDefault="00200182" w:rsidP="00200182">
      <w:r>
        <w:t>These operators, in prefix or postfix form, require the</w:t>
      </w:r>
      <w:r w:rsidR="003C06BA">
        <w:t>ir</w:t>
      </w:r>
      <w:r>
        <w:t xml:space="preserve"> operand to be of ty</w:t>
      </w:r>
      <w:r w:rsidR="000B61C4">
        <w:t xml:space="preserve">pe Any, </w:t>
      </w:r>
      <w:r w:rsidR="004A0D7D">
        <w:t xml:space="preserve">the </w:t>
      </w:r>
      <w:r w:rsidR="00D248E2">
        <w:t>N</w:t>
      </w:r>
      <w:r w:rsidR="003C06BA">
        <w:t>umber</w:t>
      </w:r>
      <w:r w:rsidR="00746539">
        <w:t xml:space="preserve"> </w:t>
      </w:r>
      <w:r w:rsidR="004A0D7D">
        <w:t>primitive type</w:t>
      </w:r>
      <w:r w:rsidR="000B61C4">
        <w:t>, or an enum type,</w:t>
      </w:r>
      <w:r w:rsidR="004A0D7D">
        <w:t xml:space="preserve"> </w:t>
      </w:r>
      <w:r w:rsidR="00746539">
        <w:t>and</w:t>
      </w:r>
      <w:r w:rsidR="00746539" w:rsidRPr="00746539">
        <w:t xml:space="preserve"> </w:t>
      </w:r>
      <w:r w:rsidR="00746539">
        <w:t xml:space="preserve">classified as a reference (section </w:t>
      </w:r>
      <w:r w:rsidR="00746539">
        <w:fldChar w:fldCharType="begin"/>
      </w:r>
      <w:r w:rsidR="00746539">
        <w:instrText xml:space="preserve"> REF _Ref332716620 \r \h </w:instrText>
      </w:r>
      <w:r w:rsidR="00746539">
        <w:fldChar w:fldCharType="separate"/>
      </w:r>
      <w:r w:rsidR="00B510EF">
        <w:t>4.1</w:t>
      </w:r>
      <w:r w:rsidR="00746539">
        <w:fldChar w:fldCharType="end"/>
      </w:r>
      <w:r w:rsidR="00746539">
        <w:t>)</w:t>
      </w:r>
      <w:r w:rsidR="00411740">
        <w:t xml:space="preserve">. They </w:t>
      </w:r>
      <w:r w:rsidR="00D248E2">
        <w:t xml:space="preserve">produce a result of </w:t>
      </w:r>
      <w:r w:rsidR="004A0D7D">
        <w:t>the</w:t>
      </w:r>
      <w:r w:rsidR="00D248E2">
        <w:t xml:space="preserve"> N</w:t>
      </w:r>
      <w:r w:rsidR="003C06BA">
        <w:t>umber</w:t>
      </w:r>
      <w:r w:rsidR="004A0D7D">
        <w:t xml:space="preserve"> primitive type</w:t>
      </w:r>
      <w:r w:rsidR="003C06BA">
        <w:t>.</w:t>
      </w:r>
    </w:p>
    <w:p w14:paraId="2A3D0F39" w14:textId="77777777" w:rsidR="0044410D" w:rsidRPr="0044410D" w:rsidRDefault="0093713F" w:rsidP="0093713F">
      <w:pPr>
        <w:pStyle w:val="Heading3"/>
      </w:pPr>
      <w:bookmarkStart w:id="1500" w:name="_Toc402619891"/>
      <w:bookmarkStart w:id="1501" w:name="_Toc401414076"/>
      <w:r>
        <w:t>The +</w:t>
      </w:r>
      <w:r w:rsidR="00085731">
        <w:t>, –, and ~</w:t>
      </w:r>
      <w:r>
        <w:t xml:space="preserve"> operator</w:t>
      </w:r>
      <w:r w:rsidR="00085731">
        <w:t>s</w:t>
      </w:r>
      <w:bookmarkEnd w:id="1500"/>
      <w:bookmarkEnd w:id="1501"/>
    </w:p>
    <w:p w14:paraId="037DD23B" w14:textId="77777777" w:rsidR="0044410D" w:rsidRPr="0044410D" w:rsidRDefault="0093713F" w:rsidP="0093713F">
      <w:r>
        <w:t>The</w:t>
      </w:r>
      <w:r w:rsidR="00085731">
        <w:t>se</w:t>
      </w:r>
      <w:r>
        <w:t xml:space="preserve"> operator</w:t>
      </w:r>
      <w:r w:rsidR="00085731">
        <w:t>s permit</w:t>
      </w:r>
      <w:r>
        <w:t xml:space="preserve"> </w:t>
      </w:r>
      <w:r w:rsidR="00085731">
        <w:t>their</w:t>
      </w:r>
      <w:r>
        <w:t xml:space="preserve"> operand</w:t>
      </w:r>
      <w:r w:rsidR="00085731">
        <w:t xml:space="preserve"> to be of any type and produce</w:t>
      </w:r>
      <w:r w:rsidR="004A0D7D">
        <w:t xml:space="preserve"> a result of the </w:t>
      </w:r>
      <w:r w:rsidR="007D14AF">
        <w:t>N</w:t>
      </w:r>
      <w:r>
        <w:t>umber</w:t>
      </w:r>
      <w:r w:rsidR="004A0D7D">
        <w:t xml:space="preserve"> primitive type</w:t>
      </w:r>
      <w:r>
        <w:t>.</w:t>
      </w:r>
    </w:p>
    <w:p w14:paraId="0CF6D0B7" w14:textId="77777777" w:rsidR="0044410D" w:rsidRPr="0044410D" w:rsidRDefault="0093713F" w:rsidP="0093713F">
      <w:r>
        <w:t>The unary + operator can conveniently be used to conve</w:t>
      </w:r>
      <w:r w:rsidR="007D14AF">
        <w:t xml:space="preserve">rt a value of any type to </w:t>
      </w:r>
      <w:r w:rsidR="004A0D7D">
        <w:t>the</w:t>
      </w:r>
      <w:r w:rsidR="007D14AF">
        <w:t xml:space="preserve"> N</w:t>
      </w:r>
      <w:r>
        <w:t>umber</w:t>
      </w:r>
      <w:r w:rsidR="004A0D7D">
        <w:t xml:space="preserve"> primitive type</w:t>
      </w:r>
      <w:r>
        <w:t>:</w:t>
      </w:r>
    </w:p>
    <w:p w14:paraId="73B1C78E" w14:textId="77777777" w:rsidR="0044410D" w:rsidRPr="0044410D" w:rsidRDefault="0093713F" w:rsidP="0093713F">
      <w:pPr>
        <w:pStyle w:val="Code"/>
      </w:pPr>
      <w:r w:rsidRPr="003C06BA">
        <w:rPr>
          <w:color w:val="0000FF"/>
          <w:highlight w:val="white"/>
        </w:rPr>
        <w:t>function</w:t>
      </w:r>
      <w:r>
        <w:t xml:space="preserve"> getValue() { ... }</w:t>
      </w:r>
    </w:p>
    <w:p w14:paraId="064192F1" w14:textId="77777777" w:rsidR="0044410D" w:rsidRPr="0044410D" w:rsidRDefault="0093713F" w:rsidP="0093713F">
      <w:pPr>
        <w:pStyle w:val="Code"/>
      </w:pPr>
      <w:r w:rsidRPr="003C06BA">
        <w:rPr>
          <w:color w:val="0000FF"/>
          <w:highlight w:val="white"/>
        </w:rPr>
        <w:t>var</w:t>
      </w:r>
      <w:r>
        <w:t xml:space="preserve"> n = +getValue();</w:t>
      </w:r>
    </w:p>
    <w:p w14:paraId="1CAEE0E0" w14:textId="77777777" w:rsidR="0044410D" w:rsidRPr="0044410D" w:rsidRDefault="0093713F" w:rsidP="0093713F">
      <w:r>
        <w:t>The example above converts</w:t>
      </w:r>
      <w:r w:rsidR="007D14AF">
        <w:t xml:space="preserve"> the result of </w:t>
      </w:r>
      <w:r w:rsidR="008F4735">
        <w:t>'</w:t>
      </w:r>
      <w:r w:rsidR="007D14AF">
        <w:t>getValu</w:t>
      </w:r>
      <w:r w:rsidR="004A0D7D">
        <w:t>e()</w:t>
      </w:r>
      <w:r w:rsidR="008F4735">
        <w:t>'</w:t>
      </w:r>
      <w:r w:rsidR="004A0D7D">
        <w:t xml:space="preserve"> to a number if it isn</w:t>
      </w:r>
      <w:r w:rsidR="008F4735">
        <w:t>'</w:t>
      </w:r>
      <w:r w:rsidR="004A0D7D">
        <w:t>t a n</w:t>
      </w:r>
      <w:r>
        <w:t>umber alrea</w:t>
      </w:r>
      <w:r w:rsidR="007D14AF">
        <w:t xml:space="preserve">dy. The type inferred for </w:t>
      </w:r>
      <w:r w:rsidR="008F4735">
        <w:t>'</w:t>
      </w:r>
      <w:r w:rsidR="007D14AF">
        <w:t>n</w:t>
      </w:r>
      <w:r w:rsidR="008F4735">
        <w:t>'</w:t>
      </w:r>
      <w:r w:rsidR="007D14AF">
        <w:t xml:space="preserve"> is </w:t>
      </w:r>
      <w:r w:rsidR="00D955A9">
        <w:t xml:space="preserve">the </w:t>
      </w:r>
      <w:r w:rsidR="007D14AF">
        <w:t>N</w:t>
      </w:r>
      <w:r>
        <w:t xml:space="preserve">umber </w:t>
      </w:r>
      <w:r w:rsidR="00D955A9">
        <w:t xml:space="preserve">primitive type </w:t>
      </w:r>
      <w:r>
        <w:t xml:space="preserve">regardless of the return type of </w:t>
      </w:r>
      <w:r w:rsidR="008F4735">
        <w:t>'</w:t>
      </w:r>
      <w:r>
        <w:t>getValue</w:t>
      </w:r>
      <w:r w:rsidR="008F4735">
        <w:t>'</w:t>
      </w:r>
      <w:r>
        <w:t>.</w:t>
      </w:r>
    </w:p>
    <w:p w14:paraId="7BF5A320" w14:textId="77777777" w:rsidR="0044410D" w:rsidRPr="0044410D" w:rsidRDefault="00200182" w:rsidP="00200182">
      <w:pPr>
        <w:pStyle w:val="Heading3"/>
      </w:pPr>
      <w:bookmarkStart w:id="1502" w:name="_Toc402619892"/>
      <w:bookmarkStart w:id="1503" w:name="_Toc401414077"/>
      <w:r>
        <w:t>The ! operator</w:t>
      </w:r>
      <w:bookmarkEnd w:id="1502"/>
      <w:bookmarkEnd w:id="1503"/>
    </w:p>
    <w:p w14:paraId="197FF3D8" w14:textId="77777777" w:rsidR="0044410D" w:rsidRPr="0044410D" w:rsidRDefault="00885194" w:rsidP="00200182">
      <w:r>
        <w:t xml:space="preserve">The ! operator permits its operand to be of any type and produces a result of </w:t>
      </w:r>
      <w:r w:rsidR="00045580">
        <w:t>the</w:t>
      </w:r>
      <w:r>
        <w:t xml:space="preserve"> </w:t>
      </w:r>
      <w:r w:rsidR="000E5FDE">
        <w:t>Boolean</w:t>
      </w:r>
      <w:r w:rsidR="00045580" w:rsidRPr="00045580">
        <w:t xml:space="preserve"> </w:t>
      </w:r>
      <w:r w:rsidR="00045580">
        <w:t>primitive type</w:t>
      </w:r>
      <w:r>
        <w:t>.</w:t>
      </w:r>
    </w:p>
    <w:p w14:paraId="5CBA6AA0" w14:textId="77777777" w:rsidR="0044410D" w:rsidRPr="0044410D" w:rsidRDefault="00885194" w:rsidP="00200182">
      <w:r>
        <w:t xml:space="preserve">Two </w:t>
      </w:r>
      <w:r w:rsidR="000502E0">
        <w:t xml:space="preserve">unary </w:t>
      </w:r>
      <w:r>
        <w:t xml:space="preserve">! operators in sequence can conveniently be used to convert a value of any type to </w:t>
      </w:r>
      <w:r w:rsidR="00045580">
        <w:t>the</w:t>
      </w:r>
      <w:r>
        <w:t xml:space="preserve"> </w:t>
      </w:r>
      <w:r w:rsidR="000E5FDE">
        <w:t>Boolean</w:t>
      </w:r>
      <w:r w:rsidR="00045580" w:rsidRPr="00045580">
        <w:t xml:space="preserve"> </w:t>
      </w:r>
      <w:r w:rsidR="00045580">
        <w:t>primitive type</w:t>
      </w:r>
      <w:r>
        <w:t>:</w:t>
      </w:r>
    </w:p>
    <w:p w14:paraId="76996F10" w14:textId="77777777" w:rsidR="0044410D" w:rsidRPr="0044410D" w:rsidRDefault="00885194" w:rsidP="00885194">
      <w:pPr>
        <w:pStyle w:val="Code"/>
      </w:pPr>
      <w:r w:rsidRPr="003C06BA">
        <w:rPr>
          <w:color w:val="0000FF"/>
          <w:highlight w:val="white"/>
        </w:rPr>
        <w:t>function</w:t>
      </w:r>
      <w:r>
        <w:t xml:space="preserve"> getValue() { ... }</w:t>
      </w:r>
    </w:p>
    <w:p w14:paraId="7746AB13" w14:textId="77777777" w:rsidR="0044410D" w:rsidRPr="0044410D" w:rsidRDefault="00885194" w:rsidP="00885194">
      <w:pPr>
        <w:pStyle w:val="Code"/>
      </w:pPr>
      <w:r w:rsidRPr="003C06BA">
        <w:rPr>
          <w:color w:val="0000FF"/>
          <w:highlight w:val="white"/>
        </w:rPr>
        <w:t>var</w:t>
      </w:r>
      <w:r>
        <w:t xml:space="preserve"> b = !!getValue();</w:t>
      </w:r>
    </w:p>
    <w:p w14:paraId="6D1DF841" w14:textId="77777777" w:rsidR="0044410D" w:rsidRPr="0044410D" w:rsidRDefault="00885194" w:rsidP="00200182">
      <w:r>
        <w:t xml:space="preserve">The example above converts the result of </w:t>
      </w:r>
      <w:r w:rsidR="008F4735">
        <w:t>'</w:t>
      </w:r>
      <w:r>
        <w:t>getValue()</w:t>
      </w:r>
      <w:r w:rsidR="008F4735">
        <w:t>'</w:t>
      </w:r>
      <w:r>
        <w:t xml:space="preserve"> to a </w:t>
      </w:r>
      <w:r w:rsidR="000E5FDE">
        <w:t>Boolean</w:t>
      </w:r>
      <w:r>
        <w:t xml:space="preserve"> if it isn</w:t>
      </w:r>
      <w:r w:rsidR="008F4735">
        <w:t>'</w:t>
      </w:r>
      <w:r>
        <w:t xml:space="preserve">t a </w:t>
      </w:r>
      <w:r w:rsidR="000E5FDE">
        <w:t>Boolean</w:t>
      </w:r>
      <w:r>
        <w:t xml:space="preserve"> already. The typ</w:t>
      </w:r>
      <w:r w:rsidR="009850B9">
        <w:t xml:space="preserve">e inferred for </w:t>
      </w:r>
      <w:r w:rsidR="008F4735">
        <w:t>'</w:t>
      </w:r>
      <w:r w:rsidR="009850B9">
        <w:t>b</w:t>
      </w:r>
      <w:r w:rsidR="008F4735">
        <w:t>'</w:t>
      </w:r>
      <w:r>
        <w:t xml:space="preserve"> is </w:t>
      </w:r>
      <w:r w:rsidR="00045580">
        <w:t xml:space="preserve">the </w:t>
      </w:r>
      <w:r w:rsidR="000E5FDE">
        <w:t>Boolean</w:t>
      </w:r>
      <w:r>
        <w:t xml:space="preserve"> </w:t>
      </w:r>
      <w:r w:rsidR="00045580">
        <w:t xml:space="preserve">primitive type </w:t>
      </w:r>
      <w:r>
        <w:t xml:space="preserve">regardless of the return type of </w:t>
      </w:r>
      <w:r w:rsidR="008F4735">
        <w:t>'</w:t>
      </w:r>
      <w:r>
        <w:t>getValue</w:t>
      </w:r>
      <w:r w:rsidR="008F4735">
        <w:t>'</w:t>
      </w:r>
      <w:r>
        <w:t>.</w:t>
      </w:r>
    </w:p>
    <w:p w14:paraId="31C9B54C" w14:textId="77777777" w:rsidR="0044410D" w:rsidRPr="0044410D" w:rsidRDefault="00BE5B28" w:rsidP="00BE5B28">
      <w:pPr>
        <w:pStyle w:val="Heading3"/>
      </w:pPr>
      <w:bookmarkStart w:id="1504" w:name="_Toc402619893"/>
      <w:bookmarkStart w:id="1505" w:name="_Toc401414078"/>
      <w:r>
        <w:t>The delete Operator</w:t>
      </w:r>
      <w:bookmarkEnd w:id="1504"/>
      <w:bookmarkEnd w:id="1505"/>
    </w:p>
    <w:p w14:paraId="223CFCCD" w14:textId="77777777" w:rsidR="0044410D" w:rsidRPr="0044410D" w:rsidRDefault="00FF4B35" w:rsidP="00FF4B35">
      <w:r>
        <w:t xml:space="preserve">The </w:t>
      </w:r>
      <w:r w:rsidR="008F4735">
        <w:t>'</w:t>
      </w:r>
      <w:r w:rsidRPr="00942411">
        <w:t>delete</w:t>
      </w:r>
      <w:r w:rsidR="008F4735">
        <w:t>'</w:t>
      </w:r>
      <w:r>
        <w:t xml:space="preserve"> operator takes an operand of any type and produces a result of </w:t>
      </w:r>
      <w:r w:rsidR="00045580">
        <w:t>the</w:t>
      </w:r>
      <w:r>
        <w:t xml:space="preserve"> </w:t>
      </w:r>
      <w:r w:rsidR="000E5FDE">
        <w:t>Boolean</w:t>
      </w:r>
      <w:r w:rsidR="00045580" w:rsidRPr="00045580">
        <w:t xml:space="preserve"> </w:t>
      </w:r>
      <w:r w:rsidR="00045580">
        <w:t>primitive type</w:t>
      </w:r>
      <w:r>
        <w:t>.</w:t>
      </w:r>
    </w:p>
    <w:p w14:paraId="18BB164C" w14:textId="77777777" w:rsidR="0044410D" w:rsidRPr="0044410D" w:rsidRDefault="00BE5B28" w:rsidP="00BE5B28">
      <w:pPr>
        <w:pStyle w:val="Heading3"/>
      </w:pPr>
      <w:bookmarkStart w:id="1506" w:name="_Toc402619894"/>
      <w:bookmarkStart w:id="1507" w:name="_Toc401414079"/>
      <w:r>
        <w:t>The void Operator</w:t>
      </w:r>
      <w:bookmarkEnd w:id="1506"/>
      <w:bookmarkEnd w:id="1507"/>
    </w:p>
    <w:p w14:paraId="5C532292" w14:textId="77777777" w:rsidR="0044410D" w:rsidRPr="0044410D" w:rsidRDefault="000F27D8" w:rsidP="00FF4B35">
      <w:r>
        <w:t xml:space="preserve">The </w:t>
      </w:r>
      <w:r w:rsidR="008F4735">
        <w:t>'</w:t>
      </w:r>
      <w:r w:rsidRPr="00942411">
        <w:t>void</w:t>
      </w:r>
      <w:r w:rsidR="008F4735">
        <w:t>'</w:t>
      </w:r>
      <w:r>
        <w:t xml:space="preserve"> operator takes an operand of any type and produces the value </w:t>
      </w:r>
      <w:r w:rsidR="008F4735">
        <w:t>'</w:t>
      </w:r>
      <w:r w:rsidRPr="00942411">
        <w:t>undefined</w:t>
      </w:r>
      <w:r w:rsidR="008F4735">
        <w:t>'</w:t>
      </w:r>
      <w:r>
        <w:t>. The type of the result is the Undefined type (</w:t>
      </w:r>
      <w:r>
        <w:fldChar w:fldCharType="begin"/>
      </w:r>
      <w:r>
        <w:instrText xml:space="preserve"> REF _Ref331509340 \r \h </w:instrText>
      </w:r>
      <w:r>
        <w:fldChar w:fldCharType="separate"/>
      </w:r>
      <w:r w:rsidR="00B510EF">
        <w:t>3.2.6</w:t>
      </w:r>
      <w:r>
        <w:fldChar w:fldCharType="end"/>
      </w:r>
      <w:r>
        <w:t>).</w:t>
      </w:r>
    </w:p>
    <w:p w14:paraId="7C622762" w14:textId="77777777" w:rsidR="0044410D" w:rsidRPr="0044410D" w:rsidRDefault="00BE5B28" w:rsidP="00BE5B28">
      <w:pPr>
        <w:pStyle w:val="Heading3"/>
      </w:pPr>
      <w:bookmarkStart w:id="1508" w:name="_Toc402619895"/>
      <w:bookmarkStart w:id="1509" w:name="_Toc401414080"/>
      <w:r>
        <w:t>The typeof Operator</w:t>
      </w:r>
      <w:bookmarkEnd w:id="1508"/>
      <w:bookmarkEnd w:id="1509"/>
    </w:p>
    <w:p w14:paraId="5C8DCD77" w14:textId="3C9C8798" w:rsidR="0044410D" w:rsidRPr="0044410D" w:rsidRDefault="000F27D8" w:rsidP="000F27D8">
      <w:r>
        <w:t xml:space="preserve">The </w:t>
      </w:r>
      <w:r w:rsidR="008F4735">
        <w:t>'</w:t>
      </w:r>
      <w:r w:rsidRPr="00942411">
        <w:t>typeof</w:t>
      </w:r>
      <w:r w:rsidR="008F4735">
        <w:t>'</w:t>
      </w:r>
      <w:r>
        <w:t xml:space="preserve"> operator takes an operand of any typ</w:t>
      </w:r>
      <w:r w:rsidR="000E5FDE">
        <w:t xml:space="preserve">e and produces a value of </w:t>
      </w:r>
      <w:r w:rsidR="000F06E6">
        <w:t xml:space="preserve">the </w:t>
      </w:r>
      <w:r w:rsidR="000E5FDE">
        <w:t>S</w:t>
      </w:r>
      <w:r>
        <w:t>tring</w:t>
      </w:r>
      <w:r w:rsidR="000F06E6" w:rsidRPr="000F06E6">
        <w:t xml:space="preserve"> </w:t>
      </w:r>
      <w:r w:rsidR="000F06E6">
        <w:t>primitive type</w:t>
      </w:r>
      <w:r>
        <w:t>.</w:t>
      </w:r>
      <w:r w:rsidR="00942411">
        <w:t xml:space="preserve"> In positions where a type is expected, </w:t>
      </w:r>
      <w:r w:rsidR="008F4735">
        <w:t>'</w:t>
      </w:r>
      <w:r w:rsidR="00FA44D9" w:rsidRPr="00942411">
        <w:t>typeof</w:t>
      </w:r>
      <w:r w:rsidR="008F4735">
        <w:t>'</w:t>
      </w:r>
      <w:r w:rsidR="00FA44D9">
        <w:t xml:space="preserve"> can also be used in a type query (section </w:t>
      </w:r>
      <w:r w:rsidR="00FA44D9">
        <w:fldChar w:fldCharType="begin"/>
      </w:r>
      <w:r w:rsidR="00FA44D9">
        <w:instrText xml:space="preserve"> REF _Ref367622729 \r \h </w:instrText>
      </w:r>
      <w:r w:rsidR="00FA44D9">
        <w:fldChar w:fldCharType="separate"/>
      </w:r>
      <w:r w:rsidR="00B510EF">
        <w:t>3.</w:t>
      </w:r>
      <w:del w:id="1510" w:author="Anders Hejlsberg" w:date="2014-11-01T15:43:00Z">
        <w:r w:rsidR="00633278">
          <w:delText>6</w:delText>
        </w:r>
      </w:del>
      <w:ins w:id="1511" w:author="Anders Hejlsberg" w:date="2014-11-01T15:43:00Z">
        <w:r w:rsidR="00B510EF">
          <w:t>7</w:t>
        </w:r>
      </w:ins>
      <w:r w:rsidR="00B510EF">
        <w:t>.9</w:t>
      </w:r>
      <w:r w:rsidR="00FA44D9">
        <w:fldChar w:fldCharType="end"/>
      </w:r>
      <w:r w:rsidR="00942411">
        <w:t>) to produce the type of an expression.</w:t>
      </w:r>
    </w:p>
    <w:p w14:paraId="4710399A" w14:textId="77777777" w:rsidR="0044410D" w:rsidRPr="0044410D" w:rsidRDefault="00942411" w:rsidP="00942411">
      <w:pPr>
        <w:pStyle w:val="Code"/>
      </w:pPr>
      <w:r w:rsidRPr="00942411">
        <w:rPr>
          <w:color w:val="0000FF"/>
          <w:highlight w:val="white"/>
        </w:rPr>
        <w:lastRenderedPageBreak/>
        <w:t>var</w:t>
      </w:r>
      <w:r>
        <w:t xml:space="preserve"> x = </w:t>
      </w:r>
      <w:r w:rsidRPr="00942411">
        <w:rPr>
          <w:color w:val="800000"/>
          <w:highlight w:val="white"/>
        </w:rPr>
        <w:t>5</w:t>
      </w:r>
      <w:r>
        <w:t>;</w:t>
      </w:r>
      <w:r w:rsidR="0048218E" w:rsidRPr="0048218E">
        <w:br/>
      </w:r>
      <w:r w:rsidRPr="00942411">
        <w:rPr>
          <w:color w:val="0000FF"/>
          <w:highlight w:val="white"/>
        </w:rPr>
        <w:t>var</w:t>
      </w:r>
      <w:r>
        <w:t xml:space="preserve"> y = </w:t>
      </w:r>
      <w:r w:rsidRPr="00942411">
        <w:rPr>
          <w:color w:val="0000FF"/>
          <w:highlight w:val="white"/>
        </w:rPr>
        <w:t>typeof</w:t>
      </w:r>
      <w:r>
        <w:t xml:space="preserve"> x;  </w:t>
      </w:r>
      <w:r w:rsidRPr="00942411">
        <w:rPr>
          <w:color w:val="008000"/>
          <w:highlight w:val="white"/>
        </w:rPr>
        <w:t>// Use in an expression</w:t>
      </w:r>
      <w:r w:rsidR="0048218E" w:rsidRPr="0048218E">
        <w:br/>
      </w:r>
      <w:r w:rsidRPr="00942411">
        <w:rPr>
          <w:color w:val="0000FF"/>
          <w:highlight w:val="white"/>
        </w:rPr>
        <w:t>var</w:t>
      </w:r>
      <w:r>
        <w:t xml:space="preserve"> z: </w:t>
      </w:r>
      <w:r w:rsidRPr="00942411">
        <w:rPr>
          <w:color w:val="0000FF"/>
          <w:highlight w:val="white"/>
        </w:rPr>
        <w:t>typeof</w:t>
      </w:r>
      <w:r>
        <w:t xml:space="preserve"> x;   </w:t>
      </w:r>
      <w:r w:rsidRPr="00942411">
        <w:rPr>
          <w:color w:val="008000"/>
          <w:highlight w:val="white"/>
        </w:rPr>
        <w:t>// Use in a type query</w:t>
      </w:r>
    </w:p>
    <w:p w14:paraId="547EADF3" w14:textId="77777777" w:rsidR="0044410D" w:rsidRPr="0044410D" w:rsidRDefault="00F13579" w:rsidP="00F13579">
      <w:r>
        <w:t xml:space="preserve">In the example above, </w:t>
      </w:r>
      <w:r w:rsidR="008F4735">
        <w:t>'</w:t>
      </w:r>
      <w:r w:rsidR="00942411">
        <w:t>x</w:t>
      </w:r>
      <w:r w:rsidR="008F4735">
        <w:t>'</w:t>
      </w:r>
      <w:r w:rsidR="00942411">
        <w:t xml:space="preserve"> is of type </w:t>
      </w:r>
      <w:r w:rsidR="008F4735">
        <w:t>'</w:t>
      </w:r>
      <w:r w:rsidR="00942411">
        <w:t>number</w:t>
      </w:r>
      <w:r w:rsidR="008F4735">
        <w:t>'</w:t>
      </w:r>
      <w:r>
        <w:t xml:space="preserve">, </w:t>
      </w:r>
      <w:r w:rsidR="008F4735">
        <w:t>'</w:t>
      </w:r>
      <w:r w:rsidR="00942411">
        <w:t>y</w:t>
      </w:r>
      <w:r w:rsidR="008F4735">
        <w:t>'</w:t>
      </w:r>
      <w:r w:rsidR="00942411">
        <w:t xml:space="preserve"> is of type </w:t>
      </w:r>
      <w:r w:rsidR="008F4735">
        <w:t>'</w:t>
      </w:r>
      <w:r w:rsidR="00942411">
        <w:t>string</w:t>
      </w:r>
      <w:r w:rsidR="008F4735">
        <w:t>'</w:t>
      </w:r>
      <w:r>
        <w:t xml:space="preserve"> </w:t>
      </w:r>
      <w:r w:rsidR="00942411">
        <w:t xml:space="preserve">because when used in an expression, </w:t>
      </w:r>
      <w:r w:rsidR="008F4735">
        <w:t>'</w:t>
      </w:r>
      <w:r w:rsidR="00942411">
        <w:t>typeof</w:t>
      </w:r>
      <w:r w:rsidR="008F4735">
        <w:t>'</w:t>
      </w:r>
      <w:r w:rsidR="00942411">
        <w:t xml:space="preserve"> produces a value of type string</w:t>
      </w:r>
      <w:r>
        <w:t xml:space="preserve"> (in this case the string </w:t>
      </w:r>
      <w:r w:rsidR="008F4735">
        <w:t>"</w:t>
      </w:r>
      <w:r>
        <w:t>number</w:t>
      </w:r>
      <w:r w:rsidR="008F4735">
        <w:t>"</w:t>
      </w:r>
      <w:r>
        <w:t xml:space="preserve">), and </w:t>
      </w:r>
      <w:r w:rsidR="008F4735">
        <w:t>'</w:t>
      </w:r>
      <w:r w:rsidR="00942411">
        <w:t>z</w:t>
      </w:r>
      <w:r w:rsidR="008F4735">
        <w:t>'</w:t>
      </w:r>
      <w:r w:rsidR="00942411">
        <w:t xml:space="preserve"> is of type </w:t>
      </w:r>
      <w:r w:rsidR="008F4735">
        <w:t>'</w:t>
      </w:r>
      <w:r w:rsidR="00942411">
        <w:t>number</w:t>
      </w:r>
      <w:r w:rsidR="008F4735">
        <w:t>'</w:t>
      </w:r>
      <w:r>
        <w:t xml:space="preserve"> </w:t>
      </w:r>
      <w:r w:rsidR="00942411">
        <w:t>beca</w:t>
      </w:r>
      <w:r>
        <w:t>u</w:t>
      </w:r>
      <w:r w:rsidR="00942411">
        <w:t xml:space="preserve">se when used in a type query, </w:t>
      </w:r>
      <w:r w:rsidR="008F4735">
        <w:t>'</w:t>
      </w:r>
      <w:r w:rsidR="00942411">
        <w:t>typeof</w:t>
      </w:r>
      <w:r w:rsidR="008F4735">
        <w:t>'</w:t>
      </w:r>
      <w:r w:rsidR="00942411">
        <w:t xml:space="preserve"> ob</w:t>
      </w:r>
      <w:r>
        <w:t>tains the type of an expression</w:t>
      </w:r>
      <w:r w:rsidR="00942411">
        <w:t>.</w:t>
      </w:r>
    </w:p>
    <w:p w14:paraId="1AE4176D" w14:textId="77777777" w:rsidR="0044410D" w:rsidRPr="0044410D" w:rsidRDefault="006545D8" w:rsidP="006545D8">
      <w:pPr>
        <w:pStyle w:val="Heading2"/>
      </w:pPr>
      <w:bookmarkStart w:id="1512" w:name="_Toc402619896"/>
      <w:bookmarkStart w:id="1513" w:name="_Toc401414081"/>
      <w:r>
        <w:t>Binary Operators</w:t>
      </w:r>
      <w:bookmarkEnd w:id="1512"/>
      <w:bookmarkEnd w:id="1513"/>
    </w:p>
    <w:p w14:paraId="3B636366" w14:textId="3EB4BF66" w:rsidR="0044410D" w:rsidRPr="0044410D" w:rsidRDefault="00A34212" w:rsidP="0050485D">
      <w:r>
        <w:t>The</w:t>
      </w:r>
      <w:r w:rsidR="00F524FA">
        <w:t xml:space="preserve"> </w:t>
      </w:r>
      <w:r>
        <w:t xml:space="preserve">subsections </w:t>
      </w:r>
      <w:r w:rsidR="00236D68">
        <w:t>that follow</w:t>
      </w:r>
      <w:r>
        <w:t xml:space="preserve"> specify</w:t>
      </w:r>
      <w:r w:rsidR="00F524FA">
        <w:t xml:space="preserve"> the </w:t>
      </w:r>
      <w:r w:rsidR="00C51146">
        <w:t xml:space="preserve">compile-time processing rules of </w:t>
      </w:r>
      <w:r>
        <w:t xml:space="preserve">the </w:t>
      </w:r>
      <w:r w:rsidR="00C51146">
        <w:t>binary operators</w:t>
      </w:r>
      <w:r w:rsidR="00F524FA">
        <w:t>.</w:t>
      </w:r>
      <w:r w:rsidR="00C51146">
        <w:t xml:space="preserve"> In general, if the operands of a binary operator do not meet the stated requirements, a compile-time error occurs and the result of </w:t>
      </w:r>
      <w:r w:rsidR="00176CE2">
        <w:t>the operation defaults to type a</w:t>
      </w:r>
      <w:r w:rsidR="00C51146">
        <w:t>ny in further processing.</w:t>
      </w:r>
      <w:r>
        <w:t xml:space="preserve"> Tables that </w:t>
      </w:r>
      <w:r w:rsidR="00C51146">
        <w:t>summarize the compile-time proces</w:t>
      </w:r>
      <w:r w:rsidR="00057934">
        <w:t>sing rules for operands of the A</w:t>
      </w:r>
      <w:r w:rsidR="00C51146">
        <w:t>ny</w:t>
      </w:r>
      <w:r w:rsidR="00D955A9">
        <w:t xml:space="preserve"> type</w:t>
      </w:r>
      <w:r w:rsidR="00C51146">
        <w:t xml:space="preserve">, </w:t>
      </w:r>
      <w:r w:rsidR="00D955A9">
        <w:t xml:space="preserve">the </w:t>
      </w:r>
      <w:r w:rsidR="00057934">
        <w:t xml:space="preserve">Boolean, Number, </w:t>
      </w:r>
      <w:r w:rsidR="00D955A9">
        <w:t xml:space="preserve">and </w:t>
      </w:r>
      <w:r w:rsidR="00057934">
        <w:t>S</w:t>
      </w:r>
      <w:r w:rsidR="00C51146">
        <w:t>tring</w:t>
      </w:r>
      <w:r w:rsidR="00D955A9">
        <w:t xml:space="preserve"> primitive types</w:t>
      </w:r>
      <w:r w:rsidR="008200E8">
        <w:t>,</w:t>
      </w:r>
      <w:r>
        <w:t xml:space="preserve"> and all </w:t>
      </w:r>
      <w:del w:id="1514" w:author="Anders Hejlsberg" w:date="2014-11-01T15:43:00Z">
        <w:r>
          <w:delText>object</w:delText>
        </w:r>
      </w:del>
      <w:ins w:id="1515" w:author="Anders Hejlsberg" w:date="2014-11-01T15:43:00Z">
        <w:r w:rsidR="00B90622">
          <w:t>other</w:t>
        </w:r>
      </w:ins>
      <w:r w:rsidR="00B90622">
        <w:t xml:space="preserve"> types </w:t>
      </w:r>
      <w:del w:id="1516" w:author="Anders Hejlsberg" w:date="2014-11-01T15:43:00Z">
        <w:r w:rsidR="00EF2F14">
          <w:delText xml:space="preserve">and type parameters </w:delText>
        </w:r>
      </w:del>
      <w:r w:rsidR="00EF2F14">
        <w:t xml:space="preserve">(the </w:t>
      </w:r>
      <w:del w:id="1517" w:author="Anders Hejlsberg" w:date="2014-11-01T15:43:00Z">
        <w:r w:rsidR="00EF2F14">
          <w:delText>Object</w:delText>
        </w:r>
      </w:del>
      <w:ins w:id="1518" w:author="Anders Hejlsberg" w:date="2014-11-01T15:43:00Z">
        <w:r w:rsidR="00EF2F14">
          <w:t>O</w:t>
        </w:r>
        <w:r w:rsidR="00B90622">
          <w:t>ther</w:t>
        </w:r>
      </w:ins>
      <w:r w:rsidR="00EF2F14">
        <w:t xml:space="preserve"> column in the tables) </w:t>
      </w:r>
      <w:r>
        <w:t>are provided.</w:t>
      </w:r>
    </w:p>
    <w:p w14:paraId="6EE91FBC" w14:textId="77777777" w:rsidR="0044410D" w:rsidRPr="0044410D" w:rsidRDefault="00880B99" w:rsidP="00D647A7">
      <w:pPr>
        <w:pStyle w:val="Heading3"/>
      </w:pPr>
      <w:bookmarkStart w:id="1519" w:name="_Toc402619897"/>
      <w:bookmarkStart w:id="1520" w:name="_Toc401414082"/>
      <w:r>
        <w:t>The</w:t>
      </w:r>
      <w:r w:rsidR="009B3E73">
        <w:t xml:space="preserve"> </w:t>
      </w:r>
      <w:r>
        <w:t>*, /</w:t>
      </w:r>
      <w:r w:rsidR="009B3E73">
        <w:t xml:space="preserve">, </w:t>
      </w:r>
      <w:r>
        <w:t>%</w:t>
      </w:r>
      <w:r w:rsidR="009B3E73">
        <w:t>, –, &lt;&lt;, &gt;&gt;, &gt;&gt;&gt;</w:t>
      </w:r>
      <w:r w:rsidR="00310A86">
        <w:t xml:space="preserve">, &amp;, </w:t>
      </w:r>
      <w:r w:rsidR="003D2A26">
        <w:t xml:space="preserve">^, </w:t>
      </w:r>
      <w:r w:rsidR="00310A86">
        <w:t>and |</w:t>
      </w:r>
      <w:r>
        <w:t xml:space="preserve"> operators</w:t>
      </w:r>
      <w:bookmarkEnd w:id="1519"/>
      <w:bookmarkEnd w:id="1520"/>
    </w:p>
    <w:p w14:paraId="00736DC8" w14:textId="77777777" w:rsidR="00786D2C" w:rsidRPr="00124B3C" w:rsidRDefault="00416949" w:rsidP="00124B3C">
      <w:r>
        <w:t>The</w:t>
      </w:r>
      <w:r w:rsidR="003D2A26">
        <w:t>se</w:t>
      </w:r>
      <w:r w:rsidR="006755EB">
        <w:t xml:space="preserve"> operators require their operan</w:t>
      </w:r>
      <w:r w:rsidR="00882169">
        <w:t>ds to be o</w:t>
      </w:r>
      <w:r w:rsidR="00CC4A8D">
        <w:t xml:space="preserve">f type Any, the </w:t>
      </w:r>
      <w:r w:rsidR="00882169">
        <w:t>N</w:t>
      </w:r>
      <w:r w:rsidR="005234EC">
        <w:t>umber</w:t>
      </w:r>
      <w:r w:rsidR="00D955A9">
        <w:t xml:space="preserve"> primitive type</w:t>
      </w:r>
      <w:r w:rsidR="00CC4A8D">
        <w:t>, or an enum type</w:t>
      </w:r>
      <w:r w:rsidR="005234EC">
        <w:t xml:space="preserve">. </w:t>
      </w:r>
      <w:r w:rsidR="00CC4A8D">
        <w:t>Operands of an enum type are treated as having the primitive type Number</w:t>
      </w:r>
      <w:r w:rsidR="00EC2630">
        <w:t xml:space="preserve">.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 </w:t>
      </w:r>
      <w:r w:rsidR="00882169">
        <w:t xml:space="preserve">The result is always </w:t>
      </w:r>
      <w:r w:rsidR="00D955A9">
        <w:t xml:space="preserve">of the </w:t>
      </w:r>
      <w:r w:rsidR="00882169">
        <w:t>N</w:t>
      </w:r>
      <w:r w:rsidR="003D2A26">
        <w:t>umber</w:t>
      </w:r>
      <w:r w:rsidR="00D955A9" w:rsidRPr="00D955A9">
        <w:t xml:space="preserve"> </w:t>
      </w:r>
      <w:r w:rsidR="00D955A9">
        <w:t>primitive type</w:t>
      </w:r>
      <w:r w:rsidR="003D2A26">
        <w:t>.</w:t>
      </w:r>
    </w:p>
    <w:tbl>
      <w:tblPr>
        <w:tblStyle w:val="TableGrid"/>
        <w:tblW w:w="0" w:type="auto"/>
        <w:tblInd w:w="720" w:type="dxa"/>
        <w:tblLook w:val="04A0" w:firstRow="1" w:lastRow="0" w:firstColumn="1" w:lastColumn="0" w:noHBand="0" w:noVBand="1"/>
      </w:tblPr>
      <w:tblGrid>
        <w:gridCol w:w="1304"/>
        <w:gridCol w:w="1080"/>
        <w:gridCol w:w="1080"/>
        <w:gridCol w:w="1080"/>
        <w:gridCol w:w="1080"/>
        <w:gridCol w:w="1304"/>
      </w:tblGrid>
      <w:tr w:rsidR="003C0E09" w:rsidRPr="001446D5" w14:paraId="7A890121" w14:textId="77777777" w:rsidTr="006D1EAF">
        <w:trPr>
          <w:trHeight w:val="432"/>
        </w:trPr>
        <w:tc>
          <w:tcPr>
            <w:tcW w:w="1080" w:type="dxa"/>
            <w:shd w:val="clear" w:color="auto" w:fill="D9D9D9" w:themeFill="background1" w:themeFillShade="D9"/>
            <w:vAlign w:val="center"/>
          </w:tcPr>
          <w:p w14:paraId="67473625" w14:textId="77777777" w:rsidR="003C0E09" w:rsidRPr="003C0E09" w:rsidRDefault="003C0E09" w:rsidP="003C0E09">
            <w:pPr>
              <w:keepNext/>
              <w:jc w:val="center"/>
            </w:pPr>
          </w:p>
        </w:tc>
        <w:tc>
          <w:tcPr>
            <w:tcW w:w="1080" w:type="dxa"/>
            <w:shd w:val="clear" w:color="auto" w:fill="D9D9D9" w:themeFill="background1" w:themeFillShade="D9"/>
            <w:vAlign w:val="center"/>
          </w:tcPr>
          <w:p w14:paraId="31F514E4" w14:textId="77777777" w:rsidR="003C0E09" w:rsidRPr="001446D5" w:rsidRDefault="00882169" w:rsidP="003C0E09">
            <w:pPr>
              <w:keepNext/>
              <w:jc w:val="center"/>
            </w:pPr>
            <w:r>
              <w:t>A</w:t>
            </w:r>
            <w:r w:rsidR="003C0E09" w:rsidRPr="001446D5">
              <w:t>ny</w:t>
            </w:r>
          </w:p>
        </w:tc>
        <w:tc>
          <w:tcPr>
            <w:tcW w:w="1080" w:type="dxa"/>
            <w:shd w:val="clear" w:color="auto" w:fill="D9D9D9" w:themeFill="background1" w:themeFillShade="D9"/>
            <w:vAlign w:val="center"/>
          </w:tcPr>
          <w:p w14:paraId="222F3FE7" w14:textId="77777777" w:rsidR="003C0E09" w:rsidRPr="001446D5" w:rsidRDefault="00882169" w:rsidP="003C0E09">
            <w:pPr>
              <w:keepNext/>
              <w:jc w:val="center"/>
            </w:pPr>
            <w:r>
              <w:t>Boolean</w:t>
            </w:r>
          </w:p>
        </w:tc>
        <w:tc>
          <w:tcPr>
            <w:tcW w:w="1080" w:type="dxa"/>
            <w:shd w:val="clear" w:color="auto" w:fill="D9D9D9" w:themeFill="background1" w:themeFillShade="D9"/>
            <w:vAlign w:val="center"/>
          </w:tcPr>
          <w:p w14:paraId="09B348ED" w14:textId="77777777" w:rsidR="003C0E09" w:rsidRPr="001446D5" w:rsidRDefault="00882169" w:rsidP="003C0E09">
            <w:pPr>
              <w:keepNext/>
              <w:jc w:val="center"/>
            </w:pPr>
            <w:r>
              <w:t>N</w:t>
            </w:r>
            <w:r w:rsidR="003C0E09" w:rsidRPr="001446D5">
              <w:t>umber</w:t>
            </w:r>
          </w:p>
        </w:tc>
        <w:tc>
          <w:tcPr>
            <w:tcW w:w="1080" w:type="dxa"/>
            <w:shd w:val="clear" w:color="auto" w:fill="D9D9D9" w:themeFill="background1" w:themeFillShade="D9"/>
            <w:vAlign w:val="center"/>
          </w:tcPr>
          <w:p w14:paraId="3E0174EE" w14:textId="77777777" w:rsidR="003C0E09" w:rsidRPr="001446D5" w:rsidRDefault="00882169" w:rsidP="003C0E09">
            <w:pPr>
              <w:keepNext/>
              <w:jc w:val="center"/>
            </w:pPr>
            <w:r>
              <w:t>S</w:t>
            </w:r>
            <w:r w:rsidR="003C0E09" w:rsidRPr="001446D5">
              <w:t>tring</w:t>
            </w:r>
          </w:p>
        </w:tc>
        <w:tc>
          <w:tcPr>
            <w:tcW w:w="1080" w:type="dxa"/>
            <w:shd w:val="clear" w:color="auto" w:fill="D9D9D9" w:themeFill="background1" w:themeFillShade="D9"/>
            <w:vAlign w:val="center"/>
          </w:tcPr>
          <w:p w14:paraId="58EF9737" w14:textId="371F806D" w:rsidR="003C0E09" w:rsidRPr="001446D5" w:rsidRDefault="00882169" w:rsidP="00B90622">
            <w:pPr>
              <w:keepNext/>
              <w:jc w:val="center"/>
            </w:pPr>
            <w:del w:id="1521" w:author="Anders Hejlsberg" w:date="2014-11-01T15:43:00Z">
              <w:r>
                <w:delText>O</w:delText>
              </w:r>
              <w:r w:rsidR="003C0E09" w:rsidRPr="001446D5">
                <w:delText>bject</w:delText>
              </w:r>
            </w:del>
            <w:ins w:id="1522" w:author="Anders Hejlsberg" w:date="2014-11-01T15:43:00Z">
              <w:r>
                <w:t>O</w:t>
              </w:r>
              <w:r w:rsidR="00B90622">
                <w:t>ther</w:t>
              </w:r>
            </w:ins>
          </w:p>
        </w:tc>
      </w:tr>
      <w:tr w:rsidR="003C0E09" w:rsidRPr="001446D5" w14:paraId="04D40539" w14:textId="77777777" w:rsidTr="006D1EAF">
        <w:trPr>
          <w:trHeight w:val="432"/>
        </w:trPr>
        <w:tc>
          <w:tcPr>
            <w:tcW w:w="1080" w:type="dxa"/>
            <w:shd w:val="clear" w:color="auto" w:fill="D9D9D9" w:themeFill="background1" w:themeFillShade="D9"/>
            <w:vAlign w:val="center"/>
          </w:tcPr>
          <w:p w14:paraId="74FD3B42" w14:textId="77777777" w:rsidR="003C0E09" w:rsidRPr="001446D5" w:rsidRDefault="00882169" w:rsidP="003C0E09">
            <w:pPr>
              <w:keepNext/>
              <w:jc w:val="center"/>
            </w:pPr>
            <w:r>
              <w:t>A</w:t>
            </w:r>
            <w:r w:rsidR="003C0E09" w:rsidRPr="001446D5">
              <w:t>ny</w:t>
            </w:r>
          </w:p>
        </w:tc>
        <w:tc>
          <w:tcPr>
            <w:tcW w:w="1080" w:type="dxa"/>
            <w:vAlign w:val="center"/>
          </w:tcPr>
          <w:p w14:paraId="31D73EF3"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14:paraId="2996C061" w14:textId="77777777" w:rsidR="003C0E09" w:rsidRPr="001446D5" w:rsidRDefault="003C0E09" w:rsidP="003C0E09">
            <w:pPr>
              <w:keepNext/>
              <w:jc w:val="center"/>
            </w:pPr>
          </w:p>
        </w:tc>
        <w:tc>
          <w:tcPr>
            <w:tcW w:w="1080" w:type="dxa"/>
            <w:vAlign w:val="center"/>
          </w:tcPr>
          <w:p w14:paraId="175F0363"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14:paraId="33119EA5" w14:textId="77777777" w:rsidR="003C0E09" w:rsidRPr="001446D5" w:rsidRDefault="003C0E09" w:rsidP="003C0E09">
            <w:pPr>
              <w:keepNext/>
              <w:jc w:val="center"/>
            </w:pPr>
          </w:p>
        </w:tc>
        <w:tc>
          <w:tcPr>
            <w:tcW w:w="1080" w:type="dxa"/>
            <w:shd w:val="clear" w:color="auto" w:fill="F2F2F2" w:themeFill="background1" w:themeFillShade="F2"/>
            <w:vAlign w:val="center"/>
          </w:tcPr>
          <w:p w14:paraId="45FFE3D4" w14:textId="77777777" w:rsidR="003C0E09" w:rsidRPr="001446D5" w:rsidRDefault="003C0E09" w:rsidP="003C0E09">
            <w:pPr>
              <w:keepNext/>
              <w:jc w:val="center"/>
            </w:pPr>
          </w:p>
        </w:tc>
      </w:tr>
      <w:tr w:rsidR="003C0E09" w:rsidRPr="001446D5" w14:paraId="1AFC9872" w14:textId="77777777" w:rsidTr="006D1EAF">
        <w:trPr>
          <w:trHeight w:val="432"/>
        </w:trPr>
        <w:tc>
          <w:tcPr>
            <w:tcW w:w="1080" w:type="dxa"/>
            <w:shd w:val="clear" w:color="auto" w:fill="D9D9D9" w:themeFill="background1" w:themeFillShade="D9"/>
            <w:vAlign w:val="center"/>
          </w:tcPr>
          <w:p w14:paraId="54D920F1" w14:textId="77777777" w:rsidR="003C0E09" w:rsidRPr="001446D5" w:rsidRDefault="00882169" w:rsidP="003C0E09">
            <w:pPr>
              <w:keepNext/>
              <w:jc w:val="center"/>
            </w:pPr>
            <w:r>
              <w:t>Boolean</w:t>
            </w:r>
          </w:p>
        </w:tc>
        <w:tc>
          <w:tcPr>
            <w:tcW w:w="1080" w:type="dxa"/>
            <w:shd w:val="clear" w:color="auto" w:fill="F2F2F2" w:themeFill="background1" w:themeFillShade="F2"/>
            <w:vAlign w:val="center"/>
          </w:tcPr>
          <w:p w14:paraId="28D19119" w14:textId="77777777" w:rsidR="003C0E09" w:rsidRPr="001446D5" w:rsidRDefault="003C0E09" w:rsidP="003C0E09">
            <w:pPr>
              <w:keepNext/>
              <w:jc w:val="center"/>
            </w:pPr>
          </w:p>
        </w:tc>
        <w:tc>
          <w:tcPr>
            <w:tcW w:w="1080" w:type="dxa"/>
            <w:shd w:val="clear" w:color="auto" w:fill="F2F2F2" w:themeFill="background1" w:themeFillShade="F2"/>
            <w:vAlign w:val="center"/>
          </w:tcPr>
          <w:p w14:paraId="0AB833DE" w14:textId="77777777" w:rsidR="003C0E09" w:rsidRPr="001446D5" w:rsidRDefault="003C0E09" w:rsidP="003C0E09">
            <w:pPr>
              <w:keepNext/>
              <w:jc w:val="center"/>
            </w:pPr>
          </w:p>
        </w:tc>
        <w:tc>
          <w:tcPr>
            <w:tcW w:w="1080" w:type="dxa"/>
            <w:shd w:val="clear" w:color="auto" w:fill="F2F2F2" w:themeFill="background1" w:themeFillShade="F2"/>
            <w:vAlign w:val="center"/>
          </w:tcPr>
          <w:p w14:paraId="57AA7F93" w14:textId="77777777" w:rsidR="003C0E09" w:rsidRPr="001446D5" w:rsidRDefault="003C0E09" w:rsidP="003C0E09">
            <w:pPr>
              <w:keepNext/>
              <w:jc w:val="center"/>
            </w:pPr>
          </w:p>
        </w:tc>
        <w:tc>
          <w:tcPr>
            <w:tcW w:w="1080" w:type="dxa"/>
            <w:shd w:val="clear" w:color="auto" w:fill="F2F2F2" w:themeFill="background1" w:themeFillShade="F2"/>
            <w:vAlign w:val="center"/>
          </w:tcPr>
          <w:p w14:paraId="42ECFF85" w14:textId="77777777" w:rsidR="003C0E09" w:rsidRPr="001446D5" w:rsidRDefault="003C0E09" w:rsidP="003C0E09">
            <w:pPr>
              <w:keepNext/>
              <w:jc w:val="center"/>
            </w:pPr>
          </w:p>
        </w:tc>
        <w:tc>
          <w:tcPr>
            <w:tcW w:w="1080" w:type="dxa"/>
            <w:shd w:val="clear" w:color="auto" w:fill="F2F2F2" w:themeFill="background1" w:themeFillShade="F2"/>
            <w:vAlign w:val="center"/>
          </w:tcPr>
          <w:p w14:paraId="19137858" w14:textId="77777777" w:rsidR="003C0E09" w:rsidRPr="001446D5" w:rsidRDefault="003C0E09" w:rsidP="003C0E09">
            <w:pPr>
              <w:keepNext/>
              <w:jc w:val="center"/>
            </w:pPr>
          </w:p>
        </w:tc>
      </w:tr>
      <w:tr w:rsidR="003C0E09" w:rsidRPr="001446D5" w14:paraId="71BD3533" w14:textId="77777777" w:rsidTr="006D1EAF">
        <w:trPr>
          <w:trHeight w:val="432"/>
        </w:trPr>
        <w:tc>
          <w:tcPr>
            <w:tcW w:w="1080" w:type="dxa"/>
            <w:shd w:val="clear" w:color="auto" w:fill="D9D9D9" w:themeFill="background1" w:themeFillShade="D9"/>
            <w:vAlign w:val="center"/>
          </w:tcPr>
          <w:p w14:paraId="67710409" w14:textId="77777777" w:rsidR="003C0E09" w:rsidRPr="001446D5" w:rsidRDefault="00882169" w:rsidP="003C0E09">
            <w:pPr>
              <w:keepNext/>
              <w:jc w:val="center"/>
            </w:pPr>
            <w:r w:rsidRPr="001446D5">
              <w:t>N</w:t>
            </w:r>
            <w:r w:rsidR="003C0E09" w:rsidRPr="001446D5">
              <w:t>umber</w:t>
            </w:r>
          </w:p>
        </w:tc>
        <w:tc>
          <w:tcPr>
            <w:tcW w:w="1080" w:type="dxa"/>
            <w:shd w:val="clear" w:color="auto" w:fill="FFFFFF" w:themeFill="background1"/>
            <w:vAlign w:val="center"/>
          </w:tcPr>
          <w:p w14:paraId="75B4B711"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14:paraId="30DFF34C" w14:textId="77777777" w:rsidR="003C0E09" w:rsidRPr="001446D5" w:rsidRDefault="003C0E09" w:rsidP="003C0E09">
            <w:pPr>
              <w:keepNext/>
              <w:jc w:val="center"/>
            </w:pPr>
          </w:p>
        </w:tc>
        <w:tc>
          <w:tcPr>
            <w:tcW w:w="1080" w:type="dxa"/>
            <w:vAlign w:val="center"/>
          </w:tcPr>
          <w:p w14:paraId="1A8588A6" w14:textId="77777777" w:rsidR="003C0E09" w:rsidRPr="001446D5" w:rsidRDefault="00882169" w:rsidP="003C0E09">
            <w:pPr>
              <w:keepNext/>
              <w:jc w:val="center"/>
            </w:pPr>
            <w:r>
              <w:t>N</w:t>
            </w:r>
            <w:r w:rsidR="003C0E09">
              <w:t>umber</w:t>
            </w:r>
          </w:p>
        </w:tc>
        <w:tc>
          <w:tcPr>
            <w:tcW w:w="1080" w:type="dxa"/>
            <w:shd w:val="clear" w:color="auto" w:fill="F2F2F2" w:themeFill="background1" w:themeFillShade="F2"/>
            <w:vAlign w:val="center"/>
          </w:tcPr>
          <w:p w14:paraId="0FD7FA36" w14:textId="77777777" w:rsidR="003C0E09" w:rsidRPr="001446D5" w:rsidRDefault="003C0E09" w:rsidP="003C0E09">
            <w:pPr>
              <w:keepNext/>
              <w:jc w:val="center"/>
            </w:pPr>
          </w:p>
        </w:tc>
        <w:tc>
          <w:tcPr>
            <w:tcW w:w="1080" w:type="dxa"/>
            <w:shd w:val="clear" w:color="auto" w:fill="F2F2F2" w:themeFill="background1" w:themeFillShade="F2"/>
            <w:vAlign w:val="center"/>
          </w:tcPr>
          <w:p w14:paraId="6BA69C0B" w14:textId="77777777" w:rsidR="003C0E09" w:rsidRPr="001446D5" w:rsidRDefault="003C0E09" w:rsidP="003C0E09">
            <w:pPr>
              <w:keepNext/>
              <w:jc w:val="center"/>
            </w:pPr>
          </w:p>
        </w:tc>
      </w:tr>
      <w:tr w:rsidR="003C0E09" w:rsidRPr="001446D5" w14:paraId="60EE63A6" w14:textId="77777777" w:rsidTr="006D1EAF">
        <w:trPr>
          <w:trHeight w:val="432"/>
        </w:trPr>
        <w:tc>
          <w:tcPr>
            <w:tcW w:w="1080" w:type="dxa"/>
            <w:shd w:val="clear" w:color="auto" w:fill="D9D9D9" w:themeFill="background1" w:themeFillShade="D9"/>
            <w:vAlign w:val="center"/>
          </w:tcPr>
          <w:p w14:paraId="02AED241" w14:textId="77777777" w:rsidR="003C0E09" w:rsidRPr="001446D5" w:rsidRDefault="00882169" w:rsidP="003C0E09">
            <w:pPr>
              <w:keepNext/>
              <w:jc w:val="center"/>
            </w:pPr>
            <w:r>
              <w:t>S</w:t>
            </w:r>
            <w:r w:rsidR="003C0E09" w:rsidRPr="001446D5">
              <w:t>tring</w:t>
            </w:r>
          </w:p>
        </w:tc>
        <w:tc>
          <w:tcPr>
            <w:tcW w:w="1080" w:type="dxa"/>
            <w:shd w:val="clear" w:color="auto" w:fill="F2F2F2" w:themeFill="background1" w:themeFillShade="F2"/>
            <w:vAlign w:val="center"/>
          </w:tcPr>
          <w:p w14:paraId="07C4AA4F" w14:textId="77777777" w:rsidR="003C0E09" w:rsidRPr="001446D5" w:rsidRDefault="003C0E09" w:rsidP="003C0E09">
            <w:pPr>
              <w:keepNext/>
              <w:jc w:val="center"/>
            </w:pPr>
          </w:p>
        </w:tc>
        <w:tc>
          <w:tcPr>
            <w:tcW w:w="1080" w:type="dxa"/>
            <w:shd w:val="clear" w:color="auto" w:fill="F2F2F2" w:themeFill="background1" w:themeFillShade="F2"/>
            <w:vAlign w:val="center"/>
          </w:tcPr>
          <w:p w14:paraId="1EC65000" w14:textId="77777777" w:rsidR="003C0E09" w:rsidRPr="001446D5" w:rsidRDefault="003C0E09" w:rsidP="003C0E09">
            <w:pPr>
              <w:keepNext/>
              <w:jc w:val="center"/>
            </w:pPr>
          </w:p>
        </w:tc>
        <w:tc>
          <w:tcPr>
            <w:tcW w:w="1080" w:type="dxa"/>
            <w:shd w:val="clear" w:color="auto" w:fill="F2F2F2" w:themeFill="background1" w:themeFillShade="F2"/>
            <w:vAlign w:val="center"/>
          </w:tcPr>
          <w:p w14:paraId="38F7DC6B" w14:textId="77777777" w:rsidR="003C0E09" w:rsidRPr="001446D5" w:rsidRDefault="003C0E09" w:rsidP="003C0E09">
            <w:pPr>
              <w:keepNext/>
              <w:jc w:val="center"/>
            </w:pPr>
          </w:p>
        </w:tc>
        <w:tc>
          <w:tcPr>
            <w:tcW w:w="1080" w:type="dxa"/>
            <w:shd w:val="clear" w:color="auto" w:fill="F2F2F2" w:themeFill="background1" w:themeFillShade="F2"/>
            <w:vAlign w:val="center"/>
          </w:tcPr>
          <w:p w14:paraId="17CFC9F4" w14:textId="77777777" w:rsidR="003C0E09" w:rsidRPr="001446D5" w:rsidRDefault="003C0E09" w:rsidP="003C0E09">
            <w:pPr>
              <w:keepNext/>
              <w:jc w:val="center"/>
            </w:pPr>
          </w:p>
        </w:tc>
        <w:tc>
          <w:tcPr>
            <w:tcW w:w="1080" w:type="dxa"/>
            <w:shd w:val="clear" w:color="auto" w:fill="F2F2F2" w:themeFill="background1" w:themeFillShade="F2"/>
            <w:vAlign w:val="center"/>
          </w:tcPr>
          <w:p w14:paraId="1983660B" w14:textId="77777777" w:rsidR="003C0E09" w:rsidRPr="001446D5" w:rsidRDefault="003C0E09" w:rsidP="003C0E09">
            <w:pPr>
              <w:keepNext/>
              <w:jc w:val="center"/>
            </w:pPr>
          </w:p>
        </w:tc>
      </w:tr>
      <w:tr w:rsidR="003C0E09" w:rsidRPr="001446D5" w14:paraId="08CD8E42" w14:textId="77777777" w:rsidTr="006D1EAF">
        <w:trPr>
          <w:trHeight w:val="432"/>
        </w:trPr>
        <w:tc>
          <w:tcPr>
            <w:tcW w:w="1080" w:type="dxa"/>
            <w:shd w:val="clear" w:color="auto" w:fill="D9D9D9" w:themeFill="background1" w:themeFillShade="D9"/>
            <w:vAlign w:val="center"/>
          </w:tcPr>
          <w:p w14:paraId="3471C53A" w14:textId="4E8E9D4E" w:rsidR="003C0E09" w:rsidRPr="001446D5" w:rsidRDefault="00882169" w:rsidP="003C0E09">
            <w:pPr>
              <w:keepNext/>
              <w:jc w:val="center"/>
            </w:pPr>
            <w:del w:id="1523" w:author="Anders Hejlsberg" w:date="2014-11-01T15:43:00Z">
              <w:r>
                <w:delText>O</w:delText>
              </w:r>
              <w:r w:rsidR="003C0E09" w:rsidRPr="001446D5">
                <w:delText>bject</w:delText>
              </w:r>
            </w:del>
            <w:ins w:id="1524" w:author="Anders Hejlsberg" w:date="2014-11-01T15:43:00Z">
              <w:r>
                <w:t>O</w:t>
              </w:r>
              <w:r w:rsidR="00B90622">
                <w:t>ther</w:t>
              </w:r>
            </w:ins>
          </w:p>
        </w:tc>
        <w:tc>
          <w:tcPr>
            <w:tcW w:w="1080" w:type="dxa"/>
            <w:shd w:val="clear" w:color="auto" w:fill="F2F2F2" w:themeFill="background1" w:themeFillShade="F2"/>
            <w:vAlign w:val="center"/>
          </w:tcPr>
          <w:p w14:paraId="0BA80775" w14:textId="77777777" w:rsidR="003C0E09" w:rsidRPr="001446D5" w:rsidRDefault="003C0E09" w:rsidP="003C0E09">
            <w:pPr>
              <w:keepNext/>
              <w:jc w:val="center"/>
            </w:pPr>
          </w:p>
        </w:tc>
        <w:tc>
          <w:tcPr>
            <w:tcW w:w="1080" w:type="dxa"/>
            <w:shd w:val="clear" w:color="auto" w:fill="F2F2F2" w:themeFill="background1" w:themeFillShade="F2"/>
            <w:vAlign w:val="center"/>
          </w:tcPr>
          <w:p w14:paraId="4832CE9F" w14:textId="77777777" w:rsidR="003C0E09" w:rsidRPr="001446D5" w:rsidRDefault="003C0E09" w:rsidP="003C0E09">
            <w:pPr>
              <w:keepNext/>
              <w:jc w:val="center"/>
            </w:pPr>
          </w:p>
        </w:tc>
        <w:tc>
          <w:tcPr>
            <w:tcW w:w="1080" w:type="dxa"/>
            <w:shd w:val="clear" w:color="auto" w:fill="F2F2F2" w:themeFill="background1" w:themeFillShade="F2"/>
            <w:vAlign w:val="center"/>
          </w:tcPr>
          <w:p w14:paraId="602D8FAA" w14:textId="77777777" w:rsidR="003C0E09" w:rsidRPr="001446D5" w:rsidRDefault="003C0E09" w:rsidP="003C0E09">
            <w:pPr>
              <w:keepNext/>
              <w:jc w:val="center"/>
            </w:pPr>
          </w:p>
        </w:tc>
        <w:tc>
          <w:tcPr>
            <w:tcW w:w="1080" w:type="dxa"/>
            <w:shd w:val="clear" w:color="auto" w:fill="F2F2F2" w:themeFill="background1" w:themeFillShade="F2"/>
            <w:vAlign w:val="center"/>
          </w:tcPr>
          <w:p w14:paraId="4EED47CC" w14:textId="77777777" w:rsidR="003C0E09" w:rsidRPr="001446D5" w:rsidRDefault="003C0E09" w:rsidP="003C0E09">
            <w:pPr>
              <w:keepNext/>
              <w:jc w:val="center"/>
            </w:pPr>
          </w:p>
        </w:tc>
        <w:tc>
          <w:tcPr>
            <w:tcW w:w="1080" w:type="dxa"/>
            <w:shd w:val="clear" w:color="auto" w:fill="F2F2F2" w:themeFill="background1" w:themeFillShade="F2"/>
            <w:vAlign w:val="center"/>
          </w:tcPr>
          <w:p w14:paraId="7FE82B2E" w14:textId="77777777" w:rsidR="003C0E09" w:rsidRPr="001446D5" w:rsidRDefault="003C0E09" w:rsidP="003C0E09">
            <w:pPr>
              <w:keepNext/>
              <w:jc w:val="center"/>
            </w:pPr>
          </w:p>
        </w:tc>
      </w:tr>
    </w:tbl>
    <w:p w14:paraId="50D727E8" w14:textId="77777777" w:rsidR="0044410D" w:rsidRPr="0044410D" w:rsidRDefault="0044410D" w:rsidP="00310A86"/>
    <w:p w14:paraId="6922D661" w14:textId="77777777" w:rsidR="0044410D" w:rsidRPr="0044410D" w:rsidRDefault="009B3E73" w:rsidP="00310A86">
      <w:pPr>
        <w:pStyle w:val="Heading3"/>
      </w:pPr>
      <w:bookmarkStart w:id="1525" w:name="_Toc402619898"/>
      <w:bookmarkStart w:id="1526" w:name="_Toc401414083"/>
      <w:r>
        <w:t>The + operator</w:t>
      </w:r>
      <w:bookmarkEnd w:id="1525"/>
      <w:bookmarkEnd w:id="1526"/>
    </w:p>
    <w:p w14:paraId="7887450A" w14:textId="77777777" w:rsidR="00124B3C" w:rsidRPr="00124B3C" w:rsidRDefault="00416949" w:rsidP="00124B3C">
      <w:r>
        <w:t xml:space="preserve">The </w:t>
      </w:r>
      <w:r w:rsidR="00D61669">
        <w:t xml:space="preserve">binary </w:t>
      </w:r>
      <w:r>
        <w:t xml:space="preserve">+ operator </w:t>
      </w:r>
      <w:r w:rsidR="006755EB">
        <w:t xml:space="preserve">requires </w:t>
      </w:r>
      <w:r w:rsidR="00124B3C">
        <w:t xml:space="preserve">both operands </w:t>
      </w:r>
      <w:r w:rsidR="006755EB">
        <w:t xml:space="preserve">to be of </w:t>
      </w:r>
      <w:r w:rsidR="00D955A9">
        <w:t>the N</w:t>
      </w:r>
      <w:r w:rsidR="006755EB">
        <w:t>umber</w:t>
      </w:r>
      <w:r w:rsidR="00D955A9">
        <w:t xml:space="preserve"> primitive type</w:t>
      </w:r>
      <w:r w:rsidR="00CC4A8D">
        <w:t xml:space="preserve"> or an enum type</w:t>
      </w:r>
      <w:r w:rsidR="006755EB">
        <w:t xml:space="preserve">, or </w:t>
      </w:r>
      <w:r w:rsidR="00C13150">
        <w:t xml:space="preserve">at least </w:t>
      </w:r>
      <w:r w:rsidR="006755EB">
        <w:t>one of the operan</w:t>
      </w:r>
      <w:r w:rsidR="00561AD8">
        <w:t xml:space="preserve">ds to be of type </w:t>
      </w:r>
      <w:r w:rsidR="00D955A9">
        <w:t>A</w:t>
      </w:r>
      <w:r w:rsidR="00561AD8">
        <w:t xml:space="preserve">ny or </w:t>
      </w:r>
      <w:r w:rsidR="00D955A9">
        <w:t>the S</w:t>
      </w:r>
      <w:r w:rsidR="00561AD8">
        <w:t>tring</w:t>
      </w:r>
      <w:r w:rsidR="00D955A9" w:rsidRPr="00D955A9">
        <w:t xml:space="preserve"> </w:t>
      </w:r>
      <w:r w:rsidR="00D955A9">
        <w:t>primitive type</w:t>
      </w:r>
      <w:r w:rsidR="00561AD8">
        <w:t xml:space="preserve">. </w:t>
      </w:r>
      <w:r w:rsidR="00197F52">
        <w:t xml:space="preserve">Operands of an enum type are treated as having the primitive type Number.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w:t>
      </w:r>
      <w:r w:rsidR="00DF0C2F">
        <w:t xml:space="preserve">. If both operands are of </w:t>
      </w:r>
      <w:r w:rsidR="00D955A9">
        <w:t>the</w:t>
      </w:r>
      <w:r w:rsidR="00DF0C2F">
        <w:t xml:space="preserve"> N</w:t>
      </w:r>
      <w:r w:rsidR="005234EC">
        <w:t>umber</w:t>
      </w:r>
      <w:r w:rsidR="00D955A9" w:rsidRPr="00D955A9">
        <w:t xml:space="preserve"> </w:t>
      </w:r>
      <w:r w:rsidR="00D955A9">
        <w:t>primitive type</w:t>
      </w:r>
      <w:r w:rsidR="005234EC">
        <w:t xml:space="preserve">, the result is of </w:t>
      </w:r>
      <w:r w:rsidR="00D955A9">
        <w:t>the</w:t>
      </w:r>
      <w:r w:rsidR="00DF0C2F">
        <w:t xml:space="preserve"> N</w:t>
      </w:r>
      <w:r w:rsidR="005234EC">
        <w:t>umber</w:t>
      </w:r>
      <w:r w:rsidR="00D955A9" w:rsidRPr="00D955A9">
        <w:t xml:space="preserve"> </w:t>
      </w:r>
      <w:r w:rsidR="00D955A9">
        <w:t>primitive type</w:t>
      </w:r>
      <w:r w:rsidR="005234EC">
        <w:t>. I</w:t>
      </w:r>
      <w:r w:rsidR="00561AD8">
        <w:t>f on</w:t>
      </w:r>
      <w:r w:rsidR="00DF0C2F">
        <w:t xml:space="preserve">e or both operands are of </w:t>
      </w:r>
      <w:r w:rsidR="00D955A9">
        <w:t>the</w:t>
      </w:r>
      <w:r w:rsidR="00DF0C2F">
        <w:t xml:space="preserve"> String</w:t>
      </w:r>
      <w:r w:rsidR="00D955A9" w:rsidRPr="00D955A9">
        <w:t xml:space="preserve"> </w:t>
      </w:r>
      <w:r w:rsidR="00D955A9">
        <w:t>primitive type</w:t>
      </w:r>
      <w:r w:rsidR="00DF0C2F">
        <w:t xml:space="preserve">, the result is of </w:t>
      </w:r>
      <w:r w:rsidR="00D955A9">
        <w:t>the</w:t>
      </w:r>
      <w:r w:rsidR="00DF0C2F">
        <w:t xml:space="preserve"> S</w:t>
      </w:r>
      <w:r w:rsidR="00561AD8">
        <w:t>tring</w:t>
      </w:r>
      <w:r w:rsidR="00D955A9" w:rsidRPr="00D955A9">
        <w:t xml:space="preserve"> </w:t>
      </w:r>
      <w:r w:rsidR="00D955A9">
        <w:t>primitive type</w:t>
      </w:r>
      <w:r w:rsidR="00561AD8">
        <w:t xml:space="preserve">. </w:t>
      </w:r>
      <w:r w:rsidR="0045134F">
        <w:t>Otherwise</w:t>
      </w:r>
      <w:r w:rsidR="005234EC">
        <w:t>, the r</w:t>
      </w:r>
      <w:r w:rsidR="00DF0C2F">
        <w:t>esult is of type A</w:t>
      </w:r>
      <w:r w:rsidR="0045134F">
        <w:t>ny.</w:t>
      </w:r>
    </w:p>
    <w:tbl>
      <w:tblPr>
        <w:tblStyle w:val="TableGrid"/>
        <w:tblW w:w="0" w:type="auto"/>
        <w:tblInd w:w="720" w:type="dxa"/>
        <w:tblLook w:val="04A0" w:firstRow="1" w:lastRow="0" w:firstColumn="1" w:lastColumn="0" w:noHBand="0" w:noVBand="1"/>
      </w:tblPr>
      <w:tblGrid>
        <w:gridCol w:w="1304"/>
        <w:gridCol w:w="1080"/>
        <w:gridCol w:w="1080"/>
        <w:gridCol w:w="1080"/>
        <w:gridCol w:w="1080"/>
        <w:gridCol w:w="1304"/>
      </w:tblGrid>
      <w:tr w:rsidR="009B3E73" w:rsidRPr="001446D5" w14:paraId="72402281" w14:textId="77777777" w:rsidTr="006D1EAF">
        <w:trPr>
          <w:trHeight w:val="432"/>
        </w:trPr>
        <w:tc>
          <w:tcPr>
            <w:tcW w:w="1080" w:type="dxa"/>
            <w:shd w:val="clear" w:color="auto" w:fill="D9D9D9" w:themeFill="background1" w:themeFillShade="D9"/>
            <w:vAlign w:val="center"/>
          </w:tcPr>
          <w:p w14:paraId="78708FDC" w14:textId="77777777" w:rsidR="009B3E73" w:rsidRPr="00880B99" w:rsidRDefault="009B3E73" w:rsidP="00C40CB7">
            <w:pPr>
              <w:keepNext/>
              <w:jc w:val="center"/>
            </w:pPr>
          </w:p>
        </w:tc>
        <w:tc>
          <w:tcPr>
            <w:tcW w:w="1080" w:type="dxa"/>
            <w:shd w:val="clear" w:color="auto" w:fill="D9D9D9" w:themeFill="background1" w:themeFillShade="D9"/>
            <w:vAlign w:val="center"/>
          </w:tcPr>
          <w:p w14:paraId="114BD519" w14:textId="77777777" w:rsidR="009B3E73" w:rsidRPr="001446D5" w:rsidRDefault="00DF0C2F" w:rsidP="00C40CB7">
            <w:pPr>
              <w:keepNext/>
              <w:jc w:val="center"/>
            </w:pPr>
            <w:r w:rsidRPr="001446D5">
              <w:t>A</w:t>
            </w:r>
            <w:r w:rsidR="009B3E73" w:rsidRPr="001446D5">
              <w:t>ny</w:t>
            </w:r>
          </w:p>
        </w:tc>
        <w:tc>
          <w:tcPr>
            <w:tcW w:w="1080" w:type="dxa"/>
            <w:shd w:val="clear" w:color="auto" w:fill="D9D9D9" w:themeFill="background1" w:themeFillShade="D9"/>
            <w:vAlign w:val="center"/>
          </w:tcPr>
          <w:p w14:paraId="253AE265" w14:textId="77777777" w:rsidR="009B3E73" w:rsidRPr="001446D5" w:rsidRDefault="00DF0C2F" w:rsidP="00C40CB7">
            <w:pPr>
              <w:keepNext/>
              <w:jc w:val="center"/>
            </w:pPr>
            <w:r>
              <w:t>Boolean</w:t>
            </w:r>
          </w:p>
        </w:tc>
        <w:tc>
          <w:tcPr>
            <w:tcW w:w="1080" w:type="dxa"/>
            <w:shd w:val="clear" w:color="auto" w:fill="D9D9D9" w:themeFill="background1" w:themeFillShade="D9"/>
            <w:vAlign w:val="center"/>
          </w:tcPr>
          <w:p w14:paraId="5F0C0D03" w14:textId="77777777" w:rsidR="009B3E73" w:rsidRPr="001446D5" w:rsidRDefault="00DF0C2F" w:rsidP="00C40CB7">
            <w:pPr>
              <w:keepNext/>
              <w:jc w:val="center"/>
            </w:pPr>
            <w:r w:rsidRPr="001446D5">
              <w:t>N</w:t>
            </w:r>
            <w:r w:rsidR="009B3E73" w:rsidRPr="001446D5">
              <w:t>umber</w:t>
            </w:r>
          </w:p>
        </w:tc>
        <w:tc>
          <w:tcPr>
            <w:tcW w:w="1080" w:type="dxa"/>
            <w:shd w:val="clear" w:color="auto" w:fill="D9D9D9" w:themeFill="background1" w:themeFillShade="D9"/>
            <w:vAlign w:val="center"/>
          </w:tcPr>
          <w:p w14:paraId="6C5C2180" w14:textId="77777777" w:rsidR="009B3E73" w:rsidRPr="001446D5" w:rsidRDefault="00DF0C2F" w:rsidP="00C40CB7">
            <w:pPr>
              <w:keepNext/>
              <w:jc w:val="center"/>
            </w:pPr>
            <w:r w:rsidRPr="001446D5">
              <w:t>S</w:t>
            </w:r>
            <w:r w:rsidR="009B3E73" w:rsidRPr="001446D5">
              <w:t>tring</w:t>
            </w:r>
          </w:p>
        </w:tc>
        <w:tc>
          <w:tcPr>
            <w:tcW w:w="1080" w:type="dxa"/>
            <w:shd w:val="clear" w:color="auto" w:fill="D9D9D9" w:themeFill="background1" w:themeFillShade="D9"/>
            <w:vAlign w:val="center"/>
          </w:tcPr>
          <w:p w14:paraId="257E1D8B" w14:textId="50358CA8" w:rsidR="009B3E73" w:rsidRPr="001446D5" w:rsidRDefault="00DF0C2F" w:rsidP="00C40CB7">
            <w:pPr>
              <w:keepNext/>
              <w:jc w:val="center"/>
            </w:pPr>
            <w:del w:id="1527" w:author="Anders Hejlsberg" w:date="2014-11-01T15:43:00Z">
              <w:r>
                <w:delText>O</w:delText>
              </w:r>
              <w:r w:rsidR="009B3E73" w:rsidRPr="001446D5">
                <w:delText>bject</w:delText>
              </w:r>
            </w:del>
            <w:ins w:id="1528" w:author="Anders Hejlsberg" w:date="2014-11-01T15:43:00Z">
              <w:r>
                <w:t>O</w:t>
              </w:r>
              <w:r w:rsidR="00B90622">
                <w:t>ther</w:t>
              </w:r>
            </w:ins>
          </w:p>
        </w:tc>
      </w:tr>
      <w:tr w:rsidR="009B3E73" w:rsidRPr="001446D5" w14:paraId="784278D6" w14:textId="77777777" w:rsidTr="006D1EAF">
        <w:trPr>
          <w:trHeight w:val="432"/>
        </w:trPr>
        <w:tc>
          <w:tcPr>
            <w:tcW w:w="1080" w:type="dxa"/>
            <w:shd w:val="clear" w:color="auto" w:fill="D9D9D9" w:themeFill="background1" w:themeFillShade="D9"/>
            <w:vAlign w:val="center"/>
          </w:tcPr>
          <w:p w14:paraId="217893DE" w14:textId="77777777" w:rsidR="009B3E73" w:rsidRPr="001446D5" w:rsidRDefault="00DF0C2F" w:rsidP="00C40CB7">
            <w:pPr>
              <w:keepNext/>
              <w:jc w:val="center"/>
            </w:pPr>
            <w:r>
              <w:t>A</w:t>
            </w:r>
            <w:r w:rsidR="009B3E73" w:rsidRPr="001446D5">
              <w:t>ny</w:t>
            </w:r>
          </w:p>
        </w:tc>
        <w:tc>
          <w:tcPr>
            <w:tcW w:w="1080" w:type="dxa"/>
            <w:vAlign w:val="center"/>
          </w:tcPr>
          <w:p w14:paraId="29CD7FCB" w14:textId="77777777" w:rsidR="009B3E73" w:rsidRPr="001446D5" w:rsidRDefault="00DF0C2F" w:rsidP="00C40CB7">
            <w:pPr>
              <w:keepNext/>
              <w:jc w:val="center"/>
            </w:pPr>
            <w:r>
              <w:t>A</w:t>
            </w:r>
            <w:r w:rsidR="009B3E73">
              <w:t>ny</w:t>
            </w:r>
          </w:p>
        </w:tc>
        <w:tc>
          <w:tcPr>
            <w:tcW w:w="1080" w:type="dxa"/>
            <w:vAlign w:val="center"/>
          </w:tcPr>
          <w:p w14:paraId="4BAC67E9" w14:textId="77777777" w:rsidR="009B3E73" w:rsidRPr="001446D5" w:rsidRDefault="00DF0C2F" w:rsidP="00C40CB7">
            <w:pPr>
              <w:keepNext/>
              <w:jc w:val="center"/>
            </w:pPr>
            <w:r>
              <w:t>A</w:t>
            </w:r>
            <w:r w:rsidR="009B3E73">
              <w:t>ny</w:t>
            </w:r>
          </w:p>
        </w:tc>
        <w:tc>
          <w:tcPr>
            <w:tcW w:w="1080" w:type="dxa"/>
            <w:vAlign w:val="center"/>
          </w:tcPr>
          <w:p w14:paraId="301B3554" w14:textId="77777777" w:rsidR="009B3E73" w:rsidRPr="001446D5" w:rsidRDefault="00DF0C2F" w:rsidP="00C40CB7">
            <w:pPr>
              <w:keepNext/>
              <w:jc w:val="center"/>
            </w:pPr>
            <w:r>
              <w:t>A</w:t>
            </w:r>
            <w:r w:rsidR="009B3E73">
              <w:t>ny</w:t>
            </w:r>
          </w:p>
        </w:tc>
        <w:tc>
          <w:tcPr>
            <w:tcW w:w="1080" w:type="dxa"/>
            <w:vAlign w:val="center"/>
          </w:tcPr>
          <w:p w14:paraId="1ED9AFA2" w14:textId="77777777" w:rsidR="009B3E73" w:rsidRPr="001446D5" w:rsidRDefault="00DF0C2F" w:rsidP="00C40CB7">
            <w:pPr>
              <w:keepNext/>
              <w:jc w:val="center"/>
            </w:pPr>
            <w:r>
              <w:t>S</w:t>
            </w:r>
            <w:r w:rsidR="00D61669">
              <w:t>tring</w:t>
            </w:r>
          </w:p>
        </w:tc>
        <w:tc>
          <w:tcPr>
            <w:tcW w:w="1080" w:type="dxa"/>
            <w:vAlign w:val="center"/>
          </w:tcPr>
          <w:p w14:paraId="2033A4B5" w14:textId="77777777" w:rsidR="009B3E73" w:rsidRPr="001446D5" w:rsidRDefault="00DF0C2F" w:rsidP="00C40CB7">
            <w:pPr>
              <w:keepNext/>
              <w:jc w:val="center"/>
            </w:pPr>
            <w:r>
              <w:t>A</w:t>
            </w:r>
            <w:r w:rsidR="009B3E73">
              <w:t>ny</w:t>
            </w:r>
          </w:p>
        </w:tc>
      </w:tr>
      <w:tr w:rsidR="009B3E73" w:rsidRPr="001446D5" w14:paraId="63CE43F8" w14:textId="77777777" w:rsidTr="006D1EAF">
        <w:trPr>
          <w:trHeight w:val="432"/>
        </w:trPr>
        <w:tc>
          <w:tcPr>
            <w:tcW w:w="1080" w:type="dxa"/>
            <w:shd w:val="clear" w:color="auto" w:fill="D9D9D9" w:themeFill="background1" w:themeFillShade="D9"/>
            <w:vAlign w:val="center"/>
          </w:tcPr>
          <w:p w14:paraId="292295B7" w14:textId="77777777" w:rsidR="009B3E73" w:rsidRPr="001446D5" w:rsidRDefault="00DF0C2F" w:rsidP="00C40CB7">
            <w:pPr>
              <w:keepNext/>
              <w:jc w:val="center"/>
            </w:pPr>
            <w:r>
              <w:t>Boolean</w:t>
            </w:r>
          </w:p>
        </w:tc>
        <w:tc>
          <w:tcPr>
            <w:tcW w:w="1080" w:type="dxa"/>
            <w:vAlign w:val="center"/>
          </w:tcPr>
          <w:p w14:paraId="2ED65D95"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14:paraId="70D0D745" w14:textId="77777777" w:rsidR="009B3E73" w:rsidRPr="001446D5" w:rsidRDefault="009B3E73" w:rsidP="00C40CB7">
            <w:pPr>
              <w:keepNext/>
              <w:jc w:val="center"/>
            </w:pPr>
          </w:p>
        </w:tc>
        <w:tc>
          <w:tcPr>
            <w:tcW w:w="1080" w:type="dxa"/>
            <w:shd w:val="clear" w:color="auto" w:fill="F2F2F2" w:themeFill="background1" w:themeFillShade="F2"/>
            <w:vAlign w:val="center"/>
          </w:tcPr>
          <w:p w14:paraId="16DF7079" w14:textId="77777777" w:rsidR="009B3E73" w:rsidRPr="001446D5" w:rsidRDefault="009B3E73" w:rsidP="00C40CB7">
            <w:pPr>
              <w:keepNext/>
              <w:jc w:val="center"/>
            </w:pPr>
          </w:p>
        </w:tc>
        <w:tc>
          <w:tcPr>
            <w:tcW w:w="1080" w:type="dxa"/>
            <w:vAlign w:val="center"/>
          </w:tcPr>
          <w:p w14:paraId="14EA95EC"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14:paraId="0686288C" w14:textId="77777777" w:rsidR="009B3E73" w:rsidRPr="001446D5" w:rsidRDefault="009B3E73" w:rsidP="00C40CB7">
            <w:pPr>
              <w:keepNext/>
              <w:jc w:val="center"/>
            </w:pPr>
          </w:p>
        </w:tc>
      </w:tr>
      <w:tr w:rsidR="009B3E73" w:rsidRPr="001446D5" w14:paraId="0164F3D7" w14:textId="77777777" w:rsidTr="006D1EAF">
        <w:trPr>
          <w:trHeight w:val="432"/>
        </w:trPr>
        <w:tc>
          <w:tcPr>
            <w:tcW w:w="1080" w:type="dxa"/>
            <w:shd w:val="clear" w:color="auto" w:fill="D9D9D9" w:themeFill="background1" w:themeFillShade="D9"/>
            <w:vAlign w:val="center"/>
          </w:tcPr>
          <w:p w14:paraId="7B127B60" w14:textId="77777777" w:rsidR="009B3E73" w:rsidRPr="001446D5" w:rsidRDefault="00DF0C2F" w:rsidP="00C40CB7">
            <w:pPr>
              <w:keepNext/>
              <w:jc w:val="center"/>
            </w:pPr>
            <w:r w:rsidRPr="001446D5">
              <w:t>N</w:t>
            </w:r>
            <w:r w:rsidR="009B3E73" w:rsidRPr="001446D5">
              <w:t>umber</w:t>
            </w:r>
          </w:p>
        </w:tc>
        <w:tc>
          <w:tcPr>
            <w:tcW w:w="1080" w:type="dxa"/>
            <w:shd w:val="clear" w:color="auto" w:fill="FFFFFF" w:themeFill="background1"/>
            <w:vAlign w:val="center"/>
          </w:tcPr>
          <w:p w14:paraId="0F13FC80"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14:paraId="0CCA8043" w14:textId="77777777" w:rsidR="009B3E73" w:rsidRPr="001446D5" w:rsidRDefault="009B3E73" w:rsidP="00C40CB7">
            <w:pPr>
              <w:keepNext/>
              <w:jc w:val="center"/>
            </w:pPr>
          </w:p>
        </w:tc>
        <w:tc>
          <w:tcPr>
            <w:tcW w:w="1080" w:type="dxa"/>
            <w:vAlign w:val="center"/>
          </w:tcPr>
          <w:p w14:paraId="4FA741F0" w14:textId="77777777" w:rsidR="009B3E73" w:rsidRPr="001446D5" w:rsidRDefault="00DF0C2F" w:rsidP="00C40CB7">
            <w:pPr>
              <w:keepNext/>
              <w:jc w:val="center"/>
            </w:pPr>
            <w:r>
              <w:t>N</w:t>
            </w:r>
            <w:r w:rsidR="009B3E73">
              <w:t>umber</w:t>
            </w:r>
          </w:p>
        </w:tc>
        <w:tc>
          <w:tcPr>
            <w:tcW w:w="1080" w:type="dxa"/>
            <w:vAlign w:val="center"/>
          </w:tcPr>
          <w:p w14:paraId="5E99657C"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14:paraId="3DD722F5" w14:textId="77777777" w:rsidR="009B3E73" w:rsidRPr="001446D5" w:rsidRDefault="009B3E73" w:rsidP="00C40CB7">
            <w:pPr>
              <w:keepNext/>
              <w:jc w:val="center"/>
            </w:pPr>
          </w:p>
        </w:tc>
      </w:tr>
      <w:tr w:rsidR="009B3E73" w:rsidRPr="001446D5" w14:paraId="11572D19" w14:textId="77777777" w:rsidTr="006D1EAF">
        <w:trPr>
          <w:trHeight w:val="432"/>
        </w:trPr>
        <w:tc>
          <w:tcPr>
            <w:tcW w:w="1080" w:type="dxa"/>
            <w:shd w:val="clear" w:color="auto" w:fill="D9D9D9" w:themeFill="background1" w:themeFillShade="D9"/>
            <w:vAlign w:val="center"/>
          </w:tcPr>
          <w:p w14:paraId="18EB22A0" w14:textId="77777777" w:rsidR="009B3E73" w:rsidRPr="001446D5" w:rsidRDefault="00DF0C2F" w:rsidP="00C40CB7">
            <w:pPr>
              <w:keepNext/>
              <w:jc w:val="center"/>
            </w:pPr>
            <w:r w:rsidRPr="001446D5">
              <w:t>S</w:t>
            </w:r>
            <w:r w:rsidR="009B3E73" w:rsidRPr="001446D5">
              <w:t>tring</w:t>
            </w:r>
          </w:p>
        </w:tc>
        <w:tc>
          <w:tcPr>
            <w:tcW w:w="1080" w:type="dxa"/>
            <w:vAlign w:val="center"/>
          </w:tcPr>
          <w:p w14:paraId="0F9C0B5A" w14:textId="77777777" w:rsidR="009B3E73" w:rsidRPr="001446D5" w:rsidRDefault="00DF0C2F" w:rsidP="00C40CB7">
            <w:pPr>
              <w:keepNext/>
              <w:jc w:val="center"/>
            </w:pPr>
            <w:r>
              <w:t>S</w:t>
            </w:r>
            <w:r w:rsidR="00D61669">
              <w:t>tring</w:t>
            </w:r>
          </w:p>
        </w:tc>
        <w:tc>
          <w:tcPr>
            <w:tcW w:w="1080" w:type="dxa"/>
            <w:vAlign w:val="center"/>
          </w:tcPr>
          <w:p w14:paraId="706C35A6" w14:textId="77777777" w:rsidR="009B3E73" w:rsidRPr="001446D5" w:rsidRDefault="00DF0C2F" w:rsidP="00C40CB7">
            <w:pPr>
              <w:keepNext/>
              <w:jc w:val="center"/>
            </w:pPr>
            <w:r>
              <w:t>S</w:t>
            </w:r>
            <w:r w:rsidR="009B3E73">
              <w:t>tring</w:t>
            </w:r>
          </w:p>
        </w:tc>
        <w:tc>
          <w:tcPr>
            <w:tcW w:w="1080" w:type="dxa"/>
            <w:vAlign w:val="center"/>
          </w:tcPr>
          <w:p w14:paraId="02532179" w14:textId="77777777" w:rsidR="009B3E73" w:rsidRPr="001446D5" w:rsidRDefault="00DF0C2F" w:rsidP="00C40CB7">
            <w:pPr>
              <w:keepNext/>
              <w:jc w:val="center"/>
            </w:pPr>
            <w:r>
              <w:t>S</w:t>
            </w:r>
            <w:r w:rsidR="009B3E73">
              <w:t>tring</w:t>
            </w:r>
          </w:p>
        </w:tc>
        <w:tc>
          <w:tcPr>
            <w:tcW w:w="1080" w:type="dxa"/>
            <w:vAlign w:val="center"/>
          </w:tcPr>
          <w:p w14:paraId="4A37D9ED" w14:textId="77777777" w:rsidR="009B3E73" w:rsidRPr="001446D5" w:rsidRDefault="00DF0C2F" w:rsidP="00C40CB7">
            <w:pPr>
              <w:keepNext/>
              <w:jc w:val="center"/>
            </w:pPr>
            <w:r>
              <w:t>S</w:t>
            </w:r>
            <w:r w:rsidR="009B3E73">
              <w:t>tring</w:t>
            </w:r>
          </w:p>
        </w:tc>
        <w:tc>
          <w:tcPr>
            <w:tcW w:w="1080" w:type="dxa"/>
            <w:vAlign w:val="center"/>
          </w:tcPr>
          <w:p w14:paraId="5BB03110" w14:textId="77777777" w:rsidR="009B3E73" w:rsidRPr="001446D5" w:rsidRDefault="00DF0C2F" w:rsidP="00C40CB7">
            <w:pPr>
              <w:keepNext/>
              <w:jc w:val="center"/>
            </w:pPr>
            <w:r>
              <w:t>S</w:t>
            </w:r>
            <w:r w:rsidR="009B3E73">
              <w:t>tring</w:t>
            </w:r>
          </w:p>
        </w:tc>
      </w:tr>
      <w:tr w:rsidR="009B3E73" w:rsidRPr="001446D5" w14:paraId="2E4B8C03" w14:textId="77777777" w:rsidTr="006D1EAF">
        <w:trPr>
          <w:trHeight w:val="432"/>
        </w:trPr>
        <w:tc>
          <w:tcPr>
            <w:tcW w:w="1080" w:type="dxa"/>
            <w:shd w:val="clear" w:color="auto" w:fill="D9D9D9" w:themeFill="background1" w:themeFillShade="D9"/>
            <w:vAlign w:val="center"/>
          </w:tcPr>
          <w:p w14:paraId="5869DC57" w14:textId="3161E246" w:rsidR="009B3E73" w:rsidRPr="001446D5" w:rsidRDefault="00DF0C2F" w:rsidP="00C40CB7">
            <w:pPr>
              <w:keepNext/>
              <w:jc w:val="center"/>
            </w:pPr>
            <w:del w:id="1529" w:author="Anders Hejlsberg" w:date="2014-11-01T15:43:00Z">
              <w:r w:rsidRPr="001446D5">
                <w:delText>O</w:delText>
              </w:r>
              <w:r w:rsidR="009B3E73" w:rsidRPr="001446D5">
                <w:delText>bject</w:delText>
              </w:r>
            </w:del>
            <w:ins w:id="1530" w:author="Anders Hejlsberg" w:date="2014-11-01T15:43:00Z">
              <w:r w:rsidRPr="001446D5">
                <w:t>O</w:t>
              </w:r>
              <w:r w:rsidR="00B90622">
                <w:t>ther</w:t>
              </w:r>
            </w:ins>
          </w:p>
        </w:tc>
        <w:tc>
          <w:tcPr>
            <w:tcW w:w="1080" w:type="dxa"/>
            <w:vAlign w:val="center"/>
          </w:tcPr>
          <w:p w14:paraId="7036E1A6"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14:paraId="047B9AAA" w14:textId="77777777" w:rsidR="009B3E73" w:rsidRPr="001446D5" w:rsidRDefault="009B3E73" w:rsidP="00C40CB7">
            <w:pPr>
              <w:keepNext/>
              <w:jc w:val="center"/>
            </w:pPr>
          </w:p>
        </w:tc>
        <w:tc>
          <w:tcPr>
            <w:tcW w:w="1080" w:type="dxa"/>
            <w:shd w:val="clear" w:color="auto" w:fill="F2F2F2" w:themeFill="background1" w:themeFillShade="F2"/>
            <w:vAlign w:val="center"/>
          </w:tcPr>
          <w:p w14:paraId="14E91AE4" w14:textId="77777777" w:rsidR="009B3E73" w:rsidRPr="001446D5" w:rsidRDefault="009B3E73" w:rsidP="00C40CB7">
            <w:pPr>
              <w:keepNext/>
              <w:jc w:val="center"/>
            </w:pPr>
          </w:p>
        </w:tc>
        <w:tc>
          <w:tcPr>
            <w:tcW w:w="1080" w:type="dxa"/>
            <w:vAlign w:val="center"/>
          </w:tcPr>
          <w:p w14:paraId="4DB959F8"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14:paraId="5ABD6153" w14:textId="77777777" w:rsidR="009B3E73" w:rsidRPr="001446D5" w:rsidRDefault="009B3E73" w:rsidP="00C40CB7">
            <w:pPr>
              <w:keepNext/>
              <w:jc w:val="center"/>
            </w:pPr>
          </w:p>
        </w:tc>
      </w:tr>
    </w:tbl>
    <w:p w14:paraId="23472748" w14:textId="77777777" w:rsidR="0044410D" w:rsidRPr="0044410D" w:rsidRDefault="0044410D" w:rsidP="00CC556C">
      <w:pPr>
        <w:spacing w:after="0" w:line="240" w:lineRule="exact"/>
      </w:pPr>
    </w:p>
    <w:p w14:paraId="7BBAC6FA" w14:textId="77777777" w:rsidR="0044410D" w:rsidRPr="0044410D" w:rsidRDefault="00D61669" w:rsidP="00D61669">
      <w:r>
        <w:t xml:space="preserve">A value of </w:t>
      </w:r>
      <w:r w:rsidR="00B259F3">
        <w:t xml:space="preserve">any type can converted to </w:t>
      </w:r>
      <w:r w:rsidR="000F06E6">
        <w:t>the</w:t>
      </w:r>
      <w:r w:rsidR="00B259F3">
        <w:t xml:space="preserve"> S</w:t>
      </w:r>
      <w:r>
        <w:t xml:space="preserve">tring </w:t>
      </w:r>
      <w:r w:rsidR="000F06E6">
        <w:t xml:space="preserve">primitive type </w:t>
      </w:r>
      <w:r>
        <w:t>by adding an empty string:</w:t>
      </w:r>
    </w:p>
    <w:p w14:paraId="47704C25" w14:textId="77777777" w:rsidR="0044410D" w:rsidRPr="0044410D" w:rsidRDefault="00D61669" w:rsidP="00D61669">
      <w:pPr>
        <w:pStyle w:val="Code"/>
      </w:pPr>
      <w:r w:rsidRPr="003C06BA">
        <w:rPr>
          <w:color w:val="0000FF"/>
          <w:highlight w:val="white"/>
        </w:rPr>
        <w:t>function</w:t>
      </w:r>
      <w:r>
        <w:t xml:space="preserve"> getValue() { ... }</w:t>
      </w:r>
    </w:p>
    <w:p w14:paraId="3A2613DD" w14:textId="77777777" w:rsidR="0044410D" w:rsidRPr="0044410D" w:rsidRDefault="00D61669" w:rsidP="00D61669">
      <w:pPr>
        <w:pStyle w:val="Code"/>
      </w:pPr>
      <w:r w:rsidRPr="003C06BA">
        <w:rPr>
          <w:color w:val="0000FF"/>
          <w:highlight w:val="white"/>
        </w:rPr>
        <w:t>var</w:t>
      </w:r>
      <w:r>
        <w:t xml:space="preserve"> s = getValue() + </w:t>
      </w:r>
      <w:r w:rsidR="008F4735">
        <w:t>""</w:t>
      </w:r>
      <w:r>
        <w:t>;</w:t>
      </w:r>
    </w:p>
    <w:p w14:paraId="61D4D8C1" w14:textId="77777777" w:rsidR="0044410D" w:rsidRPr="0044410D" w:rsidRDefault="00D61669" w:rsidP="00310A86">
      <w:r>
        <w:t>The example above converts</w:t>
      </w:r>
      <w:r w:rsidR="00B259F3">
        <w:t xml:space="preserve"> the result of </w:t>
      </w:r>
      <w:r w:rsidR="008F4735">
        <w:t>'</w:t>
      </w:r>
      <w:r w:rsidR="00B259F3">
        <w:t>getVa</w:t>
      </w:r>
      <w:r w:rsidR="000F06E6">
        <w:t>lue()</w:t>
      </w:r>
      <w:r w:rsidR="008F4735">
        <w:t>'</w:t>
      </w:r>
      <w:r w:rsidR="000F06E6">
        <w:t xml:space="preserve"> to a string if it isn</w:t>
      </w:r>
      <w:r w:rsidR="008F4735">
        <w:t>'</w:t>
      </w:r>
      <w:r w:rsidR="000F06E6">
        <w:t>t a s</w:t>
      </w:r>
      <w:r>
        <w:t>tring alrea</w:t>
      </w:r>
      <w:r w:rsidR="00B259F3">
        <w:t xml:space="preserve">dy. The type inferred for </w:t>
      </w:r>
      <w:r w:rsidR="008F4735">
        <w:t>'</w:t>
      </w:r>
      <w:r w:rsidR="00B259F3">
        <w:t>s</w:t>
      </w:r>
      <w:r w:rsidR="008F4735">
        <w:t>'</w:t>
      </w:r>
      <w:r w:rsidR="00B259F3">
        <w:t xml:space="preserve"> is </w:t>
      </w:r>
      <w:r w:rsidR="000F06E6">
        <w:t xml:space="preserve">the </w:t>
      </w:r>
      <w:r w:rsidR="00B259F3">
        <w:t>S</w:t>
      </w:r>
      <w:r>
        <w:t xml:space="preserve">tring </w:t>
      </w:r>
      <w:r w:rsidR="000F06E6">
        <w:t xml:space="preserve">primitive type </w:t>
      </w:r>
      <w:r>
        <w:t xml:space="preserve">regardless of the return type of </w:t>
      </w:r>
      <w:r w:rsidR="008F4735">
        <w:t>'</w:t>
      </w:r>
      <w:r>
        <w:t>getValue</w:t>
      </w:r>
      <w:r w:rsidR="008F4735">
        <w:t>'</w:t>
      </w:r>
      <w:r>
        <w:t>.</w:t>
      </w:r>
    </w:p>
    <w:p w14:paraId="3D8C4B4A" w14:textId="77777777" w:rsidR="0044410D" w:rsidRPr="0044410D" w:rsidRDefault="009B3E73" w:rsidP="00310A86">
      <w:pPr>
        <w:pStyle w:val="Heading3"/>
      </w:pPr>
      <w:bookmarkStart w:id="1531" w:name="_Toc402619899"/>
      <w:bookmarkStart w:id="1532" w:name="_Toc401414084"/>
      <w:r>
        <w:t>The</w:t>
      </w:r>
      <w:r w:rsidR="00310A86">
        <w:t xml:space="preserve"> &lt;, &gt;, &lt;=, &gt;=, ==, !=, ===, and !== operators</w:t>
      </w:r>
      <w:bookmarkEnd w:id="1531"/>
      <w:bookmarkEnd w:id="1532"/>
    </w:p>
    <w:p w14:paraId="4A31344B" w14:textId="51DF84CE" w:rsidR="00124B3C" w:rsidRPr="00124B3C" w:rsidRDefault="007F3AF6" w:rsidP="00124B3C">
      <w:r>
        <w:t xml:space="preserve">These operators require one </w:t>
      </w:r>
      <w:ins w:id="1533" w:author="Anders Hejlsberg" w:date="2014-11-01T15:43:00Z">
        <w:r w:rsidR="006E49E1">
          <w:t xml:space="preserve">or both of the </w:t>
        </w:r>
      </w:ins>
      <w:r>
        <w:t xml:space="preserve">operand </w:t>
      </w:r>
      <w:del w:id="1534" w:author="Anders Hejlsberg" w:date="2014-11-01T15:43:00Z">
        <w:r>
          <w:delText>type</w:delText>
        </w:r>
      </w:del>
      <w:ins w:id="1535" w:author="Anders Hejlsberg" w:date="2014-11-01T15:43:00Z">
        <w:r>
          <w:t>type</w:t>
        </w:r>
        <w:r w:rsidR="006E49E1">
          <w:t>s</w:t>
        </w:r>
      </w:ins>
      <w:r>
        <w:t xml:space="preserve"> to be </w:t>
      </w:r>
      <w:del w:id="1536" w:author="Anders Hejlsberg" w:date="2014-11-01T15:43:00Z">
        <w:r w:rsidR="00C13150">
          <w:delText>identical</w:delText>
        </w:r>
      </w:del>
      <w:ins w:id="1537" w:author="Anders Hejlsberg" w:date="2014-11-01T15:43:00Z">
        <w:r w:rsidR="006E49E1">
          <w:t>assignable</w:t>
        </w:r>
      </w:ins>
      <w:r w:rsidR="006E49E1">
        <w:t xml:space="preserve"> to</w:t>
      </w:r>
      <w:r>
        <w:t xml:space="preserve"> </w:t>
      </w:r>
      <w:del w:id="1538" w:author="Anders Hejlsberg" w:date="2014-11-01T15:43:00Z">
        <w:r w:rsidR="00C13150">
          <w:delText xml:space="preserve">or </w:delText>
        </w:r>
        <w:r>
          <w:delText xml:space="preserve">a subtype of </w:delText>
        </w:r>
      </w:del>
      <w:r>
        <w:t>the other</w:t>
      </w:r>
      <w:del w:id="1539" w:author="Anders Hejlsberg" w:date="2014-11-01T15:43:00Z">
        <w:r>
          <w:delText xml:space="preserve"> operand type</w:delText>
        </w:r>
      </w:del>
      <w:r>
        <w:t>.</w:t>
      </w:r>
      <w:r w:rsidR="00C13150">
        <w:t xml:space="preserve"> </w:t>
      </w:r>
      <w:r w:rsidR="004F5F60">
        <w:t>T</w:t>
      </w:r>
      <w:r w:rsidR="00C13150">
        <w:t xml:space="preserve">he result is </w:t>
      </w:r>
      <w:r w:rsidR="004F5F60">
        <w:t xml:space="preserve">always </w:t>
      </w:r>
      <w:r w:rsidR="00C13150">
        <w:t xml:space="preserve">of </w:t>
      </w:r>
      <w:r w:rsidR="00045580">
        <w:t>the</w:t>
      </w:r>
      <w:r w:rsidR="00C13150">
        <w:t xml:space="preserve"> </w:t>
      </w:r>
      <w:r w:rsidR="00207E83">
        <w:t>Boolean</w:t>
      </w:r>
      <w:r w:rsidR="00045580" w:rsidRPr="00045580">
        <w:t xml:space="preserve"> </w:t>
      </w:r>
      <w:r w:rsidR="00045580">
        <w:t>primitive type</w:t>
      </w:r>
      <w:r w:rsidR="00C13150">
        <w:t>.</w:t>
      </w:r>
    </w:p>
    <w:tbl>
      <w:tblPr>
        <w:tblStyle w:val="TableGrid"/>
        <w:tblW w:w="0" w:type="auto"/>
        <w:tblInd w:w="720" w:type="dxa"/>
        <w:tblLook w:val="04A0" w:firstRow="1" w:lastRow="0" w:firstColumn="1" w:lastColumn="0" w:noHBand="0" w:noVBand="1"/>
      </w:tblPr>
      <w:tblGrid>
        <w:gridCol w:w="1304"/>
        <w:gridCol w:w="1080"/>
        <w:gridCol w:w="1080"/>
        <w:gridCol w:w="1080"/>
        <w:gridCol w:w="1080"/>
        <w:gridCol w:w="1304"/>
      </w:tblGrid>
      <w:tr w:rsidR="00310A86" w:rsidRPr="001446D5" w14:paraId="7FA72F1A" w14:textId="77777777" w:rsidTr="006D1EAF">
        <w:trPr>
          <w:trHeight w:val="432"/>
        </w:trPr>
        <w:tc>
          <w:tcPr>
            <w:tcW w:w="1080" w:type="dxa"/>
            <w:shd w:val="clear" w:color="auto" w:fill="D9D9D9" w:themeFill="background1" w:themeFillShade="D9"/>
            <w:vAlign w:val="center"/>
          </w:tcPr>
          <w:p w14:paraId="5CAFF5FD" w14:textId="77777777" w:rsidR="00310A86" w:rsidRPr="003C0E09" w:rsidRDefault="00310A86" w:rsidP="00C40CB7">
            <w:pPr>
              <w:keepNext/>
              <w:jc w:val="center"/>
            </w:pPr>
          </w:p>
        </w:tc>
        <w:tc>
          <w:tcPr>
            <w:tcW w:w="1080" w:type="dxa"/>
            <w:shd w:val="clear" w:color="auto" w:fill="D9D9D9" w:themeFill="background1" w:themeFillShade="D9"/>
            <w:vAlign w:val="center"/>
          </w:tcPr>
          <w:p w14:paraId="657CD575" w14:textId="77777777" w:rsidR="00310A86" w:rsidRPr="001446D5" w:rsidRDefault="00D65E99" w:rsidP="00C40CB7">
            <w:pPr>
              <w:keepNext/>
              <w:jc w:val="center"/>
            </w:pPr>
            <w:r w:rsidRPr="001446D5">
              <w:t>A</w:t>
            </w:r>
            <w:r w:rsidR="00310A86" w:rsidRPr="001446D5">
              <w:t>ny</w:t>
            </w:r>
          </w:p>
        </w:tc>
        <w:tc>
          <w:tcPr>
            <w:tcW w:w="1080" w:type="dxa"/>
            <w:shd w:val="clear" w:color="auto" w:fill="D9D9D9" w:themeFill="background1" w:themeFillShade="D9"/>
            <w:vAlign w:val="center"/>
          </w:tcPr>
          <w:p w14:paraId="0115CE96" w14:textId="77777777" w:rsidR="00310A86" w:rsidRPr="001446D5" w:rsidRDefault="00D65E99" w:rsidP="00C40CB7">
            <w:pPr>
              <w:keepNext/>
              <w:jc w:val="center"/>
            </w:pPr>
            <w:r>
              <w:t>Boolean</w:t>
            </w:r>
          </w:p>
        </w:tc>
        <w:tc>
          <w:tcPr>
            <w:tcW w:w="1080" w:type="dxa"/>
            <w:shd w:val="clear" w:color="auto" w:fill="D9D9D9" w:themeFill="background1" w:themeFillShade="D9"/>
            <w:vAlign w:val="center"/>
          </w:tcPr>
          <w:p w14:paraId="3CA3053E" w14:textId="77777777" w:rsidR="00310A86" w:rsidRPr="001446D5" w:rsidRDefault="00D65E99" w:rsidP="00C40CB7">
            <w:pPr>
              <w:keepNext/>
              <w:jc w:val="center"/>
            </w:pPr>
            <w:r w:rsidRPr="001446D5">
              <w:t>N</w:t>
            </w:r>
            <w:r w:rsidR="00310A86" w:rsidRPr="001446D5">
              <w:t>umber</w:t>
            </w:r>
          </w:p>
        </w:tc>
        <w:tc>
          <w:tcPr>
            <w:tcW w:w="1080" w:type="dxa"/>
            <w:shd w:val="clear" w:color="auto" w:fill="D9D9D9" w:themeFill="background1" w:themeFillShade="D9"/>
            <w:vAlign w:val="center"/>
          </w:tcPr>
          <w:p w14:paraId="550CF091" w14:textId="77777777" w:rsidR="00310A86" w:rsidRPr="001446D5" w:rsidRDefault="00D65E99" w:rsidP="00C40CB7">
            <w:pPr>
              <w:keepNext/>
              <w:jc w:val="center"/>
            </w:pPr>
            <w:r w:rsidRPr="001446D5">
              <w:t>S</w:t>
            </w:r>
            <w:r w:rsidR="00310A86" w:rsidRPr="001446D5">
              <w:t>tring</w:t>
            </w:r>
          </w:p>
        </w:tc>
        <w:tc>
          <w:tcPr>
            <w:tcW w:w="1080" w:type="dxa"/>
            <w:shd w:val="clear" w:color="auto" w:fill="D9D9D9" w:themeFill="background1" w:themeFillShade="D9"/>
            <w:vAlign w:val="center"/>
          </w:tcPr>
          <w:p w14:paraId="6C75D632" w14:textId="06F6AA35" w:rsidR="00310A86" w:rsidRPr="001446D5" w:rsidRDefault="00D65E99" w:rsidP="00C40CB7">
            <w:pPr>
              <w:keepNext/>
              <w:jc w:val="center"/>
            </w:pPr>
            <w:del w:id="1540" w:author="Anders Hejlsberg" w:date="2014-11-01T15:43:00Z">
              <w:r>
                <w:delText>O</w:delText>
              </w:r>
              <w:r w:rsidR="00310A86" w:rsidRPr="001446D5">
                <w:delText>bject</w:delText>
              </w:r>
            </w:del>
            <w:ins w:id="1541" w:author="Anders Hejlsberg" w:date="2014-11-01T15:43:00Z">
              <w:r>
                <w:t>O</w:t>
              </w:r>
              <w:r w:rsidR="00B90622">
                <w:t>ther</w:t>
              </w:r>
            </w:ins>
          </w:p>
        </w:tc>
      </w:tr>
      <w:tr w:rsidR="00310A86" w:rsidRPr="001446D5" w14:paraId="0DD8D6A3" w14:textId="77777777" w:rsidTr="006D1EAF">
        <w:trPr>
          <w:trHeight w:val="432"/>
        </w:trPr>
        <w:tc>
          <w:tcPr>
            <w:tcW w:w="1080" w:type="dxa"/>
            <w:shd w:val="clear" w:color="auto" w:fill="D9D9D9" w:themeFill="background1" w:themeFillShade="D9"/>
            <w:vAlign w:val="center"/>
          </w:tcPr>
          <w:p w14:paraId="4BC6EAB6" w14:textId="77777777" w:rsidR="00310A86" w:rsidRPr="001446D5" w:rsidRDefault="00D65E99" w:rsidP="00C40CB7">
            <w:pPr>
              <w:keepNext/>
              <w:jc w:val="center"/>
            </w:pPr>
            <w:r>
              <w:t>A</w:t>
            </w:r>
            <w:r w:rsidR="00310A86" w:rsidRPr="001446D5">
              <w:t>ny</w:t>
            </w:r>
          </w:p>
        </w:tc>
        <w:tc>
          <w:tcPr>
            <w:tcW w:w="1080" w:type="dxa"/>
            <w:vAlign w:val="center"/>
          </w:tcPr>
          <w:p w14:paraId="2927221C" w14:textId="77777777" w:rsidR="00310A86" w:rsidRPr="001446D5" w:rsidRDefault="00D65E99" w:rsidP="00C40CB7">
            <w:pPr>
              <w:keepNext/>
              <w:jc w:val="center"/>
            </w:pPr>
            <w:r>
              <w:t>Boolean</w:t>
            </w:r>
          </w:p>
        </w:tc>
        <w:tc>
          <w:tcPr>
            <w:tcW w:w="1080" w:type="dxa"/>
            <w:vAlign w:val="center"/>
          </w:tcPr>
          <w:p w14:paraId="5D54456A" w14:textId="77777777" w:rsidR="00310A86" w:rsidRPr="001446D5" w:rsidRDefault="00D65E99" w:rsidP="00C40CB7">
            <w:pPr>
              <w:keepNext/>
              <w:jc w:val="center"/>
            </w:pPr>
            <w:r>
              <w:t>Boolean</w:t>
            </w:r>
          </w:p>
        </w:tc>
        <w:tc>
          <w:tcPr>
            <w:tcW w:w="1080" w:type="dxa"/>
            <w:vAlign w:val="center"/>
          </w:tcPr>
          <w:p w14:paraId="04F7EB06" w14:textId="77777777" w:rsidR="00310A86" w:rsidRPr="001446D5" w:rsidRDefault="00D65E99" w:rsidP="00C40CB7">
            <w:pPr>
              <w:keepNext/>
              <w:jc w:val="center"/>
            </w:pPr>
            <w:r>
              <w:t>Boolean</w:t>
            </w:r>
          </w:p>
        </w:tc>
        <w:tc>
          <w:tcPr>
            <w:tcW w:w="1080" w:type="dxa"/>
            <w:vAlign w:val="center"/>
          </w:tcPr>
          <w:p w14:paraId="35FFEDCB" w14:textId="77777777" w:rsidR="00310A86" w:rsidRPr="001446D5" w:rsidRDefault="00D65E99" w:rsidP="00C40CB7">
            <w:pPr>
              <w:keepNext/>
              <w:jc w:val="center"/>
            </w:pPr>
            <w:r>
              <w:t>Boolean</w:t>
            </w:r>
          </w:p>
        </w:tc>
        <w:tc>
          <w:tcPr>
            <w:tcW w:w="1080" w:type="dxa"/>
            <w:vAlign w:val="center"/>
          </w:tcPr>
          <w:p w14:paraId="36524975" w14:textId="77777777" w:rsidR="00310A86" w:rsidRPr="001446D5" w:rsidRDefault="00D65E99" w:rsidP="00C40CB7">
            <w:pPr>
              <w:keepNext/>
              <w:jc w:val="center"/>
            </w:pPr>
            <w:r>
              <w:t>Boolean</w:t>
            </w:r>
          </w:p>
        </w:tc>
      </w:tr>
      <w:tr w:rsidR="00310A86" w:rsidRPr="001446D5" w14:paraId="4D77ADC6" w14:textId="77777777" w:rsidTr="006D1EAF">
        <w:trPr>
          <w:trHeight w:val="432"/>
        </w:trPr>
        <w:tc>
          <w:tcPr>
            <w:tcW w:w="1080" w:type="dxa"/>
            <w:shd w:val="clear" w:color="auto" w:fill="D9D9D9" w:themeFill="background1" w:themeFillShade="D9"/>
            <w:vAlign w:val="center"/>
          </w:tcPr>
          <w:p w14:paraId="52AEE97B" w14:textId="77777777" w:rsidR="00310A86" w:rsidRPr="001446D5" w:rsidRDefault="00D65E99" w:rsidP="00C40CB7">
            <w:pPr>
              <w:keepNext/>
              <w:jc w:val="center"/>
            </w:pPr>
            <w:r>
              <w:t>Boolean</w:t>
            </w:r>
          </w:p>
        </w:tc>
        <w:tc>
          <w:tcPr>
            <w:tcW w:w="1080" w:type="dxa"/>
            <w:vAlign w:val="center"/>
          </w:tcPr>
          <w:p w14:paraId="1B3FEB5A" w14:textId="77777777" w:rsidR="00310A86" w:rsidRPr="001446D5" w:rsidRDefault="00D65E99" w:rsidP="00C40CB7">
            <w:pPr>
              <w:keepNext/>
              <w:jc w:val="center"/>
            </w:pPr>
            <w:r>
              <w:t>Boolean</w:t>
            </w:r>
          </w:p>
        </w:tc>
        <w:tc>
          <w:tcPr>
            <w:tcW w:w="1080" w:type="dxa"/>
            <w:shd w:val="clear" w:color="auto" w:fill="FFFFFF" w:themeFill="background1"/>
            <w:vAlign w:val="center"/>
          </w:tcPr>
          <w:p w14:paraId="7E34A319"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4461FA41" w14:textId="77777777" w:rsidR="00310A86" w:rsidRPr="001446D5" w:rsidRDefault="00310A86" w:rsidP="00C40CB7">
            <w:pPr>
              <w:keepNext/>
              <w:jc w:val="center"/>
            </w:pPr>
          </w:p>
        </w:tc>
        <w:tc>
          <w:tcPr>
            <w:tcW w:w="1080" w:type="dxa"/>
            <w:shd w:val="clear" w:color="auto" w:fill="F2F2F2" w:themeFill="background1" w:themeFillShade="F2"/>
            <w:vAlign w:val="center"/>
          </w:tcPr>
          <w:p w14:paraId="7DCA7955" w14:textId="77777777" w:rsidR="00310A86" w:rsidRPr="001446D5" w:rsidRDefault="00310A86" w:rsidP="00C40CB7">
            <w:pPr>
              <w:keepNext/>
              <w:jc w:val="center"/>
            </w:pPr>
          </w:p>
        </w:tc>
        <w:tc>
          <w:tcPr>
            <w:tcW w:w="1080" w:type="dxa"/>
            <w:shd w:val="clear" w:color="auto" w:fill="F2F2F2" w:themeFill="background1" w:themeFillShade="F2"/>
            <w:vAlign w:val="center"/>
          </w:tcPr>
          <w:p w14:paraId="5B9DBD65" w14:textId="77777777" w:rsidR="00310A86" w:rsidRPr="001446D5" w:rsidRDefault="00310A86" w:rsidP="00C40CB7">
            <w:pPr>
              <w:keepNext/>
              <w:jc w:val="center"/>
            </w:pPr>
          </w:p>
        </w:tc>
      </w:tr>
      <w:tr w:rsidR="00310A86" w:rsidRPr="001446D5" w14:paraId="11AD0750" w14:textId="77777777" w:rsidTr="006D1EAF">
        <w:trPr>
          <w:trHeight w:val="432"/>
        </w:trPr>
        <w:tc>
          <w:tcPr>
            <w:tcW w:w="1080" w:type="dxa"/>
            <w:shd w:val="clear" w:color="auto" w:fill="D9D9D9" w:themeFill="background1" w:themeFillShade="D9"/>
            <w:vAlign w:val="center"/>
          </w:tcPr>
          <w:p w14:paraId="035255DB" w14:textId="77777777" w:rsidR="00310A86" w:rsidRPr="001446D5" w:rsidRDefault="00D65E99" w:rsidP="00C40CB7">
            <w:pPr>
              <w:keepNext/>
              <w:jc w:val="center"/>
            </w:pPr>
            <w:r w:rsidRPr="001446D5">
              <w:t>N</w:t>
            </w:r>
            <w:r w:rsidR="00310A86" w:rsidRPr="001446D5">
              <w:t>umber</w:t>
            </w:r>
          </w:p>
        </w:tc>
        <w:tc>
          <w:tcPr>
            <w:tcW w:w="1080" w:type="dxa"/>
            <w:shd w:val="clear" w:color="auto" w:fill="FFFFFF" w:themeFill="background1"/>
            <w:vAlign w:val="center"/>
          </w:tcPr>
          <w:p w14:paraId="08B46CA2"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0CB82D91" w14:textId="77777777" w:rsidR="00310A86" w:rsidRPr="001446D5" w:rsidRDefault="00310A86" w:rsidP="00C40CB7">
            <w:pPr>
              <w:keepNext/>
              <w:jc w:val="center"/>
            </w:pPr>
          </w:p>
        </w:tc>
        <w:tc>
          <w:tcPr>
            <w:tcW w:w="1080" w:type="dxa"/>
            <w:vAlign w:val="center"/>
          </w:tcPr>
          <w:p w14:paraId="10B8CC51"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1C82EFEF" w14:textId="77777777" w:rsidR="00310A86" w:rsidRPr="001446D5" w:rsidRDefault="00310A86" w:rsidP="00C40CB7">
            <w:pPr>
              <w:keepNext/>
              <w:jc w:val="center"/>
            </w:pPr>
          </w:p>
        </w:tc>
        <w:tc>
          <w:tcPr>
            <w:tcW w:w="1080" w:type="dxa"/>
            <w:shd w:val="clear" w:color="auto" w:fill="F2F2F2" w:themeFill="background1" w:themeFillShade="F2"/>
            <w:vAlign w:val="center"/>
          </w:tcPr>
          <w:p w14:paraId="663B72B9" w14:textId="77777777" w:rsidR="00310A86" w:rsidRPr="001446D5" w:rsidRDefault="00310A86" w:rsidP="00C40CB7">
            <w:pPr>
              <w:keepNext/>
              <w:jc w:val="center"/>
            </w:pPr>
          </w:p>
        </w:tc>
      </w:tr>
      <w:tr w:rsidR="00310A86" w:rsidRPr="001446D5" w14:paraId="4FE77E0F" w14:textId="77777777" w:rsidTr="006D1EAF">
        <w:trPr>
          <w:trHeight w:val="432"/>
        </w:trPr>
        <w:tc>
          <w:tcPr>
            <w:tcW w:w="1080" w:type="dxa"/>
            <w:shd w:val="clear" w:color="auto" w:fill="D9D9D9" w:themeFill="background1" w:themeFillShade="D9"/>
            <w:vAlign w:val="center"/>
          </w:tcPr>
          <w:p w14:paraId="35FE5551" w14:textId="77777777" w:rsidR="00310A86" w:rsidRPr="001446D5" w:rsidRDefault="00D65E99" w:rsidP="00C40CB7">
            <w:pPr>
              <w:keepNext/>
              <w:jc w:val="center"/>
            </w:pPr>
            <w:r w:rsidRPr="001446D5">
              <w:t>S</w:t>
            </w:r>
            <w:r w:rsidR="00310A86" w:rsidRPr="001446D5">
              <w:t>tring</w:t>
            </w:r>
          </w:p>
        </w:tc>
        <w:tc>
          <w:tcPr>
            <w:tcW w:w="1080" w:type="dxa"/>
            <w:vAlign w:val="center"/>
          </w:tcPr>
          <w:p w14:paraId="791BC250"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38FA789D" w14:textId="77777777" w:rsidR="00310A86" w:rsidRPr="001446D5" w:rsidRDefault="00310A86" w:rsidP="00C40CB7">
            <w:pPr>
              <w:keepNext/>
              <w:jc w:val="center"/>
            </w:pPr>
          </w:p>
        </w:tc>
        <w:tc>
          <w:tcPr>
            <w:tcW w:w="1080" w:type="dxa"/>
            <w:shd w:val="clear" w:color="auto" w:fill="F2F2F2" w:themeFill="background1" w:themeFillShade="F2"/>
            <w:vAlign w:val="center"/>
          </w:tcPr>
          <w:p w14:paraId="7BF1FB1E" w14:textId="77777777" w:rsidR="00310A86" w:rsidRPr="001446D5" w:rsidRDefault="00310A86" w:rsidP="00C40CB7">
            <w:pPr>
              <w:keepNext/>
              <w:jc w:val="center"/>
            </w:pPr>
          </w:p>
        </w:tc>
        <w:tc>
          <w:tcPr>
            <w:tcW w:w="1080" w:type="dxa"/>
            <w:vAlign w:val="center"/>
          </w:tcPr>
          <w:p w14:paraId="0D3BB72C"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46EEBD78" w14:textId="77777777" w:rsidR="00310A86" w:rsidRPr="001446D5" w:rsidRDefault="00310A86" w:rsidP="00C40CB7">
            <w:pPr>
              <w:keepNext/>
              <w:jc w:val="center"/>
            </w:pPr>
          </w:p>
        </w:tc>
      </w:tr>
      <w:tr w:rsidR="00310A86" w:rsidRPr="001446D5" w14:paraId="5F236CE5" w14:textId="77777777" w:rsidTr="006D1EAF">
        <w:trPr>
          <w:trHeight w:val="432"/>
        </w:trPr>
        <w:tc>
          <w:tcPr>
            <w:tcW w:w="1080" w:type="dxa"/>
            <w:shd w:val="clear" w:color="auto" w:fill="D9D9D9" w:themeFill="background1" w:themeFillShade="D9"/>
            <w:vAlign w:val="center"/>
          </w:tcPr>
          <w:p w14:paraId="7EDBDAA4" w14:textId="3FEC5ECA" w:rsidR="00310A86" w:rsidRPr="001446D5" w:rsidRDefault="00D65E99" w:rsidP="00C40CB7">
            <w:pPr>
              <w:keepNext/>
              <w:jc w:val="center"/>
            </w:pPr>
            <w:del w:id="1542" w:author="Anders Hejlsberg" w:date="2014-11-01T15:43:00Z">
              <w:r>
                <w:delText>O</w:delText>
              </w:r>
              <w:r w:rsidR="00310A86" w:rsidRPr="001446D5">
                <w:delText>bject</w:delText>
              </w:r>
            </w:del>
            <w:ins w:id="1543" w:author="Anders Hejlsberg" w:date="2014-11-01T15:43:00Z">
              <w:r>
                <w:t>O</w:t>
              </w:r>
              <w:r w:rsidR="00B90622">
                <w:t>ther</w:t>
              </w:r>
            </w:ins>
          </w:p>
        </w:tc>
        <w:tc>
          <w:tcPr>
            <w:tcW w:w="1080" w:type="dxa"/>
            <w:vAlign w:val="center"/>
          </w:tcPr>
          <w:p w14:paraId="535FB392"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
          <w:p w14:paraId="1978DAC2" w14:textId="77777777" w:rsidR="00310A86" w:rsidRPr="001446D5" w:rsidRDefault="00310A86" w:rsidP="00C40CB7">
            <w:pPr>
              <w:keepNext/>
              <w:jc w:val="center"/>
            </w:pPr>
          </w:p>
        </w:tc>
        <w:tc>
          <w:tcPr>
            <w:tcW w:w="1080" w:type="dxa"/>
            <w:shd w:val="clear" w:color="auto" w:fill="F2F2F2" w:themeFill="background1" w:themeFillShade="F2"/>
            <w:vAlign w:val="center"/>
          </w:tcPr>
          <w:p w14:paraId="4C6CFB79" w14:textId="77777777" w:rsidR="00310A86" w:rsidRPr="001446D5" w:rsidRDefault="00310A86" w:rsidP="00C40CB7">
            <w:pPr>
              <w:keepNext/>
              <w:jc w:val="center"/>
            </w:pPr>
          </w:p>
        </w:tc>
        <w:tc>
          <w:tcPr>
            <w:tcW w:w="1080" w:type="dxa"/>
            <w:shd w:val="clear" w:color="auto" w:fill="F2F2F2" w:themeFill="background1" w:themeFillShade="F2"/>
            <w:vAlign w:val="center"/>
          </w:tcPr>
          <w:p w14:paraId="0BF8373D" w14:textId="77777777" w:rsidR="00310A86" w:rsidRPr="001446D5" w:rsidRDefault="00310A86" w:rsidP="00C40CB7">
            <w:pPr>
              <w:keepNext/>
              <w:jc w:val="center"/>
            </w:pPr>
          </w:p>
        </w:tc>
        <w:tc>
          <w:tcPr>
            <w:tcW w:w="1080" w:type="dxa"/>
            <w:vAlign w:val="center"/>
          </w:tcPr>
          <w:p w14:paraId="4C6BD050" w14:textId="77777777" w:rsidR="00310A86" w:rsidRPr="00124B3C" w:rsidRDefault="00D65E99" w:rsidP="00C40CB7">
            <w:pPr>
              <w:keepNext/>
              <w:jc w:val="center"/>
              <w:rPr>
                <w:vertAlign w:val="superscript"/>
              </w:rPr>
            </w:pPr>
            <w:r>
              <w:t>Boolean</w:t>
            </w:r>
          </w:p>
        </w:tc>
      </w:tr>
    </w:tbl>
    <w:p w14:paraId="6D15733E" w14:textId="77777777" w:rsidR="0044410D" w:rsidRPr="0044410D" w:rsidRDefault="0044410D" w:rsidP="00310A86"/>
    <w:p w14:paraId="6AF2FA7F" w14:textId="77777777" w:rsidR="0044410D" w:rsidRPr="0044410D" w:rsidRDefault="00F524FA" w:rsidP="00F524FA">
      <w:pPr>
        <w:pStyle w:val="Heading3"/>
      </w:pPr>
      <w:bookmarkStart w:id="1544" w:name="_Toc402619900"/>
      <w:bookmarkStart w:id="1545" w:name="_Toc401414085"/>
      <w:r>
        <w:t>The instanceof operator</w:t>
      </w:r>
      <w:bookmarkEnd w:id="1544"/>
      <w:bookmarkEnd w:id="1545"/>
    </w:p>
    <w:p w14:paraId="0680C669" w14:textId="77777777" w:rsidR="0044410D" w:rsidRPr="0044410D" w:rsidRDefault="004022C3" w:rsidP="004022C3">
      <w:r>
        <w:t xml:space="preserve">The </w:t>
      </w:r>
      <w:r w:rsidRPr="00C23E8F">
        <w:rPr>
          <w:rStyle w:val="CodeFragment"/>
        </w:rPr>
        <w:t>instanceof</w:t>
      </w:r>
      <w:r>
        <w:t xml:space="preserve"> operator requires the left operand </w:t>
      </w:r>
      <w:r w:rsidR="009505B0">
        <w:t xml:space="preserve">to be of </w:t>
      </w:r>
      <w:r>
        <w:t xml:space="preserve">type </w:t>
      </w:r>
      <w:r w:rsidR="00463C6E">
        <w:t>A</w:t>
      </w:r>
      <w:r w:rsidR="00765DEA">
        <w:t xml:space="preserve">ny, </w:t>
      </w:r>
      <w:r>
        <w:t>an object type</w:t>
      </w:r>
      <w:r w:rsidR="00765DEA">
        <w:t>, or a type parameter type</w:t>
      </w:r>
      <w:r>
        <w:t xml:space="preserve">, and the right operand </w:t>
      </w:r>
      <w:r w:rsidR="00463C6E">
        <w:t>to be of type A</w:t>
      </w:r>
      <w:r w:rsidR="009505B0">
        <w:t>ny</w:t>
      </w:r>
      <w:r>
        <w:t xml:space="preserve"> or a subtype of the </w:t>
      </w:r>
      <w:r w:rsidR="008F4735">
        <w:t>'</w:t>
      </w:r>
      <w:r>
        <w:t>Function</w:t>
      </w:r>
      <w:r w:rsidR="008F4735">
        <w:t>'</w:t>
      </w:r>
      <w:r w:rsidR="00045580">
        <w:t xml:space="preserve"> interface type</w:t>
      </w:r>
      <w:r>
        <w:t xml:space="preserve">. </w:t>
      </w:r>
      <w:r w:rsidR="00517B96">
        <w:t>T</w:t>
      </w:r>
      <w:r w:rsidR="00355116">
        <w:t xml:space="preserve">he result is </w:t>
      </w:r>
      <w:r w:rsidR="00517B96">
        <w:t xml:space="preserve">always </w:t>
      </w:r>
      <w:r w:rsidR="00355116">
        <w:t xml:space="preserve">of </w:t>
      </w:r>
      <w:r w:rsidR="00045580">
        <w:t xml:space="preserve">the </w:t>
      </w:r>
      <w:r w:rsidR="00D65E99">
        <w:t>Boolean</w:t>
      </w:r>
      <w:r w:rsidR="00045580">
        <w:t xml:space="preserve"> primitive type</w:t>
      </w:r>
      <w:r w:rsidR="00355116">
        <w:t>.</w:t>
      </w:r>
    </w:p>
    <w:p w14:paraId="15486FC1" w14:textId="77777777" w:rsidR="0044410D" w:rsidRPr="0044410D" w:rsidRDefault="004022C3" w:rsidP="004022C3">
      <w:r>
        <w:t>Note that object type</w:t>
      </w:r>
      <w:r w:rsidR="00A42475">
        <w:t>s</w:t>
      </w:r>
      <w:r>
        <w:t xml:space="preserve"> containing one or more call or construct signatures </w:t>
      </w:r>
      <w:r w:rsidR="00A42475">
        <w:t>are</w:t>
      </w:r>
      <w:r>
        <w:t xml:space="preserve"> automatically subtype</w:t>
      </w:r>
      <w:r w:rsidR="00A42475">
        <w:t>s</w:t>
      </w:r>
      <w:r>
        <w:t xml:space="preserve"> of the </w:t>
      </w:r>
      <w:r w:rsidR="008F4735">
        <w:t>'</w:t>
      </w:r>
      <w:r>
        <w:t>Function</w:t>
      </w:r>
      <w:r w:rsidR="008F4735">
        <w:t>'</w:t>
      </w:r>
      <w:r w:rsidR="00045580">
        <w:t xml:space="preserve"> interface type</w:t>
      </w:r>
      <w:r>
        <w:t xml:space="preserve">, as described in section </w:t>
      </w:r>
      <w:r>
        <w:fldChar w:fldCharType="begin"/>
      </w:r>
      <w:r>
        <w:instrText xml:space="preserve"> REF _Ref325637319 \r \h </w:instrText>
      </w:r>
      <w:r>
        <w:fldChar w:fldCharType="separate"/>
      </w:r>
      <w:r w:rsidR="00B510EF">
        <w:t>3.3</w:t>
      </w:r>
      <w:r>
        <w:fldChar w:fldCharType="end"/>
      </w:r>
      <w:r>
        <w:t>.</w:t>
      </w:r>
    </w:p>
    <w:p w14:paraId="16F40F24" w14:textId="77777777" w:rsidR="0044410D" w:rsidRPr="0044410D" w:rsidRDefault="00F524FA" w:rsidP="00F524FA">
      <w:pPr>
        <w:pStyle w:val="Heading3"/>
      </w:pPr>
      <w:bookmarkStart w:id="1546" w:name="_Toc402619901"/>
      <w:bookmarkStart w:id="1547" w:name="_Toc401414086"/>
      <w:r>
        <w:lastRenderedPageBreak/>
        <w:t>The in operator</w:t>
      </w:r>
      <w:bookmarkEnd w:id="1546"/>
      <w:bookmarkEnd w:id="1547"/>
    </w:p>
    <w:p w14:paraId="2BF58B41" w14:textId="77777777" w:rsidR="0044410D" w:rsidRPr="0044410D" w:rsidRDefault="00355116" w:rsidP="00355116">
      <w:r>
        <w:t xml:space="preserve">The </w:t>
      </w:r>
      <w:r w:rsidRPr="00C23E8F">
        <w:rPr>
          <w:rStyle w:val="CodeFragment"/>
        </w:rPr>
        <w:t>in</w:t>
      </w:r>
      <w:r>
        <w:t xml:space="preserve"> operator requires </w:t>
      </w:r>
      <w:r w:rsidR="00064020">
        <w:t>the le</w:t>
      </w:r>
      <w:r w:rsidR="002F6CB8">
        <w:t xml:space="preserve">ft operand to be of type Any, </w:t>
      </w:r>
      <w:r w:rsidR="000F06E6">
        <w:t xml:space="preserve">the </w:t>
      </w:r>
      <w:r w:rsidR="00064020">
        <w:t>S</w:t>
      </w:r>
      <w:r>
        <w:t>tring</w:t>
      </w:r>
      <w:r w:rsidR="000F06E6" w:rsidRPr="000F06E6">
        <w:t xml:space="preserve"> </w:t>
      </w:r>
      <w:r w:rsidR="000F06E6">
        <w:t>primitive type</w:t>
      </w:r>
      <w:r w:rsidR="002F6CB8">
        <w:t>, or the Number primitive type</w:t>
      </w:r>
      <w:r>
        <w:t>, and t</w:t>
      </w:r>
      <w:r w:rsidR="00064020">
        <w:t>he right operand to be of type A</w:t>
      </w:r>
      <w:r w:rsidR="00765DEA">
        <w:t xml:space="preserve">ny, </w:t>
      </w:r>
      <w:r>
        <w:t>an object type</w:t>
      </w:r>
      <w:r w:rsidR="00765DEA">
        <w:t>, or a type parameter type</w:t>
      </w:r>
      <w:r>
        <w:t>.</w:t>
      </w:r>
      <w:r w:rsidR="00064020">
        <w:t xml:space="preserve"> T</w:t>
      </w:r>
      <w:r>
        <w:t xml:space="preserve">he result is </w:t>
      </w:r>
      <w:r w:rsidR="00064020">
        <w:t xml:space="preserve">always </w:t>
      </w:r>
      <w:r>
        <w:t xml:space="preserve">of </w:t>
      </w:r>
      <w:r w:rsidR="00045580">
        <w:t>the</w:t>
      </w:r>
      <w:r>
        <w:t xml:space="preserve"> </w:t>
      </w:r>
      <w:r w:rsidR="00D65E99">
        <w:t>Boolean</w:t>
      </w:r>
      <w:r w:rsidR="00045580" w:rsidRPr="00045580">
        <w:t xml:space="preserve"> </w:t>
      </w:r>
      <w:r w:rsidR="00045580">
        <w:t>primitive type</w:t>
      </w:r>
      <w:r>
        <w:t>.</w:t>
      </w:r>
    </w:p>
    <w:p w14:paraId="05EC18C7" w14:textId="77777777" w:rsidR="0044410D" w:rsidRPr="0044410D" w:rsidRDefault="00D647A7" w:rsidP="00D647A7">
      <w:pPr>
        <w:pStyle w:val="Heading3"/>
      </w:pPr>
      <w:bookmarkStart w:id="1548" w:name="_Toc402619902"/>
      <w:bookmarkStart w:id="1549" w:name="_Toc401414087"/>
      <w:r>
        <w:t>The &amp;&amp; operator</w:t>
      </w:r>
      <w:bookmarkEnd w:id="1548"/>
      <w:bookmarkEnd w:id="1549"/>
    </w:p>
    <w:p w14:paraId="4D7F4DCE" w14:textId="77777777" w:rsidR="00556A33" w:rsidRPr="00556A33" w:rsidRDefault="004840DA" w:rsidP="00556A33">
      <w:r>
        <w:t>The &amp;&amp; operator permits the operands to be of any type and produces a result of the same type as the second operand.</w:t>
      </w:r>
    </w:p>
    <w:tbl>
      <w:tblPr>
        <w:tblStyle w:val="TableGrid"/>
        <w:tblW w:w="0" w:type="auto"/>
        <w:tblInd w:w="720" w:type="dxa"/>
        <w:tblLook w:val="04A0" w:firstRow="1" w:lastRow="0" w:firstColumn="1" w:lastColumn="0" w:noHBand="0" w:noVBand="1"/>
      </w:tblPr>
      <w:tblGrid>
        <w:gridCol w:w="1304"/>
        <w:gridCol w:w="1080"/>
        <w:gridCol w:w="1080"/>
        <w:gridCol w:w="1080"/>
        <w:gridCol w:w="1080"/>
        <w:gridCol w:w="1304"/>
      </w:tblGrid>
      <w:tr w:rsidR="00D647A7" w:rsidRPr="001446D5" w14:paraId="280A971D" w14:textId="77777777" w:rsidTr="006D1EAF">
        <w:trPr>
          <w:trHeight w:val="432"/>
        </w:trPr>
        <w:tc>
          <w:tcPr>
            <w:tcW w:w="1080" w:type="dxa"/>
            <w:shd w:val="clear" w:color="auto" w:fill="D9D9D9" w:themeFill="background1" w:themeFillShade="D9"/>
            <w:vAlign w:val="center"/>
          </w:tcPr>
          <w:p w14:paraId="27D8A490" w14:textId="77777777" w:rsidR="00D647A7" w:rsidRPr="003C0E09" w:rsidRDefault="00D647A7" w:rsidP="00C40CB7">
            <w:pPr>
              <w:keepNext/>
              <w:jc w:val="center"/>
            </w:pPr>
          </w:p>
        </w:tc>
        <w:tc>
          <w:tcPr>
            <w:tcW w:w="1080" w:type="dxa"/>
            <w:shd w:val="clear" w:color="auto" w:fill="D9D9D9" w:themeFill="background1" w:themeFillShade="D9"/>
            <w:vAlign w:val="center"/>
          </w:tcPr>
          <w:p w14:paraId="3D2E0227" w14:textId="77777777" w:rsidR="00D647A7" w:rsidRPr="001446D5" w:rsidRDefault="003940D4" w:rsidP="00C40CB7">
            <w:pPr>
              <w:keepNext/>
              <w:jc w:val="center"/>
            </w:pPr>
            <w:r w:rsidRPr="001446D5">
              <w:t>A</w:t>
            </w:r>
            <w:r w:rsidR="00D647A7" w:rsidRPr="001446D5">
              <w:t>ny</w:t>
            </w:r>
          </w:p>
        </w:tc>
        <w:tc>
          <w:tcPr>
            <w:tcW w:w="1080" w:type="dxa"/>
            <w:shd w:val="clear" w:color="auto" w:fill="D9D9D9" w:themeFill="background1" w:themeFillShade="D9"/>
            <w:vAlign w:val="center"/>
          </w:tcPr>
          <w:p w14:paraId="291563D7" w14:textId="77777777" w:rsidR="00D647A7" w:rsidRPr="001446D5" w:rsidRDefault="00D65E99" w:rsidP="00C40CB7">
            <w:pPr>
              <w:keepNext/>
              <w:jc w:val="center"/>
            </w:pPr>
            <w:r>
              <w:t>Boolean</w:t>
            </w:r>
          </w:p>
        </w:tc>
        <w:tc>
          <w:tcPr>
            <w:tcW w:w="1080" w:type="dxa"/>
            <w:shd w:val="clear" w:color="auto" w:fill="D9D9D9" w:themeFill="background1" w:themeFillShade="D9"/>
            <w:vAlign w:val="center"/>
          </w:tcPr>
          <w:p w14:paraId="34A4087F" w14:textId="77777777" w:rsidR="00D647A7" w:rsidRPr="001446D5" w:rsidRDefault="003940D4" w:rsidP="00C40CB7">
            <w:pPr>
              <w:keepNext/>
              <w:jc w:val="center"/>
            </w:pPr>
            <w:r w:rsidRPr="001446D5">
              <w:t>N</w:t>
            </w:r>
            <w:r w:rsidR="00D647A7" w:rsidRPr="001446D5">
              <w:t>umber</w:t>
            </w:r>
          </w:p>
        </w:tc>
        <w:tc>
          <w:tcPr>
            <w:tcW w:w="1080" w:type="dxa"/>
            <w:shd w:val="clear" w:color="auto" w:fill="D9D9D9" w:themeFill="background1" w:themeFillShade="D9"/>
            <w:vAlign w:val="center"/>
          </w:tcPr>
          <w:p w14:paraId="13E6BE5D" w14:textId="77777777" w:rsidR="00D647A7" w:rsidRPr="001446D5" w:rsidRDefault="003940D4" w:rsidP="00C40CB7">
            <w:pPr>
              <w:keepNext/>
              <w:jc w:val="center"/>
            </w:pPr>
            <w:r w:rsidRPr="001446D5">
              <w:t>S</w:t>
            </w:r>
            <w:r w:rsidR="00D647A7" w:rsidRPr="001446D5">
              <w:t>tring</w:t>
            </w:r>
          </w:p>
        </w:tc>
        <w:tc>
          <w:tcPr>
            <w:tcW w:w="1080" w:type="dxa"/>
            <w:shd w:val="clear" w:color="auto" w:fill="D9D9D9" w:themeFill="background1" w:themeFillShade="D9"/>
            <w:vAlign w:val="center"/>
          </w:tcPr>
          <w:p w14:paraId="1621C18A" w14:textId="69FD3350" w:rsidR="00D647A7" w:rsidRPr="001446D5" w:rsidRDefault="003940D4" w:rsidP="00C40CB7">
            <w:pPr>
              <w:keepNext/>
              <w:jc w:val="center"/>
            </w:pPr>
            <w:del w:id="1550" w:author="Anders Hejlsberg" w:date="2014-11-01T15:43:00Z">
              <w:r>
                <w:delText>O</w:delText>
              </w:r>
              <w:r w:rsidR="00D647A7" w:rsidRPr="001446D5">
                <w:delText>bject</w:delText>
              </w:r>
            </w:del>
            <w:ins w:id="1551" w:author="Anders Hejlsberg" w:date="2014-11-01T15:43:00Z">
              <w:r>
                <w:t>O</w:t>
              </w:r>
              <w:r w:rsidR="00B90622">
                <w:t>ther</w:t>
              </w:r>
            </w:ins>
          </w:p>
        </w:tc>
      </w:tr>
      <w:tr w:rsidR="00D647A7" w:rsidRPr="001446D5" w14:paraId="0AE49610" w14:textId="77777777" w:rsidTr="006D1EAF">
        <w:trPr>
          <w:trHeight w:val="432"/>
        </w:trPr>
        <w:tc>
          <w:tcPr>
            <w:tcW w:w="1080" w:type="dxa"/>
            <w:shd w:val="clear" w:color="auto" w:fill="D9D9D9" w:themeFill="background1" w:themeFillShade="D9"/>
            <w:vAlign w:val="center"/>
          </w:tcPr>
          <w:p w14:paraId="3953EE0E" w14:textId="77777777" w:rsidR="00D647A7" w:rsidRPr="001446D5" w:rsidRDefault="003940D4" w:rsidP="00C40CB7">
            <w:pPr>
              <w:keepNext/>
              <w:jc w:val="center"/>
            </w:pPr>
            <w:r w:rsidRPr="001446D5">
              <w:t>A</w:t>
            </w:r>
            <w:r w:rsidR="00D647A7" w:rsidRPr="001446D5">
              <w:t>ny</w:t>
            </w:r>
          </w:p>
        </w:tc>
        <w:tc>
          <w:tcPr>
            <w:tcW w:w="1080" w:type="dxa"/>
            <w:vAlign w:val="center"/>
          </w:tcPr>
          <w:p w14:paraId="63E0639A" w14:textId="77777777" w:rsidR="00D647A7" w:rsidRPr="001446D5" w:rsidRDefault="003940D4" w:rsidP="00C40CB7">
            <w:pPr>
              <w:keepNext/>
              <w:jc w:val="center"/>
            </w:pPr>
            <w:r>
              <w:t>A</w:t>
            </w:r>
            <w:r w:rsidR="00D647A7">
              <w:t>ny</w:t>
            </w:r>
          </w:p>
        </w:tc>
        <w:tc>
          <w:tcPr>
            <w:tcW w:w="1080" w:type="dxa"/>
            <w:vAlign w:val="center"/>
          </w:tcPr>
          <w:p w14:paraId="325A06F4" w14:textId="77777777" w:rsidR="00D647A7" w:rsidRPr="001446D5" w:rsidRDefault="00D65E99" w:rsidP="00C40CB7">
            <w:pPr>
              <w:keepNext/>
              <w:jc w:val="center"/>
            </w:pPr>
            <w:r>
              <w:t>Boolean</w:t>
            </w:r>
          </w:p>
        </w:tc>
        <w:tc>
          <w:tcPr>
            <w:tcW w:w="1080" w:type="dxa"/>
            <w:vAlign w:val="center"/>
          </w:tcPr>
          <w:p w14:paraId="42C989B8" w14:textId="77777777" w:rsidR="00D647A7" w:rsidRPr="001446D5" w:rsidRDefault="003940D4" w:rsidP="00C40CB7">
            <w:pPr>
              <w:keepNext/>
              <w:jc w:val="center"/>
            </w:pPr>
            <w:r>
              <w:t>N</w:t>
            </w:r>
            <w:r w:rsidR="00D647A7">
              <w:t>umber</w:t>
            </w:r>
          </w:p>
        </w:tc>
        <w:tc>
          <w:tcPr>
            <w:tcW w:w="1080" w:type="dxa"/>
            <w:vAlign w:val="center"/>
          </w:tcPr>
          <w:p w14:paraId="48B531D5" w14:textId="77777777" w:rsidR="00D647A7" w:rsidRPr="001446D5" w:rsidRDefault="003940D4" w:rsidP="00C40CB7">
            <w:pPr>
              <w:keepNext/>
              <w:jc w:val="center"/>
            </w:pPr>
            <w:r>
              <w:t>S</w:t>
            </w:r>
            <w:r w:rsidR="00D647A7">
              <w:t>tring</w:t>
            </w:r>
          </w:p>
        </w:tc>
        <w:tc>
          <w:tcPr>
            <w:tcW w:w="1080" w:type="dxa"/>
            <w:vAlign w:val="center"/>
          </w:tcPr>
          <w:p w14:paraId="6A4597FC" w14:textId="31A66C4A" w:rsidR="00D647A7" w:rsidRPr="001446D5" w:rsidRDefault="003940D4" w:rsidP="00C40CB7">
            <w:pPr>
              <w:keepNext/>
              <w:jc w:val="center"/>
            </w:pPr>
            <w:del w:id="1552" w:author="Anders Hejlsberg" w:date="2014-11-01T15:43:00Z">
              <w:r>
                <w:delText>O</w:delText>
              </w:r>
              <w:r w:rsidR="00D647A7">
                <w:delText>bject</w:delText>
              </w:r>
            </w:del>
            <w:ins w:id="1553" w:author="Anders Hejlsberg" w:date="2014-11-01T15:43:00Z">
              <w:r>
                <w:t>O</w:t>
              </w:r>
              <w:r w:rsidR="00B90622">
                <w:t>ther</w:t>
              </w:r>
            </w:ins>
          </w:p>
        </w:tc>
      </w:tr>
      <w:tr w:rsidR="00D647A7" w:rsidRPr="001446D5" w14:paraId="72A767BD" w14:textId="77777777" w:rsidTr="006D1EAF">
        <w:trPr>
          <w:trHeight w:val="432"/>
        </w:trPr>
        <w:tc>
          <w:tcPr>
            <w:tcW w:w="1080" w:type="dxa"/>
            <w:shd w:val="clear" w:color="auto" w:fill="D9D9D9" w:themeFill="background1" w:themeFillShade="D9"/>
            <w:vAlign w:val="center"/>
          </w:tcPr>
          <w:p w14:paraId="7E5D8C6C" w14:textId="77777777" w:rsidR="00D647A7" w:rsidRPr="001446D5" w:rsidRDefault="00D65E99" w:rsidP="00C40CB7">
            <w:pPr>
              <w:keepNext/>
              <w:jc w:val="center"/>
            </w:pPr>
            <w:r>
              <w:t>Boolean</w:t>
            </w:r>
          </w:p>
        </w:tc>
        <w:tc>
          <w:tcPr>
            <w:tcW w:w="1080" w:type="dxa"/>
            <w:vAlign w:val="center"/>
          </w:tcPr>
          <w:p w14:paraId="65E0F64E" w14:textId="77777777" w:rsidR="00D647A7" w:rsidRPr="001446D5" w:rsidRDefault="003940D4" w:rsidP="00C40CB7">
            <w:pPr>
              <w:keepNext/>
              <w:jc w:val="center"/>
            </w:pPr>
            <w:r>
              <w:t>A</w:t>
            </w:r>
            <w:r w:rsidR="00D647A7">
              <w:t>ny</w:t>
            </w:r>
          </w:p>
        </w:tc>
        <w:tc>
          <w:tcPr>
            <w:tcW w:w="1080" w:type="dxa"/>
            <w:shd w:val="clear" w:color="auto" w:fill="FFFFFF" w:themeFill="background1"/>
            <w:vAlign w:val="center"/>
          </w:tcPr>
          <w:p w14:paraId="0255FDE9" w14:textId="77777777" w:rsidR="00D647A7" w:rsidRPr="001446D5" w:rsidRDefault="00D65E99" w:rsidP="00C40CB7">
            <w:pPr>
              <w:keepNext/>
              <w:jc w:val="center"/>
            </w:pPr>
            <w:r>
              <w:t>Boolean</w:t>
            </w:r>
          </w:p>
        </w:tc>
        <w:tc>
          <w:tcPr>
            <w:tcW w:w="1080" w:type="dxa"/>
            <w:vAlign w:val="center"/>
          </w:tcPr>
          <w:p w14:paraId="37FA7284" w14:textId="77777777" w:rsidR="00D647A7" w:rsidRPr="001446D5" w:rsidRDefault="003940D4" w:rsidP="00C40CB7">
            <w:pPr>
              <w:keepNext/>
              <w:jc w:val="center"/>
            </w:pPr>
            <w:r>
              <w:t>N</w:t>
            </w:r>
            <w:r w:rsidR="00D647A7">
              <w:t>umber</w:t>
            </w:r>
          </w:p>
        </w:tc>
        <w:tc>
          <w:tcPr>
            <w:tcW w:w="1080" w:type="dxa"/>
            <w:vAlign w:val="center"/>
          </w:tcPr>
          <w:p w14:paraId="1E080581" w14:textId="77777777" w:rsidR="00D647A7" w:rsidRPr="001446D5" w:rsidRDefault="003940D4" w:rsidP="00C40CB7">
            <w:pPr>
              <w:keepNext/>
              <w:jc w:val="center"/>
            </w:pPr>
            <w:r>
              <w:t>S</w:t>
            </w:r>
            <w:r w:rsidR="00D647A7">
              <w:t>tring</w:t>
            </w:r>
          </w:p>
        </w:tc>
        <w:tc>
          <w:tcPr>
            <w:tcW w:w="1080" w:type="dxa"/>
            <w:vAlign w:val="center"/>
          </w:tcPr>
          <w:p w14:paraId="34C7DE49" w14:textId="58951FC2" w:rsidR="00D647A7" w:rsidRPr="001446D5" w:rsidRDefault="003940D4" w:rsidP="00C40CB7">
            <w:pPr>
              <w:keepNext/>
              <w:jc w:val="center"/>
            </w:pPr>
            <w:del w:id="1554" w:author="Anders Hejlsberg" w:date="2014-11-01T15:43:00Z">
              <w:r>
                <w:delText>O</w:delText>
              </w:r>
              <w:r w:rsidR="00D647A7">
                <w:delText>bject</w:delText>
              </w:r>
            </w:del>
            <w:ins w:id="1555" w:author="Anders Hejlsberg" w:date="2014-11-01T15:43:00Z">
              <w:r>
                <w:t>O</w:t>
              </w:r>
              <w:r w:rsidR="00B90622">
                <w:t>ther</w:t>
              </w:r>
            </w:ins>
          </w:p>
        </w:tc>
      </w:tr>
      <w:tr w:rsidR="00D647A7" w:rsidRPr="001446D5" w14:paraId="67B45DB3" w14:textId="77777777" w:rsidTr="006D1EAF">
        <w:trPr>
          <w:trHeight w:val="432"/>
        </w:trPr>
        <w:tc>
          <w:tcPr>
            <w:tcW w:w="1080" w:type="dxa"/>
            <w:shd w:val="clear" w:color="auto" w:fill="D9D9D9" w:themeFill="background1" w:themeFillShade="D9"/>
            <w:vAlign w:val="center"/>
          </w:tcPr>
          <w:p w14:paraId="1B43B9F8" w14:textId="77777777" w:rsidR="00D647A7" w:rsidRPr="001446D5" w:rsidRDefault="003940D4" w:rsidP="00C40CB7">
            <w:pPr>
              <w:keepNext/>
              <w:jc w:val="center"/>
            </w:pPr>
            <w:r w:rsidRPr="001446D5">
              <w:t>N</w:t>
            </w:r>
            <w:r w:rsidR="00D647A7" w:rsidRPr="001446D5">
              <w:t>umber</w:t>
            </w:r>
          </w:p>
        </w:tc>
        <w:tc>
          <w:tcPr>
            <w:tcW w:w="1080" w:type="dxa"/>
            <w:shd w:val="clear" w:color="auto" w:fill="FFFFFF" w:themeFill="background1"/>
            <w:vAlign w:val="center"/>
          </w:tcPr>
          <w:p w14:paraId="10421FC3" w14:textId="77777777" w:rsidR="00D647A7" w:rsidRPr="001446D5" w:rsidRDefault="003940D4" w:rsidP="00C40CB7">
            <w:pPr>
              <w:keepNext/>
              <w:jc w:val="center"/>
            </w:pPr>
            <w:r>
              <w:t>A</w:t>
            </w:r>
            <w:r w:rsidR="00D647A7">
              <w:t>ny</w:t>
            </w:r>
          </w:p>
        </w:tc>
        <w:tc>
          <w:tcPr>
            <w:tcW w:w="1080" w:type="dxa"/>
            <w:vAlign w:val="center"/>
          </w:tcPr>
          <w:p w14:paraId="53C925F3" w14:textId="77777777" w:rsidR="00D647A7" w:rsidRPr="001446D5" w:rsidRDefault="00D65E99" w:rsidP="00C40CB7">
            <w:pPr>
              <w:keepNext/>
              <w:jc w:val="center"/>
            </w:pPr>
            <w:r>
              <w:t>Boolean</w:t>
            </w:r>
          </w:p>
        </w:tc>
        <w:tc>
          <w:tcPr>
            <w:tcW w:w="1080" w:type="dxa"/>
            <w:vAlign w:val="center"/>
          </w:tcPr>
          <w:p w14:paraId="66C1B843" w14:textId="77777777" w:rsidR="00D647A7" w:rsidRPr="001446D5" w:rsidRDefault="003940D4" w:rsidP="00C40CB7">
            <w:pPr>
              <w:keepNext/>
              <w:jc w:val="center"/>
            </w:pPr>
            <w:r>
              <w:t>N</w:t>
            </w:r>
            <w:r w:rsidR="00D647A7">
              <w:t>umber</w:t>
            </w:r>
          </w:p>
        </w:tc>
        <w:tc>
          <w:tcPr>
            <w:tcW w:w="1080" w:type="dxa"/>
            <w:vAlign w:val="center"/>
          </w:tcPr>
          <w:p w14:paraId="30C6CC24" w14:textId="77777777" w:rsidR="00D647A7" w:rsidRPr="001446D5" w:rsidRDefault="003940D4" w:rsidP="00C40CB7">
            <w:pPr>
              <w:keepNext/>
              <w:jc w:val="center"/>
            </w:pPr>
            <w:r>
              <w:t>S</w:t>
            </w:r>
            <w:r w:rsidR="00D647A7">
              <w:t>tring</w:t>
            </w:r>
          </w:p>
        </w:tc>
        <w:tc>
          <w:tcPr>
            <w:tcW w:w="1080" w:type="dxa"/>
            <w:vAlign w:val="center"/>
          </w:tcPr>
          <w:p w14:paraId="559246D6" w14:textId="6BF03D40" w:rsidR="00D647A7" w:rsidRPr="001446D5" w:rsidRDefault="003940D4" w:rsidP="00C40CB7">
            <w:pPr>
              <w:keepNext/>
              <w:jc w:val="center"/>
            </w:pPr>
            <w:del w:id="1556" w:author="Anders Hejlsberg" w:date="2014-11-01T15:43:00Z">
              <w:r>
                <w:delText>O</w:delText>
              </w:r>
              <w:r w:rsidR="00D647A7">
                <w:delText>bject</w:delText>
              </w:r>
            </w:del>
            <w:ins w:id="1557" w:author="Anders Hejlsberg" w:date="2014-11-01T15:43:00Z">
              <w:r>
                <w:t>O</w:t>
              </w:r>
              <w:r w:rsidR="00B90622">
                <w:t>ther</w:t>
              </w:r>
            </w:ins>
          </w:p>
        </w:tc>
      </w:tr>
      <w:tr w:rsidR="00D647A7" w:rsidRPr="001446D5" w14:paraId="4B3EA866" w14:textId="77777777" w:rsidTr="006D1EAF">
        <w:trPr>
          <w:trHeight w:val="432"/>
        </w:trPr>
        <w:tc>
          <w:tcPr>
            <w:tcW w:w="1080" w:type="dxa"/>
            <w:shd w:val="clear" w:color="auto" w:fill="D9D9D9" w:themeFill="background1" w:themeFillShade="D9"/>
            <w:vAlign w:val="center"/>
          </w:tcPr>
          <w:p w14:paraId="0D7B93B1" w14:textId="77777777" w:rsidR="00D647A7" w:rsidRPr="001446D5" w:rsidRDefault="003940D4" w:rsidP="00C40CB7">
            <w:pPr>
              <w:keepNext/>
              <w:jc w:val="center"/>
            </w:pPr>
            <w:r w:rsidRPr="001446D5">
              <w:t>S</w:t>
            </w:r>
            <w:r w:rsidR="00D647A7" w:rsidRPr="001446D5">
              <w:t>tring</w:t>
            </w:r>
          </w:p>
        </w:tc>
        <w:tc>
          <w:tcPr>
            <w:tcW w:w="1080" w:type="dxa"/>
            <w:vAlign w:val="center"/>
          </w:tcPr>
          <w:p w14:paraId="58DDA3D9" w14:textId="77777777" w:rsidR="00D647A7" w:rsidRPr="001446D5" w:rsidRDefault="003940D4" w:rsidP="00C40CB7">
            <w:pPr>
              <w:keepNext/>
              <w:jc w:val="center"/>
            </w:pPr>
            <w:r>
              <w:t>A</w:t>
            </w:r>
            <w:r w:rsidR="00D647A7">
              <w:t>ny</w:t>
            </w:r>
          </w:p>
        </w:tc>
        <w:tc>
          <w:tcPr>
            <w:tcW w:w="1080" w:type="dxa"/>
            <w:vAlign w:val="center"/>
          </w:tcPr>
          <w:p w14:paraId="49E39EAA" w14:textId="77777777" w:rsidR="00D647A7" w:rsidRPr="001446D5" w:rsidRDefault="00D65E99" w:rsidP="00C40CB7">
            <w:pPr>
              <w:keepNext/>
              <w:jc w:val="center"/>
            </w:pPr>
            <w:r>
              <w:t>Boolean</w:t>
            </w:r>
          </w:p>
        </w:tc>
        <w:tc>
          <w:tcPr>
            <w:tcW w:w="1080" w:type="dxa"/>
            <w:vAlign w:val="center"/>
          </w:tcPr>
          <w:p w14:paraId="3C4AA9A3" w14:textId="77777777" w:rsidR="00D647A7" w:rsidRPr="001446D5" w:rsidRDefault="003940D4" w:rsidP="00C40CB7">
            <w:pPr>
              <w:keepNext/>
              <w:jc w:val="center"/>
            </w:pPr>
            <w:r>
              <w:t>N</w:t>
            </w:r>
            <w:r w:rsidR="00D647A7">
              <w:t>umber</w:t>
            </w:r>
          </w:p>
        </w:tc>
        <w:tc>
          <w:tcPr>
            <w:tcW w:w="1080" w:type="dxa"/>
            <w:vAlign w:val="center"/>
          </w:tcPr>
          <w:p w14:paraId="175AAFCE" w14:textId="77777777" w:rsidR="00D647A7" w:rsidRPr="001446D5" w:rsidRDefault="003940D4" w:rsidP="00C40CB7">
            <w:pPr>
              <w:keepNext/>
              <w:jc w:val="center"/>
            </w:pPr>
            <w:r>
              <w:t>S</w:t>
            </w:r>
            <w:r w:rsidR="00D647A7">
              <w:t>tring</w:t>
            </w:r>
          </w:p>
        </w:tc>
        <w:tc>
          <w:tcPr>
            <w:tcW w:w="1080" w:type="dxa"/>
            <w:vAlign w:val="center"/>
          </w:tcPr>
          <w:p w14:paraId="0D17204B" w14:textId="7A6AB00A" w:rsidR="00D647A7" w:rsidRPr="001446D5" w:rsidRDefault="003940D4" w:rsidP="00C40CB7">
            <w:pPr>
              <w:keepNext/>
              <w:jc w:val="center"/>
            </w:pPr>
            <w:del w:id="1558" w:author="Anders Hejlsberg" w:date="2014-11-01T15:43:00Z">
              <w:r>
                <w:delText>O</w:delText>
              </w:r>
              <w:r w:rsidR="00D647A7">
                <w:delText>bject</w:delText>
              </w:r>
            </w:del>
            <w:ins w:id="1559" w:author="Anders Hejlsberg" w:date="2014-11-01T15:43:00Z">
              <w:r>
                <w:t>O</w:t>
              </w:r>
              <w:r w:rsidR="00B90622">
                <w:t>ther</w:t>
              </w:r>
            </w:ins>
          </w:p>
        </w:tc>
      </w:tr>
      <w:tr w:rsidR="00D647A7" w:rsidRPr="001446D5" w14:paraId="79949747" w14:textId="77777777" w:rsidTr="006D1EAF">
        <w:trPr>
          <w:trHeight w:val="432"/>
        </w:trPr>
        <w:tc>
          <w:tcPr>
            <w:tcW w:w="1080" w:type="dxa"/>
            <w:shd w:val="clear" w:color="auto" w:fill="D9D9D9" w:themeFill="background1" w:themeFillShade="D9"/>
            <w:vAlign w:val="center"/>
          </w:tcPr>
          <w:p w14:paraId="3DCF3203" w14:textId="69F07022" w:rsidR="00D647A7" w:rsidRPr="001446D5" w:rsidRDefault="003940D4" w:rsidP="00C40CB7">
            <w:pPr>
              <w:keepNext/>
              <w:jc w:val="center"/>
            </w:pPr>
            <w:del w:id="1560" w:author="Anders Hejlsberg" w:date="2014-11-01T15:43:00Z">
              <w:r>
                <w:delText>O</w:delText>
              </w:r>
              <w:r w:rsidR="00D647A7" w:rsidRPr="001446D5">
                <w:delText>bject</w:delText>
              </w:r>
            </w:del>
            <w:ins w:id="1561" w:author="Anders Hejlsberg" w:date="2014-11-01T15:43:00Z">
              <w:r>
                <w:t>O</w:t>
              </w:r>
              <w:r w:rsidR="00B90622">
                <w:t>ther</w:t>
              </w:r>
            </w:ins>
          </w:p>
        </w:tc>
        <w:tc>
          <w:tcPr>
            <w:tcW w:w="1080" w:type="dxa"/>
            <w:vAlign w:val="center"/>
          </w:tcPr>
          <w:p w14:paraId="50BE7894" w14:textId="77777777" w:rsidR="00D647A7" w:rsidRPr="001446D5" w:rsidRDefault="003940D4" w:rsidP="00C40CB7">
            <w:pPr>
              <w:keepNext/>
              <w:jc w:val="center"/>
            </w:pPr>
            <w:r>
              <w:t>A</w:t>
            </w:r>
            <w:r w:rsidR="00D647A7">
              <w:t>ny</w:t>
            </w:r>
          </w:p>
        </w:tc>
        <w:tc>
          <w:tcPr>
            <w:tcW w:w="1080" w:type="dxa"/>
            <w:vAlign w:val="center"/>
          </w:tcPr>
          <w:p w14:paraId="3624974A" w14:textId="77777777" w:rsidR="00D647A7" w:rsidRPr="001446D5" w:rsidRDefault="00D65E99" w:rsidP="00C40CB7">
            <w:pPr>
              <w:keepNext/>
              <w:jc w:val="center"/>
            </w:pPr>
            <w:r>
              <w:t>Boolean</w:t>
            </w:r>
          </w:p>
        </w:tc>
        <w:tc>
          <w:tcPr>
            <w:tcW w:w="1080" w:type="dxa"/>
            <w:vAlign w:val="center"/>
          </w:tcPr>
          <w:p w14:paraId="34CCBD56" w14:textId="77777777" w:rsidR="00D647A7" w:rsidRPr="001446D5" w:rsidRDefault="003940D4" w:rsidP="00C40CB7">
            <w:pPr>
              <w:keepNext/>
              <w:jc w:val="center"/>
            </w:pPr>
            <w:r>
              <w:t>N</w:t>
            </w:r>
            <w:r w:rsidR="00D647A7">
              <w:t>umber</w:t>
            </w:r>
          </w:p>
        </w:tc>
        <w:tc>
          <w:tcPr>
            <w:tcW w:w="1080" w:type="dxa"/>
            <w:vAlign w:val="center"/>
          </w:tcPr>
          <w:p w14:paraId="2D8862B6" w14:textId="77777777" w:rsidR="00D647A7" w:rsidRPr="001446D5" w:rsidRDefault="003940D4" w:rsidP="00C40CB7">
            <w:pPr>
              <w:keepNext/>
              <w:jc w:val="center"/>
            </w:pPr>
            <w:r>
              <w:t>S</w:t>
            </w:r>
            <w:r w:rsidR="00D647A7">
              <w:t>tring</w:t>
            </w:r>
          </w:p>
        </w:tc>
        <w:tc>
          <w:tcPr>
            <w:tcW w:w="1080" w:type="dxa"/>
            <w:vAlign w:val="center"/>
          </w:tcPr>
          <w:p w14:paraId="643FAB1E" w14:textId="480AB5F9" w:rsidR="00D647A7" w:rsidRPr="001446D5" w:rsidRDefault="003940D4" w:rsidP="00C40CB7">
            <w:pPr>
              <w:keepNext/>
              <w:jc w:val="center"/>
            </w:pPr>
            <w:del w:id="1562" w:author="Anders Hejlsberg" w:date="2014-11-01T15:43:00Z">
              <w:r>
                <w:delText>O</w:delText>
              </w:r>
              <w:r w:rsidR="00D647A7">
                <w:delText>bject</w:delText>
              </w:r>
            </w:del>
            <w:ins w:id="1563" w:author="Anders Hejlsberg" w:date="2014-11-01T15:43:00Z">
              <w:r>
                <w:t>O</w:t>
              </w:r>
              <w:r w:rsidR="00B90622">
                <w:t>ther</w:t>
              </w:r>
            </w:ins>
          </w:p>
        </w:tc>
      </w:tr>
    </w:tbl>
    <w:p w14:paraId="547C88E3" w14:textId="77777777" w:rsidR="0044410D" w:rsidRPr="0044410D" w:rsidRDefault="0044410D" w:rsidP="00D647A7"/>
    <w:p w14:paraId="489C3D50" w14:textId="77777777" w:rsidR="0044410D" w:rsidRPr="0044410D" w:rsidRDefault="00D647A7" w:rsidP="00D647A7">
      <w:pPr>
        <w:pStyle w:val="Heading3"/>
      </w:pPr>
      <w:bookmarkStart w:id="1564" w:name="_Ref368214951"/>
      <w:bookmarkStart w:id="1565" w:name="_Toc402619903"/>
      <w:bookmarkStart w:id="1566" w:name="_Toc401414088"/>
      <w:r>
        <w:t>The || operator</w:t>
      </w:r>
      <w:bookmarkEnd w:id="1564"/>
      <w:bookmarkEnd w:id="1565"/>
      <w:bookmarkEnd w:id="1566"/>
    </w:p>
    <w:p w14:paraId="2CE8FF87" w14:textId="77777777" w:rsidR="0044410D" w:rsidRPr="0044410D" w:rsidRDefault="00936F9C" w:rsidP="00936F9C">
      <w:r>
        <w:t xml:space="preserve">The || operator permits </w:t>
      </w:r>
      <w:r w:rsidR="000F4F6B">
        <w:t>the operands to be of any type.</w:t>
      </w:r>
    </w:p>
    <w:p w14:paraId="019FB33E" w14:textId="77777777" w:rsidR="00E125BE" w:rsidRDefault="00936F9C" w:rsidP="001675F3">
      <w:r>
        <w:t>If th</w:t>
      </w:r>
      <w:r w:rsidR="000F4F6B">
        <w:t xml:space="preserve">e || </w:t>
      </w:r>
      <w:r>
        <w:t>expression is contextually typed</w:t>
      </w:r>
      <w:r w:rsidR="000F4F6B">
        <w:t xml:space="preserve"> (section </w:t>
      </w:r>
      <w:r w:rsidR="000F4F6B">
        <w:fldChar w:fldCharType="begin"/>
      </w:r>
      <w:r w:rsidR="000F4F6B">
        <w:instrText xml:space="preserve"> REF _Ref314551848 \r \h </w:instrText>
      </w:r>
      <w:r w:rsidR="000F4F6B">
        <w:fldChar w:fldCharType="separate"/>
      </w:r>
      <w:r w:rsidR="00B510EF">
        <w:t>4.19</w:t>
      </w:r>
      <w:r w:rsidR="000F4F6B">
        <w:fldChar w:fldCharType="end"/>
      </w:r>
      <w:r w:rsidR="000F4F6B">
        <w:t>)</w:t>
      </w:r>
      <w:r>
        <w:t>, the operands are cont</w:t>
      </w:r>
      <w:r w:rsidR="000F4F6B">
        <w:t>extually typed by the same type</w:t>
      </w:r>
      <w:r w:rsidR="00E125BE">
        <w:t>. Otherwise</w:t>
      </w:r>
      <w:r w:rsidR="000F4F6B">
        <w:t xml:space="preserve">, </w:t>
      </w:r>
      <w:r w:rsidR="00E125BE">
        <w:t xml:space="preserve">the left operand is not contextually typed and </w:t>
      </w:r>
      <w:r w:rsidR="000F4F6B">
        <w:t>the right operand is contextually typed by the type of the left operand</w:t>
      </w:r>
      <w:r w:rsidR="00E125BE">
        <w:t xml:space="preserve">. </w:t>
      </w:r>
    </w:p>
    <w:p w14:paraId="66ABF2CA" w14:textId="77777777" w:rsidR="00936F9C" w:rsidRPr="001675F3" w:rsidRDefault="00E125BE" w:rsidP="001675F3">
      <w:r>
        <w:t>T</w:t>
      </w:r>
      <w:r w:rsidR="000F4F6B">
        <w:t xml:space="preserve">he </w:t>
      </w:r>
      <w:r>
        <w:t xml:space="preserve">type of the </w:t>
      </w:r>
      <w:r w:rsidR="000F4F6B">
        <w:t xml:space="preserve">result is </w:t>
      </w:r>
      <w:r>
        <w:t xml:space="preserve">the union type </w:t>
      </w:r>
      <w:r w:rsidR="000F4F6B">
        <w:t>of the two operand types.</w:t>
      </w:r>
    </w:p>
    <w:tbl>
      <w:tblPr>
        <w:tblStyle w:val="TableGrid"/>
        <w:tblW w:w="0" w:type="auto"/>
        <w:tblInd w:w="720" w:type="dxa"/>
        <w:tblLook w:val="04A0" w:firstRow="1" w:lastRow="0" w:firstColumn="1" w:lastColumn="0" w:noHBand="0" w:noVBand="1"/>
      </w:tblPr>
      <w:tblGrid>
        <w:gridCol w:w="1304"/>
        <w:gridCol w:w="1080"/>
        <w:gridCol w:w="1080"/>
        <w:gridCol w:w="1080"/>
        <w:gridCol w:w="1080"/>
        <w:gridCol w:w="1304"/>
      </w:tblGrid>
      <w:tr w:rsidR="001675F3" w:rsidRPr="001446D5" w14:paraId="4F8A8F6B" w14:textId="77777777" w:rsidTr="006D1EAF">
        <w:trPr>
          <w:trHeight w:val="432"/>
        </w:trPr>
        <w:tc>
          <w:tcPr>
            <w:tcW w:w="1080" w:type="dxa"/>
            <w:shd w:val="clear" w:color="auto" w:fill="D9D9D9" w:themeFill="background1" w:themeFillShade="D9"/>
            <w:vAlign w:val="center"/>
          </w:tcPr>
          <w:p w14:paraId="6D8E2219" w14:textId="77777777" w:rsidR="001675F3" w:rsidRPr="003C0E09" w:rsidRDefault="001675F3" w:rsidP="00C40CB7">
            <w:pPr>
              <w:keepNext/>
              <w:jc w:val="center"/>
            </w:pPr>
          </w:p>
        </w:tc>
        <w:tc>
          <w:tcPr>
            <w:tcW w:w="1080" w:type="dxa"/>
            <w:shd w:val="clear" w:color="auto" w:fill="D9D9D9" w:themeFill="background1" w:themeFillShade="D9"/>
            <w:vAlign w:val="center"/>
          </w:tcPr>
          <w:p w14:paraId="00BF01E9" w14:textId="77777777" w:rsidR="001675F3" w:rsidRPr="001446D5" w:rsidRDefault="003940D4" w:rsidP="00C40CB7">
            <w:pPr>
              <w:keepNext/>
              <w:jc w:val="center"/>
            </w:pPr>
            <w:r w:rsidRPr="001446D5">
              <w:t>A</w:t>
            </w:r>
            <w:r w:rsidR="001675F3" w:rsidRPr="001446D5">
              <w:t>ny</w:t>
            </w:r>
          </w:p>
        </w:tc>
        <w:tc>
          <w:tcPr>
            <w:tcW w:w="1080" w:type="dxa"/>
            <w:shd w:val="clear" w:color="auto" w:fill="D9D9D9" w:themeFill="background1" w:themeFillShade="D9"/>
            <w:vAlign w:val="center"/>
          </w:tcPr>
          <w:p w14:paraId="3AB8FF9E" w14:textId="77777777" w:rsidR="001675F3" w:rsidRPr="001446D5" w:rsidRDefault="00D65E99" w:rsidP="00C40CB7">
            <w:pPr>
              <w:keepNext/>
              <w:jc w:val="center"/>
            </w:pPr>
            <w:r>
              <w:t>Boolean</w:t>
            </w:r>
          </w:p>
        </w:tc>
        <w:tc>
          <w:tcPr>
            <w:tcW w:w="1080" w:type="dxa"/>
            <w:shd w:val="clear" w:color="auto" w:fill="D9D9D9" w:themeFill="background1" w:themeFillShade="D9"/>
            <w:vAlign w:val="center"/>
          </w:tcPr>
          <w:p w14:paraId="66331E2C" w14:textId="77777777" w:rsidR="001675F3" w:rsidRPr="001446D5" w:rsidRDefault="003940D4" w:rsidP="00C40CB7">
            <w:pPr>
              <w:keepNext/>
              <w:jc w:val="center"/>
            </w:pPr>
            <w:r w:rsidRPr="001446D5">
              <w:t>N</w:t>
            </w:r>
            <w:r w:rsidR="001675F3" w:rsidRPr="001446D5">
              <w:t>umber</w:t>
            </w:r>
          </w:p>
        </w:tc>
        <w:tc>
          <w:tcPr>
            <w:tcW w:w="1080" w:type="dxa"/>
            <w:shd w:val="clear" w:color="auto" w:fill="D9D9D9" w:themeFill="background1" w:themeFillShade="D9"/>
            <w:vAlign w:val="center"/>
          </w:tcPr>
          <w:p w14:paraId="5219781E" w14:textId="77777777" w:rsidR="001675F3" w:rsidRPr="001446D5" w:rsidRDefault="003940D4" w:rsidP="00C40CB7">
            <w:pPr>
              <w:keepNext/>
              <w:jc w:val="center"/>
            </w:pPr>
            <w:r w:rsidRPr="001446D5">
              <w:t>S</w:t>
            </w:r>
            <w:r w:rsidR="001675F3" w:rsidRPr="001446D5">
              <w:t>tring</w:t>
            </w:r>
          </w:p>
        </w:tc>
        <w:tc>
          <w:tcPr>
            <w:tcW w:w="1080" w:type="dxa"/>
            <w:shd w:val="clear" w:color="auto" w:fill="D9D9D9" w:themeFill="background1" w:themeFillShade="D9"/>
            <w:vAlign w:val="center"/>
          </w:tcPr>
          <w:p w14:paraId="3621F396" w14:textId="5DF3E154" w:rsidR="001675F3" w:rsidRPr="001446D5" w:rsidRDefault="003940D4" w:rsidP="00C40CB7">
            <w:pPr>
              <w:keepNext/>
              <w:jc w:val="center"/>
            </w:pPr>
            <w:del w:id="1567" w:author="Anders Hejlsberg" w:date="2014-11-01T15:43:00Z">
              <w:r>
                <w:delText>O</w:delText>
              </w:r>
              <w:r w:rsidR="001675F3" w:rsidRPr="001446D5">
                <w:delText>bject</w:delText>
              </w:r>
            </w:del>
            <w:ins w:id="1568" w:author="Anders Hejlsberg" w:date="2014-11-01T15:43:00Z">
              <w:r>
                <w:t>O</w:t>
              </w:r>
              <w:r w:rsidR="00B90622">
                <w:t>ther</w:t>
              </w:r>
            </w:ins>
          </w:p>
        </w:tc>
      </w:tr>
      <w:tr w:rsidR="001675F3" w:rsidRPr="001446D5" w14:paraId="4F01BF9B" w14:textId="77777777" w:rsidTr="006D1EAF">
        <w:trPr>
          <w:trHeight w:val="432"/>
        </w:trPr>
        <w:tc>
          <w:tcPr>
            <w:tcW w:w="1080" w:type="dxa"/>
            <w:shd w:val="clear" w:color="auto" w:fill="D9D9D9" w:themeFill="background1" w:themeFillShade="D9"/>
            <w:vAlign w:val="center"/>
          </w:tcPr>
          <w:p w14:paraId="11ACD21E" w14:textId="77777777" w:rsidR="001675F3" w:rsidRPr="001446D5" w:rsidRDefault="003940D4" w:rsidP="00C40CB7">
            <w:pPr>
              <w:keepNext/>
              <w:jc w:val="center"/>
            </w:pPr>
            <w:r w:rsidRPr="001446D5">
              <w:t>A</w:t>
            </w:r>
            <w:r w:rsidR="001675F3" w:rsidRPr="001446D5">
              <w:t>ny</w:t>
            </w:r>
          </w:p>
        </w:tc>
        <w:tc>
          <w:tcPr>
            <w:tcW w:w="1080" w:type="dxa"/>
            <w:vAlign w:val="center"/>
          </w:tcPr>
          <w:p w14:paraId="2E057F00" w14:textId="77777777" w:rsidR="001675F3" w:rsidRPr="001446D5" w:rsidRDefault="003940D4" w:rsidP="00C40CB7">
            <w:pPr>
              <w:keepNext/>
              <w:jc w:val="center"/>
            </w:pPr>
            <w:r>
              <w:t>A</w:t>
            </w:r>
            <w:r w:rsidR="001675F3">
              <w:t>ny</w:t>
            </w:r>
          </w:p>
        </w:tc>
        <w:tc>
          <w:tcPr>
            <w:tcW w:w="1080" w:type="dxa"/>
            <w:vAlign w:val="center"/>
          </w:tcPr>
          <w:p w14:paraId="23E5DC06" w14:textId="77777777" w:rsidR="001675F3" w:rsidRPr="001446D5" w:rsidRDefault="003940D4" w:rsidP="00C40CB7">
            <w:pPr>
              <w:keepNext/>
              <w:jc w:val="center"/>
            </w:pPr>
            <w:r>
              <w:t>A</w:t>
            </w:r>
            <w:r w:rsidR="001675F3">
              <w:t>ny</w:t>
            </w:r>
          </w:p>
        </w:tc>
        <w:tc>
          <w:tcPr>
            <w:tcW w:w="1080" w:type="dxa"/>
            <w:vAlign w:val="center"/>
          </w:tcPr>
          <w:p w14:paraId="44368E6C" w14:textId="77777777" w:rsidR="001675F3" w:rsidRPr="001446D5" w:rsidRDefault="003940D4" w:rsidP="00C40CB7">
            <w:pPr>
              <w:keepNext/>
              <w:jc w:val="center"/>
            </w:pPr>
            <w:r>
              <w:t>A</w:t>
            </w:r>
            <w:r w:rsidR="001675F3">
              <w:t>ny</w:t>
            </w:r>
          </w:p>
        </w:tc>
        <w:tc>
          <w:tcPr>
            <w:tcW w:w="1080" w:type="dxa"/>
            <w:vAlign w:val="center"/>
          </w:tcPr>
          <w:p w14:paraId="7C02A092" w14:textId="77777777" w:rsidR="001675F3" w:rsidRPr="001446D5" w:rsidRDefault="003940D4" w:rsidP="00C40CB7">
            <w:pPr>
              <w:keepNext/>
              <w:jc w:val="center"/>
            </w:pPr>
            <w:r>
              <w:t>A</w:t>
            </w:r>
            <w:r w:rsidR="001675F3">
              <w:t>ny</w:t>
            </w:r>
          </w:p>
        </w:tc>
        <w:tc>
          <w:tcPr>
            <w:tcW w:w="1080" w:type="dxa"/>
            <w:vAlign w:val="center"/>
          </w:tcPr>
          <w:p w14:paraId="0BD6EAFE" w14:textId="77777777" w:rsidR="001675F3" w:rsidRPr="001446D5" w:rsidRDefault="003940D4" w:rsidP="00C40CB7">
            <w:pPr>
              <w:keepNext/>
              <w:jc w:val="center"/>
            </w:pPr>
            <w:r>
              <w:t>A</w:t>
            </w:r>
            <w:r w:rsidR="001675F3">
              <w:t>ny</w:t>
            </w:r>
          </w:p>
        </w:tc>
      </w:tr>
      <w:tr w:rsidR="001675F3" w:rsidRPr="001446D5" w14:paraId="76164275" w14:textId="77777777" w:rsidTr="006D1EAF">
        <w:trPr>
          <w:trHeight w:val="432"/>
        </w:trPr>
        <w:tc>
          <w:tcPr>
            <w:tcW w:w="1080" w:type="dxa"/>
            <w:shd w:val="clear" w:color="auto" w:fill="D9D9D9" w:themeFill="background1" w:themeFillShade="D9"/>
            <w:vAlign w:val="center"/>
          </w:tcPr>
          <w:p w14:paraId="11207308" w14:textId="77777777" w:rsidR="001675F3" w:rsidRPr="001446D5" w:rsidRDefault="00D65E99" w:rsidP="00C40CB7">
            <w:pPr>
              <w:keepNext/>
              <w:jc w:val="center"/>
            </w:pPr>
            <w:r>
              <w:t>Boolean</w:t>
            </w:r>
          </w:p>
        </w:tc>
        <w:tc>
          <w:tcPr>
            <w:tcW w:w="1080" w:type="dxa"/>
            <w:vAlign w:val="center"/>
          </w:tcPr>
          <w:p w14:paraId="24E9A597" w14:textId="77777777" w:rsidR="001675F3" w:rsidRPr="001446D5" w:rsidRDefault="003940D4" w:rsidP="00C40CB7">
            <w:pPr>
              <w:keepNext/>
              <w:jc w:val="center"/>
            </w:pPr>
            <w:r>
              <w:t>A</w:t>
            </w:r>
            <w:r w:rsidR="001675F3">
              <w:t>ny</w:t>
            </w:r>
          </w:p>
        </w:tc>
        <w:tc>
          <w:tcPr>
            <w:tcW w:w="1080" w:type="dxa"/>
            <w:shd w:val="clear" w:color="auto" w:fill="FFFFFF" w:themeFill="background1"/>
            <w:vAlign w:val="center"/>
          </w:tcPr>
          <w:p w14:paraId="328267B9" w14:textId="77777777" w:rsidR="001675F3" w:rsidRPr="001446D5" w:rsidRDefault="00D65E99" w:rsidP="00C40CB7">
            <w:pPr>
              <w:keepNext/>
              <w:jc w:val="center"/>
            </w:pPr>
            <w:r>
              <w:t>Boolean</w:t>
            </w:r>
          </w:p>
        </w:tc>
        <w:tc>
          <w:tcPr>
            <w:tcW w:w="1080" w:type="dxa"/>
            <w:vAlign w:val="center"/>
          </w:tcPr>
          <w:p w14:paraId="4FD20431" w14:textId="7018457B" w:rsidR="001675F3" w:rsidRPr="001446D5" w:rsidRDefault="009E0DDA" w:rsidP="00C40CB7">
            <w:pPr>
              <w:keepNext/>
              <w:jc w:val="center"/>
            </w:pPr>
            <w:del w:id="1569" w:author="Anders Hejlsberg" w:date="2014-11-01T15:43:00Z">
              <w:r>
                <w:delText>{ }</w:delText>
              </w:r>
            </w:del>
            <w:ins w:id="1570" w:author="Anders Hejlsberg" w:date="2014-11-01T15:43:00Z">
              <w:r w:rsidR="0002761D">
                <w:t>N | B</w:t>
              </w:r>
            </w:ins>
          </w:p>
        </w:tc>
        <w:tc>
          <w:tcPr>
            <w:tcW w:w="1080" w:type="dxa"/>
            <w:vAlign w:val="center"/>
          </w:tcPr>
          <w:p w14:paraId="46F7996D" w14:textId="6E2E6416" w:rsidR="001675F3" w:rsidRPr="001446D5" w:rsidRDefault="009E0DDA" w:rsidP="00C40CB7">
            <w:pPr>
              <w:keepNext/>
              <w:jc w:val="center"/>
            </w:pPr>
            <w:del w:id="1571" w:author="Anders Hejlsberg" w:date="2014-11-01T15:43:00Z">
              <w:r>
                <w:delText>{ }</w:delText>
              </w:r>
            </w:del>
            <w:ins w:id="1572" w:author="Anders Hejlsberg" w:date="2014-11-01T15:43:00Z">
              <w:r w:rsidR="0002761D">
                <w:t>S | B</w:t>
              </w:r>
            </w:ins>
          </w:p>
        </w:tc>
        <w:tc>
          <w:tcPr>
            <w:tcW w:w="1080" w:type="dxa"/>
            <w:vAlign w:val="center"/>
          </w:tcPr>
          <w:p w14:paraId="23C5CB55" w14:textId="04C2891F" w:rsidR="001675F3" w:rsidRPr="001446D5" w:rsidRDefault="009E0DDA" w:rsidP="00C40CB7">
            <w:pPr>
              <w:keepNext/>
              <w:jc w:val="center"/>
            </w:pPr>
            <w:del w:id="1573" w:author="Anders Hejlsberg" w:date="2014-11-01T15:43:00Z">
              <w:r>
                <w:delText>{ }</w:delText>
              </w:r>
            </w:del>
            <w:ins w:id="1574" w:author="Anders Hejlsberg" w:date="2014-11-01T15:43:00Z">
              <w:r w:rsidR="0002761D">
                <w:t>B | O</w:t>
              </w:r>
            </w:ins>
          </w:p>
        </w:tc>
      </w:tr>
      <w:tr w:rsidR="001675F3" w:rsidRPr="001446D5" w14:paraId="2FE2A72B" w14:textId="77777777" w:rsidTr="006D1EAF">
        <w:trPr>
          <w:trHeight w:val="432"/>
        </w:trPr>
        <w:tc>
          <w:tcPr>
            <w:tcW w:w="1080" w:type="dxa"/>
            <w:shd w:val="clear" w:color="auto" w:fill="D9D9D9" w:themeFill="background1" w:themeFillShade="D9"/>
            <w:vAlign w:val="center"/>
          </w:tcPr>
          <w:p w14:paraId="4F0086C0" w14:textId="77777777" w:rsidR="001675F3" w:rsidRPr="001446D5" w:rsidRDefault="003940D4" w:rsidP="00C40CB7">
            <w:pPr>
              <w:keepNext/>
              <w:jc w:val="center"/>
            </w:pPr>
            <w:r w:rsidRPr="001446D5">
              <w:t>N</w:t>
            </w:r>
            <w:r w:rsidR="001675F3" w:rsidRPr="001446D5">
              <w:t>umber</w:t>
            </w:r>
          </w:p>
        </w:tc>
        <w:tc>
          <w:tcPr>
            <w:tcW w:w="1080" w:type="dxa"/>
            <w:shd w:val="clear" w:color="auto" w:fill="FFFFFF" w:themeFill="background1"/>
            <w:vAlign w:val="center"/>
          </w:tcPr>
          <w:p w14:paraId="623E6484" w14:textId="77777777" w:rsidR="001675F3" w:rsidRPr="001446D5" w:rsidRDefault="003940D4" w:rsidP="00C40CB7">
            <w:pPr>
              <w:keepNext/>
              <w:jc w:val="center"/>
            </w:pPr>
            <w:r>
              <w:t>A</w:t>
            </w:r>
            <w:r w:rsidR="001675F3">
              <w:t>ny</w:t>
            </w:r>
          </w:p>
        </w:tc>
        <w:tc>
          <w:tcPr>
            <w:tcW w:w="1080" w:type="dxa"/>
            <w:vAlign w:val="center"/>
          </w:tcPr>
          <w:p w14:paraId="0EA303F5" w14:textId="361317BE" w:rsidR="001675F3" w:rsidRPr="001446D5" w:rsidRDefault="009E0DDA" w:rsidP="00C40CB7">
            <w:pPr>
              <w:keepNext/>
              <w:jc w:val="center"/>
            </w:pPr>
            <w:del w:id="1575" w:author="Anders Hejlsberg" w:date="2014-11-01T15:43:00Z">
              <w:r>
                <w:delText>{ }</w:delText>
              </w:r>
            </w:del>
            <w:ins w:id="1576" w:author="Anders Hejlsberg" w:date="2014-11-01T15:43:00Z">
              <w:r w:rsidR="0002761D">
                <w:t>N | B</w:t>
              </w:r>
            </w:ins>
          </w:p>
        </w:tc>
        <w:tc>
          <w:tcPr>
            <w:tcW w:w="1080" w:type="dxa"/>
            <w:vAlign w:val="center"/>
          </w:tcPr>
          <w:p w14:paraId="1EDB85FA" w14:textId="77777777" w:rsidR="001675F3" w:rsidRPr="001446D5" w:rsidRDefault="003940D4" w:rsidP="00C40CB7">
            <w:pPr>
              <w:keepNext/>
              <w:jc w:val="center"/>
            </w:pPr>
            <w:r>
              <w:t>N</w:t>
            </w:r>
            <w:r w:rsidR="001675F3">
              <w:t>umber</w:t>
            </w:r>
          </w:p>
        </w:tc>
        <w:tc>
          <w:tcPr>
            <w:tcW w:w="1080" w:type="dxa"/>
            <w:vAlign w:val="center"/>
          </w:tcPr>
          <w:p w14:paraId="66AF9598" w14:textId="1582B7AE" w:rsidR="001675F3" w:rsidRPr="001446D5" w:rsidRDefault="009E0DDA" w:rsidP="00C40CB7">
            <w:pPr>
              <w:keepNext/>
              <w:jc w:val="center"/>
            </w:pPr>
            <w:del w:id="1577" w:author="Anders Hejlsberg" w:date="2014-11-01T15:43:00Z">
              <w:r>
                <w:delText>{ }</w:delText>
              </w:r>
            </w:del>
            <w:ins w:id="1578" w:author="Anders Hejlsberg" w:date="2014-11-01T15:43:00Z">
              <w:r w:rsidR="0002761D">
                <w:t>S | N</w:t>
              </w:r>
            </w:ins>
          </w:p>
        </w:tc>
        <w:tc>
          <w:tcPr>
            <w:tcW w:w="1080" w:type="dxa"/>
            <w:vAlign w:val="center"/>
          </w:tcPr>
          <w:p w14:paraId="790AD6E2" w14:textId="52CD5804" w:rsidR="001675F3" w:rsidRPr="001446D5" w:rsidRDefault="009E0DDA" w:rsidP="00C40CB7">
            <w:pPr>
              <w:keepNext/>
              <w:jc w:val="center"/>
            </w:pPr>
            <w:del w:id="1579" w:author="Anders Hejlsberg" w:date="2014-11-01T15:43:00Z">
              <w:r>
                <w:delText>{ }</w:delText>
              </w:r>
            </w:del>
            <w:ins w:id="1580" w:author="Anders Hejlsberg" w:date="2014-11-01T15:43:00Z">
              <w:r w:rsidR="0002761D">
                <w:t>N | O</w:t>
              </w:r>
            </w:ins>
          </w:p>
        </w:tc>
      </w:tr>
      <w:tr w:rsidR="001675F3" w:rsidRPr="001446D5" w14:paraId="5EA403A7" w14:textId="77777777" w:rsidTr="006D1EAF">
        <w:trPr>
          <w:trHeight w:val="432"/>
        </w:trPr>
        <w:tc>
          <w:tcPr>
            <w:tcW w:w="1080" w:type="dxa"/>
            <w:shd w:val="clear" w:color="auto" w:fill="D9D9D9" w:themeFill="background1" w:themeFillShade="D9"/>
            <w:vAlign w:val="center"/>
          </w:tcPr>
          <w:p w14:paraId="2533FB42" w14:textId="77777777" w:rsidR="001675F3" w:rsidRPr="001446D5" w:rsidRDefault="003940D4" w:rsidP="00C40CB7">
            <w:pPr>
              <w:keepNext/>
              <w:jc w:val="center"/>
            </w:pPr>
            <w:r w:rsidRPr="001446D5">
              <w:t>S</w:t>
            </w:r>
            <w:r w:rsidR="001675F3" w:rsidRPr="001446D5">
              <w:t>tring</w:t>
            </w:r>
          </w:p>
        </w:tc>
        <w:tc>
          <w:tcPr>
            <w:tcW w:w="1080" w:type="dxa"/>
            <w:vAlign w:val="center"/>
          </w:tcPr>
          <w:p w14:paraId="563AD643" w14:textId="77777777" w:rsidR="001675F3" w:rsidRPr="001446D5" w:rsidRDefault="003940D4" w:rsidP="00C40CB7">
            <w:pPr>
              <w:keepNext/>
              <w:jc w:val="center"/>
            </w:pPr>
            <w:r>
              <w:t>A</w:t>
            </w:r>
            <w:r w:rsidR="001675F3">
              <w:t>ny</w:t>
            </w:r>
          </w:p>
        </w:tc>
        <w:tc>
          <w:tcPr>
            <w:tcW w:w="1080" w:type="dxa"/>
            <w:vAlign w:val="center"/>
          </w:tcPr>
          <w:p w14:paraId="2A3AA687" w14:textId="2AB66812" w:rsidR="001675F3" w:rsidRPr="001446D5" w:rsidRDefault="009E0DDA" w:rsidP="00C40CB7">
            <w:pPr>
              <w:keepNext/>
              <w:jc w:val="center"/>
            </w:pPr>
            <w:del w:id="1581" w:author="Anders Hejlsberg" w:date="2014-11-01T15:43:00Z">
              <w:r>
                <w:delText>{ }</w:delText>
              </w:r>
            </w:del>
            <w:ins w:id="1582" w:author="Anders Hejlsberg" w:date="2014-11-01T15:43:00Z">
              <w:r w:rsidR="0002761D">
                <w:t>S | B</w:t>
              </w:r>
            </w:ins>
          </w:p>
        </w:tc>
        <w:tc>
          <w:tcPr>
            <w:tcW w:w="1080" w:type="dxa"/>
            <w:vAlign w:val="center"/>
          </w:tcPr>
          <w:p w14:paraId="271348E2" w14:textId="32C3537B" w:rsidR="001675F3" w:rsidRPr="001446D5" w:rsidRDefault="009E0DDA" w:rsidP="00C40CB7">
            <w:pPr>
              <w:keepNext/>
              <w:jc w:val="center"/>
            </w:pPr>
            <w:del w:id="1583" w:author="Anders Hejlsberg" w:date="2014-11-01T15:43:00Z">
              <w:r>
                <w:delText>{ }</w:delText>
              </w:r>
            </w:del>
            <w:ins w:id="1584" w:author="Anders Hejlsberg" w:date="2014-11-01T15:43:00Z">
              <w:r w:rsidR="0002761D">
                <w:t>S | N</w:t>
              </w:r>
            </w:ins>
          </w:p>
        </w:tc>
        <w:tc>
          <w:tcPr>
            <w:tcW w:w="1080" w:type="dxa"/>
            <w:vAlign w:val="center"/>
          </w:tcPr>
          <w:p w14:paraId="29DFD6A7" w14:textId="77777777" w:rsidR="001675F3" w:rsidRPr="001446D5" w:rsidRDefault="003940D4" w:rsidP="00C40CB7">
            <w:pPr>
              <w:keepNext/>
              <w:jc w:val="center"/>
            </w:pPr>
            <w:r>
              <w:t>S</w:t>
            </w:r>
            <w:r w:rsidR="001675F3">
              <w:t>tring</w:t>
            </w:r>
          </w:p>
        </w:tc>
        <w:tc>
          <w:tcPr>
            <w:tcW w:w="1080" w:type="dxa"/>
            <w:vAlign w:val="center"/>
          </w:tcPr>
          <w:p w14:paraId="0B3A8243" w14:textId="0A666077" w:rsidR="001675F3" w:rsidRPr="001446D5" w:rsidRDefault="009E0DDA" w:rsidP="00C40CB7">
            <w:pPr>
              <w:keepNext/>
              <w:jc w:val="center"/>
            </w:pPr>
            <w:del w:id="1585" w:author="Anders Hejlsberg" w:date="2014-11-01T15:43:00Z">
              <w:r>
                <w:delText>{ }</w:delText>
              </w:r>
            </w:del>
            <w:ins w:id="1586" w:author="Anders Hejlsberg" w:date="2014-11-01T15:43:00Z">
              <w:r w:rsidR="0002761D">
                <w:t>S | O</w:t>
              </w:r>
            </w:ins>
          </w:p>
        </w:tc>
      </w:tr>
      <w:tr w:rsidR="001675F3" w:rsidRPr="001446D5" w14:paraId="6C09BA66" w14:textId="77777777" w:rsidTr="006D1EAF">
        <w:trPr>
          <w:trHeight w:val="432"/>
        </w:trPr>
        <w:tc>
          <w:tcPr>
            <w:tcW w:w="1080" w:type="dxa"/>
            <w:shd w:val="clear" w:color="auto" w:fill="D9D9D9" w:themeFill="background1" w:themeFillShade="D9"/>
            <w:vAlign w:val="center"/>
          </w:tcPr>
          <w:p w14:paraId="552D0A2A" w14:textId="148F7359" w:rsidR="001675F3" w:rsidRPr="001446D5" w:rsidRDefault="003940D4" w:rsidP="00C40CB7">
            <w:pPr>
              <w:keepNext/>
              <w:jc w:val="center"/>
            </w:pPr>
            <w:del w:id="1587" w:author="Anders Hejlsberg" w:date="2014-11-01T15:43:00Z">
              <w:r>
                <w:delText>O</w:delText>
              </w:r>
              <w:r w:rsidR="001675F3" w:rsidRPr="001446D5">
                <w:delText>bject</w:delText>
              </w:r>
            </w:del>
            <w:ins w:id="1588" w:author="Anders Hejlsberg" w:date="2014-11-01T15:43:00Z">
              <w:r>
                <w:t>O</w:t>
              </w:r>
              <w:r w:rsidR="00B90622">
                <w:t>ther</w:t>
              </w:r>
            </w:ins>
          </w:p>
        </w:tc>
        <w:tc>
          <w:tcPr>
            <w:tcW w:w="1080" w:type="dxa"/>
            <w:vAlign w:val="center"/>
          </w:tcPr>
          <w:p w14:paraId="3BEBC7B2" w14:textId="77777777" w:rsidR="001675F3" w:rsidRPr="001446D5" w:rsidRDefault="003940D4" w:rsidP="00C40CB7">
            <w:pPr>
              <w:keepNext/>
              <w:jc w:val="center"/>
            </w:pPr>
            <w:r>
              <w:t>A</w:t>
            </w:r>
            <w:r w:rsidR="001675F3">
              <w:t>ny</w:t>
            </w:r>
          </w:p>
        </w:tc>
        <w:tc>
          <w:tcPr>
            <w:tcW w:w="1080" w:type="dxa"/>
            <w:vAlign w:val="center"/>
          </w:tcPr>
          <w:p w14:paraId="5F58DAB8" w14:textId="5E48E70F" w:rsidR="001675F3" w:rsidRPr="001446D5" w:rsidRDefault="009E0DDA" w:rsidP="00C40CB7">
            <w:pPr>
              <w:keepNext/>
              <w:jc w:val="center"/>
            </w:pPr>
            <w:del w:id="1589" w:author="Anders Hejlsberg" w:date="2014-11-01T15:43:00Z">
              <w:r>
                <w:delText>{ }</w:delText>
              </w:r>
            </w:del>
            <w:ins w:id="1590" w:author="Anders Hejlsberg" w:date="2014-11-01T15:43:00Z">
              <w:r w:rsidR="0002761D">
                <w:t>B | O</w:t>
              </w:r>
            </w:ins>
          </w:p>
        </w:tc>
        <w:tc>
          <w:tcPr>
            <w:tcW w:w="1080" w:type="dxa"/>
            <w:vAlign w:val="center"/>
          </w:tcPr>
          <w:p w14:paraId="6ECBA3A0" w14:textId="2DD52076" w:rsidR="001675F3" w:rsidRPr="001446D5" w:rsidRDefault="009E0DDA" w:rsidP="00C40CB7">
            <w:pPr>
              <w:keepNext/>
              <w:jc w:val="center"/>
            </w:pPr>
            <w:del w:id="1591" w:author="Anders Hejlsberg" w:date="2014-11-01T15:43:00Z">
              <w:r>
                <w:delText>{ }</w:delText>
              </w:r>
            </w:del>
            <w:ins w:id="1592" w:author="Anders Hejlsberg" w:date="2014-11-01T15:43:00Z">
              <w:r w:rsidR="0002761D">
                <w:t>N | O</w:t>
              </w:r>
            </w:ins>
          </w:p>
        </w:tc>
        <w:tc>
          <w:tcPr>
            <w:tcW w:w="1080" w:type="dxa"/>
            <w:vAlign w:val="center"/>
          </w:tcPr>
          <w:p w14:paraId="155128B7" w14:textId="644B2BED" w:rsidR="001675F3" w:rsidRPr="001446D5" w:rsidRDefault="009E0DDA" w:rsidP="00C40CB7">
            <w:pPr>
              <w:keepNext/>
              <w:jc w:val="center"/>
            </w:pPr>
            <w:del w:id="1593" w:author="Anders Hejlsberg" w:date="2014-11-01T15:43:00Z">
              <w:r>
                <w:delText>{ }</w:delText>
              </w:r>
            </w:del>
            <w:ins w:id="1594" w:author="Anders Hejlsberg" w:date="2014-11-01T15:43:00Z">
              <w:r w:rsidR="0002761D">
                <w:t>S | O</w:t>
              </w:r>
            </w:ins>
          </w:p>
        </w:tc>
        <w:tc>
          <w:tcPr>
            <w:tcW w:w="1080" w:type="dxa"/>
            <w:vAlign w:val="center"/>
          </w:tcPr>
          <w:p w14:paraId="6593A40F" w14:textId="32E113DE" w:rsidR="001675F3" w:rsidRPr="001446D5" w:rsidRDefault="003940D4" w:rsidP="00C40CB7">
            <w:pPr>
              <w:keepNext/>
              <w:jc w:val="center"/>
            </w:pPr>
            <w:del w:id="1595" w:author="Anders Hejlsberg" w:date="2014-11-01T15:43:00Z">
              <w:r>
                <w:delText>O</w:delText>
              </w:r>
              <w:r w:rsidR="001675F3">
                <w:delText>bject</w:delText>
              </w:r>
            </w:del>
            <w:ins w:id="1596" w:author="Anders Hejlsberg" w:date="2014-11-01T15:43:00Z">
              <w:r>
                <w:t>O</w:t>
              </w:r>
              <w:r w:rsidR="00B90622">
                <w:t>ther</w:t>
              </w:r>
            </w:ins>
          </w:p>
        </w:tc>
      </w:tr>
    </w:tbl>
    <w:p w14:paraId="4C40CAEC" w14:textId="77777777" w:rsidR="0044410D" w:rsidRPr="0044410D" w:rsidRDefault="0044410D" w:rsidP="001675F3"/>
    <w:p w14:paraId="6CB5A0EA" w14:textId="77777777" w:rsidR="0044410D" w:rsidRPr="0044410D" w:rsidRDefault="006545D8" w:rsidP="006545D8">
      <w:pPr>
        <w:pStyle w:val="Heading2"/>
      </w:pPr>
      <w:bookmarkStart w:id="1597" w:name="_Ref368215196"/>
      <w:bookmarkStart w:id="1598" w:name="_Toc402619904"/>
      <w:bookmarkStart w:id="1599" w:name="_Toc401414089"/>
      <w:r>
        <w:t>The Conditional Operator</w:t>
      </w:r>
      <w:bookmarkEnd w:id="1597"/>
      <w:bookmarkEnd w:id="1598"/>
      <w:bookmarkEnd w:id="1599"/>
    </w:p>
    <w:p w14:paraId="0EEB2167" w14:textId="77777777" w:rsidR="0044410D" w:rsidRPr="0044410D" w:rsidRDefault="005F0CED" w:rsidP="005F0CED">
      <w:r>
        <w:t>In a conditional expression of the form</w:t>
      </w:r>
    </w:p>
    <w:p w14:paraId="6D6D3193" w14:textId="77777777" w:rsidR="0044410D" w:rsidRPr="0044410D" w:rsidRDefault="00380DB7" w:rsidP="00380DB7">
      <w:pPr>
        <w:pStyle w:val="Code"/>
      </w:pPr>
      <w:r w:rsidRPr="00380DB7">
        <w:lastRenderedPageBreak/>
        <w:t>test</w:t>
      </w:r>
      <w:r w:rsidR="005F0CED" w:rsidRPr="00380DB7">
        <w:t xml:space="preserve"> ? </w:t>
      </w:r>
      <w:r w:rsidRPr="00380DB7">
        <w:t>e</w:t>
      </w:r>
      <w:r w:rsidR="005F0CED" w:rsidRPr="00380DB7">
        <w:t xml:space="preserve">xpr1 : </w:t>
      </w:r>
      <w:r w:rsidRPr="00380DB7">
        <w:t>e</w:t>
      </w:r>
      <w:r w:rsidR="005F0CED" w:rsidRPr="00380DB7">
        <w:t>xpr2</w:t>
      </w:r>
    </w:p>
    <w:p w14:paraId="1113C758" w14:textId="77777777" w:rsidR="0044410D" w:rsidRPr="0044410D" w:rsidRDefault="005F0CED" w:rsidP="005F0CED">
      <w:r>
        <w:t xml:space="preserve">the </w:t>
      </w:r>
      <w:r w:rsidR="00380DB7">
        <w:rPr>
          <w:i/>
        </w:rPr>
        <w:t>test</w:t>
      </w:r>
      <w:r w:rsidR="000F4F6B">
        <w:t xml:space="preserve"> expression may be of any type.</w:t>
      </w:r>
    </w:p>
    <w:p w14:paraId="3ED346DF" w14:textId="77777777" w:rsidR="00E125BE" w:rsidRDefault="000F4F6B" w:rsidP="005F0CED">
      <w:r>
        <w:t>If the conditional expression is contextually typed</w:t>
      </w:r>
      <w:r w:rsidR="0001519C">
        <w:t xml:space="preserve"> (section </w:t>
      </w:r>
      <w:r w:rsidR="0001519C">
        <w:fldChar w:fldCharType="begin"/>
      </w:r>
      <w:r w:rsidR="0001519C">
        <w:instrText xml:space="preserve"> REF _Ref314551848 \r \h </w:instrText>
      </w:r>
      <w:r w:rsidR="0001519C">
        <w:fldChar w:fldCharType="separate"/>
      </w:r>
      <w:r w:rsidR="00B510EF">
        <w:t>4.19</w:t>
      </w:r>
      <w:r w:rsidR="0001519C">
        <w:fldChar w:fldCharType="end"/>
      </w:r>
      <w:r w:rsidR="0001519C">
        <w:t>)</w:t>
      </w:r>
      <w:r>
        <w:t xml:space="preserve">, </w:t>
      </w:r>
      <w:r w:rsidR="00380DB7">
        <w:rPr>
          <w:i/>
        </w:rPr>
        <w:t>e</w:t>
      </w:r>
      <w:r w:rsidRPr="00B77DE6">
        <w:rPr>
          <w:i/>
        </w:rPr>
        <w:t>xpr1</w:t>
      </w:r>
      <w:r>
        <w:t xml:space="preserve"> and </w:t>
      </w:r>
      <w:r w:rsidR="00380DB7">
        <w:rPr>
          <w:i/>
        </w:rPr>
        <w:t>e</w:t>
      </w:r>
      <w:r w:rsidR="00B77DE6">
        <w:rPr>
          <w:i/>
        </w:rPr>
        <w:t>xpr2</w:t>
      </w:r>
      <w:r>
        <w:t xml:space="preserve"> are conte</w:t>
      </w:r>
      <w:r w:rsidR="00E125BE">
        <w:t xml:space="preserve">xtually typed by the same type. Otherwise, </w:t>
      </w:r>
      <w:r w:rsidR="00E125BE" w:rsidRPr="00E125BE">
        <w:rPr>
          <w:i/>
        </w:rPr>
        <w:t>expr1</w:t>
      </w:r>
      <w:r w:rsidR="00E125BE">
        <w:t xml:space="preserve"> and </w:t>
      </w:r>
      <w:r w:rsidR="00E125BE" w:rsidRPr="00E125BE">
        <w:rPr>
          <w:i/>
        </w:rPr>
        <w:t>expr2</w:t>
      </w:r>
      <w:r w:rsidR="00E125BE">
        <w:t xml:space="preserve"> are not contextually typed.</w:t>
      </w:r>
    </w:p>
    <w:p w14:paraId="4A52B2ED" w14:textId="77777777" w:rsidR="00E125BE" w:rsidRDefault="00E125BE" w:rsidP="005F0CED">
      <w:r>
        <w:t xml:space="preserve">The type of the result is the union type of the types of </w:t>
      </w:r>
      <w:r w:rsidRPr="00E125BE">
        <w:rPr>
          <w:i/>
        </w:rPr>
        <w:t>expr1</w:t>
      </w:r>
      <w:r>
        <w:t xml:space="preserve"> and </w:t>
      </w:r>
      <w:r w:rsidRPr="00E125BE">
        <w:rPr>
          <w:i/>
        </w:rPr>
        <w:t>expr2</w:t>
      </w:r>
      <w:r>
        <w:t>.</w:t>
      </w:r>
    </w:p>
    <w:p w14:paraId="61A706BC" w14:textId="77777777" w:rsidR="0044410D" w:rsidRPr="0044410D" w:rsidRDefault="006545D8" w:rsidP="006545D8">
      <w:pPr>
        <w:pStyle w:val="Heading2"/>
      </w:pPr>
      <w:bookmarkStart w:id="1600" w:name="_Toc402619905"/>
      <w:bookmarkStart w:id="1601" w:name="_Toc401414090"/>
      <w:r>
        <w:t>Assignment Operators</w:t>
      </w:r>
      <w:bookmarkEnd w:id="1600"/>
      <w:bookmarkEnd w:id="1601"/>
    </w:p>
    <w:p w14:paraId="5FBA55ED" w14:textId="77777777" w:rsidR="0044410D" w:rsidRPr="0044410D" w:rsidRDefault="00CF49A6" w:rsidP="00CF49A6">
      <w:r>
        <w:t>An assignment of the form</w:t>
      </w:r>
    </w:p>
    <w:p w14:paraId="0A7F5A10" w14:textId="77777777" w:rsidR="0044410D" w:rsidRPr="0044410D" w:rsidRDefault="00380DB7" w:rsidP="00380DB7">
      <w:pPr>
        <w:pStyle w:val="Code"/>
      </w:pPr>
      <w:r>
        <w:t>v</w:t>
      </w:r>
      <w:r w:rsidR="006826BC" w:rsidRPr="00380DB7">
        <w:t xml:space="preserve"> = </w:t>
      </w:r>
      <w:r>
        <w:t>expr</w:t>
      </w:r>
    </w:p>
    <w:p w14:paraId="52AEE00B" w14:textId="7FC3ED48" w:rsidR="0044410D" w:rsidRPr="0044410D" w:rsidRDefault="00C24FA2" w:rsidP="004573D1">
      <w:r>
        <w:t>r</w:t>
      </w:r>
      <w:r w:rsidR="006826BC">
        <w:t xml:space="preserve">equires </w:t>
      </w:r>
      <w:r w:rsidR="00380DB7">
        <w:rPr>
          <w:i/>
        </w:rPr>
        <w:t>v</w:t>
      </w:r>
      <w:r w:rsidR="00B9341B">
        <w:t xml:space="preserve"> to be classified as a reference (section </w:t>
      </w:r>
      <w:r w:rsidR="00B9341B">
        <w:fldChar w:fldCharType="begin"/>
      </w:r>
      <w:r w:rsidR="00B9341B">
        <w:instrText xml:space="preserve"> REF _Ref332716620 \r \h </w:instrText>
      </w:r>
      <w:r w:rsidR="00B9341B">
        <w:fldChar w:fldCharType="separate"/>
      </w:r>
      <w:r w:rsidR="00B510EF">
        <w:t>4.1</w:t>
      </w:r>
      <w:r w:rsidR="00B9341B">
        <w:fldChar w:fldCharType="end"/>
      </w:r>
      <w:r w:rsidR="00801BC3">
        <w:t>).</w:t>
      </w:r>
      <w:r w:rsidR="00380DB7">
        <w:t xml:space="preserve"> The</w:t>
      </w:r>
      <w:r w:rsidR="00801BC3">
        <w:t xml:space="preserve"> </w:t>
      </w:r>
      <w:r w:rsidR="00380DB7">
        <w:rPr>
          <w:i/>
        </w:rPr>
        <w:t>expr</w:t>
      </w:r>
      <w:r w:rsidR="00801BC3">
        <w:t xml:space="preserve"> </w:t>
      </w:r>
      <w:r w:rsidR="00380DB7">
        <w:t xml:space="preserve">expression </w:t>
      </w:r>
      <w:r w:rsidR="00801BC3">
        <w:t xml:space="preserve">is contextually typed (section </w:t>
      </w:r>
      <w:r w:rsidR="00801BC3">
        <w:fldChar w:fldCharType="begin"/>
      </w:r>
      <w:r w:rsidR="00801BC3">
        <w:instrText xml:space="preserve"> REF _Ref314665618 \r \h </w:instrText>
      </w:r>
      <w:r w:rsidR="00801BC3">
        <w:fldChar w:fldCharType="separate"/>
      </w:r>
      <w:r w:rsidR="00B510EF">
        <w:t>4.19</w:t>
      </w:r>
      <w:r w:rsidR="00801BC3">
        <w:fldChar w:fldCharType="end"/>
      </w:r>
      <w:r w:rsidR="00801BC3">
        <w:t xml:space="preserve">) by the type of </w:t>
      </w:r>
      <w:r w:rsidR="00380DB7">
        <w:rPr>
          <w:i/>
        </w:rPr>
        <w:t>v</w:t>
      </w:r>
      <w:r w:rsidR="00801BC3">
        <w:t xml:space="preserve">, </w:t>
      </w:r>
      <w:r w:rsidR="00B9341B">
        <w:t xml:space="preserve">and </w:t>
      </w:r>
      <w:r w:rsidR="006826BC">
        <w:t xml:space="preserve">the type of </w:t>
      </w:r>
      <w:r w:rsidR="00380DB7">
        <w:rPr>
          <w:i/>
        </w:rPr>
        <w:t>expr</w:t>
      </w:r>
      <w:r>
        <w:t xml:space="preserve"> </w:t>
      </w:r>
      <w:r w:rsidR="00801BC3">
        <w:t>must</w:t>
      </w:r>
      <w:r>
        <w:t xml:space="preserve"> be assignable to</w:t>
      </w:r>
      <w:r w:rsidR="006826BC">
        <w:t xml:space="preserve"> (section </w:t>
      </w:r>
      <w:r w:rsidR="006826BC">
        <w:fldChar w:fldCharType="begin"/>
      </w:r>
      <w:r w:rsidR="006826BC">
        <w:instrText xml:space="preserve"> REF _Ref330633611 \r \h </w:instrText>
      </w:r>
      <w:r w:rsidR="006826BC">
        <w:fldChar w:fldCharType="separate"/>
      </w:r>
      <w:r w:rsidR="00B510EF">
        <w:t>3.</w:t>
      </w:r>
      <w:del w:id="1602" w:author="Anders Hejlsberg" w:date="2014-11-01T15:43:00Z">
        <w:r w:rsidR="00633278">
          <w:delText>8</w:delText>
        </w:r>
      </w:del>
      <w:ins w:id="1603" w:author="Anders Hejlsberg" w:date="2014-11-01T15:43:00Z">
        <w:r w:rsidR="00B510EF">
          <w:t>10</w:t>
        </w:r>
      </w:ins>
      <w:r w:rsidR="00B510EF">
        <w:t>.4</w:t>
      </w:r>
      <w:r w:rsidR="006826BC">
        <w:fldChar w:fldCharType="end"/>
      </w:r>
      <w:r w:rsidR="006826BC">
        <w:t xml:space="preserve">) the type of </w:t>
      </w:r>
      <w:r w:rsidR="00380DB7">
        <w:rPr>
          <w:i/>
        </w:rPr>
        <w:t>v</w:t>
      </w:r>
      <w:r w:rsidR="00801BC3">
        <w:t>, or otherwise a compile-time error occurs</w:t>
      </w:r>
      <w:r w:rsidR="00B9341B">
        <w:t xml:space="preserve">. The result is </w:t>
      </w:r>
      <w:r w:rsidR="006826BC">
        <w:t xml:space="preserve">a value with the type of </w:t>
      </w:r>
      <w:r w:rsidR="00380DB7">
        <w:rPr>
          <w:i/>
        </w:rPr>
        <w:t>expr</w:t>
      </w:r>
      <w:r w:rsidR="006826BC">
        <w:t>.</w:t>
      </w:r>
    </w:p>
    <w:p w14:paraId="19D5E3BC" w14:textId="77777777" w:rsidR="0044410D" w:rsidRPr="0044410D" w:rsidRDefault="0032221F" w:rsidP="004573D1">
      <w:r>
        <w:t>A</w:t>
      </w:r>
      <w:r w:rsidR="006826BC">
        <w:t xml:space="preserve"> </w:t>
      </w:r>
      <w:r w:rsidR="00551824">
        <w:t xml:space="preserve">compound </w:t>
      </w:r>
      <w:r w:rsidR="006826BC">
        <w:t>assignment of the form</w:t>
      </w:r>
    </w:p>
    <w:p w14:paraId="3D8E5FB1" w14:textId="77777777" w:rsidR="0044410D" w:rsidRPr="0044410D" w:rsidRDefault="00380DB7" w:rsidP="00380DB7">
      <w:pPr>
        <w:pStyle w:val="Code"/>
      </w:pPr>
      <w:r>
        <w:t>v</w:t>
      </w:r>
      <w:r w:rsidR="006826BC" w:rsidRPr="00380DB7">
        <w:t xml:space="preserve"> </w:t>
      </w:r>
      <w:r>
        <w:t>??</w:t>
      </w:r>
      <w:r w:rsidR="006826BC" w:rsidRPr="00380DB7">
        <w:t xml:space="preserve">= </w:t>
      </w:r>
      <w:r>
        <w:t>expr</w:t>
      </w:r>
    </w:p>
    <w:p w14:paraId="19F9CC37" w14:textId="77777777" w:rsidR="0044410D" w:rsidRPr="0044410D" w:rsidRDefault="006826BC" w:rsidP="004573D1">
      <w:r>
        <w:t>where</w:t>
      </w:r>
      <w:r w:rsidRPr="00380DB7">
        <w:t xml:space="preserve"> </w:t>
      </w:r>
      <w:r w:rsidR="00380DB7">
        <w:t>??</w:t>
      </w:r>
      <w:r w:rsidRPr="00380DB7">
        <w:t xml:space="preserve">= </w:t>
      </w:r>
      <w:r>
        <w:t xml:space="preserve">is </w:t>
      </w:r>
      <w:r w:rsidR="00380DB7">
        <w:t xml:space="preserve">one </w:t>
      </w:r>
      <w:r>
        <w:t>of the compound assignment operators</w:t>
      </w:r>
    </w:p>
    <w:p w14:paraId="1F1C1553" w14:textId="77777777" w:rsidR="0044410D" w:rsidRPr="0044410D" w:rsidRDefault="006826BC" w:rsidP="003F21EC">
      <w:pPr>
        <w:pStyle w:val="Code"/>
      </w:pPr>
      <w:r w:rsidRPr="00380DB7">
        <w:t>*=   /=   %=   +=   -=   &lt;&lt;=   &gt;&gt;=   &gt;&gt;&gt;=   &amp;=   ^=   |=</w:t>
      </w:r>
    </w:p>
    <w:p w14:paraId="136AE599" w14:textId="77777777" w:rsidR="0044410D" w:rsidRPr="0044410D" w:rsidRDefault="00251D83" w:rsidP="006826BC">
      <w:r>
        <w:t>is subject to the same requirements</w:t>
      </w:r>
      <w:r w:rsidR="008C2A10">
        <w:t>,</w:t>
      </w:r>
      <w:r>
        <w:t xml:space="preserve"> and produces a value of the same type</w:t>
      </w:r>
      <w:r w:rsidR="008C2A10">
        <w:t>,</w:t>
      </w:r>
      <w:r>
        <w:t xml:space="preserve"> as the corresponding non-compound operation. A compound assignment furthermore requires </w:t>
      </w:r>
      <w:r w:rsidR="00380DB7">
        <w:rPr>
          <w:i/>
        </w:rPr>
        <w:t>v</w:t>
      </w:r>
      <w:r>
        <w:t xml:space="preserve"> to be classified as a reference</w:t>
      </w:r>
      <w:r w:rsidR="003F21EC">
        <w:t xml:space="preserve"> </w:t>
      </w:r>
      <w:r w:rsidR="00492FEA">
        <w:t xml:space="preserve">(section </w:t>
      </w:r>
      <w:r w:rsidR="00492FEA">
        <w:fldChar w:fldCharType="begin"/>
      </w:r>
      <w:r w:rsidR="00492FEA">
        <w:instrText xml:space="preserve"> REF _Ref332716620 \r \h </w:instrText>
      </w:r>
      <w:r w:rsidR="00492FEA">
        <w:fldChar w:fldCharType="separate"/>
      </w:r>
      <w:r w:rsidR="00B510EF">
        <w:t>4.1</w:t>
      </w:r>
      <w:r w:rsidR="00492FEA">
        <w:fldChar w:fldCharType="end"/>
      </w:r>
      <w:r w:rsidR="00492FEA">
        <w:t xml:space="preserve">) </w:t>
      </w:r>
      <w:r w:rsidR="003F21EC">
        <w:t xml:space="preserve">and </w:t>
      </w:r>
      <w:r>
        <w:t>the type of the non-compound</w:t>
      </w:r>
      <w:r w:rsidR="003F21EC">
        <w:t xml:space="preserve"> operation to be assign</w:t>
      </w:r>
      <w:r w:rsidR="005D50A4">
        <w:t>able to</w:t>
      </w:r>
      <w:r w:rsidR="003F21EC">
        <w:t xml:space="preserve"> the type of </w:t>
      </w:r>
      <w:r w:rsidR="00380DB7">
        <w:rPr>
          <w:i/>
        </w:rPr>
        <w:t>v</w:t>
      </w:r>
      <w:r w:rsidR="003F21EC">
        <w:t>.</w:t>
      </w:r>
    </w:p>
    <w:p w14:paraId="06F6ED43" w14:textId="77777777" w:rsidR="0044410D" w:rsidRPr="0044410D" w:rsidRDefault="008F6A09" w:rsidP="008F6A09">
      <w:pPr>
        <w:pStyle w:val="Heading2"/>
      </w:pPr>
      <w:bookmarkStart w:id="1604" w:name="_Toc402619906"/>
      <w:bookmarkStart w:id="1605" w:name="_Toc401414091"/>
      <w:r>
        <w:t>The Comma Operator</w:t>
      </w:r>
      <w:bookmarkEnd w:id="1604"/>
      <w:bookmarkEnd w:id="1605"/>
    </w:p>
    <w:p w14:paraId="49F8CC2D" w14:textId="77777777" w:rsidR="0044410D" w:rsidRPr="0044410D" w:rsidRDefault="008F6A09" w:rsidP="008F6A09">
      <w:r>
        <w:t>The comma operator permits the operands to be of any type and produces a result that is of the same type as the second operand.</w:t>
      </w:r>
    </w:p>
    <w:p w14:paraId="68BDB3F6" w14:textId="77777777" w:rsidR="0044410D" w:rsidRPr="0044410D" w:rsidRDefault="00676B66" w:rsidP="00150AB2">
      <w:pPr>
        <w:pStyle w:val="Heading2"/>
      </w:pPr>
      <w:bookmarkStart w:id="1606" w:name="_Ref314551848"/>
      <w:bookmarkStart w:id="1607" w:name="_Ref314665618"/>
      <w:bookmarkStart w:id="1608" w:name="_Toc402619907"/>
      <w:bookmarkStart w:id="1609" w:name="_Toc401414092"/>
      <w:r>
        <w:t>Contextually</w:t>
      </w:r>
      <w:r w:rsidR="002B1EAF">
        <w:t xml:space="preserve"> Typed Expressions</w:t>
      </w:r>
      <w:bookmarkEnd w:id="1606"/>
      <w:bookmarkEnd w:id="1607"/>
      <w:bookmarkEnd w:id="1608"/>
      <w:bookmarkEnd w:id="1609"/>
    </w:p>
    <w:p w14:paraId="50ADC77F" w14:textId="77777777" w:rsidR="0044410D" w:rsidRPr="0044410D" w:rsidRDefault="00E01096" w:rsidP="00E01096">
      <w:r>
        <w:t>In certain situations</w:t>
      </w:r>
      <w:r w:rsidR="007E702F">
        <w:t xml:space="preserve">, parameter and return types of function expressions are automatically inferred from the contexts in which the function expressions occur. </w:t>
      </w:r>
      <w:r>
        <w:t>For example, given the declaration</w:t>
      </w:r>
    </w:p>
    <w:p w14:paraId="35CB38E4" w14:textId="77777777" w:rsidR="0044410D" w:rsidRPr="0044410D" w:rsidRDefault="00E01096" w:rsidP="00E01096">
      <w:pPr>
        <w:pStyle w:val="Code"/>
      </w:pPr>
      <w:r w:rsidRPr="00783E3D">
        <w:rPr>
          <w:color w:val="0000FF"/>
          <w:highlight w:val="white"/>
        </w:rPr>
        <w:t>var</w:t>
      </w:r>
      <w:r>
        <w:t xml:space="preserve"> f: (s: </w:t>
      </w:r>
      <w:r w:rsidRPr="00783E3D">
        <w:rPr>
          <w:color w:val="0000FF"/>
          <w:highlight w:val="white"/>
        </w:rPr>
        <w:t>string</w:t>
      </w:r>
      <w:r>
        <w:t>) =&gt; string;</w:t>
      </w:r>
    </w:p>
    <w:p w14:paraId="50524FEE" w14:textId="77777777" w:rsidR="0044410D" w:rsidRPr="0044410D" w:rsidRDefault="00E01096" w:rsidP="00E01096">
      <w:r>
        <w:t>the assignment</w:t>
      </w:r>
    </w:p>
    <w:p w14:paraId="00D133C8" w14:textId="77777777" w:rsidR="0044410D" w:rsidRPr="0044410D" w:rsidRDefault="00E01096" w:rsidP="00E01096">
      <w:pPr>
        <w:pStyle w:val="Code"/>
      </w:pPr>
      <w:r>
        <w:t xml:space="preserve">f = </w:t>
      </w:r>
      <w:r w:rsidR="007E702F" w:rsidRPr="007E702F">
        <w:rPr>
          <w:color w:val="0000FF"/>
          <w:highlight w:val="white"/>
        </w:rPr>
        <w:t>function</w:t>
      </w:r>
      <w:r w:rsidR="007E702F">
        <w:t>(</w:t>
      </w:r>
      <w:r>
        <w:t>s</w:t>
      </w:r>
      <w:r w:rsidR="007E702F">
        <w:t xml:space="preserve">) { return </w:t>
      </w:r>
      <w:r>
        <w:t>s.toLowerCase();</w:t>
      </w:r>
      <w:r w:rsidR="007E702F">
        <w:t xml:space="preserve"> }</w:t>
      </w:r>
    </w:p>
    <w:p w14:paraId="74BC3CB8" w14:textId="77777777" w:rsidR="0044410D" w:rsidRPr="0044410D" w:rsidRDefault="00E01096" w:rsidP="002B1EAF">
      <w:r>
        <w:lastRenderedPageBreak/>
        <w:t xml:space="preserve">infers </w:t>
      </w:r>
      <w:r w:rsidRPr="00617C55">
        <w:t>the type o</w:t>
      </w:r>
      <w:r w:rsidRPr="006F5FD2">
        <w:t xml:space="preserve">f </w:t>
      </w:r>
      <w:r w:rsidR="007E702F">
        <w:t xml:space="preserve">the </w:t>
      </w:r>
      <w:r w:rsidR="008F4735">
        <w:t>'</w:t>
      </w:r>
      <w:r w:rsidRPr="006F5FD2">
        <w:t>s</w:t>
      </w:r>
      <w:r w:rsidR="008F4735">
        <w:t>'</w:t>
      </w:r>
      <w:r w:rsidRPr="006F5FD2">
        <w:t xml:space="preserve"> </w:t>
      </w:r>
      <w:r w:rsidR="007E702F">
        <w:t xml:space="preserve">parameter </w:t>
      </w:r>
      <w:r w:rsidRPr="006F5FD2">
        <w:t xml:space="preserve">to be </w:t>
      </w:r>
      <w:r w:rsidR="000F06E6">
        <w:t>the String</w:t>
      </w:r>
      <w:r w:rsidR="000F06E6" w:rsidRPr="000F06E6">
        <w:t xml:space="preserve"> </w:t>
      </w:r>
      <w:r w:rsidR="000F06E6">
        <w:t>primitive type</w:t>
      </w:r>
      <w:r w:rsidRPr="006F5FD2">
        <w:t xml:space="preserve"> even t</w:t>
      </w:r>
      <w:r w:rsidRPr="00617C55">
        <w:t xml:space="preserve">hough there </w:t>
      </w:r>
      <w:r>
        <w:t xml:space="preserve">is no type annotation to that effect. The function expression is said to be </w:t>
      </w:r>
      <w:r w:rsidRPr="00193407">
        <w:rPr>
          <w:b/>
          <w:i/>
        </w:rPr>
        <w:t>contextually typed</w:t>
      </w:r>
      <w:r>
        <w:t xml:space="preserve"> by the variable to which it is being assigned.</w:t>
      </w:r>
      <w:r w:rsidR="007E702F">
        <w:t xml:space="preserve"> </w:t>
      </w:r>
      <w:r w:rsidR="00676B66">
        <w:t>Contextual</w:t>
      </w:r>
      <w:r w:rsidR="002B1EAF">
        <w:t xml:space="preserve"> typing occurs in the following situations:</w:t>
      </w:r>
    </w:p>
    <w:p w14:paraId="74726078" w14:textId="77777777" w:rsidR="0044410D" w:rsidRPr="0044410D" w:rsidRDefault="002B1EAF" w:rsidP="00236652">
      <w:pPr>
        <w:pStyle w:val="ListParagraph"/>
        <w:numPr>
          <w:ilvl w:val="0"/>
          <w:numId w:val="10"/>
        </w:numPr>
      </w:pPr>
      <w:r>
        <w:t>In variable</w:t>
      </w:r>
      <w:r w:rsidR="00083648">
        <w:t>, parameter,</w:t>
      </w:r>
      <w:r>
        <w:t xml:space="preserve"> and </w:t>
      </w:r>
      <w:r w:rsidR="00792EBE">
        <w:t>member</w:t>
      </w:r>
      <w:r>
        <w:t xml:space="preserve"> declarations with </w:t>
      </w:r>
      <w:r w:rsidR="00604675">
        <w:t xml:space="preserve">a type annotation and </w:t>
      </w:r>
      <w:r>
        <w:t xml:space="preserve">an initializer, the initializer expression is </w:t>
      </w:r>
      <w:r w:rsidR="00676B66">
        <w:t>contextually</w:t>
      </w:r>
      <w:r>
        <w:t xml:space="preserve"> typed</w:t>
      </w:r>
      <w:r w:rsidR="00604675">
        <w:t xml:space="preserve"> </w:t>
      </w:r>
      <w:r w:rsidR="00676B66">
        <w:t>by</w:t>
      </w:r>
      <w:r w:rsidR="00083648">
        <w:t xml:space="preserve"> the type of the variable, parameter, or </w:t>
      </w:r>
      <w:r w:rsidR="00604675">
        <w:t>property.</w:t>
      </w:r>
    </w:p>
    <w:p w14:paraId="62EBCA1C" w14:textId="77777777" w:rsidR="0044410D" w:rsidRPr="0044410D" w:rsidRDefault="00904F13" w:rsidP="00236652">
      <w:pPr>
        <w:pStyle w:val="ListParagraph"/>
        <w:numPr>
          <w:ilvl w:val="0"/>
          <w:numId w:val="10"/>
        </w:numPr>
      </w:pPr>
      <w:r>
        <w:t xml:space="preserve">In return statements, if the containing function includes a return type annotation, return expressions are contextually typed by that return type. Otherwise, if the containing function is contextually typed by a type </w:t>
      </w:r>
      <w:r w:rsidRPr="00904F13">
        <w:rPr>
          <w:i/>
        </w:rPr>
        <w:t>T</w:t>
      </w:r>
      <w:r>
        <w:t xml:space="preserve">, return expressions are contextually typed by </w:t>
      </w:r>
      <w:r w:rsidRPr="00904F13">
        <w:rPr>
          <w:i/>
        </w:rPr>
        <w:t>T</w:t>
      </w:r>
      <w:r w:rsidR="008F4735">
        <w:t>'</w:t>
      </w:r>
      <w:r>
        <w:t>s return type.</w:t>
      </w:r>
    </w:p>
    <w:p w14:paraId="0AB59161" w14:textId="77777777" w:rsidR="0044410D" w:rsidRPr="0044410D" w:rsidRDefault="00527E90" w:rsidP="00236652">
      <w:pPr>
        <w:pStyle w:val="ListParagraph"/>
        <w:numPr>
          <w:ilvl w:val="0"/>
          <w:numId w:val="10"/>
        </w:numPr>
      </w:pPr>
      <w:r>
        <w:t>In typed function calls, argument expressions are contextually typed by their parameter types.</w:t>
      </w:r>
    </w:p>
    <w:p w14:paraId="7296FDB8" w14:textId="77777777" w:rsidR="0044410D" w:rsidRPr="0044410D" w:rsidRDefault="00527E90" w:rsidP="00236652">
      <w:pPr>
        <w:pStyle w:val="ListParagraph"/>
        <w:numPr>
          <w:ilvl w:val="0"/>
          <w:numId w:val="10"/>
        </w:numPr>
      </w:pPr>
      <w:r>
        <w:t>In type assertions, the expression is contextually typed by the indicated type.</w:t>
      </w:r>
    </w:p>
    <w:p w14:paraId="259060A0" w14:textId="77777777" w:rsidR="0044410D" w:rsidRPr="0044410D" w:rsidRDefault="00527E90" w:rsidP="00236652">
      <w:pPr>
        <w:pStyle w:val="ListParagraph"/>
        <w:numPr>
          <w:ilvl w:val="0"/>
          <w:numId w:val="10"/>
        </w:numPr>
      </w:pPr>
      <w:r>
        <w:t>In || operator expressions without a contextual type, the right hand expression is contextually typed by the type of the left hand expression.</w:t>
      </w:r>
    </w:p>
    <w:p w14:paraId="2ED79971" w14:textId="77777777" w:rsidR="0044410D" w:rsidRPr="0044410D" w:rsidRDefault="00527E90" w:rsidP="00236652">
      <w:pPr>
        <w:pStyle w:val="ListParagraph"/>
        <w:numPr>
          <w:ilvl w:val="0"/>
          <w:numId w:val="10"/>
        </w:numPr>
      </w:pPr>
      <w:r>
        <w:t>In assignment expressions, the right hand expression is contextually typed by the type of the left hand expression.</w:t>
      </w:r>
    </w:p>
    <w:p w14:paraId="20264A30" w14:textId="77777777" w:rsidR="0044410D" w:rsidRPr="0044410D" w:rsidRDefault="00891604" w:rsidP="00236652">
      <w:pPr>
        <w:pStyle w:val="ListParagraph"/>
        <w:numPr>
          <w:ilvl w:val="0"/>
          <w:numId w:val="10"/>
        </w:numPr>
      </w:pPr>
      <w:r>
        <w:t>In contextually typed object literals, property assignments are contextually typed by their property types.</w:t>
      </w:r>
    </w:p>
    <w:p w14:paraId="77F8C782" w14:textId="77777777" w:rsidR="0044410D" w:rsidRPr="0044410D" w:rsidRDefault="00891604" w:rsidP="00236652">
      <w:pPr>
        <w:pStyle w:val="ListParagraph"/>
        <w:numPr>
          <w:ilvl w:val="0"/>
          <w:numId w:val="10"/>
        </w:numPr>
      </w:pPr>
      <w:r>
        <w:t>In contextually typed array literals, element expressions are contextually typed by the array element type.</w:t>
      </w:r>
    </w:p>
    <w:p w14:paraId="1E0ACFA6" w14:textId="77777777" w:rsidR="0044410D" w:rsidRPr="0044410D" w:rsidRDefault="002F3E6A" w:rsidP="00236652">
      <w:pPr>
        <w:pStyle w:val="ListParagraph"/>
        <w:numPr>
          <w:ilvl w:val="0"/>
          <w:numId w:val="10"/>
        </w:numPr>
      </w:pPr>
      <w:r>
        <w:t>In contextually typed || operator expressions, the operands are contextually typed</w:t>
      </w:r>
      <w:r w:rsidR="00527E90">
        <w:t xml:space="preserve"> as well</w:t>
      </w:r>
      <w:r>
        <w:t>.</w:t>
      </w:r>
    </w:p>
    <w:p w14:paraId="1FCCCBBA" w14:textId="77777777" w:rsidR="0044410D" w:rsidRPr="0044410D" w:rsidRDefault="002F3E6A" w:rsidP="00236652">
      <w:pPr>
        <w:pStyle w:val="ListParagraph"/>
        <w:numPr>
          <w:ilvl w:val="0"/>
          <w:numId w:val="10"/>
        </w:numPr>
      </w:pPr>
      <w:r>
        <w:t>In contextually typed conditional operator expressions, the operands are contextually typed as well.</w:t>
      </w:r>
    </w:p>
    <w:p w14:paraId="0EB06FCC" w14:textId="77777777" w:rsidR="0044410D" w:rsidRPr="0044410D" w:rsidRDefault="00676B66" w:rsidP="00604675">
      <w:r w:rsidRPr="00255426">
        <w:t>Contextual</w:t>
      </w:r>
      <w:r w:rsidR="00604675" w:rsidRPr="00255426">
        <w:t xml:space="preserve"> typing of an expression </w:t>
      </w:r>
      <w:r w:rsidR="00255426" w:rsidRPr="00F55A2E">
        <w:rPr>
          <w:i/>
        </w:rPr>
        <w:t>e</w:t>
      </w:r>
      <w:r w:rsidR="00604675" w:rsidRPr="00255426">
        <w:t xml:space="preserve"> </w:t>
      </w:r>
      <w:r w:rsidR="000A2552" w:rsidRPr="00255426">
        <w:t>by</w:t>
      </w:r>
      <w:r w:rsidR="00604675" w:rsidRPr="00255426">
        <w:t xml:space="preserve"> a type </w:t>
      </w:r>
      <w:r w:rsidR="00604675" w:rsidRPr="00F55A2E">
        <w:rPr>
          <w:i/>
        </w:rPr>
        <w:t>T</w:t>
      </w:r>
      <w:r w:rsidR="00A84822" w:rsidRPr="00255426">
        <w:t xml:space="preserve"> proceeds as follows</w:t>
      </w:r>
      <w:r w:rsidR="00604675" w:rsidRPr="00255426">
        <w:t>:</w:t>
      </w:r>
    </w:p>
    <w:p w14:paraId="21BD94B1" w14:textId="77777777" w:rsidR="0044410D" w:rsidRPr="0044410D" w:rsidRDefault="009A4EF7" w:rsidP="00236652">
      <w:pPr>
        <w:pStyle w:val="ListParagraph"/>
        <w:numPr>
          <w:ilvl w:val="0"/>
          <w:numId w:val="11"/>
        </w:numPr>
      </w:pPr>
      <w:r w:rsidRPr="00255426">
        <w:t xml:space="preserve">If </w:t>
      </w:r>
      <w:r w:rsidRPr="00F55A2E">
        <w:rPr>
          <w:i/>
        </w:rPr>
        <w:t>e</w:t>
      </w:r>
      <w:r w:rsidRPr="00255426">
        <w:t xml:space="preserve"> is an </w:t>
      </w:r>
      <w:r w:rsidRPr="00A42103">
        <w:rPr>
          <w:rStyle w:val="Production"/>
        </w:rPr>
        <w:t>ObjectLiteral</w:t>
      </w:r>
      <w:r w:rsidRPr="00255426">
        <w:t xml:space="preserve"> and </w:t>
      </w:r>
      <w:r w:rsidRPr="00F55A2E">
        <w:rPr>
          <w:i/>
        </w:rPr>
        <w:t>T</w:t>
      </w:r>
      <w:r w:rsidRPr="00255426">
        <w:t xml:space="preserve"> </w:t>
      </w:r>
      <w:r>
        <w:t>is an object type,</w:t>
      </w:r>
      <w:r w:rsidR="001E077D">
        <w:t xml:space="preserve"> </w:t>
      </w:r>
      <w:r w:rsidR="001E077D" w:rsidRPr="001E077D">
        <w:rPr>
          <w:i/>
        </w:rPr>
        <w:t>e</w:t>
      </w:r>
      <w:r w:rsidR="001E077D">
        <w:t xml:space="preserve"> is processed with the contextual type </w:t>
      </w:r>
      <w:r w:rsidR="001E077D" w:rsidRPr="001E077D">
        <w:rPr>
          <w:i/>
        </w:rPr>
        <w:t>T</w:t>
      </w:r>
      <w:r w:rsidR="001E077D">
        <w:t xml:space="preserve">, as described in section </w:t>
      </w:r>
      <w:r w:rsidR="001E077D">
        <w:fldChar w:fldCharType="begin"/>
      </w:r>
      <w:r w:rsidR="001E077D">
        <w:instrText xml:space="preserve"> REF _Ref333241179 \r \h </w:instrText>
      </w:r>
      <w:r w:rsidR="001E077D">
        <w:fldChar w:fldCharType="separate"/>
      </w:r>
      <w:r w:rsidR="00B510EF">
        <w:t>4.5</w:t>
      </w:r>
      <w:r w:rsidR="001E077D">
        <w:fldChar w:fldCharType="end"/>
      </w:r>
      <w:r>
        <w:t>.</w:t>
      </w:r>
    </w:p>
    <w:p w14:paraId="00FE0AE5" w14:textId="77777777" w:rsidR="0044410D" w:rsidRPr="0044410D" w:rsidRDefault="009A4EF7" w:rsidP="00236652">
      <w:pPr>
        <w:pStyle w:val="ListParagraph"/>
        <w:numPr>
          <w:ilvl w:val="0"/>
          <w:numId w:val="11"/>
        </w:numPr>
      </w:pPr>
      <w:r w:rsidRPr="00255426">
        <w:t xml:space="preserve">If </w:t>
      </w:r>
      <w:r w:rsidRPr="00F55A2E">
        <w:rPr>
          <w:i/>
        </w:rPr>
        <w:t>e</w:t>
      </w:r>
      <w:r w:rsidRPr="00255426">
        <w:t xml:space="preserve"> is an </w:t>
      </w:r>
      <w:r w:rsidRPr="00A42103">
        <w:rPr>
          <w:rStyle w:val="Production"/>
        </w:rPr>
        <w:t>ArrayLiteral</w:t>
      </w:r>
      <w:r w:rsidRPr="00255426">
        <w:t xml:space="preserve"> and </w:t>
      </w:r>
      <w:r w:rsidRPr="00F55A2E">
        <w:rPr>
          <w:i/>
        </w:rPr>
        <w:t>T</w:t>
      </w:r>
      <w:r w:rsidR="001E077D">
        <w:t xml:space="preserve"> is </w:t>
      </w:r>
      <w:r w:rsidR="00D10B56">
        <w:t>an object type with a numeric index signature</w:t>
      </w:r>
      <w:r w:rsidR="001E077D">
        <w:t xml:space="preserve">, </w:t>
      </w:r>
      <w:r w:rsidR="001E077D" w:rsidRPr="001E077D">
        <w:rPr>
          <w:i/>
        </w:rPr>
        <w:t>e</w:t>
      </w:r>
      <w:r w:rsidR="001E077D">
        <w:t xml:space="preserve"> is processed with the contextual type </w:t>
      </w:r>
      <w:r w:rsidR="001E077D" w:rsidRPr="001E077D">
        <w:rPr>
          <w:i/>
        </w:rPr>
        <w:t>T</w:t>
      </w:r>
      <w:r w:rsidR="001E077D">
        <w:t xml:space="preserve">, as described in section </w:t>
      </w:r>
      <w:r w:rsidR="001E077D">
        <w:fldChar w:fldCharType="begin"/>
      </w:r>
      <w:r w:rsidR="001E077D">
        <w:instrText xml:space="preserve"> REF _Ref333241221 \r \h </w:instrText>
      </w:r>
      <w:r w:rsidR="001E077D">
        <w:fldChar w:fldCharType="separate"/>
      </w:r>
      <w:r w:rsidR="00B510EF">
        <w:t>4.6</w:t>
      </w:r>
      <w:r w:rsidR="001E077D">
        <w:fldChar w:fldCharType="end"/>
      </w:r>
      <w:r w:rsidR="001E077D">
        <w:t>.</w:t>
      </w:r>
    </w:p>
    <w:p w14:paraId="2CF49656" w14:textId="77777777" w:rsidR="0044410D" w:rsidRPr="0044410D" w:rsidRDefault="009D1786" w:rsidP="00236652">
      <w:pPr>
        <w:pStyle w:val="ListParagraph"/>
        <w:numPr>
          <w:ilvl w:val="0"/>
          <w:numId w:val="11"/>
        </w:numPr>
      </w:pPr>
      <w:r w:rsidRPr="00255426">
        <w:t xml:space="preserve">If </w:t>
      </w:r>
      <w:r w:rsidR="00255426" w:rsidRPr="00DB525A">
        <w:rPr>
          <w:i/>
        </w:rPr>
        <w:t>e</w:t>
      </w:r>
      <w:r w:rsidR="00A42103">
        <w:t xml:space="preserve"> is a </w:t>
      </w:r>
      <w:r w:rsidR="00A42103" w:rsidRPr="00A42103">
        <w:rPr>
          <w:rStyle w:val="Production"/>
        </w:rPr>
        <w:t>FunctionExpression</w:t>
      </w:r>
      <w:r w:rsidRPr="00255426">
        <w:t xml:space="preserve"> </w:t>
      </w:r>
      <w:r w:rsidR="00204C48">
        <w:t xml:space="preserve">or </w:t>
      </w:r>
      <w:r w:rsidR="00204C48" w:rsidRPr="00204C48">
        <w:rPr>
          <w:rStyle w:val="Production"/>
        </w:rPr>
        <w:t>ArrowFunctionExpression</w:t>
      </w:r>
      <w:r w:rsidR="00204C48">
        <w:t xml:space="preserve"> </w:t>
      </w:r>
      <w:r w:rsidRPr="00255426">
        <w:t xml:space="preserve">with no </w:t>
      </w:r>
      <w:r w:rsidR="00C52CEC">
        <w:t xml:space="preserve">type parameters and no </w:t>
      </w:r>
      <w:r w:rsidR="00CE4A34">
        <w:t xml:space="preserve">parameter </w:t>
      </w:r>
      <w:r w:rsidRPr="00255426">
        <w:t>type annotations</w:t>
      </w:r>
      <w:r w:rsidR="00EF118F">
        <w:t>,</w:t>
      </w:r>
      <w:r w:rsidR="00012470">
        <w:t xml:space="preserve"> </w:t>
      </w:r>
      <w:r w:rsidRPr="00DB525A">
        <w:rPr>
          <w:i/>
        </w:rPr>
        <w:t>T</w:t>
      </w:r>
      <w:r w:rsidRPr="00255426">
        <w:t xml:space="preserve"> is a</w:t>
      </w:r>
      <w:r w:rsidR="00376066">
        <w:t xml:space="preserve"> function</w:t>
      </w:r>
      <w:r w:rsidR="00360884">
        <w:t xml:space="preserve"> </w:t>
      </w:r>
      <w:r w:rsidRPr="00255426">
        <w:t xml:space="preserve">type with exactly </w:t>
      </w:r>
      <w:r w:rsidR="001A64FD">
        <w:t>one call signature</w:t>
      </w:r>
      <w:r w:rsidR="00012470">
        <w:t xml:space="preserve"> and </w:t>
      </w:r>
      <w:r w:rsidR="00012470" w:rsidRPr="00012470">
        <w:rPr>
          <w:i/>
        </w:rPr>
        <w:t>T</w:t>
      </w:r>
      <w:r w:rsidR="008F4735">
        <w:t>'</w:t>
      </w:r>
      <w:r w:rsidR="00012470">
        <w:t>s call signature is non-generic</w:t>
      </w:r>
      <w:r w:rsidRPr="00255426">
        <w:t>,</w:t>
      </w:r>
      <w:r w:rsidR="007A00EF">
        <w:t xml:space="preserve"> then</w:t>
      </w:r>
      <w:r w:rsidR="00DB525A">
        <w:t xml:space="preserve"> </w:t>
      </w:r>
      <w:r w:rsidR="00F12793">
        <w:t xml:space="preserve">any </w:t>
      </w:r>
      <w:r w:rsidR="00DB525A">
        <w:t xml:space="preserve">inferences made for type parameters referenced by the parameters of </w:t>
      </w:r>
      <w:r w:rsidR="00DB525A" w:rsidRPr="00DB525A">
        <w:rPr>
          <w:i/>
        </w:rPr>
        <w:t>T</w:t>
      </w:r>
      <w:r w:rsidR="008F4735">
        <w:t>'</w:t>
      </w:r>
      <w:r w:rsidR="00DB525A">
        <w:t>s call signature</w:t>
      </w:r>
      <w:r w:rsidR="005F7269">
        <w:t xml:space="preserve"> </w:t>
      </w:r>
      <w:r w:rsidR="00DB525A">
        <w:t>are fixed</w:t>
      </w:r>
      <w:r w:rsidR="005F7269">
        <w:t xml:space="preserve"> </w:t>
      </w:r>
      <w:r w:rsidR="00F12793">
        <w:t xml:space="preserve">(section </w:t>
      </w:r>
      <w:r w:rsidR="00F12793">
        <w:fldChar w:fldCharType="begin"/>
      </w:r>
      <w:r w:rsidR="00F12793">
        <w:instrText xml:space="preserve"> REF _Ref343601018 \r \h </w:instrText>
      </w:r>
      <w:r w:rsidR="00F12793">
        <w:fldChar w:fldCharType="separate"/>
      </w:r>
      <w:r w:rsidR="00B510EF">
        <w:t>4.12.2</w:t>
      </w:r>
      <w:r w:rsidR="00F12793">
        <w:fldChar w:fldCharType="end"/>
      </w:r>
      <w:r w:rsidR="00F12793">
        <w:t xml:space="preserve">) </w:t>
      </w:r>
      <w:r w:rsidR="00DB525A">
        <w:t>and</w:t>
      </w:r>
      <w:r w:rsidR="00E01096">
        <w:t xml:space="preserve"> </w:t>
      </w:r>
      <w:r w:rsidR="00E01096" w:rsidRPr="00DB525A">
        <w:rPr>
          <w:i/>
        </w:rPr>
        <w:t>e</w:t>
      </w:r>
      <w:r w:rsidR="00E01096">
        <w:t xml:space="preserve"> is processed </w:t>
      </w:r>
      <w:r w:rsidR="00B51DCC">
        <w:t xml:space="preserve">with the contextual type </w:t>
      </w:r>
      <w:r w:rsidR="00B51DCC" w:rsidRPr="00DB525A">
        <w:rPr>
          <w:i/>
        </w:rPr>
        <w:t>T</w:t>
      </w:r>
      <w:r w:rsidR="00B51DCC">
        <w:t>, as described in section</w:t>
      </w:r>
      <w:r w:rsidR="00EF118F">
        <w:t xml:space="preserve"> </w:t>
      </w:r>
      <w:r w:rsidR="00EF118F">
        <w:fldChar w:fldCharType="begin"/>
      </w:r>
      <w:r w:rsidR="00EF118F">
        <w:instrText xml:space="preserve"> REF _Ref347391474 \r \h </w:instrText>
      </w:r>
      <w:r w:rsidR="00EF118F">
        <w:fldChar w:fldCharType="separate"/>
      </w:r>
      <w:r w:rsidR="00B510EF">
        <w:t>4.9.3</w:t>
      </w:r>
      <w:r w:rsidR="00EF118F">
        <w:fldChar w:fldCharType="end"/>
      </w:r>
      <w:r w:rsidR="00B51DCC">
        <w:t>.</w:t>
      </w:r>
    </w:p>
    <w:p w14:paraId="3E381BFD" w14:textId="77777777" w:rsidR="0044410D" w:rsidRPr="0044410D" w:rsidRDefault="004061C4" w:rsidP="00236652">
      <w:pPr>
        <w:pStyle w:val="ListParagraph"/>
        <w:numPr>
          <w:ilvl w:val="0"/>
          <w:numId w:val="11"/>
        </w:numPr>
      </w:pPr>
      <w:r>
        <w:t xml:space="preserve">If </w:t>
      </w:r>
      <w:r w:rsidRPr="004061C4">
        <w:rPr>
          <w:i/>
        </w:rPr>
        <w:t>e</w:t>
      </w:r>
      <w:r>
        <w:t xml:space="preserve"> is a</w:t>
      </w:r>
      <w:r w:rsidR="002F3E6A">
        <w:t xml:space="preserve"> || </w:t>
      </w:r>
      <w:r>
        <w:t xml:space="preserve">operator expression and </w:t>
      </w:r>
      <w:r w:rsidRPr="004061C4">
        <w:rPr>
          <w:i/>
        </w:rPr>
        <w:t>T</w:t>
      </w:r>
      <w:r>
        <w:t xml:space="preserve"> is an object type, </w:t>
      </w:r>
      <w:r w:rsidRPr="004061C4">
        <w:rPr>
          <w:i/>
        </w:rPr>
        <w:t>e</w:t>
      </w:r>
      <w:r>
        <w:t xml:space="preserve"> is processed with the contextual type </w:t>
      </w:r>
      <w:r w:rsidRPr="004061C4">
        <w:rPr>
          <w:i/>
        </w:rPr>
        <w:t>T</w:t>
      </w:r>
      <w:r>
        <w:t xml:space="preserve">, as described in section </w:t>
      </w:r>
      <w:r>
        <w:fldChar w:fldCharType="begin"/>
      </w:r>
      <w:r>
        <w:instrText xml:space="preserve"> REF _Ref368214951 \r \h </w:instrText>
      </w:r>
      <w:r>
        <w:fldChar w:fldCharType="separate"/>
      </w:r>
      <w:r w:rsidR="00B510EF">
        <w:t>4.15.7</w:t>
      </w:r>
      <w:r>
        <w:fldChar w:fldCharType="end"/>
      </w:r>
      <w:r>
        <w:t>.</w:t>
      </w:r>
    </w:p>
    <w:p w14:paraId="0996877A" w14:textId="77777777" w:rsidR="0044410D" w:rsidRPr="0044410D" w:rsidRDefault="004061C4" w:rsidP="00236652">
      <w:pPr>
        <w:pStyle w:val="ListParagraph"/>
        <w:numPr>
          <w:ilvl w:val="0"/>
          <w:numId w:val="11"/>
        </w:numPr>
      </w:pPr>
      <w:r>
        <w:t xml:space="preserve">If </w:t>
      </w:r>
      <w:r w:rsidRPr="004061C4">
        <w:rPr>
          <w:i/>
        </w:rPr>
        <w:t>e</w:t>
      </w:r>
      <w:r>
        <w:t xml:space="preserve"> is a conditional operator expression and </w:t>
      </w:r>
      <w:r w:rsidRPr="004061C4">
        <w:rPr>
          <w:i/>
        </w:rPr>
        <w:t>T</w:t>
      </w:r>
      <w:r>
        <w:t xml:space="preserve"> is an object type, </w:t>
      </w:r>
      <w:r w:rsidRPr="004061C4">
        <w:rPr>
          <w:i/>
        </w:rPr>
        <w:t>e</w:t>
      </w:r>
      <w:r>
        <w:t xml:space="preserve"> is processed with the contextual type </w:t>
      </w:r>
      <w:r w:rsidRPr="004061C4">
        <w:rPr>
          <w:i/>
        </w:rPr>
        <w:t>T</w:t>
      </w:r>
      <w:r>
        <w:t xml:space="preserve">, as described in section </w:t>
      </w:r>
      <w:r>
        <w:fldChar w:fldCharType="begin"/>
      </w:r>
      <w:r>
        <w:instrText xml:space="preserve"> REF _Ref368215196 \r \h </w:instrText>
      </w:r>
      <w:r>
        <w:fldChar w:fldCharType="separate"/>
      </w:r>
      <w:r w:rsidR="00B510EF">
        <w:t>4.16</w:t>
      </w:r>
      <w:r>
        <w:fldChar w:fldCharType="end"/>
      </w:r>
      <w:r>
        <w:t>.</w:t>
      </w:r>
    </w:p>
    <w:p w14:paraId="6ED804EC" w14:textId="77777777" w:rsidR="0044410D" w:rsidRPr="0044410D" w:rsidRDefault="00E01096" w:rsidP="00236652">
      <w:pPr>
        <w:pStyle w:val="ListParagraph"/>
        <w:numPr>
          <w:ilvl w:val="0"/>
          <w:numId w:val="11"/>
        </w:numPr>
      </w:pPr>
      <w:r>
        <w:t xml:space="preserve">Otherwise, </w:t>
      </w:r>
      <w:r w:rsidRPr="00E01096">
        <w:rPr>
          <w:i/>
        </w:rPr>
        <w:t>e</w:t>
      </w:r>
      <w:r>
        <w:t xml:space="preserve"> is processed without a contextual type.</w:t>
      </w:r>
    </w:p>
    <w:p w14:paraId="7041B503" w14:textId="77777777" w:rsidR="0044410D" w:rsidRPr="0044410D" w:rsidRDefault="00A20444" w:rsidP="00A20444">
      <w:r>
        <w:t>T</w:t>
      </w:r>
      <w:r w:rsidR="00BA79C5">
        <w:t>he</w:t>
      </w:r>
      <w:r w:rsidR="00E9148D">
        <w:t xml:space="preserve"> </w:t>
      </w:r>
      <w:r>
        <w:t xml:space="preserve">rules above require </w:t>
      </w:r>
      <w:r w:rsidR="00E9148D">
        <w:t>expression</w:t>
      </w:r>
      <w:r>
        <w:t>s</w:t>
      </w:r>
      <w:r w:rsidR="00E9148D">
        <w:t xml:space="preserve"> be </w:t>
      </w:r>
      <w:r w:rsidR="00BA79C5">
        <w:t>of the exact syntactic form</w:t>
      </w:r>
      <w:r>
        <w:t>s</w:t>
      </w:r>
      <w:r w:rsidR="00E9148D">
        <w:t xml:space="preserve"> specified </w:t>
      </w:r>
      <w:r>
        <w:t>in order to be processed as</w:t>
      </w:r>
      <w:r w:rsidR="00BA79C5">
        <w:t xml:space="preserve"> contextually typed construct</w:t>
      </w:r>
      <w:r>
        <w:t>s. For example, given the declaration</w:t>
      </w:r>
      <w:r w:rsidR="007E702F">
        <w:t xml:space="preserve"> of the variable </w:t>
      </w:r>
      <w:r w:rsidR="008F4735">
        <w:t>'</w:t>
      </w:r>
      <w:r w:rsidR="007E702F">
        <w:t>f</w:t>
      </w:r>
      <w:r w:rsidR="008F4735">
        <w:t>'</w:t>
      </w:r>
      <w:r w:rsidR="007E702F">
        <w:t xml:space="preserve"> above, </w:t>
      </w:r>
      <w:r>
        <w:t>the assignment</w:t>
      </w:r>
    </w:p>
    <w:p w14:paraId="23CA27DB" w14:textId="77777777" w:rsidR="0044410D" w:rsidRPr="0044410D" w:rsidRDefault="00A20444" w:rsidP="00A20444">
      <w:pPr>
        <w:pStyle w:val="Code"/>
      </w:pPr>
      <w:r>
        <w:t xml:space="preserve">f = </w:t>
      </w:r>
      <w:r w:rsidR="00204C48">
        <w:t xml:space="preserve">s =&gt; </w:t>
      </w:r>
      <w:r>
        <w:t>s.toLowerCase();</w:t>
      </w:r>
    </w:p>
    <w:p w14:paraId="1D67C877" w14:textId="77777777" w:rsidR="0044410D" w:rsidRPr="0044410D" w:rsidRDefault="00A20444" w:rsidP="00A20444">
      <w:r>
        <w:lastRenderedPageBreak/>
        <w:t xml:space="preserve">causes the function expression to be contextually typed, </w:t>
      </w:r>
      <w:r w:rsidR="00D102B1">
        <w:t>inferring</w:t>
      </w:r>
      <w:r w:rsidR="008D27B8">
        <w:t xml:space="preserve"> </w:t>
      </w:r>
      <w:r w:rsidR="00014E85">
        <w:t xml:space="preserve">the </w:t>
      </w:r>
      <w:r w:rsidR="00163720">
        <w:t>S</w:t>
      </w:r>
      <w:r w:rsidR="008D27B8" w:rsidRPr="00163720">
        <w:t>tring</w:t>
      </w:r>
      <w:r w:rsidR="008D27B8">
        <w:t xml:space="preserve"> </w:t>
      </w:r>
      <w:r w:rsidR="00014E85">
        <w:t xml:space="preserve">primitive type </w:t>
      </w:r>
      <w:r w:rsidR="00D102B1">
        <w:t>for</w:t>
      </w:r>
      <w:r w:rsidR="008D27B8" w:rsidRPr="00163720">
        <w:t xml:space="preserve"> </w:t>
      </w:r>
      <w:r w:rsidR="008F4735">
        <w:t>'</w:t>
      </w:r>
      <w:r w:rsidR="008D27B8" w:rsidRPr="00163720">
        <w:t>s</w:t>
      </w:r>
      <w:r w:rsidR="008F4735">
        <w:t>'</w:t>
      </w:r>
      <w:r w:rsidR="004257CB" w:rsidRPr="00163720">
        <w:t>.</w:t>
      </w:r>
      <w:r w:rsidR="004257CB">
        <w:t xml:space="preserve"> However, simply enclosing the construct in parentheses</w:t>
      </w:r>
    </w:p>
    <w:p w14:paraId="318230C8" w14:textId="77777777" w:rsidR="0044410D" w:rsidRPr="0044410D" w:rsidRDefault="004257CB" w:rsidP="004257CB">
      <w:pPr>
        <w:pStyle w:val="Code"/>
      </w:pPr>
      <w:r>
        <w:t>f = (</w:t>
      </w:r>
      <w:r w:rsidR="00204C48">
        <w:t xml:space="preserve">s =&gt; </w:t>
      </w:r>
      <w:r>
        <w:t>s.toLowerCase());</w:t>
      </w:r>
    </w:p>
    <w:p w14:paraId="6A96414B" w14:textId="77777777" w:rsidR="0044410D" w:rsidRPr="0044410D" w:rsidRDefault="00A20444">
      <w:r>
        <w:t xml:space="preserve">causes </w:t>
      </w:r>
      <w:r w:rsidR="004257CB">
        <w:t>the function expression to be</w:t>
      </w:r>
      <w:r>
        <w:t xml:space="preserve"> processed </w:t>
      </w:r>
      <w:r w:rsidR="007E702F">
        <w:t>without a contextual type</w:t>
      </w:r>
      <w:r w:rsidR="004257CB">
        <w:t xml:space="preserve">, now inferring </w:t>
      </w:r>
      <w:r w:rsidR="008F4735">
        <w:t>'</w:t>
      </w:r>
      <w:r w:rsidR="004257CB" w:rsidRPr="00163720">
        <w:t>s</w:t>
      </w:r>
      <w:r w:rsidR="008F4735">
        <w:t>'</w:t>
      </w:r>
      <w:r w:rsidR="004257CB">
        <w:t xml:space="preserve"> </w:t>
      </w:r>
      <w:r w:rsidR="008D27B8">
        <w:t xml:space="preserve">and the result of the function </w:t>
      </w:r>
      <w:r w:rsidR="004257CB">
        <w:t xml:space="preserve">to be of type </w:t>
      </w:r>
      <w:r w:rsidR="00163720">
        <w:t>A</w:t>
      </w:r>
      <w:r w:rsidR="004257CB" w:rsidRPr="00163720">
        <w:t>ny</w:t>
      </w:r>
      <w:r w:rsidR="004257CB">
        <w:t xml:space="preserve"> </w:t>
      </w:r>
      <w:r w:rsidR="00D102B1">
        <w:t>as</w:t>
      </w:r>
      <w:r w:rsidR="008D27B8">
        <w:t xml:space="preserve"> no type annotations are present.</w:t>
      </w:r>
    </w:p>
    <w:p w14:paraId="2153D5E1" w14:textId="77777777" w:rsidR="0044410D" w:rsidRPr="0044410D" w:rsidRDefault="000205F7">
      <w:r>
        <w:t>In the following example</w:t>
      </w:r>
    </w:p>
    <w:p w14:paraId="2840E757" w14:textId="77777777" w:rsidR="0044410D" w:rsidRPr="0044410D" w:rsidRDefault="000205F7" w:rsidP="000205F7">
      <w:pPr>
        <w:pStyle w:val="Code"/>
        <w:rPr>
          <w:highlight w:val="white"/>
        </w:rPr>
      </w:pPr>
      <w:r>
        <w:rPr>
          <w:color w:val="0000FF"/>
          <w:highlight w:val="white"/>
        </w:rPr>
        <w:t>interface</w:t>
      </w:r>
      <w:r>
        <w:rPr>
          <w:highlight w:val="white"/>
        </w:rPr>
        <w:t xml:space="preserve"> EventObject {</w:t>
      </w:r>
      <w:r w:rsidR="0048218E" w:rsidRPr="0048218E">
        <w:rPr>
          <w:highlight w:val="white"/>
        </w:rPr>
        <w:br/>
      </w:r>
      <w:r>
        <w:rPr>
          <w:highlight w:val="white"/>
        </w:rPr>
        <w:t xml:space="preserve">    x: </w:t>
      </w:r>
      <w:r>
        <w:rPr>
          <w:color w:val="0000FF"/>
          <w:highlight w:val="white"/>
        </w:rPr>
        <w:t>number</w:t>
      </w:r>
      <w:r>
        <w:rPr>
          <w:highlight w:val="white"/>
        </w:rPr>
        <w:t>;</w:t>
      </w:r>
      <w:r w:rsidR="0048218E" w:rsidRPr="0048218E">
        <w:rPr>
          <w:highlight w:val="white"/>
        </w:rPr>
        <w:br/>
      </w:r>
      <w:r>
        <w:rPr>
          <w:highlight w:val="white"/>
        </w:rPr>
        <w:t xml:space="preserve">    y: </w:t>
      </w:r>
      <w:r>
        <w:rPr>
          <w:color w:val="0000FF"/>
          <w:highlight w:val="white"/>
        </w:rPr>
        <w:t>number</w:t>
      </w:r>
      <w:r>
        <w:rPr>
          <w:highlight w:val="white"/>
        </w:rPr>
        <w:t>;</w:t>
      </w:r>
      <w:r w:rsidR="0048218E" w:rsidRPr="0048218E">
        <w:rPr>
          <w:highlight w:val="white"/>
        </w:rPr>
        <w:br/>
      </w:r>
      <w:r>
        <w:rPr>
          <w:highlight w:val="white"/>
        </w:rPr>
        <w:t>}</w:t>
      </w:r>
    </w:p>
    <w:p w14:paraId="5CF7BCD6" w14:textId="77777777" w:rsidR="0044410D" w:rsidRPr="0044410D" w:rsidRDefault="000205F7" w:rsidP="000205F7">
      <w:pPr>
        <w:pStyle w:val="Code"/>
        <w:rPr>
          <w:highlight w:val="white"/>
        </w:rPr>
      </w:pPr>
      <w:r>
        <w:rPr>
          <w:color w:val="0000FF"/>
          <w:highlight w:val="white"/>
        </w:rPr>
        <w:t>interface</w:t>
      </w:r>
      <w:r>
        <w:rPr>
          <w:highlight w:val="white"/>
        </w:rPr>
        <w:t xml:space="preserve"> EventHandlers {</w:t>
      </w:r>
      <w:r w:rsidR="0048218E" w:rsidRPr="0048218E">
        <w:rPr>
          <w:highlight w:val="white"/>
        </w:rPr>
        <w:br/>
      </w:r>
      <w:r>
        <w:rPr>
          <w:highlight w:val="white"/>
        </w:rPr>
        <w:t xml:space="preserve">    mousedown</w:t>
      </w:r>
      <w:r w:rsidR="00C45D9E">
        <w:rPr>
          <w:highlight w:val="white"/>
        </w:rPr>
        <w:t>?</w:t>
      </w:r>
      <w:r>
        <w:rPr>
          <w:highlight w:val="white"/>
        </w:rPr>
        <w:t xml:space="preserve">: (event: EventObject) =&gt; </w:t>
      </w:r>
      <w:r>
        <w:rPr>
          <w:color w:val="0000FF"/>
          <w:highlight w:val="white"/>
        </w:rPr>
        <w:t>void</w:t>
      </w:r>
      <w:r>
        <w:rPr>
          <w:highlight w:val="white"/>
        </w:rPr>
        <w:t>;</w:t>
      </w:r>
      <w:r w:rsidR="0048218E" w:rsidRPr="0048218E">
        <w:rPr>
          <w:highlight w:val="white"/>
        </w:rPr>
        <w:br/>
      </w:r>
      <w:r>
        <w:rPr>
          <w:highlight w:val="white"/>
        </w:rPr>
        <w:t xml:space="preserve">    mouseup</w:t>
      </w:r>
      <w:r w:rsidR="00C45D9E">
        <w:rPr>
          <w:highlight w:val="white"/>
        </w:rPr>
        <w:t>?</w:t>
      </w:r>
      <w:r>
        <w:rPr>
          <w:highlight w:val="white"/>
        </w:rPr>
        <w:t xml:space="preserve">: (event: EventObject) =&gt; </w:t>
      </w:r>
      <w:r>
        <w:rPr>
          <w:color w:val="0000FF"/>
          <w:highlight w:val="white"/>
        </w:rPr>
        <w:t>void</w:t>
      </w:r>
      <w:r>
        <w:rPr>
          <w:highlight w:val="white"/>
        </w:rPr>
        <w:t>;</w:t>
      </w:r>
      <w:r w:rsidR="0048218E" w:rsidRPr="0048218E">
        <w:rPr>
          <w:highlight w:val="white"/>
        </w:rPr>
        <w:br/>
      </w:r>
      <w:r>
        <w:rPr>
          <w:highlight w:val="white"/>
        </w:rPr>
        <w:t xml:space="preserve">    mousemove</w:t>
      </w:r>
      <w:r w:rsidR="00C45D9E">
        <w:rPr>
          <w:highlight w:val="white"/>
        </w:rPr>
        <w:t>?</w:t>
      </w:r>
      <w:r>
        <w:rPr>
          <w:highlight w:val="white"/>
        </w:rPr>
        <w:t xml:space="preserve">: (event: EventObject) =&gt; </w:t>
      </w:r>
      <w:r>
        <w:rPr>
          <w:color w:val="0000FF"/>
          <w:highlight w:val="white"/>
        </w:rPr>
        <w:t>void</w:t>
      </w:r>
      <w:r>
        <w:rPr>
          <w:highlight w:val="white"/>
        </w:rPr>
        <w:t>;</w:t>
      </w:r>
      <w:r w:rsidR="0048218E" w:rsidRPr="0048218E">
        <w:rPr>
          <w:highlight w:val="white"/>
        </w:rPr>
        <w:br/>
      </w:r>
      <w:r>
        <w:rPr>
          <w:highlight w:val="white"/>
        </w:rPr>
        <w:t>}</w:t>
      </w:r>
    </w:p>
    <w:p w14:paraId="27143B7B" w14:textId="77777777" w:rsidR="0044410D" w:rsidRPr="0044410D" w:rsidRDefault="000205F7" w:rsidP="000205F7">
      <w:pPr>
        <w:pStyle w:val="Code"/>
        <w:rPr>
          <w:highlight w:val="white"/>
        </w:rPr>
      </w:pPr>
      <w:r>
        <w:rPr>
          <w:color w:val="0000FF"/>
          <w:highlight w:val="white"/>
        </w:rPr>
        <w:t>function</w:t>
      </w:r>
      <w:r>
        <w:rPr>
          <w:highlight w:val="white"/>
        </w:rPr>
        <w:t xml:space="preserve"> setEventHandlers(handlers: EventHandlers) { ... }</w:t>
      </w:r>
    </w:p>
    <w:p w14:paraId="4E3A9A13" w14:textId="77777777" w:rsidR="0044410D" w:rsidRPr="0044410D" w:rsidRDefault="000205F7" w:rsidP="000205F7">
      <w:pPr>
        <w:pStyle w:val="Code"/>
        <w:rPr>
          <w:highlight w:val="white"/>
        </w:rPr>
      </w:pPr>
      <w:r>
        <w:rPr>
          <w:highlight w:val="white"/>
        </w:rPr>
        <w:t>setEventHandlers({</w:t>
      </w:r>
      <w:r w:rsidR="0048218E" w:rsidRPr="0048218E">
        <w:rPr>
          <w:highlight w:val="white"/>
        </w:rPr>
        <w:br/>
      </w:r>
      <w:r>
        <w:rPr>
          <w:highlight w:val="white"/>
        </w:rPr>
        <w:t xml:space="preserve">    mousedown: e =&gt; { startTracking(e.x, e.y); }</w:t>
      </w:r>
      <w:r w:rsidR="00C87100">
        <w:rPr>
          <w:highlight w:val="white"/>
        </w:rPr>
        <w:t>,</w:t>
      </w:r>
      <w:r w:rsidR="0048218E" w:rsidRPr="0048218E">
        <w:rPr>
          <w:highlight w:val="white"/>
        </w:rPr>
        <w:br/>
      </w:r>
      <w:r>
        <w:rPr>
          <w:highlight w:val="white"/>
        </w:rPr>
        <w:t xml:space="preserve">    mouseup: e =&gt; { endTracking(); }</w:t>
      </w:r>
      <w:r w:rsidR="0048218E" w:rsidRPr="0048218E">
        <w:rPr>
          <w:highlight w:val="white"/>
        </w:rPr>
        <w:br/>
      </w:r>
      <w:r>
        <w:rPr>
          <w:highlight w:val="white"/>
        </w:rPr>
        <w:t>}</w:t>
      </w:r>
      <w:r w:rsidR="00C87100">
        <w:rPr>
          <w:highlight w:val="white"/>
        </w:rPr>
        <w:t>)</w:t>
      </w:r>
      <w:r>
        <w:rPr>
          <w:highlight w:val="white"/>
        </w:rPr>
        <w:t>;</w:t>
      </w:r>
    </w:p>
    <w:p w14:paraId="3935B42D" w14:textId="77777777" w:rsidR="0044410D" w:rsidRDefault="000205F7">
      <w:r>
        <w:t xml:space="preserve">the object literal passed to </w:t>
      </w:r>
      <w:r w:rsidR="008F4735">
        <w:t>'</w:t>
      </w:r>
      <w:r>
        <w:t>setEventHandlers</w:t>
      </w:r>
      <w:r w:rsidR="008F4735">
        <w:t>'</w:t>
      </w:r>
      <w:r>
        <w:t xml:space="preserve"> is contextually typed to the </w:t>
      </w:r>
      <w:r w:rsidR="008F4735">
        <w:t>'</w:t>
      </w:r>
      <w:r>
        <w:t>EventHandlers</w:t>
      </w:r>
      <w:r w:rsidR="008F4735">
        <w:t>'</w:t>
      </w:r>
      <w:r>
        <w:t xml:space="preserve"> type. This causes the two property assignments to be contextually typed to the unnamed function type </w:t>
      </w:r>
      <w:r w:rsidR="008F4735">
        <w:t>'</w:t>
      </w:r>
      <w:r>
        <w:t>(event: EventObject) =&gt; vo</w:t>
      </w:r>
      <w:r w:rsidR="00191E11">
        <w:t>id</w:t>
      </w:r>
      <w:r w:rsidR="008F4735">
        <w:t>'</w:t>
      </w:r>
      <w:r w:rsidR="00191E11">
        <w:t xml:space="preserve">, which in turn causes </w:t>
      </w:r>
      <w:r>
        <w:t xml:space="preserve">the </w:t>
      </w:r>
      <w:r w:rsidR="008F4735">
        <w:t>'</w:t>
      </w:r>
      <w:r>
        <w:t>e</w:t>
      </w:r>
      <w:r w:rsidR="008F4735">
        <w:t>'</w:t>
      </w:r>
      <w:r>
        <w:t xml:space="preserve"> parameter</w:t>
      </w:r>
      <w:r w:rsidR="00191E11">
        <w:t>s</w:t>
      </w:r>
      <w:r>
        <w:t xml:space="preserve"> in the arrow function expressions to automatically be typed as </w:t>
      </w:r>
      <w:r w:rsidR="008F4735">
        <w:t>'</w:t>
      </w:r>
      <w:r>
        <w:t>EventObject</w:t>
      </w:r>
      <w:r w:rsidR="008F4735">
        <w:t>'</w:t>
      </w:r>
      <w:r>
        <w:t>.</w:t>
      </w:r>
    </w:p>
    <w:p w14:paraId="5C4E040E" w14:textId="77777777" w:rsidR="00F420A3" w:rsidRDefault="00F420A3" w:rsidP="00F420A3">
      <w:pPr>
        <w:pStyle w:val="Heading2"/>
      </w:pPr>
      <w:bookmarkStart w:id="1610" w:name="_Ref401120325"/>
      <w:bookmarkStart w:id="1611" w:name="_Toc402619908"/>
      <w:bookmarkStart w:id="1612" w:name="_Toc401414093"/>
      <w:r>
        <w:t>Type Guards</w:t>
      </w:r>
      <w:bookmarkEnd w:id="1610"/>
      <w:bookmarkEnd w:id="1611"/>
      <w:bookmarkEnd w:id="1612"/>
    </w:p>
    <w:p w14:paraId="37FE6188" w14:textId="77777777" w:rsidR="0044410D" w:rsidRDefault="00F420A3" w:rsidP="0074339D">
      <w:r>
        <w:t xml:space="preserve">Type guards are particular expression patterns </w:t>
      </w:r>
      <w:r w:rsidR="00C16A82">
        <w:t xml:space="preserve">involving the </w:t>
      </w:r>
      <w:r w:rsidR="008F4735">
        <w:t>'</w:t>
      </w:r>
      <w:r w:rsidR="00C16A82">
        <w:t>typeof</w:t>
      </w:r>
      <w:r w:rsidR="008F4735">
        <w:t>'</w:t>
      </w:r>
      <w:r w:rsidR="00C16A82">
        <w:t xml:space="preserve"> and </w:t>
      </w:r>
      <w:r w:rsidR="008F4735">
        <w:t>'</w:t>
      </w:r>
      <w:r w:rsidR="00C16A82">
        <w:t>instanceof</w:t>
      </w:r>
      <w:r w:rsidR="008F4735">
        <w:t>'</w:t>
      </w:r>
      <w:r w:rsidR="00C16A82">
        <w:t xml:space="preserve"> operators </w:t>
      </w:r>
      <w:r>
        <w:t xml:space="preserve">that </w:t>
      </w:r>
      <w:r w:rsidR="00B448DB">
        <w:t>cause</w:t>
      </w:r>
      <w:r w:rsidR="00B15D91">
        <w:t xml:space="preserve"> the </w:t>
      </w:r>
      <w:r>
        <w:t>types o</w:t>
      </w:r>
      <w:r w:rsidR="00B15D91">
        <w:t xml:space="preserve">f variables or parameters to be </w:t>
      </w:r>
      <w:r w:rsidR="00B15D91" w:rsidRPr="00B15D91">
        <w:rPr>
          <w:b/>
          <w:i/>
        </w:rPr>
        <w:t>narrowed</w:t>
      </w:r>
      <w:r w:rsidR="00B15D91">
        <w:t xml:space="preserve"> to more specific types. For example</w:t>
      </w:r>
      <w:r w:rsidR="00AA797A">
        <w:t xml:space="preserve">, in the code below, </w:t>
      </w:r>
      <w:r w:rsidR="00C16A82">
        <w:t xml:space="preserve">knowledge of the static type of </w:t>
      </w:r>
      <w:r w:rsidR="008F4735">
        <w:t>'</w:t>
      </w:r>
      <w:r w:rsidR="00C16A82">
        <w:t>x</w:t>
      </w:r>
      <w:r w:rsidR="008F4735">
        <w:t>'</w:t>
      </w:r>
      <w:r w:rsidR="00C16A82">
        <w:t xml:space="preserve"> in combination with a </w:t>
      </w:r>
      <w:r w:rsidR="008F4735">
        <w:t>'</w:t>
      </w:r>
      <w:r w:rsidR="00AA797A">
        <w:t>typeof</w:t>
      </w:r>
      <w:r w:rsidR="008F4735">
        <w:t>'</w:t>
      </w:r>
      <w:r w:rsidR="00AA797A">
        <w:t xml:space="preserve"> check </w:t>
      </w:r>
      <w:r w:rsidR="00C16A82">
        <w:t>makes it safe</w:t>
      </w:r>
      <w:r w:rsidR="00AA797A">
        <w:t xml:space="preserve"> to </w:t>
      </w:r>
      <w:r w:rsidR="00C16A82">
        <w:t>narrow the type of</w:t>
      </w:r>
      <w:r w:rsidR="00AA797A">
        <w:t xml:space="preserve"> </w:t>
      </w:r>
      <w:r w:rsidR="008F4735">
        <w:t>'</w:t>
      </w:r>
      <w:r w:rsidR="00AA797A">
        <w:t>x</w:t>
      </w:r>
      <w:r w:rsidR="008F4735">
        <w:t>'</w:t>
      </w:r>
      <w:r w:rsidR="00AA797A">
        <w:t xml:space="preserve"> </w:t>
      </w:r>
      <w:r w:rsidR="00C16A82">
        <w:t>to</w:t>
      </w:r>
      <w:r w:rsidR="00AA797A">
        <w:t xml:space="preserve"> string in the first branch of the </w:t>
      </w:r>
      <w:r w:rsidR="008F4735">
        <w:t>'</w:t>
      </w:r>
      <w:r w:rsidR="00AA797A">
        <w:t>if</w:t>
      </w:r>
      <w:r w:rsidR="008F4735">
        <w:t>'</w:t>
      </w:r>
      <w:r w:rsidR="00AA797A">
        <w:t xml:space="preserve"> statement and number in the second branch of the </w:t>
      </w:r>
      <w:r w:rsidR="008F4735">
        <w:t>'</w:t>
      </w:r>
      <w:r w:rsidR="00AA797A">
        <w:t>if</w:t>
      </w:r>
      <w:r w:rsidR="008F4735">
        <w:t>'</w:t>
      </w:r>
      <w:r w:rsidR="00AA797A">
        <w:t xml:space="preserve"> statement.</w:t>
      </w:r>
    </w:p>
    <w:p w14:paraId="34F06D15" w14:textId="77777777" w:rsidR="001719CA" w:rsidRDefault="00B15D91" w:rsidP="00AA797A">
      <w:pPr>
        <w:pStyle w:val="Code"/>
      </w:pPr>
      <w:r w:rsidRPr="00B15D91">
        <w:rPr>
          <w:color w:val="0000FF"/>
          <w:highlight w:val="white"/>
        </w:rPr>
        <w:lastRenderedPageBreak/>
        <w:t>function</w:t>
      </w:r>
      <w:r>
        <w:t xml:space="preserve"> foo(x: </w:t>
      </w:r>
      <w:r w:rsidRPr="00B15D91">
        <w:rPr>
          <w:color w:val="0000FF"/>
          <w:highlight w:val="white"/>
        </w:rPr>
        <w:t>number</w:t>
      </w:r>
      <w:r>
        <w:t xml:space="preserve"> | </w:t>
      </w:r>
      <w:r w:rsidRPr="00B15D91">
        <w:rPr>
          <w:color w:val="0000FF"/>
          <w:highlight w:val="white"/>
        </w:rPr>
        <w:t>string</w:t>
      </w:r>
      <w:r>
        <w:t>) {</w:t>
      </w:r>
      <w:r>
        <w:br/>
        <w:t xml:space="preserve">    </w:t>
      </w:r>
      <w:r w:rsidRPr="00B15D91">
        <w:rPr>
          <w:color w:val="0000FF"/>
          <w:highlight w:val="white"/>
        </w:rPr>
        <w:t>if</w:t>
      </w:r>
      <w:r>
        <w:t xml:space="preserve"> (</w:t>
      </w:r>
      <w:r w:rsidRPr="00B15D91">
        <w:rPr>
          <w:color w:val="0000FF"/>
          <w:highlight w:val="white"/>
        </w:rPr>
        <w:t>typeof</w:t>
      </w:r>
      <w:r>
        <w:t xml:space="preserve"> x === </w:t>
      </w:r>
      <w:r w:rsidR="008F4735">
        <w:rPr>
          <w:color w:val="800000"/>
          <w:highlight w:val="white"/>
        </w:rPr>
        <w:t>"</w:t>
      </w:r>
      <w:r w:rsidRPr="00AA797A">
        <w:rPr>
          <w:color w:val="800000"/>
          <w:highlight w:val="white"/>
        </w:rPr>
        <w:t>string</w:t>
      </w:r>
      <w:r w:rsidR="008F4735">
        <w:rPr>
          <w:color w:val="800000"/>
          <w:highlight w:val="white"/>
        </w:rPr>
        <w:t>"</w:t>
      </w:r>
      <w:r>
        <w:t>) {</w:t>
      </w:r>
      <w:r>
        <w:br/>
        <w:t xml:space="preserve">        </w:t>
      </w:r>
      <w:r w:rsidRPr="00B15D91">
        <w:rPr>
          <w:color w:val="0000FF"/>
          <w:highlight w:val="white"/>
        </w:rPr>
        <w:t>return</w:t>
      </w:r>
      <w:r>
        <w:t xml:space="preserve"> x.length;  </w:t>
      </w:r>
      <w:r w:rsidRPr="00AA797A">
        <w:rPr>
          <w:color w:val="008000"/>
          <w:highlight w:val="white"/>
        </w:rPr>
        <w:t>// x has type string here</w:t>
      </w:r>
      <w:r>
        <w:br/>
        <w:t xml:space="preserve">    }</w:t>
      </w:r>
      <w:r>
        <w:br/>
        <w:t xml:space="preserve">    </w:t>
      </w:r>
      <w:r w:rsidRPr="00B15D91">
        <w:rPr>
          <w:color w:val="0000FF"/>
          <w:highlight w:val="white"/>
        </w:rPr>
        <w:t>else</w:t>
      </w:r>
      <w:r>
        <w:t xml:space="preserve"> {</w:t>
      </w:r>
      <w:r>
        <w:br/>
        <w:t xml:space="preserve">        </w:t>
      </w:r>
      <w:r w:rsidRPr="00B15D91">
        <w:rPr>
          <w:color w:val="0000FF"/>
          <w:highlight w:val="white"/>
        </w:rPr>
        <w:t>return</w:t>
      </w:r>
      <w:r>
        <w:t xml:space="preserve"> x + 1;     </w:t>
      </w:r>
      <w:r w:rsidRPr="00AA797A">
        <w:rPr>
          <w:color w:val="008000"/>
          <w:highlight w:val="white"/>
        </w:rPr>
        <w:t>// x has type number here</w:t>
      </w:r>
      <w:r>
        <w:br/>
        <w:t xml:space="preserve">    }</w:t>
      </w:r>
      <w:r>
        <w:br/>
        <w:t>}</w:t>
      </w:r>
    </w:p>
    <w:p w14:paraId="06958DD5" w14:textId="77777777" w:rsidR="003A629C" w:rsidRDefault="003A629C" w:rsidP="003A629C">
      <w:r>
        <w:t xml:space="preserve">The type of </w:t>
      </w:r>
      <w:r w:rsidR="002125DC">
        <w:t>a</w:t>
      </w:r>
      <w:r>
        <w:t xml:space="preserve"> variable or parameter </w:t>
      </w:r>
      <w:r w:rsidR="00B448DB">
        <w:t>is</w:t>
      </w:r>
      <w:r>
        <w:t xml:space="preserve"> narrowed in the following situations:</w:t>
      </w:r>
    </w:p>
    <w:p w14:paraId="326ED7A2" w14:textId="77777777" w:rsidR="003A629C" w:rsidRDefault="00B448DB" w:rsidP="003F35D7">
      <w:pPr>
        <w:pStyle w:val="ListParagraph"/>
        <w:numPr>
          <w:ilvl w:val="0"/>
          <w:numId w:val="58"/>
        </w:numPr>
      </w:pPr>
      <w:r>
        <w:t xml:space="preserve">In the </w:t>
      </w:r>
      <w:r w:rsidR="002125DC">
        <w:t>true</w:t>
      </w:r>
      <w:r w:rsidR="0037447C">
        <w:t xml:space="preserve"> </w:t>
      </w:r>
      <w:r w:rsidR="002125DC">
        <w:t xml:space="preserve">branch </w:t>
      </w:r>
      <w:r w:rsidR="0037447C">
        <w:t xml:space="preserve">statement of an </w:t>
      </w:r>
      <w:r w:rsidR="008F4735">
        <w:t>'</w:t>
      </w:r>
      <w:r w:rsidR="0037447C">
        <w:t>if</w:t>
      </w:r>
      <w:r w:rsidR="008F4735">
        <w:t>'</w:t>
      </w:r>
      <w:r w:rsidR="0037447C">
        <w:t xml:space="preserve"> statement, </w:t>
      </w:r>
      <w:r w:rsidR="003A629C">
        <w:t xml:space="preserve">the type of </w:t>
      </w:r>
      <w:r w:rsidR="0037447C">
        <w:t>a variable or parameter</w:t>
      </w:r>
      <w:r w:rsidR="003A629C" w:rsidRPr="0037447C">
        <w:t xml:space="preserve"> is </w:t>
      </w:r>
      <w:r w:rsidR="0037447C" w:rsidRPr="002125DC">
        <w:rPr>
          <w:i/>
        </w:rPr>
        <w:t>narrowed</w:t>
      </w:r>
      <w:r w:rsidR="0037447C" w:rsidRPr="00CA68ED">
        <w:t xml:space="preserve"> </w:t>
      </w:r>
      <w:r w:rsidR="0037447C" w:rsidRPr="0037447C">
        <w:t>by</w:t>
      </w:r>
      <w:r w:rsidR="0037447C">
        <w:t xml:space="preserve"> any type guard in the </w:t>
      </w:r>
      <w:r w:rsidR="008F4735">
        <w:t>'</w:t>
      </w:r>
      <w:r w:rsidR="0037447C">
        <w:t>if</w:t>
      </w:r>
      <w:r w:rsidR="008F4735">
        <w:t>'</w:t>
      </w:r>
      <w:r w:rsidR="0037447C">
        <w:t xml:space="preserve"> condition</w:t>
      </w:r>
      <w:r w:rsidR="002125DC">
        <w:t xml:space="preserve"> </w:t>
      </w:r>
      <w:r w:rsidR="00D532BC" w:rsidRPr="002125DC">
        <w:rPr>
          <w:i/>
        </w:rPr>
        <w:t>when true</w:t>
      </w:r>
      <w:r w:rsidR="00D532BC">
        <w:t>,</w:t>
      </w:r>
      <w:r w:rsidR="00D532BC" w:rsidRPr="0037447C">
        <w:t xml:space="preserve"> </w:t>
      </w:r>
      <w:r w:rsidR="002125DC">
        <w:t>provided the true branch statement contains no assignments to the variable or parameter.</w:t>
      </w:r>
    </w:p>
    <w:p w14:paraId="61531E9E" w14:textId="77777777" w:rsidR="0037447C" w:rsidRDefault="0037447C" w:rsidP="003F35D7">
      <w:pPr>
        <w:pStyle w:val="ListParagraph"/>
        <w:numPr>
          <w:ilvl w:val="0"/>
          <w:numId w:val="58"/>
        </w:numPr>
      </w:pPr>
      <w:r>
        <w:t xml:space="preserve">In the </w:t>
      </w:r>
      <w:r w:rsidR="002125DC">
        <w:t>false branch</w:t>
      </w:r>
      <w:r>
        <w:t xml:space="preserve"> statement of an </w:t>
      </w:r>
      <w:r w:rsidR="008F4735">
        <w:t>'</w:t>
      </w:r>
      <w:r>
        <w:t>if</w:t>
      </w:r>
      <w:r w:rsidR="008F4735">
        <w:t>'</w:t>
      </w:r>
      <w:r>
        <w:t xml:space="preserve"> statement, the type of a variable or parameter is </w:t>
      </w:r>
      <w:r w:rsidR="002125DC" w:rsidRPr="002125DC">
        <w:rPr>
          <w:i/>
        </w:rPr>
        <w:t>narrowed</w:t>
      </w:r>
      <w:r w:rsidR="002125DC" w:rsidRPr="00CA68ED">
        <w:t xml:space="preserve"> </w:t>
      </w:r>
      <w:r w:rsidR="002125DC">
        <w:t>by</w:t>
      </w:r>
      <w:r>
        <w:t xml:space="preserve"> </w:t>
      </w:r>
      <w:r w:rsidR="002125DC">
        <w:t xml:space="preserve">any </w:t>
      </w:r>
      <w:r>
        <w:t xml:space="preserve">type guard in the </w:t>
      </w:r>
      <w:r w:rsidR="008F4735">
        <w:t>'</w:t>
      </w:r>
      <w:r>
        <w:t>if</w:t>
      </w:r>
      <w:r w:rsidR="008F4735">
        <w:t>'</w:t>
      </w:r>
      <w:r>
        <w:t xml:space="preserve"> condition</w:t>
      </w:r>
      <w:r w:rsidR="002125DC">
        <w:t xml:space="preserve"> </w:t>
      </w:r>
      <w:r w:rsidR="00D532BC" w:rsidRPr="002125DC">
        <w:rPr>
          <w:i/>
        </w:rPr>
        <w:t>when false</w:t>
      </w:r>
      <w:r w:rsidR="00D532BC">
        <w:t xml:space="preserve">, </w:t>
      </w:r>
      <w:r w:rsidR="002125DC">
        <w:t>provided the false branch statement contains no assignments to the variable or parameter</w:t>
      </w:r>
      <w:r>
        <w:t>.</w:t>
      </w:r>
    </w:p>
    <w:p w14:paraId="4CCA7927" w14:textId="77777777" w:rsidR="0037447C" w:rsidRDefault="002125DC" w:rsidP="003F35D7">
      <w:pPr>
        <w:pStyle w:val="ListParagraph"/>
        <w:numPr>
          <w:ilvl w:val="0"/>
          <w:numId w:val="58"/>
        </w:numPr>
      </w:pPr>
      <w:r>
        <w:t>In the true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any type guard in the condition</w:t>
      </w:r>
      <w:r w:rsidR="007A7577">
        <w:t xml:space="preserve"> </w:t>
      </w:r>
      <w:r w:rsidR="00D532BC" w:rsidRPr="002125DC">
        <w:rPr>
          <w:i/>
        </w:rPr>
        <w:t>when true</w:t>
      </w:r>
      <w:r w:rsidR="00D532BC">
        <w:t xml:space="preserve">, </w:t>
      </w:r>
      <w:r w:rsidR="007A7577">
        <w:t>provided the true expression contains no assignments to the variable or parameter</w:t>
      </w:r>
      <w:r>
        <w:t>.</w:t>
      </w:r>
    </w:p>
    <w:p w14:paraId="0E969A46" w14:textId="77777777" w:rsidR="002125DC" w:rsidRDefault="002125DC" w:rsidP="003F35D7">
      <w:pPr>
        <w:pStyle w:val="ListParagraph"/>
        <w:numPr>
          <w:ilvl w:val="0"/>
          <w:numId w:val="58"/>
        </w:numPr>
      </w:pPr>
      <w:r>
        <w:t>In the false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any type guard in the condition</w:t>
      </w:r>
      <w:r w:rsidR="007A7577">
        <w:t xml:space="preserve"> </w:t>
      </w:r>
      <w:r w:rsidR="00D532BC" w:rsidRPr="002125DC">
        <w:rPr>
          <w:i/>
        </w:rPr>
        <w:t xml:space="preserve">when </w:t>
      </w:r>
      <w:r w:rsidR="00D532BC">
        <w:rPr>
          <w:i/>
        </w:rPr>
        <w:t>false</w:t>
      </w:r>
      <w:r w:rsidR="00D532BC">
        <w:t xml:space="preserve">, </w:t>
      </w:r>
      <w:r w:rsidR="007A7577">
        <w:t>provided the false expression contains no assignments to the variable or parameter</w:t>
      </w:r>
      <w:r>
        <w:t>.</w:t>
      </w:r>
    </w:p>
    <w:p w14:paraId="42A91F62" w14:textId="77777777" w:rsidR="002125DC" w:rsidRDefault="002125DC" w:rsidP="003F35D7">
      <w:pPr>
        <w:pStyle w:val="ListParagraph"/>
        <w:numPr>
          <w:ilvl w:val="0"/>
          <w:numId w:val="58"/>
        </w:numPr>
      </w:pPr>
      <w:r>
        <w:t xml:space="preserve">In the right operand of a &amp;&amp; operation, the type of a variable or parameter is </w:t>
      </w:r>
      <w:r w:rsidRPr="002125DC">
        <w:rPr>
          <w:i/>
        </w:rPr>
        <w:t>narrowed</w:t>
      </w:r>
      <w:r w:rsidRPr="00CA68ED">
        <w:t xml:space="preserve"> </w:t>
      </w:r>
      <w:r>
        <w:t>by any type guard in the left operand</w:t>
      </w:r>
      <w:r w:rsidR="007A7577">
        <w:t xml:space="preserve"> </w:t>
      </w:r>
      <w:r w:rsidR="00D532BC" w:rsidRPr="002125DC">
        <w:rPr>
          <w:i/>
        </w:rPr>
        <w:t>when true</w:t>
      </w:r>
      <w:r w:rsidR="00D532BC">
        <w:t xml:space="preserve">, </w:t>
      </w:r>
      <w:r w:rsidR="007A7577">
        <w:t>provided the right operand contains no assignments to the variable or parameter</w:t>
      </w:r>
      <w:r>
        <w:t>.</w:t>
      </w:r>
    </w:p>
    <w:p w14:paraId="6D25D607" w14:textId="77777777" w:rsidR="003A629C" w:rsidRDefault="002125DC" w:rsidP="003F35D7">
      <w:pPr>
        <w:pStyle w:val="ListParagraph"/>
        <w:numPr>
          <w:ilvl w:val="0"/>
          <w:numId w:val="58"/>
        </w:numPr>
      </w:pPr>
      <w:r>
        <w:t xml:space="preserve">In the right operand of a || operation, the type of a variable or parameter is </w:t>
      </w:r>
      <w:r w:rsidRPr="002125DC">
        <w:rPr>
          <w:i/>
        </w:rPr>
        <w:t>narrowed</w:t>
      </w:r>
      <w:r w:rsidRPr="00CA68ED">
        <w:t xml:space="preserve"> </w:t>
      </w:r>
      <w:r>
        <w:t>by any type guard in the left operand</w:t>
      </w:r>
      <w:r w:rsidR="007A7577" w:rsidRPr="007A7577">
        <w:t xml:space="preserve"> </w:t>
      </w:r>
      <w:r w:rsidR="00D532BC" w:rsidRPr="002125DC">
        <w:rPr>
          <w:i/>
        </w:rPr>
        <w:t xml:space="preserve">when </w:t>
      </w:r>
      <w:r w:rsidR="00D532BC">
        <w:rPr>
          <w:i/>
        </w:rPr>
        <w:t>false</w:t>
      </w:r>
      <w:r w:rsidR="00D532BC">
        <w:t xml:space="preserve">, </w:t>
      </w:r>
      <w:r w:rsidR="007A7577">
        <w:t>provided the right operand contains no assignments to the variable or parameter</w:t>
      </w:r>
      <w:r>
        <w:t>.</w:t>
      </w:r>
    </w:p>
    <w:p w14:paraId="5F90CC2B" w14:textId="77777777" w:rsidR="00183D96" w:rsidRDefault="007A49EA" w:rsidP="00A5325A">
      <w:r>
        <w:t xml:space="preserve">A type guard is simply an expression that follows a particular pattern. </w:t>
      </w:r>
      <w:r w:rsidR="00183D96">
        <w:t xml:space="preserve">The process of narrowing the type of a variable </w:t>
      </w:r>
      <w:r w:rsidR="00183D96" w:rsidRPr="00183D96">
        <w:rPr>
          <w:i/>
        </w:rPr>
        <w:t>x</w:t>
      </w:r>
      <w:r w:rsidR="00183D96">
        <w:t xml:space="preserve"> by a type guard </w:t>
      </w:r>
      <w:r w:rsidR="00183D96" w:rsidRPr="00183D96">
        <w:rPr>
          <w:i/>
        </w:rPr>
        <w:t>when true</w:t>
      </w:r>
      <w:r w:rsidR="00183D96">
        <w:t xml:space="preserve"> or </w:t>
      </w:r>
      <w:r w:rsidR="00183D96" w:rsidRPr="00183D96">
        <w:rPr>
          <w:i/>
        </w:rPr>
        <w:t>when false</w:t>
      </w:r>
      <w:r w:rsidR="00183D96">
        <w:t xml:space="preserve"> depends on the type guard as follows:</w:t>
      </w:r>
    </w:p>
    <w:p w14:paraId="50F5709A" w14:textId="77777777" w:rsidR="006717D7" w:rsidRDefault="006717D7" w:rsidP="003F35D7">
      <w:pPr>
        <w:pStyle w:val="ListParagraph"/>
        <w:numPr>
          <w:ilvl w:val="0"/>
          <w:numId w:val="59"/>
        </w:numPr>
      </w:pPr>
      <w:r>
        <w:t xml:space="preserve">A type guard of the form </w:t>
      </w:r>
      <w:r w:rsidRPr="0067331E">
        <w:rPr>
          <w:rStyle w:val="CodeFragment"/>
        </w:rPr>
        <w:t>x instanceof C</w:t>
      </w:r>
      <w:r>
        <w:t xml:space="preserve">, where </w:t>
      </w:r>
      <w:r w:rsidR="0067331E" w:rsidRPr="0067331E">
        <w:rPr>
          <w:i/>
        </w:rPr>
        <w:t>C</w:t>
      </w:r>
      <w:r w:rsidR="0067331E">
        <w:t xml:space="preserve"> is of a</w:t>
      </w:r>
      <w:r>
        <w:t xml:space="preserve"> subtype of</w:t>
      </w:r>
      <w:r w:rsidR="0067331E">
        <w:t xml:space="preserve"> the global</w:t>
      </w:r>
      <w:r>
        <w:t xml:space="preserve"> </w:t>
      </w:r>
      <w:r w:rsidR="0067331E">
        <w:t xml:space="preserve">type </w:t>
      </w:r>
      <w:r w:rsidR="008F4735">
        <w:t>'</w:t>
      </w:r>
      <w:r w:rsidR="0067331E">
        <w:t>Function</w:t>
      </w:r>
      <w:r w:rsidR="008F4735">
        <w:t>'</w:t>
      </w:r>
      <w:r w:rsidR="0067331E">
        <w:t xml:space="preserve"> and </w:t>
      </w:r>
      <w:r w:rsidR="0067331E" w:rsidRPr="0067331E">
        <w:rPr>
          <w:i/>
        </w:rPr>
        <w:t>C</w:t>
      </w:r>
      <w:r w:rsidR="0067331E">
        <w:t xml:space="preserve"> has a property named </w:t>
      </w:r>
      <w:r w:rsidR="008F4735">
        <w:t>'</w:t>
      </w:r>
      <w:r w:rsidR="0067331E">
        <w:t>prototype</w:t>
      </w:r>
      <w:r w:rsidR="008F4735">
        <w:t>'</w:t>
      </w:r>
    </w:p>
    <w:p w14:paraId="72ED9BC2" w14:textId="77777777" w:rsidR="0067331E" w:rsidRDefault="006717D7" w:rsidP="003F35D7">
      <w:pPr>
        <w:pStyle w:val="ListParagraph"/>
        <w:numPr>
          <w:ilvl w:val="1"/>
          <w:numId w:val="59"/>
        </w:numPr>
      </w:pPr>
      <w:r w:rsidRPr="0067331E">
        <w:rPr>
          <w:i/>
        </w:rPr>
        <w:t>when true</w:t>
      </w:r>
      <w:r>
        <w:t xml:space="preserve">, </w:t>
      </w:r>
      <w:r w:rsidR="00D532BC">
        <w:t xml:space="preserve">narrows the type of </w:t>
      </w:r>
      <w:r w:rsidR="00D532BC" w:rsidRPr="00D532BC">
        <w:rPr>
          <w:i/>
        </w:rPr>
        <w:t>x</w:t>
      </w:r>
      <w:r w:rsidR="00D532BC">
        <w:t xml:space="preserve"> to </w:t>
      </w:r>
      <w:r w:rsidR="0067331E">
        <w:t xml:space="preserve">the type of the </w:t>
      </w:r>
      <w:r w:rsidR="008F4735">
        <w:t>'</w:t>
      </w:r>
      <w:r w:rsidR="0067331E">
        <w:t>prototype</w:t>
      </w:r>
      <w:r w:rsidR="008F4735">
        <w:t>'</w:t>
      </w:r>
      <w:r w:rsidR="0067331E">
        <w:t xml:space="preserve"> property in </w:t>
      </w:r>
      <w:r w:rsidR="0067331E" w:rsidRPr="0067331E">
        <w:rPr>
          <w:i/>
        </w:rPr>
        <w:t>C</w:t>
      </w:r>
      <w:r w:rsidR="00D532BC">
        <w:t xml:space="preserve"> provided it is a subtype of the type of </w:t>
      </w:r>
      <w:r w:rsidR="00D532BC" w:rsidRPr="00D532BC">
        <w:rPr>
          <w:i/>
        </w:rPr>
        <w:t>x</w:t>
      </w:r>
      <w:r w:rsidR="0067331E">
        <w:t>,</w:t>
      </w:r>
      <w:r w:rsidR="00B448DB">
        <w:t xml:space="preserve"> or</w:t>
      </w:r>
    </w:p>
    <w:p w14:paraId="207D5D2F" w14:textId="77777777" w:rsidR="0067331E" w:rsidRDefault="0067331E" w:rsidP="003F35D7">
      <w:pPr>
        <w:pStyle w:val="ListParagraph"/>
        <w:numPr>
          <w:ilvl w:val="1"/>
          <w:numId w:val="59"/>
        </w:numPr>
      </w:pPr>
      <w:r w:rsidRPr="0067331E">
        <w:rPr>
          <w:i/>
        </w:rPr>
        <w:t>when false</w:t>
      </w:r>
      <w:r w:rsidR="00D532BC">
        <w:t xml:space="preserve">, has no effect on the type of </w:t>
      </w:r>
      <w:r w:rsidR="00D532BC" w:rsidRPr="00D532BC">
        <w:rPr>
          <w:i/>
        </w:rPr>
        <w:t>x</w:t>
      </w:r>
      <w:r>
        <w:t>.</w:t>
      </w:r>
    </w:p>
    <w:p w14:paraId="046CA9B9" w14:textId="77777777" w:rsidR="000941FD" w:rsidRDefault="007B5608" w:rsidP="003F35D7">
      <w:pPr>
        <w:pStyle w:val="ListParagraph"/>
        <w:numPr>
          <w:ilvl w:val="0"/>
          <w:numId w:val="59"/>
        </w:numPr>
      </w:pPr>
      <w:r>
        <w:t>A</w:t>
      </w:r>
      <w:r w:rsidR="00D155EE">
        <w:t xml:space="preserve"> </w:t>
      </w:r>
      <w:r w:rsidR="00DE055A">
        <w:t>type guard</w:t>
      </w:r>
      <w:r w:rsidR="000941FD">
        <w:t xml:space="preserve"> of the form </w:t>
      </w:r>
      <w:r w:rsidR="000941FD" w:rsidRPr="000941FD">
        <w:rPr>
          <w:rStyle w:val="CodeFragment"/>
        </w:rPr>
        <w:t>typeof x === s</w:t>
      </w:r>
      <w:r w:rsidR="000941FD">
        <w:t xml:space="preserve">, where </w:t>
      </w:r>
      <w:r w:rsidR="000941FD" w:rsidRPr="000941FD">
        <w:rPr>
          <w:i/>
        </w:rPr>
        <w:t>s</w:t>
      </w:r>
      <w:r w:rsidR="000941FD">
        <w:t xml:space="preserve"> is a string literal with the value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14:paraId="57B7C2EC" w14:textId="77777777" w:rsidR="000941FD" w:rsidRDefault="00E24EB2" w:rsidP="003F35D7">
      <w:pPr>
        <w:pStyle w:val="ListParagraph"/>
        <w:numPr>
          <w:ilvl w:val="1"/>
          <w:numId w:val="59"/>
        </w:numPr>
      </w:pPr>
      <w:r w:rsidRPr="00D155EE">
        <w:rPr>
          <w:i/>
        </w:rPr>
        <w:t>when true</w:t>
      </w:r>
      <w:r>
        <w:t xml:space="preserve">, </w:t>
      </w:r>
      <w:r w:rsidR="00D532BC">
        <w:t xml:space="preserve">narrows the type of </w:t>
      </w:r>
      <w:r w:rsidR="00D532BC" w:rsidRPr="00D532BC">
        <w:rPr>
          <w:i/>
        </w:rPr>
        <w:t>x</w:t>
      </w:r>
      <w:r w:rsidR="00D532BC">
        <w:t xml:space="preserve"> to</w:t>
      </w:r>
      <w:r w:rsidR="00D155EE">
        <w:t xml:space="preserve"> the</w:t>
      </w:r>
      <w:r w:rsidR="00DE055A">
        <w:t xml:space="preserve"> given primitive type</w:t>
      </w:r>
      <w:r>
        <w:t>, or</w:t>
      </w:r>
    </w:p>
    <w:p w14:paraId="3FBDB1B9" w14:textId="77777777" w:rsidR="000941FD" w:rsidRDefault="00E24EB2" w:rsidP="003F35D7">
      <w:pPr>
        <w:pStyle w:val="ListParagraph"/>
        <w:numPr>
          <w:ilvl w:val="1"/>
          <w:numId w:val="59"/>
        </w:numPr>
      </w:pPr>
      <w:r w:rsidRPr="002946EA">
        <w:rPr>
          <w:i/>
        </w:rPr>
        <w:t>when false</w:t>
      </w:r>
      <w:r w:rsidR="00183D96">
        <w:t xml:space="preserve">, </w:t>
      </w:r>
      <w:r w:rsidR="00D532BC">
        <w:t xml:space="preserve">removes the primitive type from the type of </w:t>
      </w:r>
      <w:r w:rsidR="00D532BC" w:rsidRPr="00D532BC">
        <w:rPr>
          <w:i/>
        </w:rPr>
        <w:t>x</w:t>
      </w:r>
      <w:r>
        <w:t>.</w:t>
      </w:r>
    </w:p>
    <w:p w14:paraId="6B57E5D0" w14:textId="77777777" w:rsidR="000941FD" w:rsidRPr="00D155EE" w:rsidRDefault="007B5608" w:rsidP="003F35D7">
      <w:pPr>
        <w:pStyle w:val="ListParagraph"/>
        <w:numPr>
          <w:ilvl w:val="0"/>
          <w:numId w:val="59"/>
        </w:numPr>
      </w:pPr>
      <w:r>
        <w:t>A</w:t>
      </w:r>
      <w:r w:rsidR="00D155EE">
        <w:t xml:space="preserve"> type guard of </w:t>
      </w:r>
      <w:r w:rsidR="000941FD">
        <w:t xml:space="preserve">the form </w:t>
      </w:r>
      <w:r w:rsidR="000941FD" w:rsidRPr="000941FD">
        <w:rPr>
          <w:rStyle w:val="CodeFragment"/>
        </w:rPr>
        <w:t>typeof x === s</w:t>
      </w:r>
      <w:r w:rsidR="000941FD">
        <w:t xml:space="preserve">, where </w:t>
      </w:r>
      <w:r w:rsidR="000941FD" w:rsidRPr="000941FD">
        <w:rPr>
          <w:i/>
        </w:rPr>
        <w:t>s</w:t>
      </w:r>
      <w:r w:rsidR="000941FD">
        <w:t xml:space="preserve"> is a string literal with any value but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14:paraId="26185413" w14:textId="77777777" w:rsidR="000941FD" w:rsidRDefault="00E24EB2" w:rsidP="003F35D7">
      <w:pPr>
        <w:pStyle w:val="ListParagraph"/>
        <w:numPr>
          <w:ilvl w:val="1"/>
          <w:numId w:val="59"/>
        </w:numPr>
      </w:pPr>
      <w:r w:rsidRPr="00D155EE">
        <w:rPr>
          <w:i/>
        </w:rPr>
        <w:lastRenderedPageBreak/>
        <w:t>when true</w:t>
      </w:r>
      <w:r>
        <w:t xml:space="preserve">, </w:t>
      </w:r>
      <w:r w:rsidR="00183D96">
        <w:t xml:space="preserve">removes the primitive types string, number, and boolean from the type of </w:t>
      </w:r>
      <w:r w:rsidR="00183D96" w:rsidRPr="00183D96">
        <w:rPr>
          <w:i/>
        </w:rPr>
        <w:t>x</w:t>
      </w:r>
      <w:r w:rsidR="002946EA" w:rsidRPr="00E24EB2">
        <w:t>,</w:t>
      </w:r>
      <w:r>
        <w:t xml:space="preserve"> or</w:t>
      </w:r>
    </w:p>
    <w:p w14:paraId="0E5E2BF4" w14:textId="77777777" w:rsidR="002245AD" w:rsidRDefault="00E24EB2" w:rsidP="003F35D7">
      <w:pPr>
        <w:pStyle w:val="ListParagraph"/>
        <w:numPr>
          <w:ilvl w:val="1"/>
          <w:numId w:val="59"/>
        </w:numPr>
      </w:pPr>
      <w:r>
        <w:rPr>
          <w:i/>
        </w:rPr>
        <w:t>when false</w:t>
      </w:r>
      <w:r>
        <w:t xml:space="preserve">, </w:t>
      </w:r>
      <w:r w:rsidR="00183D96">
        <w:t xml:space="preserve">has no effect on the type of </w:t>
      </w:r>
      <w:r w:rsidR="00183D96" w:rsidRPr="00183D96">
        <w:rPr>
          <w:i/>
        </w:rPr>
        <w:t>x</w:t>
      </w:r>
      <w:r>
        <w:t>.</w:t>
      </w:r>
    </w:p>
    <w:p w14:paraId="4DC8FB51" w14:textId="77777777" w:rsidR="006717D7" w:rsidRDefault="007B5608" w:rsidP="003F35D7">
      <w:pPr>
        <w:pStyle w:val="ListParagraph"/>
        <w:numPr>
          <w:ilvl w:val="0"/>
          <w:numId w:val="59"/>
        </w:numPr>
      </w:pPr>
      <w:r>
        <w:t>A</w:t>
      </w:r>
      <w:r w:rsidR="002946EA">
        <w:t xml:space="preserve"> type guard</w:t>
      </w:r>
      <w:r w:rsidR="002245AD">
        <w:t xml:space="preserve"> of the form </w:t>
      </w:r>
      <w:r w:rsidR="002245AD" w:rsidRPr="007852B1">
        <w:rPr>
          <w:rStyle w:val="CodeFragment"/>
        </w:rPr>
        <w:t>typeof x !== s</w:t>
      </w:r>
      <w:r w:rsidR="007852B1">
        <w:t xml:space="preserve">, where </w:t>
      </w:r>
      <w:r w:rsidR="007852B1" w:rsidRPr="007852B1">
        <w:rPr>
          <w:i/>
        </w:rPr>
        <w:t>s</w:t>
      </w:r>
      <w:r w:rsidR="007852B1">
        <w:t xml:space="preserve"> is a string literal,</w:t>
      </w:r>
    </w:p>
    <w:p w14:paraId="325E3DCD" w14:textId="77777777" w:rsidR="006717D7" w:rsidRDefault="006717D7" w:rsidP="003F35D7">
      <w:pPr>
        <w:pStyle w:val="ListParagraph"/>
        <w:numPr>
          <w:ilvl w:val="1"/>
          <w:numId w:val="59"/>
        </w:numPr>
      </w:pPr>
      <w:r w:rsidRPr="006717D7">
        <w:rPr>
          <w:i/>
        </w:rPr>
        <w:t>when true</w:t>
      </w:r>
      <w:r>
        <w:t xml:space="preserve">, </w:t>
      </w:r>
      <w:r w:rsidR="00183D96">
        <w:t>narrows the type of x by</w:t>
      </w:r>
      <w:r>
        <w:t xml:space="preserve"> </w:t>
      </w:r>
      <w:r w:rsidRPr="006717D7">
        <w:rPr>
          <w:rStyle w:val="CodeFragment"/>
        </w:rPr>
        <w:t>typeof x === s</w:t>
      </w:r>
      <w:r>
        <w:t xml:space="preserve"> </w:t>
      </w:r>
      <w:r w:rsidRPr="006717D7">
        <w:rPr>
          <w:i/>
        </w:rPr>
        <w:t>when false</w:t>
      </w:r>
      <w:r>
        <w:t>, or</w:t>
      </w:r>
    </w:p>
    <w:p w14:paraId="6475A01C" w14:textId="77777777" w:rsidR="006717D7" w:rsidRDefault="006717D7" w:rsidP="003F35D7">
      <w:pPr>
        <w:pStyle w:val="ListParagraph"/>
        <w:numPr>
          <w:ilvl w:val="1"/>
          <w:numId w:val="59"/>
        </w:numPr>
      </w:pPr>
      <w:r w:rsidRPr="006717D7">
        <w:rPr>
          <w:i/>
        </w:rPr>
        <w:t xml:space="preserve">when </w:t>
      </w:r>
      <w:r>
        <w:rPr>
          <w:i/>
        </w:rPr>
        <w:t>false</w:t>
      </w:r>
      <w:r>
        <w:t xml:space="preserve">, </w:t>
      </w:r>
      <w:r w:rsidR="00183D96">
        <w:t>narrows the type of x by</w:t>
      </w:r>
      <w:r>
        <w:t xml:space="preserve"> </w:t>
      </w:r>
      <w:r w:rsidRPr="006717D7">
        <w:rPr>
          <w:rStyle w:val="CodeFragment"/>
        </w:rPr>
        <w:t>typeof x === s</w:t>
      </w:r>
      <w:r>
        <w:t xml:space="preserve"> </w:t>
      </w:r>
      <w:r w:rsidRPr="006717D7">
        <w:rPr>
          <w:i/>
        </w:rPr>
        <w:t xml:space="preserve">when </w:t>
      </w:r>
      <w:r>
        <w:rPr>
          <w:i/>
        </w:rPr>
        <w:t>true</w:t>
      </w:r>
      <w:r>
        <w:t>.</w:t>
      </w:r>
    </w:p>
    <w:p w14:paraId="0F8C4CAF" w14:textId="77777777" w:rsidR="007B5608" w:rsidRDefault="007B5608" w:rsidP="003F35D7">
      <w:pPr>
        <w:pStyle w:val="ListParagraph"/>
        <w:numPr>
          <w:ilvl w:val="0"/>
          <w:numId w:val="59"/>
        </w:numPr>
      </w:pPr>
      <w:r>
        <w:t>A</w:t>
      </w:r>
      <w:r w:rsidR="00E24EB2">
        <w:t xml:space="preserve"> type </w:t>
      </w:r>
      <w:r>
        <w:t xml:space="preserve">guard of the form </w:t>
      </w:r>
      <w:r w:rsidRPr="007B5608">
        <w:rPr>
          <w:rStyle w:val="CodeFragment"/>
        </w:rPr>
        <w:t>!</w:t>
      </w:r>
      <w:r>
        <w:rPr>
          <w:rStyle w:val="CodeFragment"/>
        </w:rPr>
        <w:t>expr</w:t>
      </w:r>
    </w:p>
    <w:p w14:paraId="14668861" w14:textId="77777777" w:rsidR="006717D7" w:rsidRDefault="006717D7" w:rsidP="003F35D7">
      <w:pPr>
        <w:pStyle w:val="ListParagraph"/>
        <w:numPr>
          <w:ilvl w:val="1"/>
          <w:numId w:val="59"/>
        </w:numPr>
      </w:pPr>
      <w:r w:rsidRPr="006717D7">
        <w:rPr>
          <w:i/>
        </w:rPr>
        <w:t>when true</w:t>
      </w:r>
      <w:r>
        <w:t xml:space="preserve">, </w:t>
      </w:r>
      <w:r w:rsidR="00D532BC">
        <w:t xml:space="preserve">narrows the type of </w:t>
      </w:r>
      <w:r w:rsidR="00D532BC" w:rsidRPr="00552761">
        <w:rPr>
          <w:i/>
        </w:rPr>
        <w:t>x</w:t>
      </w:r>
      <w:r w:rsidR="00D532BC" w:rsidRPr="00552761">
        <w:t xml:space="preserve"> by </w:t>
      </w:r>
      <w:r w:rsidRPr="00552761">
        <w:rPr>
          <w:i/>
        </w:rPr>
        <w:t>expr</w:t>
      </w:r>
      <w:r w:rsidRPr="00552761">
        <w:t xml:space="preserve"> </w:t>
      </w:r>
      <w:r w:rsidRPr="00552761">
        <w:rPr>
          <w:i/>
        </w:rPr>
        <w:t>when false</w:t>
      </w:r>
      <w:r w:rsidRPr="00552761">
        <w:t xml:space="preserve">, </w:t>
      </w:r>
      <w:r>
        <w:t>or</w:t>
      </w:r>
    </w:p>
    <w:p w14:paraId="3C8AAA8F" w14:textId="77777777" w:rsidR="006717D7" w:rsidRDefault="006717D7" w:rsidP="003F35D7">
      <w:pPr>
        <w:pStyle w:val="ListParagraph"/>
        <w:numPr>
          <w:ilvl w:val="1"/>
          <w:numId w:val="59"/>
        </w:numPr>
      </w:pPr>
      <w:r w:rsidRPr="006717D7">
        <w:rPr>
          <w:i/>
        </w:rPr>
        <w:t xml:space="preserve">when </w:t>
      </w:r>
      <w:r>
        <w:rPr>
          <w:i/>
        </w:rPr>
        <w:t>false</w:t>
      </w:r>
      <w:r>
        <w:t xml:space="preserve">, </w:t>
      </w:r>
      <w:r w:rsidR="00D532BC">
        <w:t xml:space="preserve">narrows the type of </w:t>
      </w:r>
      <w:r w:rsidR="00D532BC" w:rsidRPr="00552761">
        <w:rPr>
          <w:i/>
        </w:rPr>
        <w:t>x</w:t>
      </w:r>
      <w:r w:rsidR="00D532BC" w:rsidRPr="00552761">
        <w:t xml:space="preserve"> by </w:t>
      </w:r>
      <w:r w:rsidR="00D532BC" w:rsidRPr="00552761">
        <w:rPr>
          <w:i/>
        </w:rPr>
        <w:t>expr</w:t>
      </w:r>
      <w:r w:rsidRPr="00552761">
        <w:t xml:space="preserve"> </w:t>
      </w:r>
      <w:r w:rsidRPr="00552761">
        <w:rPr>
          <w:i/>
        </w:rPr>
        <w:t>when true</w:t>
      </w:r>
      <w:r>
        <w:t>.</w:t>
      </w:r>
    </w:p>
    <w:p w14:paraId="2EBE0811" w14:textId="77777777" w:rsidR="007852B1" w:rsidRDefault="007B5608" w:rsidP="003F35D7">
      <w:pPr>
        <w:pStyle w:val="ListParagraph"/>
        <w:numPr>
          <w:ilvl w:val="0"/>
          <w:numId w:val="59"/>
        </w:numPr>
      </w:pPr>
      <w:r>
        <w:t xml:space="preserve">A type guard of the form </w:t>
      </w:r>
      <w:r w:rsidRPr="006C409C">
        <w:rPr>
          <w:rStyle w:val="CodeFragment"/>
        </w:rPr>
        <w:t>expr1 &amp;&amp; expr2</w:t>
      </w:r>
    </w:p>
    <w:p w14:paraId="4B483F07" w14:textId="77777777" w:rsidR="00D532BC" w:rsidRDefault="007852B1" w:rsidP="003F35D7">
      <w:pPr>
        <w:pStyle w:val="ListParagraph"/>
        <w:numPr>
          <w:ilvl w:val="1"/>
          <w:numId w:val="59"/>
        </w:numPr>
      </w:pPr>
      <w:r w:rsidRPr="007B5608">
        <w:rPr>
          <w:i/>
        </w:rPr>
        <w:t xml:space="preserve">when </w:t>
      </w:r>
      <w:r w:rsidR="00441B86" w:rsidRPr="007B5608">
        <w:rPr>
          <w:i/>
        </w:rPr>
        <w:t>true</w:t>
      </w:r>
      <w:r w:rsidR="00441B86">
        <w:t xml:space="preserve">, </w:t>
      </w:r>
      <w:r w:rsidR="00D532BC">
        <w:t xml:space="preserve">narrows the type of </w:t>
      </w:r>
      <w:r w:rsidR="00D532BC" w:rsidRPr="00552761">
        <w:rPr>
          <w:i/>
        </w:rPr>
        <w:t>x</w:t>
      </w:r>
      <w:r w:rsidR="00D532BC">
        <w:t xml:space="preserve"> </w:t>
      </w:r>
      <w:r w:rsidR="00552761">
        <w:t>b</w:t>
      </w:r>
      <w:r w:rsidR="00552761" w:rsidRPr="00552761">
        <w:t xml:space="preserve">y </w:t>
      </w:r>
      <w:r w:rsidR="00552761" w:rsidRPr="00552761">
        <w:rPr>
          <w:i/>
        </w:rPr>
        <w:t>expr</w:t>
      </w:r>
      <w:r w:rsidR="00552761" w:rsidRPr="00552761">
        <w:rPr>
          <w:i/>
          <w:vertAlign w:val="subscript"/>
        </w:rPr>
        <w:t>1</w:t>
      </w:r>
      <w:r w:rsidR="00552761" w:rsidRPr="00552761">
        <w:t xml:space="preserve"> </w:t>
      </w:r>
      <w:r w:rsidR="00552761" w:rsidRPr="00552761">
        <w:rPr>
          <w:i/>
        </w:rPr>
        <w:t>when true</w:t>
      </w:r>
      <w:r w:rsidR="00552761" w:rsidRPr="00552761">
        <w:t xml:space="preserve"> and </w:t>
      </w:r>
      <w:r w:rsidR="00552761">
        <w:t>then by</w:t>
      </w:r>
      <w:r w:rsidR="00552761" w:rsidRPr="00552761">
        <w:t xml:space="preserve"> </w:t>
      </w:r>
      <w:r w:rsidR="00552761" w:rsidRPr="00552761">
        <w:rPr>
          <w:i/>
        </w:rPr>
        <w:t>expr</w:t>
      </w:r>
      <w:r w:rsidR="00552761" w:rsidRPr="00552761">
        <w:rPr>
          <w:i/>
          <w:vertAlign w:val="subscript"/>
        </w:rPr>
        <w:t>2</w:t>
      </w:r>
      <w:r w:rsidR="00552761" w:rsidRPr="00552761">
        <w:t xml:space="preserve"> </w:t>
      </w:r>
      <w:r w:rsidR="00552761" w:rsidRPr="00552761">
        <w:rPr>
          <w:i/>
        </w:rPr>
        <w:t>when true</w:t>
      </w:r>
      <w:r w:rsidR="00552761">
        <w:t>, or</w:t>
      </w:r>
    </w:p>
    <w:p w14:paraId="2DA6DAFE" w14:textId="77777777" w:rsidR="00552761" w:rsidRDefault="00441B86" w:rsidP="003F35D7">
      <w:pPr>
        <w:pStyle w:val="ListParagraph"/>
        <w:numPr>
          <w:ilvl w:val="1"/>
          <w:numId w:val="59"/>
        </w:numPr>
      </w:pPr>
      <w:r w:rsidRPr="006717D7">
        <w:rPr>
          <w:i/>
        </w:rPr>
        <w:t>when false</w:t>
      </w:r>
      <w:r>
        <w:t>,</w:t>
      </w:r>
      <w:r w:rsidR="00552761">
        <w:t xml:space="preserve"> narrows the type of </w:t>
      </w:r>
      <w:r w:rsidR="00552761" w:rsidRPr="00552761">
        <w:rPr>
          <w:i/>
        </w:rPr>
        <w:t>x</w:t>
      </w:r>
      <w:r w:rsidR="00552761">
        <w:t xml:space="preserve"> to </w:t>
      </w:r>
      <w:r w:rsidR="00552761" w:rsidRPr="00552761">
        <w:rPr>
          <w:i/>
        </w:rPr>
        <w:t>T</w:t>
      </w:r>
      <w:r w:rsidR="00552761" w:rsidRPr="00552761">
        <w:rPr>
          <w:i/>
          <w:vertAlign w:val="subscript"/>
        </w:rPr>
        <w:t>1</w:t>
      </w:r>
      <w:r w:rsidR="00552761">
        <w:t xml:space="preserve"> | </w:t>
      </w:r>
      <w:r w:rsidR="00552761" w:rsidRPr="00552761">
        <w:rPr>
          <w:i/>
        </w:rPr>
        <w:t>T</w:t>
      </w:r>
      <w:r w:rsidR="00552761" w:rsidRPr="00552761">
        <w:rPr>
          <w:i/>
          <w:vertAlign w:val="subscript"/>
        </w:rPr>
        <w:t>2</w:t>
      </w:r>
      <w:r w:rsidR="00552761">
        <w:t xml:space="preserve">, where </w:t>
      </w:r>
      <w:r w:rsidR="00552761" w:rsidRPr="00552761">
        <w:rPr>
          <w:i/>
        </w:rPr>
        <w:t>T</w:t>
      </w:r>
      <w:r w:rsidR="00552761" w:rsidRPr="00552761">
        <w:rPr>
          <w:i/>
          <w:vertAlign w:val="subscript"/>
        </w:rPr>
        <w:t>1</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false</w:t>
      </w:r>
      <w:r w:rsidR="00552761">
        <w:t xml:space="preserve">, and </w:t>
      </w:r>
      <w:r w:rsidR="00552761" w:rsidRPr="00552761">
        <w:rPr>
          <w:i/>
        </w:rPr>
        <w:t>T</w:t>
      </w:r>
      <w:r w:rsidR="00552761" w:rsidRPr="00552761">
        <w:rPr>
          <w:i/>
          <w:vertAlign w:val="subscript"/>
        </w:rPr>
        <w:t>2</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true</w:t>
      </w:r>
      <w:r w:rsidR="00552761">
        <w:t xml:space="preserve"> and then by </w:t>
      </w:r>
      <w:r w:rsidR="00552761" w:rsidRPr="00552761">
        <w:rPr>
          <w:i/>
        </w:rPr>
        <w:t>expr</w:t>
      </w:r>
      <w:r w:rsidR="00552761" w:rsidRPr="00552761">
        <w:rPr>
          <w:i/>
          <w:vertAlign w:val="subscript"/>
        </w:rPr>
        <w:t>2</w:t>
      </w:r>
      <w:r w:rsidR="00552761">
        <w:t xml:space="preserve"> </w:t>
      </w:r>
      <w:r w:rsidR="00552761" w:rsidRPr="00552761">
        <w:rPr>
          <w:i/>
        </w:rPr>
        <w:t>when false</w:t>
      </w:r>
      <w:r w:rsidR="00552761">
        <w:t>.</w:t>
      </w:r>
    </w:p>
    <w:p w14:paraId="752C07E1" w14:textId="77777777" w:rsidR="00552761" w:rsidRDefault="00552761" w:rsidP="003F35D7">
      <w:pPr>
        <w:pStyle w:val="ListParagraph"/>
        <w:numPr>
          <w:ilvl w:val="0"/>
          <w:numId w:val="59"/>
        </w:numPr>
      </w:pPr>
      <w:r>
        <w:t xml:space="preserve">A type guard of the form </w:t>
      </w:r>
      <w:r>
        <w:rPr>
          <w:rStyle w:val="CodeFragment"/>
        </w:rPr>
        <w:t>expr1 ||</w:t>
      </w:r>
      <w:r w:rsidRPr="006C409C">
        <w:rPr>
          <w:rStyle w:val="CodeFragment"/>
        </w:rPr>
        <w:t xml:space="preserve"> expr2</w:t>
      </w:r>
    </w:p>
    <w:p w14:paraId="35373920" w14:textId="77777777" w:rsidR="00552761" w:rsidRDefault="00552761" w:rsidP="003F35D7">
      <w:pPr>
        <w:pStyle w:val="ListParagraph"/>
        <w:numPr>
          <w:ilvl w:val="1"/>
          <w:numId w:val="59"/>
        </w:numPr>
      </w:pPr>
      <w:r w:rsidRPr="006717D7">
        <w:rPr>
          <w:i/>
        </w:rPr>
        <w:t xml:space="preserve">when </w:t>
      </w:r>
      <w:r>
        <w:rPr>
          <w:i/>
        </w:rPr>
        <w:t>true</w:t>
      </w:r>
      <w:r>
        <w:t xml:space="preserve">, narrows the type of </w:t>
      </w:r>
      <w:r w:rsidRPr="00552761">
        <w:rPr>
          <w:i/>
        </w:rPr>
        <w:t>x</w:t>
      </w:r>
      <w:r>
        <w:t xml:space="preserve"> to </w:t>
      </w:r>
      <w:r w:rsidRPr="00552761">
        <w:rPr>
          <w:i/>
        </w:rPr>
        <w:t>T</w:t>
      </w:r>
      <w:r w:rsidRPr="00552761">
        <w:rPr>
          <w:i/>
          <w:vertAlign w:val="subscript"/>
        </w:rPr>
        <w:t>1</w:t>
      </w:r>
      <w:r>
        <w:t xml:space="preserve"> | </w:t>
      </w:r>
      <w:r w:rsidRPr="00552761">
        <w:rPr>
          <w:i/>
        </w:rPr>
        <w:t>T</w:t>
      </w:r>
      <w:r w:rsidRPr="00552761">
        <w:rPr>
          <w:i/>
          <w:vertAlign w:val="subscript"/>
        </w:rPr>
        <w:t>2</w:t>
      </w:r>
      <w:r>
        <w:t xml:space="preserve">, where </w:t>
      </w:r>
      <w:r w:rsidRPr="00552761">
        <w:rPr>
          <w:i/>
        </w:rPr>
        <w:t>T</w:t>
      </w:r>
      <w:r w:rsidRPr="00552761">
        <w:rPr>
          <w:i/>
          <w:vertAlign w:val="subscript"/>
        </w:rPr>
        <w:t>1</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true</w:t>
      </w:r>
      <w:r>
        <w:t xml:space="preserve">, and </w:t>
      </w:r>
      <w:r w:rsidRPr="00552761">
        <w:rPr>
          <w:i/>
        </w:rPr>
        <w:t>T</w:t>
      </w:r>
      <w:r w:rsidRPr="00552761">
        <w:rPr>
          <w:i/>
          <w:vertAlign w:val="subscript"/>
        </w:rPr>
        <w:t>2</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false</w:t>
      </w:r>
      <w:r>
        <w:t xml:space="preserve"> and then by </w:t>
      </w:r>
      <w:r w:rsidRPr="00552761">
        <w:rPr>
          <w:i/>
        </w:rPr>
        <w:t>expr</w:t>
      </w:r>
      <w:r w:rsidRPr="00552761">
        <w:rPr>
          <w:i/>
          <w:vertAlign w:val="subscript"/>
        </w:rPr>
        <w:t>2</w:t>
      </w:r>
      <w:r>
        <w:t xml:space="preserve"> </w:t>
      </w:r>
      <w:r>
        <w:rPr>
          <w:i/>
        </w:rPr>
        <w:t>when true</w:t>
      </w:r>
      <w:r>
        <w:t>, or</w:t>
      </w:r>
    </w:p>
    <w:p w14:paraId="22975A2B" w14:textId="77777777" w:rsidR="006717D7" w:rsidRDefault="00552761" w:rsidP="003F35D7">
      <w:pPr>
        <w:pStyle w:val="ListParagraph"/>
        <w:numPr>
          <w:ilvl w:val="1"/>
          <w:numId w:val="59"/>
        </w:numPr>
      </w:pPr>
      <w:r w:rsidRPr="007B5608">
        <w:rPr>
          <w:i/>
        </w:rPr>
        <w:t xml:space="preserve">when </w:t>
      </w:r>
      <w:r>
        <w:rPr>
          <w:i/>
        </w:rPr>
        <w:t>false</w:t>
      </w:r>
      <w:r>
        <w:t xml:space="preserve">, narrows the type of </w:t>
      </w:r>
      <w:r w:rsidRPr="00552761">
        <w:rPr>
          <w:i/>
        </w:rPr>
        <w:t>x</w:t>
      </w:r>
      <w:r>
        <w:t xml:space="preserve"> b</w:t>
      </w:r>
      <w:r w:rsidRPr="00552761">
        <w:t xml:space="preserve">y </w:t>
      </w:r>
      <w:r w:rsidRPr="00552761">
        <w:rPr>
          <w:i/>
        </w:rPr>
        <w:t>expr</w:t>
      </w:r>
      <w:r w:rsidRPr="00552761">
        <w:rPr>
          <w:i/>
          <w:vertAlign w:val="subscript"/>
        </w:rPr>
        <w:t>1</w:t>
      </w:r>
      <w:r w:rsidRPr="00552761">
        <w:t xml:space="preserve"> </w:t>
      </w:r>
      <w:r w:rsidRPr="00552761">
        <w:rPr>
          <w:i/>
        </w:rPr>
        <w:t xml:space="preserve">when </w:t>
      </w:r>
      <w:r>
        <w:rPr>
          <w:i/>
        </w:rPr>
        <w:t>false</w:t>
      </w:r>
      <w:r w:rsidRPr="00552761">
        <w:t xml:space="preserve"> and </w:t>
      </w:r>
      <w:r>
        <w:t>then by</w:t>
      </w:r>
      <w:r w:rsidRPr="00552761">
        <w:t xml:space="preserve"> </w:t>
      </w:r>
      <w:r w:rsidRPr="00552761">
        <w:rPr>
          <w:i/>
        </w:rPr>
        <w:t>expr</w:t>
      </w:r>
      <w:r w:rsidRPr="00552761">
        <w:rPr>
          <w:i/>
          <w:vertAlign w:val="subscript"/>
        </w:rPr>
        <w:t>2</w:t>
      </w:r>
      <w:r w:rsidRPr="00552761">
        <w:t xml:space="preserve"> </w:t>
      </w:r>
      <w:r w:rsidRPr="00552761">
        <w:rPr>
          <w:i/>
        </w:rPr>
        <w:t xml:space="preserve">when </w:t>
      </w:r>
      <w:r>
        <w:rPr>
          <w:i/>
        </w:rPr>
        <w:t>false</w:t>
      </w:r>
      <w:r>
        <w:t>.</w:t>
      </w:r>
    </w:p>
    <w:p w14:paraId="236AD96C" w14:textId="77777777" w:rsidR="00183D96" w:rsidRDefault="00183D96" w:rsidP="003F35D7">
      <w:pPr>
        <w:pStyle w:val="ListParagraph"/>
        <w:numPr>
          <w:ilvl w:val="0"/>
          <w:numId w:val="59"/>
        </w:numPr>
      </w:pPr>
      <w:r>
        <w:t xml:space="preserve">A type guard of any other form has no effect on the type of </w:t>
      </w:r>
      <w:r w:rsidRPr="00183D96">
        <w:rPr>
          <w:i/>
        </w:rPr>
        <w:t>x</w:t>
      </w:r>
      <w:r>
        <w:t>.</w:t>
      </w:r>
    </w:p>
    <w:p w14:paraId="5523C7BE" w14:textId="77777777" w:rsidR="00EB5AFD" w:rsidRDefault="000A38E3" w:rsidP="00183D96">
      <w:r>
        <w:t>A</w:t>
      </w:r>
      <w:r w:rsidR="00EB5AFD">
        <w:t xml:space="preserve"> primitive type </w:t>
      </w:r>
      <w:r w:rsidR="00EB5AFD" w:rsidRPr="000A38E3">
        <w:rPr>
          <w:i/>
        </w:rPr>
        <w:t>P</w:t>
      </w:r>
      <w:r w:rsidR="00EB5AFD">
        <w:t xml:space="preserve"> </w:t>
      </w:r>
      <w:r>
        <w:t>is removed f</w:t>
      </w:r>
      <w:r w:rsidR="00EB5AFD">
        <w:t xml:space="preserve">rom </w:t>
      </w:r>
      <w:r>
        <w:t xml:space="preserve">a type </w:t>
      </w:r>
      <w:r w:rsidR="00EB5AFD" w:rsidRPr="000A38E3">
        <w:rPr>
          <w:i/>
        </w:rPr>
        <w:t>T</w:t>
      </w:r>
      <w:r>
        <w:t xml:space="preserve"> as follows:</w:t>
      </w:r>
    </w:p>
    <w:p w14:paraId="58B2B71D" w14:textId="77777777" w:rsidR="000A38E3" w:rsidRDefault="000A38E3" w:rsidP="003F35D7">
      <w:pPr>
        <w:pStyle w:val="ListParagraph"/>
        <w:numPr>
          <w:ilvl w:val="0"/>
          <w:numId w:val="60"/>
        </w:numPr>
      </w:pPr>
      <w:r>
        <w:t xml:space="preserve">If </w:t>
      </w:r>
      <w:r w:rsidRPr="000A38E3">
        <w:rPr>
          <w:i/>
        </w:rPr>
        <w:t>T</w:t>
      </w:r>
      <w:r>
        <w:t xml:space="preserve"> is a union type </w:t>
      </w:r>
      <w:r w:rsidRPr="000A38E3">
        <w:rPr>
          <w:i/>
        </w:rPr>
        <w:t>P</w:t>
      </w:r>
      <w:r>
        <w:t xml:space="preserve"> | </w:t>
      </w:r>
      <w:r w:rsidRPr="000A38E3">
        <w:rPr>
          <w:i/>
        </w:rPr>
        <w:t>T</w:t>
      </w:r>
      <w:r w:rsidRPr="000A38E3">
        <w:rPr>
          <w:i/>
          <w:vertAlign w:val="subscript"/>
        </w:rPr>
        <w:t>1</w:t>
      </w:r>
      <w:r>
        <w:t xml:space="preserve"> | </w:t>
      </w:r>
      <w:r w:rsidRPr="000A38E3">
        <w:rPr>
          <w:i/>
        </w:rPr>
        <w:t>T</w:t>
      </w:r>
      <w:r w:rsidRPr="000A38E3">
        <w:rPr>
          <w:i/>
          <w:vertAlign w:val="subscript"/>
        </w:rPr>
        <w:t>2</w:t>
      </w:r>
      <w:r>
        <w:t xml:space="preserve"> | … | </w:t>
      </w:r>
      <w:r w:rsidRPr="000A38E3">
        <w:rPr>
          <w:i/>
        </w:rPr>
        <w:t>T</w:t>
      </w:r>
      <w:r w:rsidRPr="000A38E3">
        <w:rPr>
          <w:i/>
          <w:vertAlign w:val="subscript"/>
        </w:rPr>
        <w:t>n</w:t>
      </w:r>
      <w:r>
        <w:t>, the result is the type</w:t>
      </w:r>
      <w:r w:rsidRPr="00CA68ED">
        <w:t xml:space="preserve"> </w:t>
      </w:r>
      <w:r w:rsidRPr="000A38E3">
        <w:rPr>
          <w:i/>
        </w:rPr>
        <w:t>T</w:t>
      </w:r>
      <w:r w:rsidRPr="000A38E3">
        <w:rPr>
          <w:i/>
          <w:vertAlign w:val="subscript"/>
        </w:rPr>
        <w:t>1</w:t>
      </w:r>
      <w:r>
        <w:t xml:space="preserve"> | </w:t>
      </w:r>
      <w:r w:rsidRPr="000A38E3">
        <w:rPr>
          <w:i/>
        </w:rPr>
        <w:t>T</w:t>
      </w:r>
      <w:r w:rsidRPr="000A38E3">
        <w:rPr>
          <w:i/>
          <w:vertAlign w:val="subscript"/>
        </w:rPr>
        <w:t>2</w:t>
      </w:r>
      <w:r>
        <w:t xml:space="preserve"> | … | </w:t>
      </w:r>
      <w:r w:rsidRPr="000A38E3">
        <w:rPr>
          <w:i/>
        </w:rPr>
        <w:t>T</w:t>
      </w:r>
      <w:r w:rsidRPr="000A38E3">
        <w:rPr>
          <w:i/>
          <w:vertAlign w:val="subscript"/>
        </w:rPr>
        <w:t>n</w:t>
      </w:r>
      <w:r>
        <w:t>.</w:t>
      </w:r>
    </w:p>
    <w:p w14:paraId="5B27AD5F" w14:textId="77777777" w:rsidR="000A38E3" w:rsidRDefault="000A38E3" w:rsidP="003F35D7">
      <w:pPr>
        <w:pStyle w:val="ListParagraph"/>
        <w:numPr>
          <w:ilvl w:val="0"/>
          <w:numId w:val="60"/>
        </w:numPr>
      </w:pPr>
      <w:r>
        <w:t xml:space="preserve">Otherwise, the result is </w:t>
      </w:r>
      <w:r w:rsidRPr="000A38E3">
        <w:rPr>
          <w:i/>
        </w:rPr>
        <w:t>T</w:t>
      </w:r>
      <w:r>
        <w:t>.</w:t>
      </w:r>
    </w:p>
    <w:p w14:paraId="1C330D8D" w14:textId="77777777" w:rsidR="00AA797A" w:rsidRDefault="00183D96" w:rsidP="00183D96">
      <w:r>
        <w:t>Note that type guards affect types of variables and parameters only</w:t>
      </w:r>
      <w:r w:rsidR="00EB5AFD">
        <w:t xml:space="preserve"> and have no effect on members of objects such as properties. </w:t>
      </w:r>
      <w:r>
        <w:t>Also note that it is possible to defeat a type guard by calling a function that changes the type of the guarded variable.</w:t>
      </w:r>
    </w:p>
    <w:p w14:paraId="6D9B8D3F" w14:textId="77777777" w:rsidR="00183D96" w:rsidRDefault="00EB5AFD" w:rsidP="00183D96">
      <w:r>
        <w:t>In the example</w:t>
      </w:r>
    </w:p>
    <w:p w14:paraId="03869E7B" w14:textId="77777777" w:rsidR="00EB5AFD" w:rsidRDefault="00EB5AFD" w:rsidP="00EB5AFD">
      <w:pPr>
        <w:pStyle w:val="Code"/>
      </w:pPr>
      <w:r w:rsidRPr="007A49EA">
        <w:rPr>
          <w:color w:val="0000FF"/>
          <w:highlight w:val="white"/>
        </w:rPr>
        <w:t>function</w:t>
      </w:r>
      <w:r>
        <w:t xml:space="preserve"> isLongString(obj: </w:t>
      </w:r>
      <w:r w:rsidRPr="007A49EA">
        <w:rPr>
          <w:color w:val="0000FF"/>
          <w:highlight w:val="white"/>
        </w:rPr>
        <w:t>any</w:t>
      </w:r>
      <w:r>
        <w:t>) {</w:t>
      </w:r>
      <w:r>
        <w:br/>
        <w:t xml:space="preserve">    </w:t>
      </w:r>
      <w:r w:rsidRPr="007A49EA">
        <w:rPr>
          <w:color w:val="0000FF"/>
          <w:highlight w:val="white"/>
        </w:rPr>
        <w:t>return</w:t>
      </w:r>
      <w:r>
        <w:t xml:space="preserve"> </w:t>
      </w:r>
      <w:r w:rsidRPr="007A49EA">
        <w:rPr>
          <w:color w:val="0000FF"/>
          <w:highlight w:val="white"/>
        </w:rPr>
        <w:t>typeof</w:t>
      </w:r>
      <w:r>
        <w:t xml:space="preserve"> obj === </w:t>
      </w:r>
      <w:r w:rsidR="008F4735">
        <w:rPr>
          <w:color w:val="800000"/>
          <w:highlight w:val="white"/>
        </w:rPr>
        <w:t>"</w:t>
      </w:r>
      <w:r w:rsidRPr="007A49EA">
        <w:rPr>
          <w:color w:val="800000"/>
          <w:highlight w:val="white"/>
        </w:rPr>
        <w:t>string</w:t>
      </w:r>
      <w:r w:rsidR="008F4735">
        <w:rPr>
          <w:color w:val="800000"/>
          <w:highlight w:val="white"/>
        </w:rPr>
        <w:t>"</w:t>
      </w:r>
      <w:r>
        <w:t xml:space="preserve"> &amp;&amp; obj.length &gt; </w:t>
      </w:r>
      <w:r w:rsidRPr="007A49EA">
        <w:rPr>
          <w:color w:val="800000"/>
          <w:highlight w:val="white"/>
        </w:rPr>
        <w:t>100</w:t>
      </w:r>
      <w:r>
        <w:t>;</w:t>
      </w:r>
      <w:r>
        <w:br/>
        <w:t>}</w:t>
      </w:r>
    </w:p>
    <w:p w14:paraId="5E7A7A12" w14:textId="77777777" w:rsidR="00EB5AFD" w:rsidRDefault="00EB5AFD" w:rsidP="00EB5AFD">
      <w:r>
        <w:t xml:space="preserve">the </w:t>
      </w:r>
      <w:r w:rsidR="008F4735">
        <w:t>'</w:t>
      </w:r>
      <w:r>
        <w:t>obj</w:t>
      </w:r>
      <w:r w:rsidR="008F4735">
        <w:t>'</w:t>
      </w:r>
      <w:r>
        <w:t xml:space="preserve"> parameter has type string in the right operand of the &amp;&amp; operator.</w:t>
      </w:r>
    </w:p>
    <w:p w14:paraId="1BA9F6E2" w14:textId="77777777" w:rsidR="00EF70B2" w:rsidRDefault="00EF70B2" w:rsidP="00EB5AFD">
      <w:r>
        <w:t>In the example</w:t>
      </w:r>
    </w:p>
    <w:p w14:paraId="6270F69E" w14:textId="77777777" w:rsidR="00EF70B2" w:rsidRDefault="00EF70B2" w:rsidP="00EF70B2">
      <w:pPr>
        <w:pStyle w:val="Code"/>
      </w:pPr>
      <w:r w:rsidRPr="007A49EA">
        <w:rPr>
          <w:color w:val="0000FF"/>
          <w:highlight w:val="white"/>
        </w:rPr>
        <w:lastRenderedPageBreak/>
        <w:t>function</w:t>
      </w:r>
      <w:r>
        <w:t xml:space="preserve"> f(x: </w:t>
      </w:r>
      <w:r w:rsidRPr="007A49EA">
        <w:rPr>
          <w:color w:val="0000FF"/>
          <w:highlight w:val="white"/>
        </w:rPr>
        <w:t>string</w:t>
      </w:r>
      <w:r>
        <w:t xml:space="preserve"> | </w:t>
      </w:r>
      <w:r w:rsidRPr="007A49EA">
        <w:rPr>
          <w:color w:val="0000FF"/>
          <w:highlight w:val="white"/>
        </w:rPr>
        <w:t>number</w:t>
      </w:r>
      <w:r>
        <w:t xml:space="preserve"> | </w:t>
      </w:r>
      <w:r w:rsidRPr="007A49EA">
        <w:rPr>
          <w:color w:val="0000FF"/>
          <w:highlight w:val="white"/>
        </w:rPr>
        <w:t>boolean</w:t>
      </w:r>
      <w:r>
        <w:t>) {</w:t>
      </w:r>
      <w:r>
        <w:br/>
        <w:t xml:space="preserve">    </w:t>
      </w:r>
      <w:r w:rsidRPr="007A49EA">
        <w:rPr>
          <w:color w:val="0000FF"/>
          <w:highlight w:val="white"/>
        </w:rPr>
        <w:t>if</w:t>
      </w:r>
      <w:r>
        <w:t xml:space="preserve"> (</w:t>
      </w:r>
      <w:r w:rsidRPr="007A49EA">
        <w:rPr>
          <w:color w:val="0000FF"/>
          <w:highlight w:val="white"/>
        </w:rPr>
        <w:t>typeof</w:t>
      </w:r>
      <w:r>
        <w:t xml:space="preserve"> x === </w:t>
      </w:r>
      <w:r w:rsidR="008F4735">
        <w:rPr>
          <w:color w:val="800000"/>
          <w:highlight w:val="white"/>
        </w:rPr>
        <w:t>"</w:t>
      </w:r>
      <w:r w:rsidRPr="007A49EA">
        <w:rPr>
          <w:color w:val="800000"/>
          <w:highlight w:val="white"/>
        </w:rPr>
        <w:t>string</w:t>
      </w:r>
      <w:r w:rsidR="008F4735">
        <w:rPr>
          <w:color w:val="800000"/>
          <w:highlight w:val="white"/>
        </w:rPr>
        <w:t>"</w:t>
      </w:r>
      <w:r>
        <w:t xml:space="preserve"> || </w:t>
      </w:r>
      <w:r w:rsidRPr="007A49EA">
        <w:rPr>
          <w:color w:val="0000FF"/>
          <w:highlight w:val="white"/>
        </w:rPr>
        <w:t>typeof</w:t>
      </w:r>
      <w:r>
        <w:t xml:space="preserve"> x === </w:t>
      </w:r>
      <w:r w:rsidR="008F4735">
        <w:rPr>
          <w:color w:val="800000"/>
          <w:highlight w:val="white"/>
        </w:rPr>
        <w:t>"</w:t>
      </w:r>
      <w:r w:rsidRPr="007A49EA">
        <w:rPr>
          <w:color w:val="800000"/>
          <w:highlight w:val="white"/>
        </w:rPr>
        <w:t>number</w:t>
      </w:r>
      <w:r w:rsidR="008F4735">
        <w:rPr>
          <w:color w:val="800000"/>
          <w:highlight w:val="white"/>
        </w:rPr>
        <w:t>"</w:t>
      </w:r>
      <w:r>
        <w:t>) {</w:t>
      </w:r>
      <w:r>
        <w:br/>
        <w:t xml:space="preserve">        </w:t>
      </w:r>
      <w:r w:rsidRPr="007A49EA">
        <w:rPr>
          <w:color w:val="0000FF"/>
          <w:highlight w:val="white"/>
        </w:rPr>
        <w:t>var</w:t>
      </w:r>
      <w:r>
        <w:t xml:space="preserve"> y = x;  </w:t>
      </w:r>
      <w:r w:rsidRPr="007A49EA">
        <w:rPr>
          <w:color w:val="008000"/>
          <w:highlight w:val="white"/>
        </w:rPr>
        <w:t>// Type of y is string | number</w:t>
      </w:r>
      <w:r>
        <w:br/>
        <w:t xml:space="preserve">    }</w:t>
      </w:r>
      <w:r>
        <w:br/>
        <w:t xml:space="preserve">    </w:t>
      </w:r>
      <w:r w:rsidRPr="007A49EA">
        <w:rPr>
          <w:color w:val="0000FF"/>
          <w:highlight w:val="white"/>
        </w:rPr>
        <w:t>else</w:t>
      </w:r>
      <w:r>
        <w:t xml:space="preserve"> {</w:t>
      </w:r>
      <w:r>
        <w:br/>
        <w:t xml:space="preserve">        </w:t>
      </w:r>
      <w:r w:rsidRPr="007A49EA">
        <w:rPr>
          <w:color w:val="0000FF"/>
          <w:highlight w:val="white"/>
        </w:rPr>
        <w:t>var</w:t>
      </w:r>
      <w:r>
        <w:t xml:space="preserve"> z = x;  </w:t>
      </w:r>
      <w:r w:rsidRPr="007A49EA">
        <w:rPr>
          <w:color w:val="008000"/>
          <w:highlight w:val="white"/>
        </w:rPr>
        <w:t>// Type of z is boolean</w:t>
      </w:r>
      <w:r>
        <w:br/>
        <w:t xml:space="preserve">    }</w:t>
      </w:r>
      <w:r>
        <w:br/>
        <w:t>}</w:t>
      </w:r>
    </w:p>
    <w:p w14:paraId="22B20648" w14:textId="77777777" w:rsidR="00EF70B2" w:rsidRDefault="00EF70B2" w:rsidP="00EF70B2">
      <w:r>
        <w:t xml:space="preserve">the type of </w:t>
      </w:r>
      <w:r w:rsidR="008F4735">
        <w:t>'</w:t>
      </w:r>
      <w:r>
        <w:t>x</w:t>
      </w:r>
      <w:r w:rsidR="008F4735">
        <w:t>'</w:t>
      </w:r>
      <w:r>
        <w:t xml:space="preserve"> is string | number | boolean in left operand of the || operator, number | boolean in the right operand of the || operator, string | number in the first branch of the </w:t>
      </w:r>
      <w:r w:rsidR="008F4735">
        <w:t>'</w:t>
      </w:r>
      <w:r>
        <w:t>if</w:t>
      </w:r>
      <w:r w:rsidR="008F4735">
        <w:t>'</w:t>
      </w:r>
      <w:r>
        <w:t xml:space="preserve"> statement, and boolean in the second branch of the </w:t>
      </w:r>
      <w:r w:rsidR="008F4735">
        <w:t>'</w:t>
      </w:r>
      <w:r>
        <w:t>if</w:t>
      </w:r>
      <w:r w:rsidR="008F4735">
        <w:t>'</w:t>
      </w:r>
      <w:r>
        <w:t xml:space="preserve"> statement.</w:t>
      </w:r>
    </w:p>
    <w:p w14:paraId="22A7CDCD" w14:textId="77777777" w:rsidR="00EB5AFD" w:rsidRDefault="00EB5AFD" w:rsidP="00EB5AFD">
      <w:r>
        <w:t>In the example</w:t>
      </w:r>
    </w:p>
    <w:p w14:paraId="1A8EFC8E" w14:textId="77777777" w:rsidR="00EB5AFD" w:rsidRDefault="00EB5AFD" w:rsidP="00EB5AFD">
      <w:pPr>
        <w:pStyle w:val="Code"/>
      </w:pPr>
      <w:r w:rsidRPr="007A49EA">
        <w:rPr>
          <w:color w:val="0000FF"/>
          <w:highlight w:val="white"/>
        </w:rPr>
        <w:t>function</w:t>
      </w:r>
      <w:r>
        <w:t xml:space="preserve"> processData(data: </w:t>
      </w:r>
      <w:r w:rsidRPr="007A49EA">
        <w:rPr>
          <w:color w:val="0000FF"/>
          <w:highlight w:val="white"/>
        </w:rPr>
        <w:t>string</w:t>
      </w:r>
      <w:r>
        <w:t xml:space="preserve"> | { (): </w:t>
      </w:r>
      <w:r w:rsidRPr="007A49EA">
        <w:rPr>
          <w:color w:val="0000FF"/>
          <w:highlight w:val="white"/>
        </w:rPr>
        <w:t>string</w:t>
      </w:r>
      <w:r>
        <w:t xml:space="preserve"> }) {</w:t>
      </w:r>
      <w:r>
        <w:br/>
        <w:t xml:space="preserve">    </w:t>
      </w:r>
      <w:r w:rsidRPr="007A49EA">
        <w:rPr>
          <w:color w:val="0000FF"/>
          <w:highlight w:val="white"/>
        </w:rPr>
        <w:t>var</w:t>
      </w:r>
      <w:r>
        <w:t xml:space="preserve"> d = </w:t>
      </w:r>
      <w:r w:rsidRPr="007A49EA">
        <w:rPr>
          <w:color w:val="0000FF"/>
          <w:highlight w:val="white"/>
        </w:rPr>
        <w:t>typeof</w:t>
      </w:r>
      <w:r>
        <w:t xml:space="preserve"> data !== </w:t>
      </w:r>
      <w:r w:rsidR="008F4735">
        <w:rPr>
          <w:color w:val="800000"/>
          <w:highlight w:val="white"/>
        </w:rPr>
        <w:t>"</w:t>
      </w:r>
      <w:r w:rsidRPr="007A49EA">
        <w:rPr>
          <w:color w:val="800000"/>
          <w:highlight w:val="white"/>
        </w:rPr>
        <w:t>string</w:t>
      </w:r>
      <w:r w:rsidR="008F4735">
        <w:rPr>
          <w:color w:val="800000"/>
          <w:highlight w:val="white"/>
        </w:rPr>
        <w:t>"</w:t>
      </w:r>
      <w:r>
        <w:t xml:space="preserve"> ? data() : data;</w:t>
      </w:r>
      <w:r>
        <w:br/>
        <w:t xml:space="preserve">    </w:t>
      </w:r>
      <w:r w:rsidRPr="007A49EA">
        <w:rPr>
          <w:color w:val="008000"/>
          <w:highlight w:val="white"/>
        </w:rPr>
        <w:t>// Process string in d</w:t>
      </w:r>
      <w:r>
        <w:br/>
        <w:t>}</w:t>
      </w:r>
    </w:p>
    <w:p w14:paraId="7A7B8735" w14:textId="77777777" w:rsidR="00EB5AFD" w:rsidRDefault="000A38E3" w:rsidP="00EB5AFD">
      <w:r>
        <w:t xml:space="preserve">the inferred type of </w:t>
      </w:r>
      <w:r w:rsidR="008F4735">
        <w:t>'</w:t>
      </w:r>
      <w:r>
        <w:t>d</w:t>
      </w:r>
      <w:r w:rsidR="008F4735">
        <w:t>'</w:t>
      </w:r>
      <w:r>
        <w:t xml:space="preserve"> is string.</w:t>
      </w:r>
    </w:p>
    <w:p w14:paraId="6FFF0239" w14:textId="77777777" w:rsidR="00EF70B2" w:rsidRDefault="00EF70B2" w:rsidP="00EB5AFD">
      <w:r>
        <w:t>In the example</w:t>
      </w:r>
    </w:p>
    <w:p w14:paraId="25053C38" w14:textId="77777777" w:rsidR="00EB5AFD" w:rsidRDefault="00EB5AFD" w:rsidP="00EF70B2">
      <w:pPr>
        <w:pStyle w:val="Code"/>
      </w:pPr>
      <w:r w:rsidRPr="007A49EA">
        <w:rPr>
          <w:color w:val="0000FF"/>
          <w:highlight w:val="white"/>
        </w:rPr>
        <w:t>class</w:t>
      </w:r>
      <w:r>
        <w:t xml:space="preserve"> NamedItem {</w:t>
      </w:r>
      <w:r w:rsidR="00EF70B2">
        <w:br/>
      </w:r>
      <w:r>
        <w:t xml:space="preserve">    name: </w:t>
      </w:r>
      <w:r w:rsidRPr="007A49EA">
        <w:rPr>
          <w:color w:val="0000FF"/>
          <w:highlight w:val="white"/>
        </w:rPr>
        <w:t>string</w:t>
      </w:r>
      <w:r>
        <w:t>;</w:t>
      </w:r>
      <w:r w:rsidR="00EF70B2">
        <w:br/>
        <w:t>}</w:t>
      </w:r>
    </w:p>
    <w:p w14:paraId="54E3FF64" w14:textId="77777777" w:rsidR="00EB5AFD" w:rsidRDefault="00EB5AFD" w:rsidP="00EF70B2">
      <w:pPr>
        <w:pStyle w:val="Code"/>
      </w:pPr>
      <w:r w:rsidRPr="007A49EA">
        <w:rPr>
          <w:color w:val="0000FF"/>
          <w:highlight w:val="white"/>
        </w:rPr>
        <w:t>function</w:t>
      </w:r>
      <w:r>
        <w:t xml:space="preserve"> getName(obj: any) {</w:t>
      </w:r>
      <w:r w:rsidR="00EF70B2">
        <w:br/>
      </w:r>
      <w:r>
        <w:t xml:space="preserve">    </w:t>
      </w:r>
      <w:r w:rsidRPr="007A49EA">
        <w:rPr>
          <w:color w:val="0000FF"/>
          <w:highlight w:val="white"/>
        </w:rPr>
        <w:t>return</w:t>
      </w:r>
      <w:r>
        <w:t xml:space="preserve"> obj </w:t>
      </w:r>
      <w:r w:rsidRPr="007A49EA">
        <w:rPr>
          <w:color w:val="0000FF"/>
          <w:highlight w:val="white"/>
        </w:rPr>
        <w:t>instanceof</w:t>
      </w:r>
      <w:r>
        <w:t xml:space="preserve"> NamedItem ? obj.name : </w:t>
      </w:r>
      <w:r w:rsidR="008F4735">
        <w:rPr>
          <w:color w:val="800000"/>
          <w:highlight w:val="white"/>
        </w:rPr>
        <w:t>"</w:t>
      </w:r>
      <w:r w:rsidRPr="007A49EA">
        <w:rPr>
          <w:color w:val="800000"/>
          <w:highlight w:val="white"/>
        </w:rPr>
        <w:t>unknown</w:t>
      </w:r>
      <w:r w:rsidR="008F4735">
        <w:rPr>
          <w:color w:val="800000"/>
          <w:highlight w:val="white"/>
        </w:rPr>
        <w:t>"</w:t>
      </w:r>
      <w:r>
        <w:t>;</w:t>
      </w:r>
      <w:r w:rsidR="00EF70B2">
        <w:br/>
      </w:r>
      <w:r>
        <w:t>}</w:t>
      </w:r>
    </w:p>
    <w:p w14:paraId="49C9915E" w14:textId="77777777" w:rsidR="00EF70B2" w:rsidRDefault="00EF70B2" w:rsidP="00EF70B2">
      <w:r>
        <w:t xml:space="preserve">the inferred type of the </w:t>
      </w:r>
      <w:r w:rsidR="008F4735">
        <w:t>'</w:t>
      </w:r>
      <w:r>
        <w:t>getName</w:t>
      </w:r>
      <w:r w:rsidR="008F4735">
        <w:t>'</w:t>
      </w:r>
      <w:r>
        <w:t xml:space="preserve"> function is string.</w:t>
      </w:r>
    </w:p>
    <w:p w14:paraId="54DAAE85" w14:textId="77777777" w:rsidR="00EF70B2" w:rsidRDefault="00EF70B2" w:rsidP="00EF70B2"/>
    <w:p w14:paraId="64660951" w14:textId="77777777" w:rsidR="00183D96" w:rsidRPr="00AA797A" w:rsidRDefault="00183D96" w:rsidP="00EF70B2">
      <w:pPr>
        <w:sectPr w:rsidR="00183D96" w:rsidRPr="00AA797A" w:rsidSect="001719CA">
          <w:type w:val="oddPage"/>
          <w:pgSz w:w="12240" w:h="15840"/>
          <w:pgMar w:top="1440" w:right="1440" w:bottom="1440" w:left="1440" w:header="720" w:footer="720" w:gutter="0"/>
          <w:cols w:space="720"/>
          <w:docGrid w:linePitch="360"/>
        </w:sectPr>
      </w:pPr>
    </w:p>
    <w:p w14:paraId="398062EF" w14:textId="77777777" w:rsidR="0044410D" w:rsidRPr="0044410D" w:rsidRDefault="00922D81" w:rsidP="00D13EE5">
      <w:pPr>
        <w:pStyle w:val="Heading1"/>
      </w:pPr>
      <w:bookmarkStart w:id="1613" w:name="_Toc402619909"/>
      <w:bookmarkStart w:id="1614" w:name="_Toc401414094"/>
      <w:r>
        <w:lastRenderedPageBreak/>
        <w:t>Statements</w:t>
      </w:r>
      <w:bookmarkEnd w:id="1613"/>
      <w:bookmarkEnd w:id="1614"/>
    </w:p>
    <w:p w14:paraId="0D6043FE" w14:textId="77777777" w:rsidR="0044410D" w:rsidRPr="0044410D" w:rsidRDefault="00EC43AF" w:rsidP="00EC43AF">
      <w:bookmarkStart w:id="1615" w:name="_Ref315963032"/>
      <w:r>
        <w:t>This chapter describes the static type checking TypeScript provides for JavaScript statements</w:t>
      </w:r>
      <w:r w:rsidR="00BA6F43">
        <w:t>. TypeScript itself does not introduce any new statement constructs.</w:t>
      </w:r>
    </w:p>
    <w:p w14:paraId="411D2098" w14:textId="77777777" w:rsidR="0044410D" w:rsidRPr="0044410D" w:rsidRDefault="00151E85" w:rsidP="00151E85">
      <w:pPr>
        <w:pStyle w:val="Heading2"/>
      </w:pPr>
      <w:bookmarkStart w:id="1616" w:name="_Ref369177867"/>
      <w:bookmarkStart w:id="1617" w:name="_Toc402619910"/>
      <w:bookmarkStart w:id="1618" w:name="_Toc401414095"/>
      <w:r>
        <w:t>Variable Statements</w:t>
      </w:r>
      <w:bookmarkEnd w:id="1615"/>
      <w:bookmarkEnd w:id="1616"/>
      <w:bookmarkEnd w:id="1617"/>
      <w:bookmarkEnd w:id="1618"/>
    </w:p>
    <w:p w14:paraId="15783F56" w14:textId="77777777" w:rsidR="0044410D" w:rsidRPr="0044410D" w:rsidRDefault="00151E85" w:rsidP="00151E85">
      <w:r>
        <w:t>Variable statements are extended to include optional type annotations.</w:t>
      </w:r>
    </w:p>
    <w:p w14:paraId="41229119" w14:textId="77777777" w:rsidR="0044410D" w:rsidRPr="0044410D" w:rsidRDefault="000A663E" w:rsidP="000A663E">
      <w:pPr>
        <w:pStyle w:val="Grammar"/>
      </w:pPr>
      <w:r w:rsidRPr="00536A68">
        <w:rPr>
          <w:rStyle w:val="Production"/>
        </w:rPr>
        <w:t>VariableDeclaration:</w:t>
      </w:r>
      <w:r>
        <w:t xml:space="preserve">  </w:t>
      </w:r>
      <w:r w:rsidRPr="00536A68">
        <w:rPr>
          <w:rStyle w:val="Production"/>
        </w:rPr>
        <w:t>( Modified )</w:t>
      </w:r>
      <w:r w:rsidR="0048218E" w:rsidRPr="0048218E">
        <w:br/>
      </w:r>
      <w:r w:rsidRPr="00536A68">
        <w:rPr>
          <w:rStyle w:val="Production"/>
        </w:rPr>
        <w:t>Identifier</w:t>
      </w:r>
      <w:r>
        <w:t xml:space="preserve">   </w:t>
      </w:r>
      <w:r w:rsidRPr="00536A68">
        <w:rPr>
          <w:rStyle w:val="Production"/>
        </w:rPr>
        <w:t>TypeAnnotation</w:t>
      </w:r>
      <w:r w:rsidR="00D31C46" w:rsidRPr="00D31C46">
        <w:rPr>
          <w:rStyle w:val="Production"/>
          <w:vertAlign w:val="subscript"/>
        </w:rPr>
        <w:t>opt</w:t>
      </w:r>
      <w:r>
        <w:t xml:space="preserve">   </w:t>
      </w:r>
      <w:r w:rsidRPr="00536A68">
        <w:rPr>
          <w:rStyle w:val="Production"/>
        </w:rPr>
        <w:t>Initialiser</w:t>
      </w:r>
      <w:r w:rsidR="00D31C46" w:rsidRPr="00D31C46">
        <w:rPr>
          <w:rStyle w:val="Production"/>
          <w:vertAlign w:val="subscript"/>
        </w:rPr>
        <w:t>opt</w:t>
      </w:r>
    </w:p>
    <w:p w14:paraId="6625312A" w14:textId="77777777" w:rsidR="0044410D" w:rsidRPr="0044410D" w:rsidRDefault="000A663E" w:rsidP="000A663E">
      <w:pPr>
        <w:pStyle w:val="Grammar"/>
      </w:pPr>
      <w:r w:rsidRPr="00536A68">
        <w:rPr>
          <w:rStyle w:val="Production"/>
        </w:rPr>
        <w:t>VariableDeclarationNoIn:</w:t>
      </w:r>
      <w:r>
        <w:t xml:space="preserve">  </w:t>
      </w:r>
      <w:r w:rsidRPr="00536A68">
        <w:rPr>
          <w:rStyle w:val="Production"/>
        </w:rPr>
        <w:t>( Modified )</w:t>
      </w:r>
      <w:r w:rsidR="0048218E" w:rsidRPr="0048218E">
        <w:br/>
      </w:r>
      <w:r w:rsidRPr="00536A68">
        <w:rPr>
          <w:rStyle w:val="Production"/>
        </w:rPr>
        <w:t>Identifier</w:t>
      </w:r>
      <w:r>
        <w:t xml:space="preserve">   </w:t>
      </w:r>
      <w:r w:rsidRPr="00536A68">
        <w:rPr>
          <w:rStyle w:val="Production"/>
        </w:rPr>
        <w:t>TypeAnnotation</w:t>
      </w:r>
      <w:r w:rsidR="00D31C46" w:rsidRPr="00D31C46">
        <w:rPr>
          <w:rStyle w:val="Production"/>
          <w:vertAlign w:val="subscript"/>
        </w:rPr>
        <w:t>opt</w:t>
      </w:r>
      <w:r>
        <w:t xml:space="preserve">   </w:t>
      </w:r>
      <w:r w:rsidRPr="00536A68">
        <w:rPr>
          <w:rStyle w:val="Production"/>
        </w:rPr>
        <w:t>InitialiserNoIn</w:t>
      </w:r>
      <w:r w:rsidR="00D31C46" w:rsidRPr="00D31C46">
        <w:rPr>
          <w:rStyle w:val="Production"/>
          <w:vertAlign w:val="subscript"/>
        </w:rPr>
        <w:t>opt</w:t>
      </w:r>
    </w:p>
    <w:p w14:paraId="3BDC043B" w14:textId="77777777" w:rsidR="0044410D" w:rsidRPr="0044410D" w:rsidRDefault="000A663E" w:rsidP="000A663E">
      <w:pPr>
        <w:pStyle w:val="Grammar"/>
      </w:pPr>
      <w:r w:rsidRPr="00536A68">
        <w:rPr>
          <w:rStyle w:val="Production"/>
        </w:rPr>
        <w:t>TypeAnnotation:</w:t>
      </w:r>
      <w:r w:rsidR="0048218E" w:rsidRPr="0048218E">
        <w:br/>
      </w:r>
      <w:r w:rsidRPr="003701D7">
        <w:rPr>
          <w:rStyle w:val="Terminal"/>
        </w:rPr>
        <w:t>:</w:t>
      </w:r>
      <w:r>
        <w:t xml:space="preserve">   </w:t>
      </w:r>
      <w:r w:rsidRPr="00536A68">
        <w:rPr>
          <w:rStyle w:val="Production"/>
        </w:rPr>
        <w:t>Type</w:t>
      </w:r>
    </w:p>
    <w:p w14:paraId="029B1B76" w14:textId="77777777" w:rsidR="0044410D" w:rsidRPr="0044410D" w:rsidRDefault="000900CB" w:rsidP="0091519E">
      <w:r>
        <w:t xml:space="preserve">A variable declaration introduces a variable with the given name in the containing declaration space. </w:t>
      </w:r>
      <w:r w:rsidR="0091519E">
        <w:t>The type associated with a variable is determined as follows:</w:t>
      </w:r>
    </w:p>
    <w:p w14:paraId="1379310C" w14:textId="77777777" w:rsidR="0044410D" w:rsidRPr="0044410D" w:rsidRDefault="0091519E" w:rsidP="00236652">
      <w:pPr>
        <w:pStyle w:val="ListParagraph"/>
        <w:numPr>
          <w:ilvl w:val="0"/>
          <w:numId w:val="7"/>
        </w:numPr>
      </w:pPr>
      <w:r>
        <w:t>If the declaration includes a type annotation, the stated type becomes the type of the variable. If an initializer is present, the initializer expres</w:t>
      </w:r>
      <w:r w:rsidR="00592801">
        <w:t>sion is contextually typed (</w:t>
      </w:r>
      <w:r>
        <w:t xml:space="preserve">section </w:t>
      </w:r>
      <w:r>
        <w:fldChar w:fldCharType="begin"/>
      </w:r>
      <w:r>
        <w:instrText xml:space="preserve"> REF _Ref314665618 \r \h </w:instrText>
      </w:r>
      <w:r>
        <w:fldChar w:fldCharType="separate"/>
      </w:r>
      <w:r w:rsidR="00B510EF">
        <w:t>4.19</w:t>
      </w:r>
      <w:r>
        <w:fldChar w:fldCharType="end"/>
      </w:r>
      <w:r>
        <w:t>) by the stated type</w:t>
      </w:r>
      <w:r w:rsidR="00C24FA2">
        <w:t xml:space="preserve"> and must be assignable to the stated type, or otherwise a compile-time error occurs.</w:t>
      </w:r>
    </w:p>
    <w:p w14:paraId="2B5B4F29" w14:textId="1A72E7DB" w:rsidR="0044410D" w:rsidRPr="0044410D" w:rsidRDefault="0091519E" w:rsidP="00236652">
      <w:pPr>
        <w:pStyle w:val="ListParagraph"/>
        <w:numPr>
          <w:ilvl w:val="0"/>
          <w:numId w:val="7"/>
        </w:numPr>
      </w:pPr>
      <w:r>
        <w:t>If the declaration includes an initializer but no type annotation</w:t>
      </w:r>
      <w:r w:rsidR="00BB3545">
        <w:t>, and if the initializer doesn</w:t>
      </w:r>
      <w:r w:rsidR="008F4735">
        <w:t>'</w:t>
      </w:r>
      <w:r w:rsidR="00BB3545">
        <w:t>t directly or indirectly reference the variable</w:t>
      </w:r>
      <w:r>
        <w:t>, the widened type (section</w:t>
      </w:r>
      <w:r w:rsidR="00C24FA2">
        <w:t xml:space="preserve"> </w:t>
      </w:r>
      <w:r w:rsidR="00C24FA2">
        <w:fldChar w:fldCharType="begin"/>
      </w:r>
      <w:r w:rsidR="00C24FA2">
        <w:instrText xml:space="preserve"> REF _Ref331363661 \r \h </w:instrText>
      </w:r>
      <w:r w:rsidR="00C24FA2">
        <w:fldChar w:fldCharType="separate"/>
      </w:r>
      <w:r w:rsidR="00B510EF">
        <w:t>3.</w:t>
      </w:r>
      <w:del w:id="1619" w:author="Anders Hejlsberg" w:date="2014-11-01T15:43:00Z">
        <w:r w:rsidR="00633278">
          <w:delText>9</w:delText>
        </w:r>
      </w:del>
      <w:ins w:id="1620" w:author="Anders Hejlsberg" w:date="2014-11-01T15:43:00Z">
        <w:r w:rsidR="00B510EF">
          <w:t>11</w:t>
        </w:r>
      </w:ins>
      <w:r w:rsidR="00C24FA2">
        <w:fldChar w:fldCharType="end"/>
      </w:r>
      <w:r>
        <w:t>) of the initializer expression b</w:t>
      </w:r>
      <w:r w:rsidR="00BB3545">
        <w:t xml:space="preserve">ecomes the type of the </w:t>
      </w:r>
      <w:r w:rsidR="007F6C13">
        <w:t>variable</w:t>
      </w:r>
      <w:r w:rsidR="00BB3545">
        <w:t xml:space="preserve">. If the initializer directly or indirectly references the variable, </w:t>
      </w:r>
      <w:r w:rsidR="00174833">
        <w:t>the type of the variable becomes the Any type.</w:t>
      </w:r>
    </w:p>
    <w:p w14:paraId="68F8B268" w14:textId="77777777" w:rsidR="0044410D" w:rsidRPr="0044410D" w:rsidRDefault="0091519E" w:rsidP="00236652">
      <w:pPr>
        <w:pStyle w:val="ListParagraph"/>
        <w:numPr>
          <w:ilvl w:val="0"/>
          <w:numId w:val="7"/>
        </w:numPr>
      </w:pPr>
      <w:r>
        <w:t>If the declaration includes neither a type annotation nor an initializer, the type of the variable becomes the Any type.</w:t>
      </w:r>
    </w:p>
    <w:p w14:paraId="27E129CE" w14:textId="77777777" w:rsidR="0044410D" w:rsidRPr="0044410D" w:rsidRDefault="000900CB" w:rsidP="000900CB">
      <w:r>
        <w:t>Multiple declarations for the same variable name in the same declaration space are permitted, provided that each declaration associates the same type with the variable.</w:t>
      </w:r>
    </w:p>
    <w:p w14:paraId="040D9E81" w14:textId="77777777" w:rsidR="0044410D" w:rsidRPr="0044410D" w:rsidRDefault="00F9039F" w:rsidP="007A2C26">
      <w:r>
        <w:t>Below are some examples of variable declarations and their associated types.</w:t>
      </w:r>
    </w:p>
    <w:p w14:paraId="19866619" w14:textId="77777777" w:rsidR="0044410D" w:rsidRPr="0044410D" w:rsidRDefault="007A2C26" w:rsidP="007A2C26">
      <w:pPr>
        <w:pStyle w:val="Code"/>
      </w:pPr>
      <w:r w:rsidRPr="00783E3D">
        <w:rPr>
          <w:color w:val="0000FF"/>
          <w:highlight w:val="white"/>
        </w:rPr>
        <w:t>var</w:t>
      </w:r>
      <w:r>
        <w:t xml:space="preserve"> a;</w:t>
      </w:r>
      <w:r w:rsidR="00416855">
        <w:t xml:space="preserve">                          </w:t>
      </w:r>
      <w:r w:rsidRPr="006F5FD2">
        <w:rPr>
          <w:color w:val="008000"/>
          <w:highlight w:val="white"/>
        </w:rPr>
        <w:t>// any</w:t>
      </w:r>
      <w:r w:rsidR="0048218E" w:rsidRPr="0048218E">
        <w:br/>
      </w:r>
      <w:r w:rsidRPr="00783E3D">
        <w:rPr>
          <w:color w:val="0000FF"/>
          <w:highlight w:val="white"/>
        </w:rPr>
        <w:t>var</w:t>
      </w:r>
      <w:r>
        <w:t xml:space="preserve"> b:</w:t>
      </w:r>
      <w:r w:rsidR="00E20E3D">
        <w:t xml:space="preserve"> </w:t>
      </w:r>
      <w:r w:rsidR="00E20E3D" w:rsidRPr="00783E3D">
        <w:rPr>
          <w:color w:val="0000FF"/>
          <w:highlight w:val="white"/>
        </w:rPr>
        <w:t>number</w:t>
      </w:r>
      <w:r w:rsidR="00416855">
        <w:t xml:space="preserve">;                  </w:t>
      </w:r>
      <w:r w:rsidRPr="006F5FD2">
        <w:rPr>
          <w:color w:val="008000"/>
          <w:highlight w:val="white"/>
        </w:rPr>
        <w:t>// number</w:t>
      </w:r>
      <w:r w:rsidR="0048218E" w:rsidRPr="0048218E">
        <w:br/>
      </w:r>
      <w:r w:rsidRPr="00783E3D">
        <w:rPr>
          <w:color w:val="0000FF"/>
          <w:highlight w:val="white"/>
        </w:rPr>
        <w:t>var</w:t>
      </w:r>
      <w:r>
        <w:t xml:space="preserve"> c = </w:t>
      </w:r>
      <w:r w:rsidRPr="00C32601">
        <w:rPr>
          <w:color w:val="800000"/>
          <w:highlight w:val="white"/>
        </w:rPr>
        <w:t>1</w:t>
      </w:r>
      <w:r>
        <w:t xml:space="preserve">;                   </w:t>
      </w:r>
      <w:r w:rsidR="00416855">
        <w:t xml:space="preserve">   </w:t>
      </w:r>
      <w:r w:rsidRPr="006F5FD2">
        <w:rPr>
          <w:color w:val="008000"/>
          <w:highlight w:val="white"/>
        </w:rPr>
        <w:t>// number</w:t>
      </w:r>
      <w:r w:rsidR="0048218E" w:rsidRPr="0048218E">
        <w:br/>
      </w:r>
      <w:r w:rsidRPr="00783E3D">
        <w:rPr>
          <w:color w:val="0000FF"/>
          <w:highlight w:val="white"/>
        </w:rPr>
        <w:t>var</w:t>
      </w:r>
      <w:r>
        <w:t xml:space="preserve"> d = { x: </w:t>
      </w:r>
      <w:r w:rsidRPr="00C32601">
        <w:rPr>
          <w:color w:val="800000"/>
          <w:highlight w:val="white"/>
        </w:rPr>
        <w:t>1</w:t>
      </w:r>
      <w:r>
        <w:t xml:space="preserve">, y: </w:t>
      </w:r>
      <w:r w:rsidR="008F4735">
        <w:rPr>
          <w:color w:val="800000"/>
          <w:highlight w:val="white"/>
        </w:rPr>
        <w:t>"</w:t>
      </w:r>
      <w:r w:rsidRPr="00C32601">
        <w:rPr>
          <w:color w:val="800000"/>
          <w:highlight w:val="white"/>
        </w:rPr>
        <w:t>hello</w:t>
      </w:r>
      <w:r w:rsidR="008F4735">
        <w:rPr>
          <w:color w:val="800000"/>
          <w:highlight w:val="white"/>
        </w:rPr>
        <w:t>"</w:t>
      </w:r>
      <w:r>
        <w:t xml:space="preserve"> };</w:t>
      </w:r>
      <w:r w:rsidR="00416855">
        <w:t xml:space="preserve">   </w:t>
      </w:r>
      <w:r w:rsidRPr="006F5FD2">
        <w:rPr>
          <w:color w:val="008000"/>
          <w:highlight w:val="white"/>
        </w:rPr>
        <w:t>// { x: number; y: string; }</w:t>
      </w:r>
      <w:r w:rsidR="0048218E" w:rsidRPr="0048218E">
        <w:br/>
      </w:r>
      <w:r w:rsidRPr="00783E3D">
        <w:rPr>
          <w:color w:val="0000FF"/>
          <w:highlight w:val="white"/>
        </w:rPr>
        <w:t>var</w:t>
      </w:r>
      <w:r>
        <w:t xml:space="preserve"> e: </w:t>
      </w:r>
      <w:r w:rsidRPr="00783E3D">
        <w:rPr>
          <w:color w:val="0000FF"/>
          <w:highlight w:val="white"/>
        </w:rPr>
        <w:t>any</w:t>
      </w:r>
      <w:r>
        <w:t xml:space="preserve"> = </w:t>
      </w:r>
      <w:r w:rsidR="008F4735">
        <w:rPr>
          <w:color w:val="800000"/>
          <w:highlight w:val="white"/>
        </w:rPr>
        <w:t>"</w:t>
      </w:r>
      <w:r w:rsidRPr="00C32601">
        <w:rPr>
          <w:color w:val="800000"/>
          <w:highlight w:val="white"/>
        </w:rPr>
        <w:t>test</w:t>
      </w:r>
      <w:r w:rsidR="008F4735">
        <w:rPr>
          <w:color w:val="800000"/>
          <w:highlight w:val="white"/>
        </w:rPr>
        <w:t>"</w:t>
      </w:r>
      <w:r>
        <w:t>;</w:t>
      </w:r>
      <w:r w:rsidR="00416855">
        <w:t xml:space="preserve">            </w:t>
      </w:r>
      <w:r w:rsidRPr="006F5FD2">
        <w:rPr>
          <w:color w:val="008000"/>
          <w:highlight w:val="white"/>
        </w:rPr>
        <w:t>// any</w:t>
      </w:r>
    </w:p>
    <w:p w14:paraId="54079F81" w14:textId="77777777" w:rsidR="0044410D" w:rsidRPr="0044410D" w:rsidRDefault="000900CB" w:rsidP="00F9039F">
      <w:r>
        <w:t>The follo</w:t>
      </w:r>
      <w:r w:rsidR="00416855">
        <w:t xml:space="preserve">wing is permitted because all declarations of </w:t>
      </w:r>
      <w:r w:rsidR="00161C3C">
        <w:t xml:space="preserve">the single variable </w:t>
      </w:r>
      <w:r w:rsidR="008F4735">
        <w:t>'</w:t>
      </w:r>
      <w:r w:rsidR="00416855">
        <w:t>x</w:t>
      </w:r>
      <w:r w:rsidR="008F4735">
        <w:t>'</w:t>
      </w:r>
      <w:r w:rsidR="00416855">
        <w:t xml:space="preserve"> associate the same type </w:t>
      </w:r>
      <w:r w:rsidR="00161C3C">
        <w:t xml:space="preserve">(Number) </w:t>
      </w:r>
      <w:r w:rsidR="00416855">
        <w:t xml:space="preserve">with </w:t>
      </w:r>
      <w:r w:rsidR="008F4735">
        <w:t>'</w:t>
      </w:r>
      <w:r w:rsidR="00416855">
        <w:t>x</w:t>
      </w:r>
      <w:r w:rsidR="008F4735">
        <w:t>'</w:t>
      </w:r>
      <w:r w:rsidR="00416855">
        <w:t>.</w:t>
      </w:r>
    </w:p>
    <w:p w14:paraId="437EEA36" w14:textId="77777777" w:rsidR="0044410D" w:rsidRPr="0044410D" w:rsidRDefault="000900CB" w:rsidP="000900CB">
      <w:pPr>
        <w:pStyle w:val="Code"/>
      </w:pPr>
      <w:r w:rsidRPr="00416855">
        <w:rPr>
          <w:color w:val="0000FF"/>
          <w:highlight w:val="white"/>
        </w:rPr>
        <w:lastRenderedPageBreak/>
        <w:t>var</w:t>
      </w:r>
      <w:r>
        <w:t xml:space="preserve"> x = </w:t>
      </w:r>
      <w:r w:rsidRPr="00416855">
        <w:rPr>
          <w:color w:val="800000"/>
          <w:highlight w:val="white"/>
        </w:rPr>
        <w:t>1</w:t>
      </w:r>
      <w:r>
        <w:t>;</w:t>
      </w:r>
      <w:r w:rsidR="0048218E" w:rsidRPr="0048218E">
        <w:br/>
      </w:r>
      <w:r w:rsidRPr="00416855">
        <w:rPr>
          <w:color w:val="0000FF"/>
          <w:highlight w:val="white"/>
        </w:rPr>
        <w:t>var</w:t>
      </w:r>
      <w:r>
        <w:t xml:space="preserve"> x: </w:t>
      </w:r>
      <w:r w:rsidRPr="00416855">
        <w:rPr>
          <w:color w:val="0000FF"/>
          <w:highlight w:val="white"/>
        </w:rPr>
        <w:t>number</w:t>
      </w:r>
      <w:r>
        <w:t>;</w:t>
      </w:r>
      <w:r w:rsidR="0048218E" w:rsidRPr="0048218E">
        <w:br/>
      </w:r>
      <w:r w:rsidR="00416855" w:rsidRPr="00416855">
        <w:rPr>
          <w:color w:val="0000FF"/>
          <w:highlight w:val="white"/>
        </w:rPr>
        <w:t>if</w:t>
      </w:r>
      <w:r w:rsidR="00416855">
        <w:t xml:space="preserve"> (x == </w:t>
      </w:r>
      <w:r w:rsidR="00416855" w:rsidRPr="00416855">
        <w:rPr>
          <w:color w:val="800000"/>
          <w:highlight w:val="white"/>
        </w:rPr>
        <w:t>1</w:t>
      </w:r>
      <w:r w:rsidR="00416855">
        <w:t>) {</w:t>
      </w:r>
      <w:r w:rsidR="0048218E" w:rsidRPr="0048218E">
        <w:br/>
      </w:r>
      <w:r w:rsidR="00416855">
        <w:t xml:space="preserve">    </w:t>
      </w:r>
      <w:r w:rsidR="00416855" w:rsidRPr="00416855">
        <w:rPr>
          <w:color w:val="0000FF"/>
          <w:highlight w:val="white"/>
        </w:rPr>
        <w:t>var</w:t>
      </w:r>
      <w:r w:rsidR="00416855">
        <w:t xml:space="preserve"> x = </w:t>
      </w:r>
      <w:r w:rsidR="00416855" w:rsidRPr="00416855">
        <w:rPr>
          <w:color w:val="800000"/>
          <w:highlight w:val="white"/>
        </w:rPr>
        <w:t>2</w:t>
      </w:r>
      <w:r w:rsidR="00416855">
        <w:t>;</w:t>
      </w:r>
      <w:r w:rsidR="0048218E" w:rsidRPr="0048218E">
        <w:br/>
      </w:r>
      <w:r w:rsidR="00416855">
        <w:t>}</w:t>
      </w:r>
    </w:p>
    <w:p w14:paraId="76EBE4FE" w14:textId="77777777" w:rsidR="0044410D" w:rsidRPr="0044410D" w:rsidRDefault="00F9039F" w:rsidP="00F9039F">
      <w:r>
        <w:t xml:space="preserve">In </w:t>
      </w:r>
      <w:r w:rsidR="00924E66">
        <w:t>the following exam</w:t>
      </w:r>
      <w:r w:rsidR="00DE3C55">
        <w:t xml:space="preserve">ple, all five variables are </w:t>
      </w:r>
      <w:r w:rsidR="00924E66">
        <w:t>of the same typ</w:t>
      </w:r>
      <w:r w:rsidR="00924E66" w:rsidRPr="00163720">
        <w:t xml:space="preserve">e, </w:t>
      </w:r>
      <w:r w:rsidR="008F4735">
        <w:t>'</w:t>
      </w:r>
      <w:r w:rsidR="00924E66" w:rsidRPr="00163720">
        <w:t>{ x: number; y: number; }</w:t>
      </w:r>
      <w:r w:rsidR="008F4735">
        <w:t>'</w:t>
      </w:r>
      <w:r w:rsidR="00924E66" w:rsidRPr="00163720">
        <w:t>.</w:t>
      </w:r>
    </w:p>
    <w:p w14:paraId="52BCDA23" w14:textId="77777777" w:rsidR="0044410D" w:rsidRPr="0044410D" w:rsidRDefault="00DE3C55" w:rsidP="00924E66">
      <w:pPr>
        <w:pStyle w:val="Code"/>
      </w:pPr>
      <w:r w:rsidRPr="00783E3D">
        <w:rPr>
          <w:color w:val="0000FF"/>
          <w:highlight w:val="white"/>
        </w:rPr>
        <w:t>interface</w:t>
      </w:r>
      <w:r>
        <w:t xml:space="preserve"> Point { x: </w:t>
      </w:r>
      <w:r w:rsidRPr="00783E3D">
        <w:rPr>
          <w:color w:val="0000FF"/>
          <w:highlight w:val="white"/>
        </w:rPr>
        <w:t>number</w:t>
      </w:r>
      <w:r>
        <w:t xml:space="preserve">; y: </w:t>
      </w:r>
      <w:r w:rsidRPr="00783E3D">
        <w:rPr>
          <w:color w:val="0000FF"/>
          <w:highlight w:val="white"/>
        </w:rPr>
        <w:t>number</w:t>
      </w:r>
      <w:r>
        <w:t>; }</w:t>
      </w:r>
    </w:p>
    <w:p w14:paraId="32093FEA" w14:textId="77777777" w:rsidR="0044410D" w:rsidRPr="0044410D" w:rsidRDefault="00597E52" w:rsidP="001719CA">
      <w:pPr>
        <w:pStyle w:val="Code"/>
      </w:pPr>
      <w:r w:rsidRPr="00783E3D">
        <w:rPr>
          <w:color w:val="0000FF"/>
          <w:highlight w:val="white"/>
        </w:rPr>
        <w:t>var</w:t>
      </w:r>
      <w:r>
        <w:t xml:space="preserve"> a = { x: </w:t>
      </w:r>
      <w:r w:rsidRPr="00787FA8">
        <w:rPr>
          <w:color w:val="800000"/>
          <w:highlight w:val="white"/>
        </w:rPr>
        <w:t>0</w:t>
      </w:r>
      <w:r>
        <w:t>, y: &lt;</w:t>
      </w:r>
      <w:r w:rsidRPr="00783E3D">
        <w:rPr>
          <w:color w:val="0000FF"/>
          <w:highlight w:val="white"/>
        </w:rPr>
        <w:t>number</w:t>
      </w:r>
      <w:r>
        <w:t xml:space="preserve">&gt; </w:t>
      </w:r>
      <w:r w:rsidR="00F9039F">
        <w:t>undefined };</w:t>
      </w:r>
      <w:r w:rsidR="0048218E" w:rsidRPr="0048218E">
        <w:br/>
      </w:r>
      <w:r w:rsidR="00586A79" w:rsidRPr="00783E3D">
        <w:rPr>
          <w:color w:val="0000FF"/>
          <w:highlight w:val="white"/>
        </w:rPr>
        <w:t>var</w:t>
      </w:r>
      <w:r w:rsidR="00586A79">
        <w:t xml:space="preserve"> b: Point = { x: </w:t>
      </w:r>
      <w:r w:rsidR="00586A79" w:rsidRPr="00787FA8">
        <w:rPr>
          <w:color w:val="800000"/>
          <w:highlight w:val="white"/>
        </w:rPr>
        <w:t>0</w:t>
      </w:r>
      <w:r w:rsidR="00CA12FD">
        <w:t>,</w:t>
      </w:r>
      <w:r w:rsidR="00586A79">
        <w:t xml:space="preserve"> y: undefined };</w:t>
      </w:r>
      <w:r w:rsidR="0048218E" w:rsidRPr="0048218E">
        <w:br/>
      </w:r>
      <w:r w:rsidR="00586A79" w:rsidRPr="00783E3D">
        <w:rPr>
          <w:color w:val="0000FF"/>
          <w:highlight w:val="white"/>
        </w:rPr>
        <w:t>var</w:t>
      </w:r>
      <w:r w:rsidR="00586A79">
        <w:t xml:space="preserve"> c = &lt;Point&gt; </w:t>
      </w:r>
      <w:r w:rsidR="00DE3C55">
        <w:t xml:space="preserve">{ x: </w:t>
      </w:r>
      <w:r w:rsidR="00DE3C55" w:rsidRPr="00787FA8">
        <w:rPr>
          <w:color w:val="800000"/>
          <w:highlight w:val="white"/>
        </w:rPr>
        <w:t>0</w:t>
      </w:r>
      <w:r w:rsidR="00DE3C55">
        <w:t>, y: undefined };</w:t>
      </w:r>
      <w:r w:rsidR="0048218E" w:rsidRPr="0048218E">
        <w:br/>
      </w:r>
      <w:r w:rsidR="00586A79" w:rsidRPr="00783E3D">
        <w:rPr>
          <w:color w:val="0000FF"/>
          <w:highlight w:val="white"/>
        </w:rPr>
        <w:t>var</w:t>
      </w:r>
      <w:r w:rsidR="00586A79">
        <w:t xml:space="preserve"> d: { x: </w:t>
      </w:r>
      <w:r w:rsidR="00586A79" w:rsidRPr="00783E3D">
        <w:rPr>
          <w:color w:val="0000FF"/>
          <w:highlight w:val="white"/>
        </w:rPr>
        <w:t>number</w:t>
      </w:r>
      <w:r w:rsidR="00586A79">
        <w:t xml:space="preserve">; y: </w:t>
      </w:r>
      <w:r w:rsidR="00586A79" w:rsidRPr="00783E3D">
        <w:rPr>
          <w:color w:val="0000FF"/>
          <w:highlight w:val="white"/>
        </w:rPr>
        <w:t>number</w:t>
      </w:r>
      <w:r w:rsidR="00586A79">
        <w:t xml:space="preserve">; } = { x: </w:t>
      </w:r>
      <w:r w:rsidR="00586A79" w:rsidRPr="00787FA8">
        <w:rPr>
          <w:color w:val="800000"/>
          <w:highlight w:val="white"/>
        </w:rPr>
        <w:t>0</w:t>
      </w:r>
      <w:r w:rsidR="00586A79">
        <w:t>, y: undefined };</w:t>
      </w:r>
      <w:r w:rsidR="0048218E" w:rsidRPr="0048218E">
        <w:br/>
      </w:r>
      <w:r w:rsidR="00586A79" w:rsidRPr="00783E3D">
        <w:rPr>
          <w:color w:val="0000FF"/>
          <w:highlight w:val="white"/>
        </w:rPr>
        <w:t>var</w:t>
      </w:r>
      <w:r w:rsidR="00586A79">
        <w:t xml:space="preserve"> e = &lt;{ x: </w:t>
      </w:r>
      <w:r w:rsidR="00586A79" w:rsidRPr="00783E3D">
        <w:rPr>
          <w:color w:val="0000FF"/>
          <w:highlight w:val="white"/>
        </w:rPr>
        <w:t>number</w:t>
      </w:r>
      <w:r w:rsidR="00586A79">
        <w:t xml:space="preserve">; y: </w:t>
      </w:r>
      <w:r w:rsidR="00586A79" w:rsidRPr="00783E3D">
        <w:rPr>
          <w:color w:val="0000FF"/>
          <w:highlight w:val="white"/>
        </w:rPr>
        <w:t>number</w:t>
      </w:r>
      <w:r w:rsidR="00586A79">
        <w:t xml:space="preserve">; }&gt; { x: </w:t>
      </w:r>
      <w:r w:rsidR="00586A79" w:rsidRPr="00787FA8">
        <w:rPr>
          <w:color w:val="800000"/>
          <w:highlight w:val="white"/>
        </w:rPr>
        <w:t>0</w:t>
      </w:r>
      <w:r w:rsidR="00586A79">
        <w:t>, y: undefined };</w:t>
      </w:r>
    </w:p>
    <w:p w14:paraId="27E5CDA0" w14:textId="77777777" w:rsidR="0044410D" w:rsidRPr="0044410D" w:rsidRDefault="00354940" w:rsidP="00354940">
      <w:pPr>
        <w:pStyle w:val="Heading2"/>
      </w:pPr>
      <w:bookmarkStart w:id="1621" w:name="_Toc402619911"/>
      <w:bookmarkStart w:id="1622" w:name="_Toc401414096"/>
      <w:r>
        <w:t>If, Do, and While Statements</w:t>
      </w:r>
      <w:bookmarkEnd w:id="1621"/>
      <w:bookmarkEnd w:id="1622"/>
    </w:p>
    <w:p w14:paraId="360E2FE5" w14:textId="77777777" w:rsidR="0044410D" w:rsidRPr="0044410D" w:rsidRDefault="00851855" w:rsidP="00354940">
      <w:r>
        <w:t>E</w:t>
      </w:r>
      <w:r w:rsidR="00354940">
        <w:t xml:space="preserve">xpressions controlling </w:t>
      </w:r>
      <w:r w:rsidR="008F4735">
        <w:t>'</w:t>
      </w:r>
      <w:r w:rsidR="00354940">
        <w:t>if</w:t>
      </w:r>
      <w:r w:rsidR="008F4735">
        <w:t>'</w:t>
      </w:r>
      <w:r w:rsidR="00354940">
        <w:t>,</w:t>
      </w:r>
      <w:r>
        <w:t xml:space="preserve"> </w:t>
      </w:r>
      <w:r w:rsidR="008F4735">
        <w:t>'</w:t>
      </w:r>
      <w:r>
        <w:t>do</w:t>
      </w:r>
      <w:r w:rsidR="008F4735">
        <w:t>'</w:t>
      </w:r>
      <w:r>
        <w:t xml:space="preserve">, and </w:t>
      </w:r>
      <w:r w:rsidR="008F4735">
        <w:t>'</w:t>
      </w:r>
      <w:r>
        <w:t>while</w:t>
      </w:r>
      <w:r w:rsidR="008F4735">
        <w:t>'</w:t>
      </w:r>
      <w:r>
        <w:t xml:space="preserve"> statements can be of any type (and not</w:t>
      </w:r>
      <w:r w:rsidR="00354940">
        <w:t xml:space="preserve"> just type Boolean).</w:t>
      </w:r>
    </w:p>
    <w:p w14:paraId="59502394" w14:textId="77777777" w:rsidR="0044410D" w:rsidRPr="0044410D" w:rsidRDefault="00354940" w:rsidP="00354940">
      <w:pPr>
        <w:pStyle w:val="Heading2"/>
      </w:pPr>
      <w:bookmarkStart w:id="1623" w:name="_Toc402619912"/>
      <w:bookmarkStart w:id="1624" w:name="_Toc401414097"/>
      <w:r>
        <w:t>For Statements</w:t>
      </w:r>
      <w:bookmarkEnd w:id="1623"/>
      <w:bookmarkEnd w:id="1624"/>
    </w:p>
    <w:p w14:paraId="7271D83A" w14:textId="77777777" w:rsidR="0044410D" w:rsidRPr="0044410D" w:rsidRDefault="00FB4D44" w:rsidP="00354940">
      <w:r>
        <w:t xml:space="preserve">Variable declarations in </w:t>
      </w:r>
      <w:r w:rsidR="008F4735">
        <w:t>'</w:t>
      </w:r>
      <w:r w:rsidR="00354940">
        <w:t>for</w:t>
      </w:r>
      <w:r w:rsidR="008F4735">
        <w:t>'</w:t>
      </w:r>
      <w:r w:rsidR="00354940">
        <w:t xml:space="preserve"> statement</w:t>
      </w:r>
      <w:r>
        <w:t>s</w:t>
      </w:r>
      <w:r w:rsidR="00354940">
        <w:t xml:space="preserve"> are extended in the same manner as </w:t>
      </w:r>
      <w:r>
        <w:t xml:space="preserve">variable declarations in variable statements (section </w:t>
      </w:r>
      <w:r>
        <w:fldChar w:fldCharType="begin"/>
      </w:r>
      <w:r>
        <w:instrText xml:space="preserve"> REF _Ref369177867 \r \h </w:instrText>
      </w:r>
      <w:r>
        <w:fldChar w:fldCharType="separate"/>
      </w:r>
      <w:r w:rsidR="00B510EF">
        <w:t>5.1</w:t>
      </w:r>
      <w:r>
        <w:fldChar w:fldCharType="end"/>
      </w:r>
      <w:r>
        <w:t>).</w:t>
      </w:r>
    </w:p>
    <w:p w14:paraId="148125C1" w14:textId="77777777" w:rsidR="0044410D" w:rsidRPr="0044410D" w:rsidRDefault="00354940" w:rsidP="00354940">
      <w:pPr>
        <w:pStyle w:val="Heading2"/>
      </w:pPr>
      <w:bookmarkStart w:id="1625" w:name="_Toc402619913"/>
      <w:bookmarkStart w:id="1626" w:name="_Toc401414098"/>
      <w:r>
        <w:t>For-In Statements</w:t>
      </w:r>
      <w:bookmarkEnd w:id="1625"/>
      <w:bookmarkEnd w:id="1626"/>
    </w:p>
    <w:p w14:paraId="39921A2E" w14:textId="77777777" w:rsidR="0044410D" w:rsidRPr="0044410D" w:rsidRDefault="00E9046F" w:rsidP="00162D4D">
      <w:r>
        <w:t xml:space="preserve">In a </w:t>
      </w:r>
      <w:r w:rsidR="008F4735">
        <w:t>'</w:t>
      </w:r>
      <w:r>
        <w:t>for-in</w:t>
      </w:r>
      <w:r w:rsidR="008F4735">
        <w:t>'</w:t>
      </w:r>
      <w:r>
        <w:t xml:space="preserve"> statement of the form</w:t>
      </w:r>
    </w:p>
    <w:p w14:paraId="350331F9" w14:textId="77777777" w:rsidR="0044410D" w:rsidRPr="0044410D" w:rsidRDefault="00E9046F" w:rsidP="00641DC6">
      <w:pPr>
        <w:pStyle w:val="Code"/>
      </w:pPr>
      <w:r w:rsidRPr="00641DC6">
        <w:rPr>
          <w:color w:val="0000FF"/>
          <w:highlight w:val="white"/>
        </w:rPr>
        <w:t>for</w:t>
      </w:r>
      <w:r w:rsidRPr="00641DC6">
        <w:t xml:space="preserve"> (</w:t>
      </w:r>
      <w:r w:rsidR="00641DC6">
        <w:t>v</w:t>
      </w:r>
      <w:r w:rsidRPr="00641DC6">
        <w:t xml:space="preserve"> </w:t>
      </w:r>
      <w:r w:rsidRPr="00641DC6">
        <w:rPr>
          <w:color w:val="0000FF"/>
          <w:highlight w:val="white"/>
        </w:rPr>
        <w:t>in</w:t>
      </w:r>
      <w:r w:rsidRPr="00641DC6">
        <w:t xml:space="preserve"> </w:t>
      </w:r>
      <w:r w:rsidR="00641DC6">
        <w:t>expr</w:t>
      </w:r>
      <w:r w:rsidRPr="00641DC6">
        <w:t xml:space="preserve">) </w:t>
      </w:r>
      <w:r w:rsidR="00641DC6">
        <w:t>statement</w:t>
      </w:r>
    </w:p>
    <w:p w14:paraId="56A10070" w14:textId="77777777" w:rsidR="0044410D" w:rsidRPr="0044410D" w:rsidRDefault="00641DC6" w:rsidP="00162D4D">
      <w:r>
        <w:rPr>
          <w:i/>
        </w:rPr>
        <w:t>v</w:t>
      </w:r>
      <w:r w:rsidR="00457114">
        <w:t xml:space="preserve"> must be an expression classified as a reference</w:t>
      </w:r>
      <w:r w:rsidR="00E9046F">
        <w:t xml:space="preserve"> of type Any or the String primitive type, and </w:t>
      </w:r>
      <w:r>
        <w:rPr>
          <w:i/>
        </w:rPr>
        <w:t>expr</w:t>
      </w:r>
      <w:r w:rsidR="00E9046F">
        <w:t xml:space="preserve"> must be an expression of type Any, an object type, or a type parameter type.</w:t>
      </w:r>
    </w:p>
    <w:p w14:paraId="799AA080" w14:textId="77777777" w:rsidR="0044410D" w:rsidRPr="0044410D" w:rsidRDefault="00E9046F" w:rsidP="00E9046F">
      <w:r>
        <w:t xml:space="preserve">In a </w:t>
      </w:r>
      <w:r w:rsidR="008F4735">
        <w:t>'</w:t>
      </w:r>
      <w:r>
        <w:t>for-in</w:t>
      </w:r>
      <w:r w:rsidR="008F4735">
        <w:t>'</w:t>
      </w:r>
      <w:r>
        <w:t xml:space="preserve"> statement of the form</w:t>
      </w:r>
    </w:p>
    <w:p w14:paraId="3C0C4A35" w14:textId="77777777" w:rsidR="0044410D" w:rsidRPr="0044410D" w:rsidRDefault="00E9046F" w:rsidP="00641DC6">
      <w:pPr>
        <w:pStyle w:val="Code"/>
      </w:pPr>
      <w:r w:rsidRPr="00641DC6">
        <w:rPr>
          <w:color w:val="0000FF"/>
          <w:highlight w:val="white"/>
        </w:rPr>
        <w:t>for</w:t>
      </w:r>
      <w:r w:rsidRPr="00641DC6">
        <w:t xml:space="preserve"> (</w:t>
      </w:r>
      <w:r w:rsidR="00BC5863" w:rsidRPr="00641DC6">
        <w:rPr>
          <w:color w:val="0000FF"/>
          <w:highlight w:val="white"/>
        </w:rPr>
        <w:t>var</w:t>
      </w:r>
      <w:r w:rsidR="00BC5863" w:rsidRPr="00641DC6">
        <w:t xml:space="preserve"> </w:t>
      </w:r>
      <w:r w:rsidR="00641DC6">
        <w:t>v</w:t>
      </w:r>
      <w:r w:rsidRPr="00641DC6">
        <w:t xml:space="preserve"> </w:t>
      </w:r>
      <w:r w:rsidRPr="00641DC6">
        <w:rPr>
          <w:color w:val="0000FF"/>
          <w:highlight w:val="white"/>
        </w:rPr>
        <w:t>in</w:t>
      </w:r>
      <w:r w:rsidRPr="00641DC6">
        <w:t xml:space="preserve"> </w:t>
      </w:r>
      <w:r w:rsidR="00641DC6">
        <w:t>expr</w:t>
      </w:r>
      <w:r w:rsidRPr="00641DC6">
        <w:t xml:space="preserve">) </w:t>
      </w:r>
      <w:r w:rsidR="00641DC6">
        <w:t>s</w:t>
      </w:r>
      <w:r w:rsidRPr="00641DC6">
        <w:t>tatement</w:t>
      </w:r>
    </w:p>
    <w:p w14:paraId="3E87A8E6" w14:textId="77777777" w:rsidR="0044410D" w:rsidRPr="0044410D" w:rsidRDefault="00641DC6" w:rsidP="00E9046F">
      <w:r>
        <w:rPr>
          <w:i/>
        </w:rPr>
        <w:t>v</w:t>
      </w:r>
      <w:r w:rsidR="00E9046F">
        <w:t xml:space="preserve"> must be a</w:t>
      </w:r>
      <w:r w:rsidR="00BC5863">
        <w:t xml:space="preserve"> variable declaration without a type annotation</w:t>
      </w:r>
      <w:r w:rsidR="000C2B02">
        <w:t xml:space="preserve"> that declares a variable of type Any</w:t>
      </w:r>
      <w:r w:rsidR="00E9046F">
        <w:t xml:space="preserve">, and </w:t>
      </w:r>
      <w:r>
        <w:rPr>
          <w:i/>
        </w:rPr>
        <w:t>expr</w:t>
      </w:r>
      <w:r w:rsidR="00E9046F">
        <w:t xml:space="preserve"> must be an expression of type Any, an object type, or a type parameter type.</w:t>
      </w:r>
    </w:p>
    <w:p w14:paraId="75674AA1" w14:textId="77777777" w:rsidR="0044410D" w:rsidRPr="0044410D" w:rsidRDefault="00851855" w:rsidP="00851855">
      <w:pPr>
        <w:pStyle w:val="Heading2"/>
      </w:pPr>
      <w:bookmarkStart w:id="1627" w:name="_Toc402619914"/>
      <w:bookmarkStart w:id="1628" w:name="_Toc401414099"/>
      <w:r>
        <w:t>Continue Statements</w:t>
      </w:r>
      <w:bookmarkEnd w:id="1627"/>
      <w:bookmarkEnd w:id="1628"/>
    </w:p>
    <w:p w14:paraId="16A702D8" w14:textId="77777777" w:rsidR="0044410D" w:rsidRPr="0044410D" w:rsidRDefault="00851855" w:rsidP="00851855">
      <w:r>
        <w:t xml:space="preserve">A </w:t>
      </w:r>
      <w:r w:rsidR="008F4735">
        <w:t>'</w:t>
      </w:r>
      <w:r>
        <w:t>continue</w:t>
      </w:r>
      <w:r w:rsidR="008F4735">
        <w:t>'</w:t>
      </w:r>
      <w:r>
        <w:t xml:space="preserve"> statement is required to be nested, directly or indirectly (but not crossing function boundaries), with</w:t>
      </w:r>
      <w:r w:rsidR="00F33716">
        <w:t>in an iteration (</w:t>
      </w:r>
      <w:r w:rsidR="008F4735">
        <w:t>'</w:t>
      </w:r>
      <w:r w:rsidR="00F33716">
        <w:t>do</w:t>
      </w:r>
      <w:r w:rsidR="008F4735">
        <w:t>'</w:t>
      </w:r>
      <w:r w:rsidR="00F33716">
        <w:t xml:space="preserve">, </w:t>
      </w:r>
      <w:r w:rsidR="008F4735">
        <w:t>'</w:t>
      </w:r>
      <w:r w:rsidR="00F33716">
        <w:t>while</w:t>
      </w:r>
      <w:r w:rsidR="008F4735">
        <w:t>'</w:t>
      </w:r>
      <w:r w:rsidR="00F33716">
        <w:t xml:space="preserve">, </w:t>
      </w:r>
      <w:r w:rsidR="008F4735">
        <w:t>'</w:t>
      </w:r>
      <w:r w:rsidR="00F33716">
        <w:t>for</w:t>
      </w:r>
      <w:r w:rsidR="008F4735">
        <w:t>'</w:t>
      </w:r>
      <w:r w:rsidR="00F33716">
        <w:t xml:space="preserve">, or </w:t>
      </w:r>
      <w:r w:rsidR="008F4735">
        <w:t>'</w:t>
      </w:r>
      <w:r w:rsidR="00F33716">
        <w:t>for-in</w:t>
      </w:r>
      <w:r w:rsidR="008F4735">
        <w:t>'</w:t>
      </w:r>
      <w:r w:rsidR="00F33716">
        <w:t>) statement. W</w:t>
      </w:r>
      <w:r>
        <w:t xml:space="preserve">hen a </w:t>
      </w:r>
      <w:r w:rsidR="008F4735">
        <w:t>'</w:t>
      </w:r>
      <w:r>
        <w:t>continue</w:t>
      </w:r>
      <w:r w:rsidR="008F4735">
        <w:t>'</w:t>
      </w:r>
      <w:r>
        <w:t xml:space="preserve"> statement includes a target label, that target label must appear in the label set of an enclosing </w:t>
      </w:r>
      <w:r w:rsidR="00F33716">
        <w:t xml:space="preserve">(but not crossing function boundaries) </w:t>
      </w:r>
      <w:r>
        <w:t>iteration statement.</w:t>
      </w:r>
    </w:p>
    <w:p w14:paraId="2024D1CB" w14:textId="77777777" w:rsidR="0044410D" w:rsidRPr="0044410D" w:rsidRDefault="00F33716" w:rsidP="00F33716">
      <w:pPr>
        <w:pStyle w:val="Heading2"/>
      </w:pPr>
      <w:bookmarkStart w:id="1629" w:name="_Toc402619915"/>
      <w:bookmarkStart w:id="1630" w:name="_Toc401414100"/>
      <w:r>
        <w:lastRenderedPageBreak/>
        <w:t>Break Statements</w:t>
      </w:r>
      <w:bookmarkEnd w:id="1629"/>
      <w:bookmarkEnd w:id="1630"/>
    </w:p>
    <w:p w14:paraId="3F910A80" w14:textId="77777777" w:rsidR="0044410D" w:rsidRPr="0044410D" w:rsidRDefault="00F33716" w:rsidP="00F33716">
      <w:r>
        <w:t xml:space="preserve">A </w:t>
      </w:r>
      <w:r w:rsidR="008F4735">
        <w:t>'</w:t>
      </w:r>
      <w:r>
        <w:t>break</w:t>
      </w:r>
      <w:r w:rsidR="008F4735">
        <w:t>'</w:t>
      </w:r>
      <w:r>
        <w:t xml:space="preserve"> statement is required to be nested, directly or indirectly (but not crossing function boundaries), within an iteration (</w:t>
      </w:r>
      <w:r w:rsidR="008F4735">
        <w:t>'</w:t>
      </w:r>
      <w:r>
        <w:t>do</w:t>
      </w:r>
      <w:r w:rsidR="008F4735">
        <w:t>'</w:t>
      </w:r>
      <w:r>
        <w:t xml:space="preserve">, </w:t>
      </w:r>
      <w:r w:rsidR="008F4735">
        <w:t>'</w:t>
      </w:r>
      <w:r>
        <w:t>while</w:t>
      </w:r>
      <w:r w:rsidR="008F4735">
        <w:t>'</w:t>
      </w:r>
      <w:r>
        <w:t xml:space="preserve">, </w:t>
      </w:r>
      <w:r w:rsidR="008F4735">
        <w:t>'</w:t>
      </w:r>
      <w:r>
        <w:t>for</w:t>
      </w:r>
      <w:r w:rsidR="008F4735">
        <w:t>'</w:t>
      </w:r>
      <w:r>
        <w:t xml:space="preserve">, or </w:t>
      </w:r>
      <w:r w:rsidR="008F4735">
        <w:t>'</w:t>
      </w:r>
      <w:r>
        <w:t>for-in</w:t>
      </w:r>
      <w:r w:rsidR="008F4735">
        <w:t>'</w:t>
      </w:r>
      <w:r>
        <w:t xml:space="preserve">) or </w:t>
      </w:r>
      <w:r w:rsidR="008F4735">
        <w:t>'</w:t>
      </w:r>
      <w:r>
        <w:t>switch</w:t>
      </w:r>
      <w:r w:rsidR="008F4735">
        <w:t>'</w:t>
      </w:r>
      <w:r>
        <w:t xml:space="preserve"> statement. When a </w:t>
      </w:r>
      <w:r w:rsidR="008F4735">
        <w:t>'</w:t>
      </w:r>
      <w:r>
        <w:t>break</w:t>
      </w:r>
      <w:r w:rsidR="008F4735">
        <w:t>'</w:t>
      </w:r>
      <w:r>
        <w:t xml:space="preserve"> statement includes a target label, that target label must appear in the label set of an enclosing (but not crossing function boundaries) statement.</w:t>
      </w:r>
    </w:p>
    <w:p w14:paraId="3A4C9B5B" w14:textId="77777777" w:rsidR="0044410D" w:rsidRPr="0044410D" w:rsidRDefault="00371734" w:rsidP="00C85000">
      <w:pPr>
        <w:pStyle w:val="Heading2"/>
      </w:pPr>
      <w:bookmarkStart w:id="1631" w:name="_Ref370394199"/>
      <w:bookmarkStart w:id="1632" w:name="_Toc402619916"/>
      <w:bookmarkStart w:id="1633" w:name="_Toc401414101"/>
      <w:r>
        <w:t>Return Statements</w:t>
      </w:r>
      <w:bookmarkEnd w:id="1631"/>
      <w:bookmarkEnd w:id="1632"/>
      <w:bookmarkEnd w:id="1633"/>
    </w:p>
    <w:p w14:paraId="27F0B725" w14:textId="77777777" w:rsidR="0044410D" w:rsidRPr="0044410D" w:rsidRDefault="00C85000" w:rsidP="00275819">
      <w:r>
        <w:t xml:space="preserve">It is an error for a </w:t>
      </w:r>
      <w:r w:rsidR="008F4735">
        <w:t>'</w:t>
      </w:r>
      <w:r>
        <w:t>return</w:t>
      </w:r>
      <w:r w:rsidR="008F4735">
        <w:t>'</w:t>
      </w:r>
      <w:r>
        <w:t xml:space="preserve"> statement to occur outside a function body. Specifically, </w:t>
      </w:r>
      <w:r w:rsidR="008F4735">
        <w:t>'</w:t>
      </w:r>
      <w:r>
        <w:t>return</w:t>
      </w:r>
      <w:r w:rsidR="008F4735">
        <w:t>'</w:t>
      </w:r>
      <w:r w:rsidR="003D201D">
        <w:t xml:space="preserve"> statements are not permitted at the global level or in</w:t>
      </w:r>
      <w:r>
        <w:t xml:space="preserve"> module bodies.</w:t>
      </w:r>
    </w:p>
    <w:p w14:paraId="58AECC0C" w14:textId="77777777" w:rsidR="0044410D" w:rsidRPr="0044410D" w:rsidRDefault="00F94E48" w:rsidP="00275819">
      <w:r>
        <w:t xml:space="preserve">A </w:t>
      </w:r>
      <w:r w:rsidR="008F4735">
        <w:t>'</w:t>
      </w:r>
      <w:r>
        <w:t>r</w:t>
      </w:r>
      <w:r w:rsidR="007E2D0B">
        <w:t>eturn</w:t>
      </w:r>
      <w:r w:rsidR="008F4735">
        <w:t>'</w:t>
      </w:r>
      <w:r>
        <w:t xml:space="preserve"> statement</w:t>
      </w:r>
      <w:r w:rsidR="007E2D0B">
        <w:t xml:space="preserve"> </w:t>
      </w:r>
      <w:r>
        <w:t>without an expression</w:t>
      </w:r>
      <w:r w:rsidR="007E2D0B">
        <w:t xml:space="preserve"> return</w:t>
      </w:r>
      <w:r>
        <w:t>s</w:t>
      </w:r>
      <w:r w:rsidR="007E2D0B">
        <w:t xml:space="preserve"> the value </w:t>
      </w:r>
      <w:r w:rsidR="008F4735">
        <w:t>'</w:t>
      </w:r>
      <w:r w:rsidR="007E2D0B">
        <w:t>undefined</w:t>
      </w:r>
      <w:r w:rsidR="008F4735">
        <w:t>'</w:t>
      </w:r>
      <w:r w:rsidR="007E2D0B">
        <w:t xml:space="preserve"> and </w:t>
      </w:r>
      <w:r>
        <w:t>is</w:t>
      </w:r>
      <w:r w:rsidR="007E2D0B">
        <w:t xml:space="preserve"> permitted in </w:t>
      </w:r>
      <w:r w:rsidR="0030361A">
        <w:t xml:space="preserve">the body of </w:t>
      </w:r>
      <w:r w:rsidR="007E2D0B">
        <w:t>any function, regardless of the return type of the function.</w:t>
      </w:r>
    </w:p>
    <w:p w14:paraId="44D6DEBF" w14:textId="77777777" w:rsidR="0044410D" w:rsidRPr="0044410D" w:rsidRDefault="0030361A" w:rsidP="00275819">
      <w:r>
        <w:t>When</w:t>
      </w:r>
      <w:r w:rsidR="00275819">
        <w:t xml:space="preserve"> </w:t>
      </w:r>
      <w:r w:rsidR="00F94E48">
        <w:t xml:space="preserve">a </w:t>
      </w:r>
      <w:r w:rsidR="008F4735">
        <w:t>'</w:t>
      </w:r>
      <w:r w:rsidR="00275819">
        <w:t>return</w:t>
      </w:r>
      <w:r w:rsidR="008F4735">
        <w:t>'</w:t>
      </w:r>
      <w:r w:rsidR="00F94E48">
        <w:t xml:space="preserve"> statement </w:t>
      </w:r>
      <w:r>
        <w:t>includes an expression</w:t>
      </w:r>
      <w:r w:rsidR="00275819">
        <w:t>, if the containing function inc</w:t>
      </w:r>
      <w:r>
        <w:t xml:space="preserve">ludes a return type annotation, the return expression </w:t>
      </w:r>
      <w:r w:rsidR="00F94E48">
        <w:t>is</w:t>
      </w:r>
      <w:r w:rsidR="00275819">
        <w:t xml:space="preserve"> contextually typed </w:t>
      </w:r>
      <w:r w:rsidR="00CF0FB8">
        <w:t xml:space="preserve">(section </w:t>
      </w:r>
      <w:r w:rsidR="00CF0FB8">
        <w:fldChar w:fldCharType="begin"/>
      </w:r>
      <w:r w:rsidR="00CF0FB8">
        <w:instrText xml:space="preserve"> REF _Ref314551848 \r \h </w:instrText>
      </w:r>
      <w:r w:rsidR="00CF0FB8">
        <w:fldChar w:fldCharType="separate"/>
      </w:r>
      <w:r w:rsidR="00B510EF">
        <w:t>4.19</w:t>
      </w:r>
      <w:r w:rsidR="00CF0FB8">
        <w:fldChar w:fldCharType="end"/>
      </w:r>
      <w:r w:rsidR="00CF0FB8">
        <w:t xml:space="preserve">) </w:t>
      </w:r>
      <w:r w:rsidR="00275819">
        <w:t>by that return type and must be of a type that is</w:t>
      </w:r>
      <w:r w:rsidR="00F94E48">
        <w:t xml:space="preserve"> assignable to the return type. </w:t>
      </w:r>
      <w:r w:rsidR="00275819">
        <w:t xml:space="preserve">Otherwise, if the containing function is contextually typed by a type </w:t>
      </w:r>
      <w:r w:rsidR="00275819" w:rsidRPr="00904F13">
        <w:rPr>
          <w:i/>
        </w:rPr>
        <w:t>T</w:t>
      </w:r>
      <w:r w:rsidR="00275819">
        <w:t xml:space="preserve">, </w:t>
      </w:r>
      <w:r w:rsidR="00F94E48" w:rsidRPr="00F94E48">
        <w:rPr>
          <w:i/>
        </w:rPr>
        <w:t>Expr</w:t>
      </w:r>
      <w:r w:rsidR="00275819">
        <w:t xml:space="preserve"> </w:t>
      </w:r>
      <w:r w:rsidR="00F94E48">
        <w:t>is</w:t>
      </w:r>
      <w:r w:rsidR="00275819">
        <w:t xml:space="preserve"> contextually typed by </w:t>
      </w:r>
      <w:r w:rsidR="00275819" w:rsidRPr="00904F13">
        <w:rPr>
          <w:i/>
        </w:rPr>
        <w:t>T</w:t>
      </w:r>
      <w:r w:rsidR="008F4735">
        <w:t>'</w:t>
      </w:r>
      <w:r w:rsidR="00275819">
        <w:t>s return type.</w:t>
      </w:r>
    </w:p>
    <w:p w14:paraId="022C1EEE" w14:textId="77777777" w:rsidR="0044410D" w:rsidRPr="0044410D" w:rsidRDefault="00F94E48" w:rsidP="00275819">
      <w:r>
        <w:t xml:space="preserve">In a function implementation without a return type annotation, the return type is inferred from the </w:t>
      </w:r>
      <w:r w:rsidR="008F4735">
        <w:t>'</w:t>
      </w:r>
      <w:r>
        <w:t>return</w:t>
      </w:r>
      <w:r w:rsidR="008F4735">
        <w:t>'</w:t>
      </w:r>
      <w:r>
        <w:t xml:space="preserve"> statements in the function body, as described in section </w:t>
      </w:r>
      <w:r>
        <w:fldChar w:fldCharType="begin"/>
      </w:r>
      <w:r>
        <w:instrText xml:space="preserve"> REF _Ref320251238 \r \h </w:instrText>
      </w:r>
      <w:r>
        <w:fldChar w:fldCharType="separate"/>
      </w:r>
      <w:r w:rsidR="00B510EF">
        <w:t>6.3</w:t>
      </w:r>
      <w:r>
        <w:fldChar w:fldCharType="end"/>
      </w:r>
      <w:r>
        <w:t>.</w:t>
      </w:r>
    </w:p>
    <w:p w14:paraId="71AB4642" w14:textId="77777777" w:rsidR="0044410D" w:rsidRPr="0044410D" w:rsidRDefault="00EB59BB" w:rsidP="00275819">
      <w:r>
        <w:t>In the example</w:t>
      </w:r>
    </w:p>
    <w:p w14:paraId="52B33BDA" w14:textId="77777777" w:rsidR="0044410D" w:rsidRPr="0044410D" w:rsidRDefault="00EB59BB" w:rsidP="00EB59BB">
      <w:pPr>
        <w:pStyle w:val="Code"/>
        <w:rPr>
          <w:highlight w:val="white"/>
        </w:rPr>
      </w:pPr>
      <w:r w:rsidRPr="00EB59BB">
        <w:rPr>
          <w:color w:val="0000FF"/>
          <w:highlight w:val="white"/>
        </w:rPr>
        <w:t>function</w:t>
      </w:r>
      <w:r>
        <w:rPr>
          <w:color w:val="000000"/>
          <w:highlight w:val="white"/>
        </w:rPr>
        <w:t xml:space="preserve"> f(): (x: </w:t>
      </w:r>
      <w:r w:rsidRPr="00EB59BB">
        <w:rPr>
          <w:color w:val="0000FF"/>
          <w:highlight w:val="white"/>
        </w:rPr>
        <w:t>string</w:t>
      </w:r>
      <w:r>
        <w:rPr>
          <w:color w:val="000000"/>
          <w:highlight w:val="white"/>
        </w:rPr>
        <w:t xml:space="preserve">) =&gt; </w:t>
      </w:r>
      <w:r w:rsidRPr="00EB59BB">
        <w:rPr>
          <w:color w:val="0000FF"/>
          <w:highlight w:val="white"/>
        </w:rPr>
        <w:t>number</w:t>
      </w:r>
      <w:r>
        <w:rPr>
          <w:color w:val="000000"/>
          <w:highlight w:val="white"/>
        </w:rPr>
        <w:t xml:space="preserve"> {</w:t>
      </w:r>
      <w:r w:rsidR="0048218E" w:rsidRPr="0048218E">
        <w:rPr>
          <w:highlight w:val="white"/>
        </w:rPr>
        <w:br/>
      </w:r>
      <w:r>
        <w:rPr>
          <w:color w:val="000000"/>
          <w:highlight w:val="white"/>
        </w:rPr>
        <w:t xml:space="preserve">    </w:t>
      </w:r>
      <w:r w:rsidRPr="00EB59BB">
        <w:rPr>
          <w:color w:val="0000FF"/>
          <w:highlight w:val="white"/>
        </w:rPr>
        <w:t>return</w:t>
      </w:r>
      <w:r>
        <w:rPr>
          <w:color w:val="000000"/>
          <w:highlight w:val="white"/>
        </w:rPr>
        <w:t xml:space="preserve"> s =&gt; s.length;</w:t>
      </w:r>
      <w:r w:rsidR="0048218E" w:rsidRPr="0048218E">
        <w:rPr>
          <w:highlight w:val="white"/>
        </w:rPr>
        <w:br/>
      </w:r>
      <w:r>
        <w:rPr>
          <w:color w:val="000000"/>
          <w:highlight w:val="white"/>
        </w:rPr>
        <w:t>}</w:t>
      </w:r>
    </w:p>
    <w:p w14:paraId="410BFDED" w14:textId="77777777" w:rsidR="0044410D" w:rsidRPr="0044410D" w:rsidRDefault="00EB59BB" w:rsidP="00275819">
      <w:r>
        <w:t xml:space="preserve">the arrow expression in the </w:t>
      </w:r>
      <w:r w:rsidR="008F4735">
        <w:t>'</w:t>
      </w:r>
      <w:r>
        <w:t>return</w:t>
      </w:r>
      <w:r w:rsidR="008F4735">
        <w:t>'</w:t>
      </w:r>
      <w:r>
        <w:t xml:space="preserve"> statement is contextually typed by the return type of </w:t>
      </w:r>
      <w:r w:rsidR="008F4735">
        <w:t>'</w:t>
      </w:r>
      <w:r>
        <w:t>f</w:t>
      </w:r>
      <w:r w:rsidR="008F4735">
        <w:t>'</w:t>
      </w:r>
      <w:r>
        <w:t xml:space="preserve">, thus giving type </w:t>
      </w:r>
      <w:r w:rsidR="008F4735">
        <w:t>'</w:t>
      </w:r>
      <w:r>
        <w:t>string</w:t>
      </w:r>
      <w:r w:rsidR="008F4735">
        <w:t>'</w:t>
      </w:r>
      <w:r>
        <w:t xml:space="preserve"> to </w:t>
      </w:r>
      <w:r w:rsidR="008F4735">
        <w:t>'</w:t>
      </w:r>
      <w:r>
        <w:t>s</w:t>
      </w:r>
      <w:r w:rsidR="008F4735">
        <w:t>'</w:t>
      </w:r>
      <w:r>
        <w:t>.</w:t>
      </w:r>
    </w:p>
    <w:p w14:paraId="04193DE0" w14:textId="77777777" w:rsidR="0044410D" w:rsidRPr="0044410D" w:rsidRDefault="00193920" w:rsidP="00193920">
      <w:pPr>
        <w:pStyle w:val="Heading2"/>
      </w:pPr>
      <w:bookmarkStart w:id="1634" w:name="_Toc402619917"/>
      <w:bookmarkStart w:id="1635" w:name="_Toc401414102"/>
      <w:r>
        <w:t>With Statements</w:t>
      </w:r>
      <w:bookmarkEnd w:id="1634"/>
      <w:bookmarkEnd w:id="1635"/>
    </w:p>
    <w:p w14:paraId="57676682" w14:textId="77777777" w:rsidR="0044410D" w:rsidRPr="0044410D" w:rsidRDefault="00FA42AD" w:rsidP="0074339D">
      <w:r>
        <w:t>U</w:t>
      </w:r>
      <w:r w:rsidR="00193920">
        <w:t xml:space="preserve">se of the </w:t>
      </w:r>
      <w:r w:rsidR="008F4735">
        <w:t>'</w:t>
      </w:r>
      <w:r w:rsidR="00193920">
        <w:t>with</w:t>
      </w:r>
      <w:r w:rsidR="008F4735">
        <w:t>'</w:t>
      </w:r>
      <w:r w:rsidR="00193920">
        <w:t xml:space="preserve"> statement in TypeScript is an error</w:t>
      </w:r>
      <w:r>
        <w:t>, as is the case in ECMAScript 5</w:t>
      </w:r>
      <w:r w:rsidR="008F4735">
        <w:t>'</w:t>
      </w:r>
      <w:r>
        <w:t>s strict mode</w:t>
      </w:r>
      <w:r w:rsidR="00193920">
        <w:t>.</w:t>
      </w:r>
      <w:r>
        <w:t xml:space="preserve"> </w:t>
      </w:r>
      <w:r w:rsidR="009C6EF7">
        <w:t xml:space="preserve">Furthermore, within the body of a </w:t>
      </w:r>
      <w:r w:rsidR="008F4735">
        <w:t>'</w:t>
      </w:r>
      <w:r w:rsidR="009C6EF7">
        <w:t>with</w:t>
      </w:r>
      <w:r w:rsidR="008F4735">
        <w:t>'</w:t>
      </w:r>
      <w:r w:rsidR="009C6EF7">
        <w:t xml:space="preserve"> statement</w:t>
      </w:r>
      <w:r>
        <w:t xml:space="preserve">, </w:t>
      </w:r>
      <w:r w:rsidR="00193920">
        <w:t xml:space="preserve">TypeScript considers every identifier occurring in an expression (section </w:t>
      </w:r>
      <w:r w:rsidR="00193920">
        <w:fldChar w:fldCharType="begin"/>
      </w:r>
      <w:r w:rsidR="00193920">
        <w:instrText xml:space="preserve"> REF _Ref319149627 \r \h </w:instrText>
      </w:r>
      <w:r w:rsidR="00193920">
        <w:fldChar w:fldCharType="separate"/>
      </w:r>
      <w:r w:rsidR="00B510EF">
        <w:t>4.3</w:t>
      </w:r>
      <w:r w:rsidR="00193920">
        <w:fldChar w:fldCharType="end"/>
      </w:r>
      <w:r w:rsidR="00193920">
        <w:t xml:space="preserve">) to be of </w:t>
      </w:r>
      <w:r w:rsidR="00F36BF9">
        <w:t>the</w:t>
      </w:r>
      <w:r w:rsidR="00193920">
        <w:t xml:space="preserve"> Any </w:t>
      </w:r>
      <w:r w:rsidR="00F36BF9">
        <w:t xml:space="preserve">type regardless of its declared type. Because the </w:t>
      </w:r>
      <w:r w:rsidR="008F4735">
        <w:t>'</w:t>
      </w:r>
      <w:r w:rsidR="00F36BF9">
        <w:t>with</w:t>
      </w:r>
      <w:r w:rsidR="008F4735">
        <w:t>'</w:t>
      </w:r>
      <w:r w:rsidR="00F36BF9">
        <w:t xml:space="preserve"> statement puts a statically unknown set of identifiers in scope in front of those that are statically known, it is not possible to meaningfully assign a </w:t>
      </w:r>
      <w:r w:rsidR="009C6EF7">
        <w:t xml:space="preserve">static </w:t>
      </w:r>
      <w:r w:rsidR="00F36BF9">
        <w:t>type to any identifier.</w:t>
      </w:r>
    </w:p>
    <w:p w14:paraId="34D4628B" w14:textId="77777777" w:rsidR="0044410D" w:rsidRPr="0044410D" w:rsidRDefault="00FB4D44" w:rsidP="00FB4D44">
      <w:pPr>
        <w:pStyle w:val="Heading2"/>
      </w:pPr>
      <w:bookmarkStart w:id="1636" w:name="_Toc402619918"/>
      <w:bookmarkStart w:id="1637" w:name="_Toc401414103"/>
      <w:r>
        <w:t>Switch Statements</w:t>
      </w:r>
      <w:bookmarkEnd w:id="1636"/>
      <w:bookmarkEnd w:id="1637"/>
    </w:p>
    <w:p w14:paraId="52D535C1" w14:textId="45358A69" w:rsidR="0044410D" w:rsidRPr="0044410D" w:rsidRDefault="00023396" w:rsidP="00023396">
      <w:r>
        <w:t xml:space="preserve">In a </w:t>
      </w:r>
      <w:r w:rsidR="008F4735">
        <w:t>'</w:t>
      </w:r>
      <w:r>
        <w:t>switch</w:t>
      </w:r>
      <w:r w:rsidR="008F4735">
        <w:t>'</w:t>
      </w:r>
      <w:r>
        <w:t xml:space="preserve"> statement, each </w:t>
      </w:r>
      <w:r w:rsidR="008F4735">
        <w:t>'</w:t>
      </w:r>
      <w:r>
        <w:t>case</w:t>
      </w:r>
      <w:r w:rsidR="008F4735">
        <w:t>'</w:t>
      </w:r>
      <w:r>
        <w:t xml:space="preserve"> expression must be of a type that is assignable to or from (section </w:t>
      </w:r>
      <w:r>
        <w:fldChar w:fldCharType="begin"/>
      </w:r>
      <w:r>
        <w:instrText xml:space="preserve"> REF _Ref330633611 \r \h </w:instrText>
      </w:r>
      <w:r>
        <w:fldChar w:fldCharType="separate"/>
      </w:r>
      <w:r w:rsidR="00B510EF">
        <w:t>3.</w:t>
      </w:r>
      <w:del w:id="1638" w:author="Anders Hejlsberg" w:date="2014-11-01T15:43:00Z">
        <w:r w:rsidR="00633278">
          <w:delText>8</w:delText>
        </w:r>
      </w:del>
      <w:ins w:id="1639" w:author="Anders Hejlsberg" w:date="2014-11-01T15:43:00Z">
        <w:r w:rsidR="00B510EF">
          <w:t>10</w:t>
        </w:r>
      </w:ins>
      <w:r w:rsidR="00B510EF">
        <w:t>.4</w:t>
      </w:r>
      <w:r>
        <w:fldChar w:fldCharType="end"/>
      </w:r>
      <w:r>
        <w:t xml:space="preserve">) the type of the </w:t>
      </w:r>
      <w:r w:rsidR="008F4735">
        <w:t>'</w:t>
      </w:r>
      <w:r>
        <w:t>switch</w:t>
      </w:r>
      <w:r w:rsidR="008F4735">
        <w:t>'</w:t>
      </w:r>
      <w:r>
        <w:t xml:space="preserve"> expression.</w:t>
      </w:r>
    </w:p>
    <w:p w14:paraId="587BFCFC" w14:textId="77777777" w:rsidR="0044410D" w:rsidRPr="0044410D" w:rsidRDefault="00FB4D44" w:rsidP="0074339D">
      <w:pPr>
        <w:pStyle w:val="Heading2"/>
      </w:pPr>
      <w:bookmarkStart w:id="1640" w:name="_Toc402619919"/>
      <w:bookmarkStart w:id="1641" w:name="_Toc401414104"/>
      <w:r>
        <w:lastRenderedPageBreak/>
        <w:t>Throw Statements</w:t>
      </w:r>
      <w:bookmarkEnd w:id="1640"/>
      <w:bookmarkEnd w:id="1641"/>
    </w:p>
    <w:p w14:paraId="27A54184" w14:textId="77777777" w:rsidR="0044410D" w:rsidRPr="0044410D" w:rsidRDefault="00023396" w:rsidP="00023396">
      <w:r>
        <w:t xml:space="preserve">The expression specified in a </w:t>
      </w:r>
      <w:r w:rsidR="008F4735">
        <w:t>'</w:t>
      </w:r>
      <w:r>
        <w:t>throw</w:t>
      </w:r>
      <w:r w:rsidR="008F4735">
        <w:t>'</w:t>
      </w:r>
      <w:r>
        <w:t xml:space="preserve"> statement can be of any type.</w:t>
      </w:r>
    </w:p>
    <w:p w14:paraId="09CF22FF" w14:textId="77777777" w:rsidR="0044410D" w:rsidRPr="0044410D" w:rsidRDefault="00FB4D44" w:rsidP="00FB4D44">
      <w:pPr>
        <w:pStyle w:val="Heading2"/>
      </w:pPr>
      <w:bookmarkStart w:id="1642" w:name="_Toc402619920"/>
      <w:bookmarkStart w:id="1643" w:name="_Toc401414105"/>
      <w:r>
        <w:t>Try Statements</w:t>
      </w:r>
      <w:bookmarkEnd w:id="1642"/>
      <w:bookmarkEnd w:id="1643"/>
    </w:p>
    <w:p w14:paraId="6A7E5365" w14:textId="77777777" w:rsidR="0044410D" w:rsidRPr="0044410D" w:rsidRDefault="00DA4397" w:rsidP="00023396">
      <w:r>
        <w:t>T</w:t>
      </w:r>
      <w:r w:rsidR="00F40118">
        <w:t xml:space="preserve">he </w:t>
      </w:r>
      <w:r w:rsidR="00A7210A">
        <w:t xml:space="preserve">variable introduced by a </w:t>
      </w:r>
      <w:r w:rsidR="008F4735">
        <w:t>'</w:t>
      </w:r>
      <w:r w:rsidR="00F40118">
        <w:t>catch</w:t>
      </w:r>
      <w:r w:rsidR="008F4735">
        <w:t>'</w:t>
      </w:r>
      <w:r>
        <w:t xml:space="preserve"> clause</w:t>
      </w:r>
      <w:r w:rsidR="00F40118">
        <w:t xml:space="preserve"> </w:t>
      </w:r>
      <w:r>
        <w:t xml:space="preserve">of a </w:t>
      </w:r>
      <w:r w:rsidR="008F4735">
        <w:t>'</w:t>
      </w:r>
      <w:r>
        <w:t>try</w:t>
      </w:r>
      <w:r w:rsidR="008F4735">
        <w:t>'</w:t>
      </w:r>
      <w:r>
        <w:t xml:space="preserve"> statement is</w:t>
      </w:r>
      <w:r w:rsidR="00F40118">
        <w:t xml:space="preserve"> always of type Any.</w:t>
      </w:r>
      <w:r w:rsidR="00A7210A">
        <w:t xml:space="preserve"> It is not possible to include a type annotation in a </w:t>
      </w:r>
      <w:r w:rsidR="008F4735">
        <w:t>'</w:t>
      </w:r>
      <w:r w:rsidR="00A7210A">
        <w:t>catch</w:t>
      </w:r>
      <w:r w:rsidR="008F4735">
        <w:t>'</w:t>
      </w:r>
      <w:r w:rsidR="00A7210A">
        <w:t xml:space="preserve"> clause.</w:t>
      </w:r>
    </w:p>
    <w:p w14:paraId="0B5243D4" w14:textId="77777777" w:rsidR="0044410D" w:rsidRPr="0044410D" w:rsidRDefault="0044410D" w:rsidP="0074339D"/>
    <w:p w14:paraId="6E00D256" w14:textId="77777777" w:rsidR="00FB4D44" w:rsidRPr="00F40118" w:rsidRDefault="00FB4D44" w:rsidP="0074339D">
      <w:pPr>
        <w:sectPr w:rsidR="00FB4D44" w:rsidRPr="00F40118" w:rsidSect="001719CA">
          <w:type w:val="oddPage"/>
          <w:pgSz w:w="12240" w:h="15840"/>
          <w:pgMar w:top="1440" w:right="1440" w:bottom="1440" w:left="1440" w:header="720" w:footer="720" w:gutter="0"/>
          <w:cols w:space="720"/>
          <w:docGrid w:linePitch="360"/>
        </w:sectPr>
      </w:pPr>
    </w:p>
    <w:p w14:paraId="30922188" w14:textId="77777777" w:rsidR="0044410D" w:rsidRPr="0044410D" w:rsidRDefault="007B1A1D" w:rsidP="001719CA">
      <w:pPr>
        <w:pStyle w:val="Heading1"/>
      </w:pPr>
      <w:bookmarkStart w:id="1644" w:name="_Ref366592365"/>
      <w:bookmarkStart w:id="1645" w:name="_Toc402619921"/>
      <w:bookmarkStart w:id="1646" w:name="_Toc401414106"/>
      <w:r>
        <w:lastRenderedPageBreak/>
        <w:t>Functions</w:t>
      </w:r>
      <w:bookmarkEnd w:id="1644"/>
      <w:bookmarkEnd w:id="1645"/>
      <w:bookmarkEnd w:id="1646"/>
    </w:p>
    <w:p w14:paraId="711D34A5" w14:textId="77777777" w:rsidR="0044410D" w:rsidRPr="0044410D" w:rsidRDefault="003C5236" w:rsidP="00AC2D87">
      <w:r>
        <w:t>TypeScript</w:t>
      </w:r>
      <w:r w:rsidR="00AC2D87">
        <w:t xml:space="preserve"> extends JavaScript function</w:t>
      </w:r>
      <w:r w:rsidR="00D6360C">
        <w:t>s</w:t>
      </w:r>
      <w:r w:rsidR="00AC2D87">
        <w:t xml:space="preserve"> to include </w:t>
      </w:r>
      <w:r w:rsidR="00671C08">
        <w:t>type parameters,</w:t>
      </w:r>
      <w:r w:rsidR="00AC2D87">
        <w:t xml:space="preserve"> parameter and return type annotations,</w:t>
      </w:r>
      <w:r w:rsidR="00D74071">
        <w:t xml:space="preserve"> </w:t>
      </w:r>
      <w:r w:rsidR="00B347CF">
        <w:t>overloads, default parameter values, and rest parameters</w:t>
      </w:r>
      <w:r w:rsidR="00D74071">
        <w:t>.</w:t>
      </w:r>
    </w:p>
    <w:p w14:paraId="0879A0C5" w14:textId="77777777" w:rsidR="0044410D" w:rsidRPr="0044410D" w:rsidRDefault="00135C88" w:rsidP="00135C88">
      <w:pPr>
        <w:pStyle w:val="Heading2"/>
      </w:pPr>
      <w:bookmarkStart w:id="1647" w:name="_Ref316213258"/>
      <w:bookmarkStart w:id="1648" w:name="_Toc402619922"/>
      <w:bookmarkStart w:id="1649" w:name="_Toc401414107"/>
      <w:r>
        <w:t>Function Declarations</w:t>
      </w:r>
      <w:bookmarkEnd w:id="1647"/>
      <w:bookmarkEnd w:id="1648"/>
      <w:bookmarkEnd w:id="1649"/>
    </w:p>
    <w:p w14:paraId="3D195E96" w14:textId="77777777" w:rsidR="0044410D" w:rsidRPr="0044410D" w:rsidRDefault="00D6360C" w:rsidP="00D6360C">
      <w:r>
        <w:t xml:space="preserve">Function declarations </w:t>
      </w:r>
      <w:r w:rsidR="00BF7978">
        <w:t>consist of</w:t>
      </w:r>
      <w:r>
        <w:t xml:space="preserve"> an optional set of function overloads followed by an actual function implementation.</w:t>
      </w:r>
    </w:p>
    <w:p w14:paraId="114E831A" w14:textId="77777777" w:rsidR="0044410D" w:rsidRPr="0044410D" w:rsidRDefault="00822EB8" w:rsidP="00822EB8">
      <w:pPr>
        <w:pStyle w:val="Grammar"/>
      </w:pPr>
      <w:r w:rsidRPr="00536A68">
        <w:rPr>
          <w:rStyle w:val="Production"/>
        </w:rPr>
        <w:t>FunctionDeclaration:</w:t>
      </w:r>
      <w:r>
        <w:t xml:space="preserve">  </w:t>
      </w:r>
      <w:r w:rsidRPr="00536A68">
        <w:rPr>
          <w:rStyle w:val="Production"/>
        </w:rPr>
        <w:t>( Modified )</w:t>
      </w:r>
      <w:r w:rsidR="0048218E" w:rsidRPr="0048218E">
        <w:br/>
      </w:r>
      <w:r w:rsidRPr="00536A68">
        <w:rPr>
          <w:rStyle w:val="Production"/>
        </w:rPr>
        <w:t>FunctionOverloads</w:t>
      </w:r>
      <w:r w:rsidR="00D31C46" w:rsidRPr="00D31C46">
        <w:rPr>
          <w:rStyle w:val="Production"/>
          <w:vertAlign w:val="subscript"/>
        </w:rPr>
        <w:t>opt</w:t>
      </w:r>
      <w:r>
        <w:t xml:space="preserve">   </w:t>
      </w:r>
      <w:r w:rsidRPr="00536A68">
        <w:rPr>
          <w:rStyle w:val="Production"/>
        </w:rPr>
        <w:t>FunctionImplementation</w:t>
      </w:r>
    </w:p>
    <w:p w14:paraId="0C08316C" w14:textId="77777777" w:rsidR="0044410D" w:rsidRPr="0044410D" w:rsidRDefault="00822EB8" w:rsidP="00822EB8">
      <w:pPr>
        <w:pStyle w:val="Grammar"/>
      </w:pPr>
      <w:r w:rsidRPr="00536A68">
        <w:rPr>
          <w:rStyle w:val="Production"/>
        </w:rPr>
        <w:t>FunctionOverloads:</w:t>
      </w:r>
      <w:r w:rsidR="0048218E" w:rsidRPr="0048218E">
        <w:br/>
      </w:r>
      <w:r w:rsidRPr="00536A68">
        <w:rPr>
          <w:rStyle w:val="Production"/>
        </w:rPr>
        <w:t>FunctionOverload</w:t>
      </w:r>
      <w:r w:rsidR="0048218E" w:rsidRPr="0048218E">
        <w:br/>
      </w:r>
      <w:r w:rsidRPr="00536A68">
        <w:rPr>
          <w:rStyle w:val="Production"/>
        </w:rPr>
        <w:t>FunctionOverloads</w:t>
      </w:r>
      <w:r>
        <w:t xml:space="preserve">   </w:t>
      </w:r>
      <w:r w:rsidRPr="00536A68">
        <w:rPr>
          <w:rStyle w:val="Production"/>
        </w:rPr>
        <w:t>FunctionOverload</w:t>
      </w:r>
    </w:p>
    <w:p w14:paraId="315CBFD2" w14:textId="77777777" w:rsidR="0044410D" w:rsidRPr="0044410D" w:rsidRDefault="00822EB8" w:rsidP="00822EB8">
      <w:pPr>
        <w:pStyle w:val="Grammar"/>
      </w:pPr>
      <w:r w:rsidRPr="00536A68">
        <w:rPr>
          <w:rStyle w:val="Production"/>
        </w:rPr>
        <w:t>FunctionOverload:</w:t>
      </w:r>
      <w:r w:rsidR="0048218E" w:rsidRPr="0048218E">
        <w:br/>
      </w:r>
      <w:r w:rsidRPr="0069420E">
        <w:rPr>
          <w:rStyle w:val="Terminal"/>
        </w:rPr>
        <w:t>function</w:t>
      </w:r>
      <w:r>
        <w:t xml:space="preserve">   </w:t>
      </w:r>
      <w:r w:rsidRPr="00536A68">
        <w:rPr>
          <w:rStyle w:val="Production"/>
        </w:rPr>
        <w:t>Identifier</w:t>
      </w:r>
      <w:r>
        <w:t xml:space="preserve">   </w:t>
      </w:r>
      <w:r w:rsidRPr="00536A68">
        <w:rPr>
          <w:rStyle w:val="Production"/>
        </w:rPr>
        <w:t>CallSignature</w:t>
      </w:r>
      <w:r>
        <w:t xml:space="preserve">   </w:t>
      </w:r>
      <w:r w:rsidRPr="0069420E">
        <w:rPr>
          <w:rStyle w:val="Terminal"/>
        </w:rPr>
        <w:t>;</w:t>
      </w:r>
    </w:p>
    <w:p w14:paraId="4E37AEFC" w14:textId="77777777" w:rsidR="0044410D" w:rsidRPr="0044410D" w:rsidRDefault="00822EB8" w:rsidP="00822EB8">
      <w:pPr>
        <w:pStyle w:val="Grammar"/>
      </w:pPr>
      <w:r w:rsidRPr="00536A68">
        <w:rPr>
          <w:rStyle w:val="Production"/>
        </w:rPr>
        <w:t>FunctionImplementation:</w:t>
      </w:r>
      <w:r w:rsidR="0048218E" w:rsidRPr="0048218E">
        <w:br/>
      </w:r>
      <w:r>
        <w:rPr>
          <w:rStyle w:val="Terminal"/>
        </w:rPr>
        <w:t>function</w:t>
      </w:r>
      <w:r>
        <w:t xml:space="preserve">   </w:t>
      </w:r>
      <w:r w:rsidRPr="00536A68">
        <w:rPr>
          <w:rStyle w:val="Production"/>
        </w:rPr>
        <w:t>Identifier</w:t>
      </w:r>
      <w:r>
        <w:t xml:space="preserve">   </w:t>
      </w:r>
      <w:r w:rsidRPr="00536A68">
        <w:rPr>
          <w:rStyle w:val="Production"/>
        </w:rPr>
        <w:t>CallSignature</w:t>
      </w:r>
      <w:r>
        <w:t xml:space="preserve">   </w:t>
      </w:r>
      <w:r w:rsidRPr="009B7170">
        <w:rPr>
          <w:rStyle w:val="Terminal"/>
        </w:rPr>
        <w:t>{</w:t>
      </w:r>
      <w:r>
        <w:t xml:space="preserve">   </w:t>
      </w:r>
      <w:r w:rsidRPr="00536A68">
        <w:rPr>
          <w:rStyle w:val="Production"/>
        </w:rPr>
        <w:t>FunctionBody</w:t>
      </w:r>
      <w:r>
        <w:t xml:space="preserve">   </w:t>
      </w:r>
      <w:r w:rsidRPr="009B7170">
        <w:rPr>
          <w:rStyle w:val="Terminal"/>
        </w:rPr>
        <w:t>}</w:t>
      </w:r>
    </w:p>
    <w:p w14:paraId="4940CF44" w14:textId="77777777" w:rsidR="0044410D" w:rsidRPr="0044410D" w:rsidRDefault="007C6DAE" w:rsidP="007C6DAE">
      <w:r>
        <w:t xml:space="preserve">A function declaration introduces a function with the given name in the containing declaration space. </w:t>
      </w:r>
      <w:r w:rsidR="00FC3B51">
        <w:t xml:space="preserve">Function overloads, if present, must specify the same name as the function implementation. </w:t>
      </w:r>
      <w:r>
        <w:t>If a function declaration includes overloads, the overloads determine the call signatures of the type given to the function object</w:t>
      </w:r>
      <w:r w:rsidR="001C5F8E">
        <w:t xml:space="preserve"> and the function implementation signature must be </w:t>
      </w:r>
      <w:r w:rsidR="00C97557">
        <w:t>assignable to</w:t>
      </w:r>
      <w:r w:rsidR="001C5F8E">
        <w:t xml:space="preserve"> that type</w:t>
      </w:r>
      <w:r>
        <w:t>.</w:t>
      </w:r>
      <w:r w:rsidR="00E47DED">
        <w:t xml:space="preserve"> Otherwise, the </w:t>
      </w:r>
      <w:r>
        <w:t>function</w:t>
      </w:r>
      <w:r w:rsidR="00E47DED">
        <w:t xml:space="preserve"> implementation itself determines the </w:t>
      </w:r>
      <w:r>
        <w:t>call</w:t>
      </w:r>
      <w:r w:rsidR="00E47DED">
        <w:t xml:space="preserve"> signature. </w:t>
      </w:r>
      <w:r>
        <w:t>Function</w:t>
      </w:r>
      <w:r w:rsidR="00E47DED">
        <w:t xml:space="preserve"> overloads have </w:t>
      </w:r>
      <w:r w:rsidR="004220E2">
        <w:t xml:space="preserve">no </w:t>
      </w:r>
      <w:r w:rsidR="00E47DED">
        <w:t>other effect</w:t>
      </w:r>
      <w:r>
        <w:t xml:space="preserve"> on a function</w:t>
      </w:r>
      <w:r w:rsidR="00E47DED">
        <w:t xml:space="preserve"> declaration.</w:t>
      </w:r>
    </w:p>
    <w:p w14:paraId="565C35C0" w14:textId="77777777" w:rsidR="0044410D" w:rsidRPr="0044410D" w:rsidRDefault="007372B4" w:rsidP="007372B4">
      <w:pPr>
        <w:pStyle w:val="Heading2"/>
      </w:pPr>
      <w:bookmarkStart w:id="1650" w:name="_Ref321397142"/>
      <w:bookmarkStart w:id="1651" w:name="_Toc402619923"/>
      <w:bookmarkStart w:id="1652" w:name="_Toc401414108"/>
      <w:r>
        <w:t>Function Overloads</w:t>
      </w:r>
      <w:bookmarkEnd w:id="1650"/>
      <w:bookmarkEnd w:id="1651"/>
      <w:bookmarkEnd w:id="1652"/>
    </w:p>
    <w:p w14:paraId="2A86DC9F" w14:textId="77777777" w:rsidR="0044410D" w:rsidRPr="0044410D" w:rsidRDefault="007372B4" w:rsidP="007372B4">
      <w:r>
        <w:t xml:space="preserve">Function overloads allow a more accurate specification of the patterns of invocation supported by a function than is possible with a single signature. The compile-time processing of a call to an overloaded function chooses the best candidate overload for the particular arguments and the return type of that overload becomes the result type the function call expression. </w:t>
      </w:r>
      <w:r w:rsidR="000A0587">
        <w:t xml:space="preserve">Thus, </w:t>
      </w:r>
      <w:r w:rsidR="000324DA">
        <w:t xml:space="preserve">using overloads </w:t>
      </w:r>
      <w:r w:rsidR="000A0587">
        <w:t xml:space="preserve">it </w:t>
      </w:r>
      <w:r w:rsidR="000324DA">
        <w:t>is</w:t>
      </w:r>
      <w:r w:rsidR="000A0587">
        <w:t xml:space="preserve"> possible to statically </w:t>
      </w:r>
      <w:r w:rsidR="0080749D">
        <w:t>describe</w:t>
      </w:r>
      <w:r w:rsidR="000A0587">
        <w:t xml:space="preserve"> the manner in which a function</w:t>
      </w:r>
      <w:r w:rsidR="008F4735">
        <w:t>'</w:t>
      </w:r>
      <w:r w:rsidR="000A0587">
        <w:t>s return type varies based on its arguments. Overload resolution in function calls</w:t>
      </w:r>
      <w:r>
        <w:t xml:space="preserve"> is described further in section </w:t>
      </w:r>
      <w:r>
        <w:fldChar w:fldCharType="begin"/>
      </w:r>
      <w:r>
        <w:instrText xml:space="preserve"> REF _Ref320250038 \r \h </w:instrText>
      </w:r>
      <w:r>
        <w:fldChar w:fldCharType="separate"/>
      </w:r>
      <w:r w:rsidR="00B510EF">
        <w:t>4.12</w:t>
      </w:r>
      <w:r>
        <w:fldChar w:fldCharType="end"/>
      </w:r>
      <w:r>
        <w:t>.</w:t>
      </w:r>
    </w:p>
    <w:p w14:paraId="12CA7962" w14:textId="77777777" w:rsidR="0044410D" w:rsidRPr="0044410D" w:rsidRDefault="007372B4" w:rsidP="007372B4">
      <w:r>
        <w:t>Function overloads are purely a compile-time construct. They have no impact on the emitted JavaScript and thus no run-time cost.</w:t>
      </w:r>
    </w:p>
    <w:p w14:paraId="7C9F7239" w14:textId="77777777" w:rsidR="0044410D" w:rsidRPr="0044410D" w:rsidRDefault="007372B4" w:rsidP="007372B4">
      <w:r>
        <w:t xml:space="preserve">The parameter list of a function overload </w:t>
      </w:r>
      <w:r w:rsidR="00AA398A">
        <w:t xml:space="preserve">cannot specify default values for parameters. In other words, an overload </w:t>
      </w:r>
      <w:r>
        <w:t xml:space="preserve">may use </w:t>
      </w:r>
      <w:r w:rsidR="00D90D2D">
        <w:t xml:space="preserve">only </w:t>
      </w:r>
      <w:r>
        <w:t xml:space="preserve">the </w:t>
      </w:r>
      <w:r w:rsidRPr="009444D7">
        <w:rPr>
          <w:rStyle w:val="CodeFragment"/>
        </w:rPr>
        <w:t>?</w:t>
      </w:r>
      <w:r>
        <w:t xml:space="preserve"> form when specifying optional parameters.</w:t>
      </w:r>
    </w:p>
    <w:p w14:paraId="0BEDFBCE" w14:textId="77777777" w:rsidR="0044410D" w:rsidRPr="0044410D" w:rsidRDefault="007372B4" w:rsidP="007372B4">
      <w:r>
        <w:lastRenderedPageBreak/>
        <w:t>The following is an example of a function with overloads.</w:t>
      </w:r>
    </w:p>
    <w:p w14:paraId="43E1D47E" w14:textId="77777777" w:rsidR="0044410D" w:rsidRPr="0044410D" w:rsidRDefault="007372B4" w:rsidP="007372B4">
      <w:pPr>
        <w:pStyle w:val="Code"/>
      </w:pPr>
      <w:r w:rsidRPr="00783E3D">
        <w:rPr>
          <w:color w:val="0000FF"/>
          <w:highlight w:val="white"/>
        </w:rPr>
        <w:t>function</w:t>
      </w:r>
      <w:r>
        <w:t xml:space="preserve"> attr(name: </w:t>
      </w:r>
      <w:r w:rsidRPr="00783E3D">
        <w:rPr>
          <w:color w:val="0000FF"/>
          <w:highlight w:val="white"/>
        </w:rPr>
        <w:t>string</w:t>
      </w:r>
      <w:r>
        <w:t xml:space="preserve">): </w:t>
      </w:r>
      <w:r w:rsidRPr="00783E3D">
        <w:rPr>
          <w:color w:val="0000FF"/>
          <w:highlight w:val="white"/>
        </w:rPr>
        <w:t>string</w:t>
      </w:r>
      <w:r>
        <w:t>;</w:t>
      </w:r>
      <w:r w:rsidR="0048218E" w:rsidRPr="0048218E">
        <w:br/>
      </w:r>
      <w:r w:rsidRPr="00783E3D">
        <w:rPr>
          <w:color w:val="0000FF"/>
          <w:highlight w:val="white"/>
        </w:rPr>
        <w:t>function</w:t>
      </w:r>
      <w:r>
        <w:t xml:space="preserve"> attr(name: </w:t>
      </w:r>
      <w:r w:rsidRPr="00783E3D">
        <w:rPr>
          <w:color w:val="0000FF"/>
          <w:highlight w:val="white"/>
        </w:rPr>
        <w:t>string</w:t>
      </w:r>
      <w:r>
        <w:t xml:space="preserve">, value: </w:t>
      </w:r>
      <w:r w:rsidRPr="00783E3D">
        <w:rPr>
          <w:color w:val="0000FF"/>
          <w:highlight w:val="white"/>
        </w:rPr>
        <w:t>string</w:t>
      </w:r>
      <w:r>
        <w:t>): Accessor;</w:t>
      </w:r>
      <w:r w:rsidR="0048218E" w:rsidRPr="0048218E">
        <w:br/>
      </w:r>
      <w:r w:rsidRPr="00783E3D">
        <w:rPr>
          <w:color w:val="0000FF"/>
          <w:highlight w:val="white"/>
        </w:rPr>
        <w:t>function</w:t>
      </w:r>
      <w:r>
        <w:t xml:space="preserve"> attr(map: </w:t>
      </w:r>
      <w:r w:rsidRPr="00783E3D">
        <w:rPr>
          <w:color w:val="0000FF"/>
          <w:highlight w:val="white"/>
        </w:rPr>
        <w:t>any</w:t>
      </w:r>
      <w:r>
        <w:t>): Accessor;</w:t>
      </w:r>
      <w:r w:rsidR="0048218E" w:rsidRPr="0048218E">
        <w:br/>
      </w:r>
      <w:r w:rsidRPr="00783E3D">
        <w:rPr>
          <w:color w:val="0000FF"/>
          <w:highlight w:val="white"/>
        </w:rPr>
        <w:t>function</w:t>
      </w:r>
      <w:r>
        <w:t xml:space="preserve"> attr(nameOrMap: </w:t>
      </w:r>
      <w:r w:rsidRPr="00783E3D">
        <w:rPr>
          <w:color w:val="0000FF"/>
          <w:highlight w:val="white"/>
        </w:rPr>
        <w:t>any</w:t>
      </w:r>
      <w:r>
        <w:t>, value</w:t>
      </w:r>
      <w:r w:rsidR="004C3E1F">
        <w:t>?</w:t>
      </w:r>
      <w:r>
        <w:t xml:space="preserve">: </w:t>
      </w:r>
      <w:r w:rsidRPr="00783E3D">
        <w:rPr>
          <w:color w:val="0000FF"/>
          <w:highlight w:val="white"/>
        </w:rPr>
        <w:t>string</w:t>
      </w:r>
      <w:r>
        <w:t xml:space="preserve">): </w:t>
      </w:r>
      <w:r w:rsidRPr="00783E3D">
        <w:rPr>
          <w:color w:val="0000FF"/>
          <w:highlight w:val="white"/>
        </w:rPr>
        <w:t>any</w:t>
      </w:r>
      <w:r>
        <w:t xml:space="preserve"> {</w:t>
      </w:r>
      <w:r w:rsidR="0048218E" w:rsidRPr="0048218E">
        <w:br/>
      </w:r>
      <w:r>
        <w:t xml:space="preserve">    </w:t>
      </w:r>
      <w:r w:rsidRPr="00783E3D">
        <w:rPr>
          <w:color w:val="0000FF"/>
          <w:highlight w:val="white"/>
        </w:rPr>
        <w:t>if</w:t>
      </w:r>
      <w:r>
        <w:t xml:space="preserve"> (nameOrMap &amp;&amp; </w:t>
      </w:r>
      <w:r w:rsidRPr="00783E3D">
        <w:rPr>
          <w:color w:val="0000FF"/>
          <w:highlight w:val="white"/>
        </w:rPr>
        <w:t>typeof</w:t>
      </w:r>
      <w:r>
        <w:t xml:space="preserve"> nameOrMap === </w:t>
      </w:r>
      <w:r w:rsidR="008F4735">
        <w:rPr>
          <w:color w:val="800000"/>
          <w:highlight w:val="white"/>
        </w:rPr>
        <w:t>"</w:t>
      </w:r>
      <w:r w:rsidR="00093030">
        <w:rPr>
          <w:color w:val="800000"/>
          <w:highlight w:val="white"/>
        </w:rPr>
        <w:t>string</w:t>
      </w:r>
      <w:r w:rsidR="008F4735">
        <w:rPr>
          <w:color w:val="800000"/>
          <w:highlight w:val="white"/>
        </w:rPr>
        <w:t>"</w:t>
      </w:r>
      <w:r>
        <w:t>) {</w:t>
      </w:r>
      <w:r w:rsidR="0048218E" w:rsidRPr="0048218E">
        <w:br/>
      </w:r>
      <w:r>
        <w:t xml:space="preserve">        </w:t>
      </w:r>
      <w:r w:rsidRPr="006F5FD2">
        <w:rPr>
          <w:color w:val="008000"/>
          <w:highlight w:val="white"/>
        </w:rPr>
        <w:t xml:space="preserve">// handle </w:t>
      </w:r>
      <w:r w:rsidR="00093030">
        <w:rPr>
          <w:color w:val="008000"/>
          <w:highlight w:val="white"/>
        </w:rPr>
        <w:t>string</w:t>
      </w:r>
      <w:r w:rsidRPr="006F5FD2">
        <w:rPr>
          <w:color w:val="008000"/>
          <w:highlight w:val="white"/>
        </w:rPr>
        <w:t xml:space="preserve"> case</w:t>
      </w:r>
      <w:r w:rsidR="0048218E" w:rsidRPr="0048218E">
        <w:br/>
      </w:r>
      <w:r>
        <w:t xml:space="preserve">    }</w:t>
      </w:r>
      <w:r w:rsidR="0048218E" w:rsidRPr="0048218E">
        <w:br/>
      </w:r>
      <w:r>
        <w:t xml:space="preserve">    </w:t>
      </w:r>
      <w:r w:rsidRPr="00783E3D">
        <w:rPr>
          <w:color w:val="0000FF"/>
          <w:highlight w:val="white"/>
        </w:rPr>
        <w:t>else</w:t>
      </w:r>
      <w:r>
        <w:t xml:space="preserve"> {</w:t>
      </w:r>
      <w:r w:rsidR="0048218E" w:rsidRPr="0048218E">
        <w:br/>
      </w:r>
      <w:r>
        <w:t xml:space="preserve">        </w:t>
      </w:r>
      <w:r w:rsidRPr="006F5FD2">
        <w:rPr>
          <w:color w:val="008000"/>
          <w:highlight w:val="white"/>
        </w:rPr>
        <w:t>// h</w:t>
      </w:r>
      <w:r w:rsidR="00093030">
        <w:rPr>
          <w:color w:val="008000"/>
          <w:highlight w:val="white"/>
        </w:rPr>
        <w:t>andle map</w:t>
      </w:r>
      <w:r w:rsidRPr="006F5FD2">
        <w:rPr>
          <w:color w:val="008000"/>
          <w:highlight w:val="white"/>
        </w:rPr>
        <w:t xml:space="preserve"> case</w:t>
      </w:r>
      <w:r w:rsidR="0048218E" w:rsidRPr="0048218E">
        <w:br/>
      </w:r>
      <w:r>
        <w:t xml:space="preserve">    }</w:t>
      </w:r>
      <w:r w:rsidR="0048218E" w:rsidRPr="0048218E">
        <w:br/>
      </w:r>
      <w:r>
        <w:t>}</w:t>
      </w:r>
    </w:p>
    <w:p w14:paraId="49A1CAA0" w14:textId="77777777" w:rsidR="0044410D" w:rsidRPr="0044410D" w:rsidRDefault="007372B4" w:rsidP="007372B4">
      <w:r>
        <w:t xml:space="preserve">Note that each overload and the final implementation specify the same identifier. The type of the local variable </w:t>
      </w:r>
      <w:r w:rsidR="008F4735">
        <w:t>'</w:t>
      </w:r>
      <w:r w:rsidRPr="00163720">
        <w:t>attr</w:t>
      </w:r>
      <w:r w:rsidR="008F4735">
        <w:t>'</w:t>
      </w:r>
      <w:r>
        <w:t xml:space="preserve"> introduced by this declaration is</w:t>
      </w:r>
    </w:p>
    <w:p w14:paraId="5EE748B2" w14:textId="77777777" w:rsidR="0044410D" w:rsidRPr="0044410D" w:rsidRDefault="00F1768A" w:rsidP="007372B4">
      <w:pPr>
        <w:pStyle w:val="Code"/>
      </w:pPr>
      <w:r w:rsidRPr="00F1768A">
        <w:rPr>
          <w:color w:val="0000FF"/>
          <w:highlight w:val="white"/>
        </w:rPr>
        <w:t>var</w:t>
      </w:r>
      <w:r>
        <w:t xml:space="preserve"> attr: </w:t>
      </w:r>
      <w:r w:rsidR="007372B4">
        <w:t>{</w:t>
      </w:r>
      <w:r w:rsidR="0048218E" w:rsidRPr="0048218E">
        <w:br/>
      </w:r>
      <w:r w:rsidR="007372B4">
        <w:t xml:space="preserve">    (name: </w:t>
      </w:r>
      <w:r w:rsidR="007372B4" w:rsidRPr="00783E3D">
        <w:rPr>
          <w:color w:val="0000FF"/>
          <w:highlight w:val="white"/>
        </w:rPr>
        <w:t>string</w:t>
      </w:r>
      <w:r w:rsidR="007372B4">
        <w:t xml:space="preserve">): </w:t>
      </w:r>
      <w:r w:rsidR="007372B4" w:rsidRPr="00783E3D">
        <w:rPr>
          <w:color w:val="0000FF"/>
          <w:highlight w:val="white"/>
        </w:rPr>
        <w:t>string</w:t>
      </w:r>
      <w:r w:rsidR="007372B4">
        <w:t>;</w:t>
      </w:r>
      <w:r w:rsidR="0048218E" w:rsidRPr="0048218E">
        <w:br/>
      </w:r>
      <w:r w:rsidR="007372B4">
        <w:t xml:space="preserve">    (name: </w:t>
      </w:r>
      <w:r w:rsidR="007372B4" w:rsidRPr="00783E3D">
        <w:rPr>
          <w:color w:val="0000FF"/>
          <w:highlight w:val="white"/>
        </w:rPr>
        <w:t>string</w:t>
      </w:r>
      <w:r w:rsidR="007372B4">
        <w:t xml:space="preserve">, value: </w:t>
      </w:r>
      <w:r w:rsidR="007372B4" w:rsidRPr="00783E3D">
        <w:rPr>
          <w:color w:val="0000FF"/>
          <w:highlight w:val="white"/>
        </w:rPr>
        <w:t>string</w:t>
      </w:r>
      <w:r w:rsidR="007372B4">
        <w:t>): Accessor;</w:t>
      </w:r>
      <w:r w:rsidR="0048218E" w:rsidRPr="0048218E">
        <w:br/>
      </w:r>
      <w:r w:rsidR="007372B4">
        <w:t xml:space="preserve">    (map: </w:t>
      </w:r>
      <w:r w:rsidR="007372B4" w:rsidRPr="00783E3D">
        <w:rPr>
          <w:color w:val="0000FF"/>
          <w:highlight w:val="white"/>
        </w:rPr>
        <w:t>any</w:t>
      </w:r>
      <w:r w:rsidR="007372B4">
        <w:t>): Accessor;</w:t>
      </w:r>
      <w:r w:rsidR="0048218E" w:rsidRPr="0048218E">
        <w:br/>
      </w:r>
      <w:r w:rsidR="007372B4">
        <w:t>}</w:t>
      </w:r>
      <w:r>
        <w:t>;</w:t>
      </w:r>
    </w:p>
    <w:p w14:paraId="69DCB612" w14:textId="77777777" w:rsidR="0044410D" w:rsidRPr="0044410D" w:rsidRDefault="007372B4" w:rsidP="007372B4">
      <w:r>
        <w:t>Note that the signature of the actual function implementation is not included in the type.</w:t>
      </w:r>
    </w:p>
    <w:p w14:paraId="5341AF79" w14:textId="77777777" w:rsidR="0044410D" w:rsidRPr="0044410D" w:rsidRDefault="00D6360C" w:rsidP="00AC2D87">
      <w:pPr>
        <w:pStyle w:val="Heading2"/>
      </w:pPr>
      <w:bookmarkStart w:id="1653" w:name="_Ref320251238"/>
      <w:bookmarkStart w:id="1654" w:name="_Toc402619924"/>
      <w:bookmarkStart w:id="1655" w:name="_Toc401414109"/>
      <w:r>
        <w:t>Function Implementations</w:t>
      </w:r>
      <w:bookmarkEnd w:id="1653"/>
      <w:bookmarkEnd w:id="1654"/>
      <w:bookmarkEnd w:id="1655"/>
    </w:p>
    <w:p w14:paraId="19F5941E" w14:textId="77777777" w:rsidR="0044410D" w:rsidRPr="0044410D" w:rsidRDefault="00616E67" w:rsidP="00C90621">
      <w:r>
        <w:t xml:space="preserve">A function implementation without a return type annotation is said to be an </w:t>
      </w:r>
      <w:r w:rsidRPr="00616E67">
        <w:rPr>
          <w:b/>
          <w:i/>
        </w:rPr>
        <w:t>implicitly typed function</w:t>
      </w:r>
      <w:r>
        <w:t xml:space="preserve">. The return type of an implicitly typed function </w:t>
      </w:r>
      <w:r w:rsidR="00F51710" w:rsidRPr="00F51710">
        <w:rPr>
          <w:i/>
        </w:rPr>
        <w:t>f</w:t>
      </w:r>
      <w:r w:rsidR="00F51710">
        <w:t xml:space="preserve"> </w:t>
      </w:r>
      <w:r>
        <w:t>is inferred from its function body as follows:</w:t>
      </w:r>
    </w:p>
    <w:p w14:paraId="7D401098" w14:textId="77777777" w:rsidR="0044410D" w:rsidRPr="0044410D" w:rsidRDefault="0057281D" w:rsidP="00236652">
      <w:pPr>
        <w:pStyle w:val="ListParagraph"/>
        <w:numPr>
          <w:ilvl w:val="0"/>
          <w:numId w:val="30"/>
        </w:numPr>
      </w:pPr>
      <w:r>
        <w:t xml:space="preserve">If there are no return statements with expressions in </w:t>
      </w:r>
      <w:r w:rsidR="00F51710" w:rsidRPr="00F51710">
        <w:rPr>
          <w:i/>
        </w:rPr>
        <w:t>f</w:t>
      </w:r>
      <w:r w:rsidR="008F4735">
        <w:t>'</w:t>
      </w:r>
      <w:r w:rsidR="00F51710">
        <w:t>s</w:t>
      </w:r>
      <w:r>
        <w:t xml:space="preserve"> function body, the inferred return type is Void.</w:t>
      </w:r>
    </w:p>
    <w:p w14:paraId="1DC9A549" w14:textId="77777777" w:rsidR="0044410D" w:rsidRDefault="0057281D" w:rsidP="00236652">
      <w:pPr>
        <w:pStyle w:val="ListParagraph"/>
        <w:numPr>
          <w:ilvl w:val="0"/>
          <w:numId w:val="30"/>
        </w:numPr>
      </w:pPr>
      <w:r>
        <w:t>Otherwise,</w:t>
      </w:r>
      <w:r w:rsidR="00F51710">
        <w:t xml:space="preserve"> if </w:t>
      </w:r>
      <w:r w:rsidR="00F51710" w:rsidRPr="00741FDC">
        <w:rPr>
          <w:i/>
        </w:rPr>
        <w:t>f</w:t>
      </w:r>
      <w:r w:rsidR="008F4735">
        <w:t>'</w:t>
      </w:r>
      <w:r w:rsidR="00F51710">
        <w:t xml:space="preserve">s function body directly references </w:t>
      </w:r>
      <w:r w:rsidR="00F51710" w:rsidRPr="00741FDC">
        <w:rPr>
          <w:i/>
        </w:rPr>
        <w:t>f</w:t>
      </w:r>
      <w:r w:rsidR="00F51710">
        <w:t xml:space="preserve"> or </w:t>
      </w:r>
      <w:r w:rsidR="00741FDC">
        <w:t xml:space="preserve">references any implicitly typed functions that through this same analysis reference </w:t>
      </w:r>
      <w:r w:rsidR="00741FDC" w:rsidRPr="00741FDC">
        <w:rPr>
          <w:i/>
        </w:rPr>
        <w:t>f</w:t>
      </w:r>
      <w:r w:rsidR="00741FDC">
        <w:t>, the inferred return type is Any.</w:t>
      </w:r>
    </w:p>
    <w:p w14:paraId="5BD6A3FB" w14:textId="320BAD6B" w:rsidR="00CA3573" w:rsidRDefault="00CA3573" w:rsidP="00236652">
      <w:pPr>
        <w:pStyle w:val="ListParagraph"/>
        <w:numPr>
          <w:ilvl w:val="0"/>
          <w:numId w:val="30"/>
        </w:numPr>
      </w:pPr>
      <w:r>
        <w:t xml:space="preserve">Otherwise, if </w:t>
      </w:r>
      <w:r w:rsidRPr="00CA3573">
        <w:rPr>
          <w:i/>
        </w:rPr>
        <w:t>f</w:t>
      </w:r>
      <w:r>
        <w:t xml:space="preserve"> is a contextually typed function expression (section </w:t>
      </w:r>
      <w:r>
        <w:fldChar w:fldCharType="begin"/>
      </w:r>
      <w:r>
        <w:instrText xml:space="preserve"> REF _Ref347391474 \r \h </w:instrText>
      </w:r>
      <w:r>
        <w:fldChar w:fldCharType="separate"/>
      </w:r>
      <w:r w:rsidR="00B510EF">
        <w:t>4.9.3</w:t>
      </w:r>
      <w:r>
        <w:fldChar w:fldCharType="end"/>
      </w:r>
      <w:r>
        <w:t xml:space="preserve">), the inferred return type is the union type </w:t>
      </w:r>
      <w:r w:rsidR="00010DBA">
        <w:t xml:space="preserve">(section </w:t>
      </w:r>
      <w:r w:rsidR="00010DBA">
        <w:fldChar w:fldCharType="begin"/>
      </w:r>
      <w:r w:rsidR="00010DBA">
        <w:instrText xml:space="preserve"> REF _Ref400626999 \r \h </w:instrText>
      </w:r>
      <w:r w:rsidR="00010DBA">
        <w:fldChar w:fldCharType="separate"/>
      </w:r>
      <w:del w:id="1656" w:author="Anders Hejlsberg" w:date="2014-11-01T15:43:00Z">
        <w:r w:rsidR="00633278">
          <w:delText>3.</w:delText>
        </w:r>
      </w:del>
      <w:r w:rsidR="00B510EF">
        <w:t>3.4</w:t>
      </w:r>
      <w:r w:rsidR="00010DBA">
        <w:fldChar w:fldCharType="end"/>
      </w:r>
      <w:r w:rsidR="00010DBA">
        <w:t xml:space="preserve">) </w:t>
      </w:r>
      <w:r>
        <w:t>of the types of the return statement expressions in the function body, ignoring return statements with no expressions.</w:t>
      </w:r>
    </w:p>
    <w:p w14:paraId="545DB271" w14:textId="0508C275" w:rsidR="00CA3573" w:rsidRPr="0044410D" w:rsidRDefault="00CA3573" w:rsidP="00236652">
      <w:pPr>
        <w:pStyle w:val="ListParagraph"/>
        <w:numPr>
          <w:ilvl w:val="0"/>
          <w:numId w:val="30"/>
        </w:numPr>
      </w:pPr>
      <w:r>
        <w:t>Otherwise,</w:t>
      </w:r>
      <w:r w:rsidR="00010DBA">
        <w:t xml:space="preserve"> the inferred return type is the first of the types of the return statement expressions in the function body that is a supertype </w:t>
      </w:r>
      <w:r w:rsidR="008364A8">
        <w:t xml:space="preserve">(section </w:t>
      </w:r>
      <w:r w:rsidR="008364A8">
        <w:fldChar w:fldCharType="begin"/>
      </w:r>
      <w:r w:rsidR="008364A8">
        <w:instrText xml:space="preserve"> REF _Ref326839674 \r \h </w:instrText>
      </w:r>
      <w:r w:rsidR="008364A8">
        <w:fldChar w:fldCharType="separate"/>
      </w:r>
      <w:r w:rsidR="00B510EF">
        <w:t>3.</w:t>
      </w:r>
      <w:del w:id="1657" w:author="Anders Hejlsberg" w:date="2014-11-01T15:43:00Z">
        <w:r w:rsidR="00633278">
          <w:delText>8</w:delText>
        </w:r>
      </w:del>
      <w:ins w:id="1658" w:author="Anders Hejlsberg" w:date="2014-11-01T15:43:00Z">
        <w:r w:rsidR="00B510EF">
          <w:t>10</w:t>
        </w:r>
      </w:ins>
      <w:r w:rsidR="00B510EF">
        <w:t>.3</w:t>
      </w:r>
      <w:r w:rsidR="008364A8">
        <w:fldChar w:fldCharType="end"/>
      </w:r>
      <w:r w:rsidR="008364A8">
        <w:t xml:space="preserve">) </w:t>
      </w:r>
      <w:r w:rsidR="00010DBA">
        <w:t xml:space="preserve">of each of the others, ignoring return statements with no expressions. A compile-time error occurs if no return statement expression </w:t>
      </w:r>
      <w:r w:rsidR="008364A8">
        <w:t xml:space="preserve">has a </w:t>
      </w:r>
      <w:r w:rsidR="00010DBA">
        <w:t xml:space="preserve">type </w:t>
      </w:r>
      <w:r w:rsidR="008364A8">
        <w:t xml:space="preserve">that </w:t>
      </w:r>
      <w:r w:rsidR="00010DBA">
        <w:t>is a supertype of each of the others.</w:t>
      </w:r>
    </w:p>
    <w:p w14:paraId="29938639" w14:textId="77777777" w:rsidR="0044410D" w:rsidRPr="0044410D" w:rsidRDefault="00B827EC" w:rsidP="00C90621">
      <w:r>
        <w:t>In the example</w:t>
      </w:r>
    </w:p>
    <w:p w14:paraId="1B910523" w14:textId="77777777" w:rsidR="0044410D" w:rsidRPr="0044410D" w:rsidRDefault="00B827EC" w:rsidP="00B827EC">
      <w:pPr>
        <w:pStyle w:val="Code"/>
      </w:pPr>
      <w:r w:rsidRPr="009839B8">
        <w:rPr>
          <w:color w:val="0000FF"/>
          <w:highlight w:val="white"/>
        </w:rPr>
        <w:lastRenderedPageBreak/>
        <w:t>function</w:t>
      </w:r>
      <w:r>
        <w:t xml:space="preserve"> </w:t>
      </w:r>
      <w:r w:rsidR="00952FDA">
        <w:t xml:space="preserve">f(x: </w:t>
      </w:r>
      <w:r w:rsidR="00952FDA" w:rsidRPr="009839B8">
        <w:rPr>
          <w:color w:val="0000FF"/>
          <w:highlight w:val="white"/>
        </w:rPr>
        <w:t>number</w:t>
      </w:r>
      <w:r w:rsidR="00952FDA">
        <w:t>) {</w:t>
      </w:r>
      <w:r w:rsidR="0048218E" w:rsidRPr="0048218E">
        <w:br/>
      </w:r>
      <w:r w:rsidR="00952FDA">
        <w:t xml:space="preserve">    if (x &lt;= </w:t>
      </w:r>
      <w:r w:rsidR="00952FDA" w:rsidRPr="009839B8">
        <w:rPr>
          <w:color w:val="800000"/>
          <w:highlight w:val="white"/>
        </w:rPr>
        <w:t>0</w:t>
      </w:r>
      <w:r w:rsidR="00952FDA">
        <w:t xml:space="preserve">) </w:t>
      </w:r>
      <w:r w:rsidR="00952FDA" w:rsidRPr="009839B8">
        <w:rPr>
          <w:color w:val="0000FF"/>
          <w:highlight w:val="white"/>
        </w:rPr>
        <w:t>return</w:t>
      </w:r>
      <w:r w:rsidR="00952FDA">
        <w:t xml:space="preserve"> x;</w:t>
      </w:r>
      <w:r w:rsidR="0048218E" w:rsidRPr="0048218E">
        <w:br/>
      </w:r>
      <w:r w:rsidR="00952FDA">
        <w:t xml:space="preserve">    </w:t>
      </w:r>
      <w:r w:rsidR="00952FDA" w:rsidRPr="009839B8">
        <w:rPr>
          <w:color w:val="0000FF"/>
          <w:highlight w:val="white"/>
        </w:rPr>
        <w:t>return</w:t>
      </w:r>
      <w:r w:rsidR="00952FDA">
        <w:t xml:space="preserve"> g(x);</w:t>
      </w:r>
      <w:r w:rsidR="0048218E" w:rsidRPr="0048218E">
        <w:br/>
      </w:r>
      <w:r w:rsidR="00952FDA">
        <w:t>}</w:t>
      </w:r>
    </w:p>
    <w:p w14:paraId="257ECDAF" w14:textId="77777777" w:rsidR="0044410D" w:rsidRPr="0044410D" w:rsidRDefault="00952FDA" w:rsidP="00B827EC">
      <w:pPr>
        <w:pStyle w:val="Code"/>
      </w:pPr>
      <w:r w:rsidRPr="009839B8">
        <w:rPr>
          <w:color w:val="0000FF"/>
          <w:highlight w:val="white"/>
        </w:rPr>
        <w:t>function</w:t>
      </w:r>
      <w:r>
        <w:t xml:space="preserve"> g(x: </w:t>
      </w:r>
      <w:r w:rsidRPr="009839B8">
        <w:rPr>
          <w:color w:val="0000FF"/>
          <w:highlight w:val="white"/>
        </w:rPr>
        <w:t>number</w:t>
      </w:r>
      <w:r>
        <w:t>) {</w:t>
      </w:r>
      <w:r w:rsidR="0048218E" w:rsidRPr="0048218E">
        <w:br/>
      </w:r>
      <w:r>
        <w:t xml:space="preserve">    </w:t>
      </w:r>
      <w:r w:rsidRPr="009839B8">
        <w:rPr>
          <w:color w:val="0000FF"/>
          <w:highlight w:val="white"/>
        </w:rPr>
        <w:t>return</w:t>
      </w:r>
      <w:r w:rsidR="00905A58">
        <w:t xml:space="preserve"> f(x -</w:t>
      </w:r>
      <w:r>
        <w:t xml:space="preserve"> </w:t>
      </w:r>
      <w:r w:rsidRPr="009839B8">
        <w:rPr>
          <w:color w:val="800000"/>
          <w:highlight w:val="white"/>
        </w:rPr>
        <w:t>1</w:t>
      </w:r>
      <w:r>
        <w:t>);</w:t>
      </w:r>
      <w:r w:rsidR="0048218E" w:rsidRPr="0048218E">
        <w:br/>
      </w:r>
      <w:r>
        <w:t>}</w:t>
      </w:r>
    </w:p>
    <w:p w14:paraId="0CA56E5F" w14:textId="77777777" w:rsidR="0044410D" w:rsidRPr="0044410D" w:rsidRDefault="003144B9" w:rsidP="00C90621">
      <w:r>
        <w:t xml:space="preserve">the inferred return type for </w:t>
      </w:r>
      <w:r w:rsidR="008F4735">
        <w:t>'</w:t>
      </w:r>
      <w:r>
        <w:t>f</w:t>
      </w:r>
      <w:r w:rsidR="008F4735">
        <w:t>'</w:t>
      </w:r>
      <w:r>
        <w:t xml:space="preserve"> and </w:t>
      </w:r>
      <w:r w:rsidR="008F4735">
        <w:t>'</w:t>
      </w:r>
      <w:r>
        <w:t>g</w:t>
      </w:r>
      <w:r w:rsidR="008F4735">
        <w:t>'</w:t>
      </w:r>
      <w:r>
        <w:t xml:space="preserve"> is Any because the functions reference themselves through a cycle with no return type annotations. Adding an explicit return type </w:t>
      </w:r>
      <w:r w:rsidR="008F4735">
        <w:t>'</w:t>
      </w:r>
      <w:r>
        <w:t>number</w:t>
      </w:r>
      <w:r w:rsidR="008F4735">
        <w:t>'</w:t>
      </w:r>
      <w:r>
        <w:t xml:space="preserve"> to either breaks the cycle and causes the return type </w:t>
      </w:r>
      <w:r w:rsidR="008F4735">
        <w:t>'</w:t>
      </w:r>
      <w:r>
        <w:t>number</w:t>
      </w:r>
      <w:r w:rsidR="008F4735">
        <w:t>'</w:t>
      </w:r>
      <w:r w:rsidR="00D955A9">
        <w:t xml:space="preserve"> </w:t>
      </w:r>
      <w:r>
        <w:t>to be inferred for the other.</w:t>
      </w:r>
    </w:p>
    <w:p w14:paraId="4187E40A" w14:textId="77777777" w:rsidR="0044410D" w:rsidRPr="0044410D" w:rsidRDefault="00AA0006" w:rsidP="00AA0006">
      <w:r w:rsidRPr="00AA0006">
        <w:t xml:space="preserve">An explicitly typed function </w:t>
      </w:r>
      <w:r w:rsidR="00C0387D">
        <w:t>whose return type isn</w:t>
      </w:r>
      <w:r w:rsidR="008F4735">
        <w:t>'</w:t>
      </w:r>
      <w:r w:rsidR="00C0387D">
        <w:t>t the Void or the Any</w:t>
      </w:r>
      <w:r w:rsidRPr="00AA0006">
        <w:t xml:space="preserve"> </w:t>
      </w:r>
      <w:r w:rsidR="00C0387D">
        <w:t xml:space="preserve">type </w:t>
      </w:r>
      <w:r w:rsidRPr="00AA0006">
        <w:t xml:space="preserve">must have at least one return statement somewhere in its body. </w:t>
      </w:r>
      <w:r>
        <w:t>An exception to this rule is</w:t>
      </w:r>
      <w:r w:rsidRPr="00AA0006">
        <w:t xml:space="preserve"> if the function implementation consists of a single </w:t>
      </w:r>
      <w:r w:rsidR="008F4735">
        <w:t>'</w:t>
      </w:r>
      <w:r w:rsidRPr="00AA0006">
        <w:t>throw</w:t>
      </w:r>
      <w:r w:rsidR="008F4735">
        <w:t>'</w:t>
      </w:r>
      <w:r w:rsidRPr="00AA0006">
        <w:t xml:space="preserve"> statement.</w:t>
      </w:r>
    </w:p>
    <w:p w14:paraId="15442FF3" w14:textId="77777777" w:rsidR="0044410D" w:rsidRPr="0044410D" w:rsidRDefault="00485E97" w:rsidP="00C90621">
      <w:r>
        <w:t>T</w:t>
      </w:r>
      <w:r w:rsidR="00C90621">
        <w:t xml:space="preserve">he type of </w:t>
      </w:r>
      <w:r w:rsidR="008F4735">
        <w:t>'</w:t>
      </w:r>
      <w:r w:rsidR="00C90621" w:rsidRPr="00AA0006">
        <w:t>this</w:t>
      </w:r>
      <w:r w:rsidR="008F4735">
        <w:t>'</w:t>
      </w:r>
      <w:r w:rsidR="00C90621">
        <w:t xml:space="preserve"> </w:t>
      </w:r>
      <w:r>
        <w:t xml:space="preserve">in a function implementation </w:t>
      </w:r>
      <w:r w:rsidR="00C90621">
        <w:t xml:space="preserve">is </w:t>
      </w:r>
      <w:r>
        <w:t>the Any type</w:t>
      </w:r>
      <w:r w:rsidR="00E35EE3">
        <w:t>.</w:t>
      </w:r>
    </w:p>
    <w:p w14:paraId="73F0285C" w14:textId="3C18BB26" w:rsidR="0044410D" w:rsidRPr="0044410D" w:rsidRDefault="00C033D8" w:rsidP="00C90621">
      <w:r>
        <w:t>In the signature of a function implementation, a parameter can be marked optional by following it with an initializer.</w:t>
      </w:r>
      <w:r w:rsidR="00592801">
        <w:t xml:space="preserve"> When a parameter declaration includes both a type annotation and an initializer, the initializer expression is contextually typed (section </w:t>
      </w:r>
      <w:r w:rsidR="00592801">
        <w:fldChar w:fldCharType="begin"/>
      </w:r>
      <w:r w:rsidR="00592801">
        <w:instrText xml:space="preserve"> REF _Ref314665618 \r \h </w:instrText>
      </w:r>
      <w:r w:rsidR="00592801">
        <w:fldChar w:fldCharType="separate"/>
      </w:r>
      <w:r w:rsidR="00B510EF">
        <w:t>4.19</w:t>
      </w:r>
      <w:r w:rsidR="00592801">
        <w:fldChar w:fldCharType="end"/>
      </w:r>
      <w:r w:rsidR="00592801">
        <w:t xml:space="preserve">) by the stated type and must be assignable to the stated type, or otherwise a compile-time error occurs. When a parameter declaration has no type annotation but includes an initializer, the type of the </w:t>
      </w:r>
      <w:r>
        <w:t xml:space="preserve">parameter is the widened form </w:t>
      </w:r>
      <w:r w:rsidR="00592801">
        <w:t xml:space="preserve">(section </w:t>
      </w:r>
      <w:r w:rsidR="00592801">
        <w:fldChar w:fldCharType="begin"/>
      </w:r>
      <w:r w:rsidR="00592801">
        <w:instrText xml:space="preserve"> REF _Ref331363661 \r \h </w:instrText>
      </w:r>
      <w:r w:rsidR="00592801">
        <w:fldChar w:fldCharType="separate"/>
      </w:r>
      <w:r w:rsidR="00B510EF">
        <w:t>3.</w:t>
      </w:r>
      <w:del w:id="1659" w:author="Anders Hejlsberg" w:date="2014-11-01T15:43:00Z">
        <w:r w:rsidR="00633278">
          <w:delText>9</w:delText>
        </w:r>
      </w:del>
      <w:ins w:id="1660" w:author="Anders Hejlsberg" w:date="2014-11-01T15:43:00Z">
        <w:r w:rsidR="00B510EF">
          <w:t>11</w:t>
        </w:r>
      </w:ins>
      <w:r w:rsidR="00592801">
        <w:fldChar w:fldCharType="end"/>
      </w:r>
      <w:r w:rsidR="00592801">
        <w:t xml:space="preserve">) </w:t>
      </w:r>
      <w:r>
        <w:t>of the type</w:t>
      </w:r>
      <w:r w:rsidR="00205658">
        <w:t xml:space="preserve"> of the initializer expression.</w:t>
      </w:r>
    </w:p>
    <w:p w14:paraId="5F493C45" w14:textId="77777777" w:rsidR="0044410D" w:rsidRPr="0044410D" w:rsidRDefault="0031102D" w:rsidP="00C90621">
      <w:r>
        <w:t>Initializer expressions are evaluated in the scope of the function body but are not permitted to reference local variables and are only permitted to access parameters that are declared to the left of the parameter they initialize</w:t>
      </w:r>
      <w:r w:rsidR="00177E32">
        <w:t>, unless the parameter reference occurs in a nested function expression</w:t>
      </w:r>
      <w:r>
        <w:t>.</w:t>
      </w:r>
    </w:p>
    <w:p w14:paraId="1799FDA8" w14:textId="77777777" w:rsidR="0044410D" w:rsidRPr="0044410D" w:rsidRDefault="00C033D8" w:rsidP="00C90621">
      <w:r>
        <w:t>For each parameter with an initializer, a statement that substitutes the default value for an omitted argument</w:t>
      </w:r>
      <w:r w:rsidRPr="00174AFC">
        <w:t xml:space="preserve"> </w:t>
      </w:r>
      <w:r>
        <w:t>is included in the generated JavaScript, as described in section</w:t>
      </w:r>
      <w:r w:rsidR="008C14C7">
        <w:t xml:space="preserve"> </w:t>
      </w:r>
      <w:r w:rsidR="008C14C7">
        <w:fldChar w:fldCharType="begin"/>
      </w:r>
      <w:r w:rsidR="008C14C7">
        <w:instrText xml:space="preserve"> REF _Ref332892747 \r \h </w:instrText>
      </w:r>
      <w:r w:rsidR="008C14C7">
        <w:fldChar w:fldCharType="separate"/>
      </w:r>
      <w:r w:rsidR="00B510EF">
        <w:t>6.5</w:t>
      </w:r>
      <w:r w:rsidR="008C14C7">
        <w:fldChar w:fldCharType="end"/>
      </w:r>
      <w:r>
        <w:t xml:space="preserve">. </w:t>
      </w:r>
      <w:r w:rsidR="0063300F">
        <w:t>The example</w:t>
      </w:r>
    </w:p>
    <w:p w14:paraId="09A4E0AA" w14:textId="77777777" w:rsidR="0044410D" w:rsidRPr="0044410D" w:rsidRDefault="0063300F" w:rsidP="0063300F">
      <w:pPr>
        <w:pStyle w:val="Code"/>
      </w:pPr>
      <w:r w:rsidRPr="00783E3D">
        <w:rPr>
          <w:color w:val="0000FF"/>
          <w:highlight w:val="white"/>
        </w:rPr>
        <w:t>function</w:t>
      </w:r>
      <w:r>
        <w:t xml:space="preserve"> strange(x: </w:t>
      </w:r>
      <w:r w:rsidRPr="00783E3D">
        <w:rPr>
          <w:color w:val="0000FF"/>
          <w:highlight w:val="white"/>
        </w:rPr>
        <w:t>number</w:t>
      </w:r>
      <w:r>
        <w:t xml:space="preserve">, y = x * </w:t>
      </w:r>
      <w:r w:rsidRPr="00787FA8">
        <w:rPr>
          <w:color w:val="800000"/>
          <w:highlight w:val="white"/>
        </w:rPr>
        <w:t>2</w:t>
      </w:r>
      <w:r>
        <w:t>, z = x + y) {</w:t>
      </w:r>
      <w:r w:rsidR="0048218E" w:rsidRPr="0048218E">
        <w:br/>
      </w:r>
      <w:r>
        <w:t xml:space="preserve">    </w:t>
      </w:r>
      <w:r w:rsidRPr="00783E3D">
        <w:rPr>
          <w:color w:val="0000FF"/>
          <w:highlight w:val="white"/>
        </w:rPr>
        <w:t>return</w:t>
      </w:r>
      <w:r>
        <w:t xml:space="preserve"> z;</w:t>
      </w:r>
      <w:r w:rsidR="0048218E" w:rsidRPr="0048218E">
        <w:br/>
      </w:r>
      <w:r>
        <w:t>}</w:t>
      </w:r>
    </w:p>
    <w:p w14:paraId="154B89F1" w14:textId="77777777" w:rsidR="0044410D" w:rsidRPr="0044410D" w:rsidRDefault="0040078C" w:rsidP="0063300F">
      <w:r>
        <w:t>generates JavaScript that is equivalent to</w:t>
      </w:r>
    </w:p>
    <w:p w14:paraId="0DF78E2A" w14:textId="77777777" w:rsidR="0044410D" w:rsidRPr="0044410D" w:rsidRDefault="0063300F" w:rsidP="0063300F">
      <w:pPr>
        <w:pStyle w:val="Code"/>
      </w:pPr>
      <w:r w:rsidRPr="00783E3D">
        <w:rPr>
          <w:color w:val="0000FF"/>
          <w:highlight w:val="white"/>
        </w:rPr>
        <w:t>function</w:t>
      </w:r>
      <w:r>
        <w:t xml:space="preserve"> strange(x, y, z) {</w:t>
      </w:r>
      <w:r w:rsidR="0048218E" w:rsidRPr="0048218E">
        <w:br/>
      </w:r>
      <w:r>
        <w:t xml:space="preserve">    </w:t>
      </w:r>
      <w:r w:rsidRPr="00783E3D">
        <w:rPr>
          <w:color w:val="0000FF"/>
          <w:highlight w:val="white"/>
        </w:rPr>
        <w:t>if</w:t>
      </w:r>
      <w:r>
        <w:t xml:space="preserve"> (y ===</w:t>
      </w:r>
      <w:r w:rsidR="00C75885">
        <w:t xml:space="preserve"> </w:t>
      </w:r>
      <w:r w:rsidR="00C75885" w:rsidRPr="00C75885">
        <w:rPr>
          <w:color w:val="0000FF"/>
          <w:highlight w:val="white"/>
        </w:rPr>
        <w:t>void</w:t>
      </w:r>
      <w:r w:rsidR="00C75885">
        <w:t xml:space="preserve"> 0</w:t>
      </w:r>
      <w:r>
        <w:t xml:space="preserve">) </w:t>
      </w:r>
      <w:r w:rsidR="0040078C">
        <w:t xml:space="preserve">{ </w:t>
      </w:r>
      <w:r>
        <w:t xml:space="preserve">y = x * </w:t>
      </w:r>
      <w:r w:rsidRPr="00787FA8">
        <w:rPr>
          <w:color w:val="800000"/>
          <w:highlight w:val="white"/>
        </w:rPr>
        <w:t>2</w:t>
      </w:r>
      <w:r>
        <w:t>;</w:t>
      </w:r>
      <w:r w:rsidR="0040078C">
        <w:t xml:space="preserve"> }</w:t>
      </w:r>
      <w:r w:rsidR="0048218E" w:rsidRPr="0048218E">
        <w:br/>
      </w:r>
      <w:r>
        <w:t xml:space="preserve">    </w:t>
      </w:r>
      <w:r w:rsidRPr="00783E3D">
        <w:rPr>
          <w:color w:val="0000FF"/>
          <w:highlight w:val="white"/>
        </w:rPr>
        <w:t>if</w:t>
      </w:r>
      <w:r>
        <w:t xml:space="preserve"> (</w:t>
      </w:r>
      <w:r w:rsidR="00C75885">
        <w:t xml:space="preserve">z === </w:t>
      </w:r>
      <w:r w:rsidR="00C75885" w:rsidRPr="00C75885">
        <w:rPr>
          <w:color w:val="0000FF"/>
          <w:highlight w:val="white"/>
        </w:rPr>
        <w:t>void</w:t>
      </w:r>
      <w:r w:rsidR="00C75885">
        <w:t xml:space="preserve"> 0</w:t>
      </w:r>
      <w:r>
        <w:t xml:space="preserve">) </w:t>
      </w:r>
      <w:r w:rsidR="0040078C">
        <w:t xml:space="preserve">{ </w:t>
      </w:r>
      <w:r>
        <w:t>z = x + y;</w:t>
      </w:r>
      <w:r w:rsidR="0040078C">
        <w:t xml:space="preserve"> }</w:t>
      </w:r>
      <w:r w:rsidR="0048218E" w:rsidRPr="0048218E">
        <w:br/>
      </w:r>
      <w:r>
        <w:t xml:space="preserve">    </w:t>
      </w:r>
      <w:r w:rsidRPr="00783E3D">
        <w:rPr>
          <w:color w:val="0000FF"/>
          <w:highlight w:val="white"/>
        </w:rPr>
        <w:t>return</w:t>
      </w:r>
      <w:r>
        <w:t xml:space="preserve"> z;</w:t>
      </w:r>
      <w:r w:rsidR="0048218E" w:rsidRPr="0048218E">
        <w:br/>
      </w:r>
      <w:r>
        <w:t>}</w:t>
      </w:r>
    </w:p>
    <w:p w14:paraId="6D1589CB" w14:textId="77777777" w:rsidR="0044410D" w:rsidRPr="0044410D" w:rsidRDefault="0031102D" w:rsidP="0057403F">
      <w:r>
        <w:t>In the example</w:t>
      </w:r>
    </w:p>
    <w:p w14:paraId="6E5414D9" w14:textId="77777777" w:rsidR="0044410D" w:rsidRPr="0044410D" w:rsidRDefault="000A5BB6" w:rsidP="000A5BB6">
      <w:pPr>
        <w:pStyle w:val="Code"/>
      </w:pPr>
      <w:r w:rsidRPr="000A5BB6">
        <w:rPr>
          <w:color w:val="0000FF"/>
          <w:highlight w:val="white"/>
        </w:rPr>
        <w:lastRenderedPageBreak/>
        <w:t>var</w:t>
      </w:r>
      <w:r>
        <w:t xml:space="preserve"> x = 1;</w:t>
      </w:r>
      <w:r w:rsidR="0048218E" w:rsidRPr="0048218E">
        <w:br/>
      </w:r>
      <w:r w:rsidRPr="000A5BB6">
        <w:rPr>
          <w:color w:val="0000FF"/>
          <w:highlight w:val="white"/>
        </w:rPr>
        <w:t>function</w:t>
      </w:r>
      <w:r>
        <w:t xml:space="preserve"> f(a = x) {</w:t>
      </w:r>
      <w:r w:rsidR="0048218E" w:rsidRPr="0048218E">
        <w:br/>
      </w:r>
      <w:r>
        <w:t xml:space="preserve">    </w:t>
      </w:r>
      <w:r w:rsidRPr="000A5BB6">
        <w:rPr>
          <w:color w:val="0000FF"/>
          <w:highlight w:val="white"/>
        </w:rPr>
        <w:t>var</w:t>
      </w:r>
      <w:r>
        <w:t xml:space="preserve"> x = </w:t>
      </w:r>
      <w:r w:rsidR="008F4735">
        <w:rPr>
          <w:color w:val="800000"/>
          <w:highlight w:val="white"/>
        </w:rPr>
        <w:t>"</w:t>
      </w:r>
      <w:r w:rsidRPr="000A5BB6">
        <w:rPr>
          <w:color w:val="800000"/>
          <w:highlight w:val="white"/>
        </w:rPr>
        <w:t>hello</w:t>
      </w:r>
      <w:r w:rsidR="008F4735">
        <w:rPr>
          <w:color w:val="800000"/>
          <w:highlight w:val="white"/>
        </w:rPr>
        <w:t>"</w:t>
      </w:r>
      <w:r>
        <w:t>;</w:t>
      </w:r>
      <w:r w:rsidR="0048218E" w:rsidRPr="0048218E">
        <w:br/>
      </w:r>
      <w:r>
        <w:t>}</w:t>
      </w:r>
    </w:p>
    <w:p w14:paraId="2AB0BC73" w14:textId="77777777" w:rsidR="0044410D" w:rsidRPr="0044410D" w:rsidRDefault="0031102D" w:rsidP="000A5BB6">
      <w:r>
        <w:t xml:space="preserve">the local variable </w:t>
      </w:r>
      <w:r w:rsidR="008F4735">
        <w:t>'</w:t>
      </w:r>
      <w:r>
        <w:t>x</w:t>
      </w:r>
      <w:r w:rsidR="008F4735">
        <w:t>'</w:t>
      </w:r>
      <w:r>
        <w:t xml:space="preserve"> is in scope in the parameter initializer (thus hiding the outer </w:t>
      </w:r>
      <w:r w:rsidR="008F4735">
        <w:t>'</w:t>
      </w:r>
      <w:r>
        <w:t>x</w:t>
      </w:r>
      <w:r w:rsidR="008F4735">
        <w:t>'</w:t>
      </w:r>
      <w:r>
        <w:t>), but it is an error to reference it</w:t>
      </w:r>
      <w:r w:rsidR="008C14C7">
        <w:t xml:space="preserve"> </w:t>
      </w:r>
      <w:r>
        <w:t>because it will always be uninitialized at the time the par</w:t>
      </w:r>
      <w:r w:rsidR="008C14C7">
        <w:t>ameter initializer is evaluated</w:t>
      </w:r>
      <w:r>
        <w:t>.</w:t>
      </w:r>
    </w:p>
    <w:p w14:paraId="593A45BE" w14:textId="77777777" w:rsidR="0044410D" w:rsidRPr="0044410D" w:rsidRDefault="003B520A" w:rsidP="003B520A">
      <w:pPr>
        <w:pStyle w:val="Heading2"/>
      </w:pPr>
      <w:bookmarkStart w:id="1661" w:name="_Toc402619925"/>
      <w:bookmarkStart w:id="1662" w:name="_Toc401414110"/>
      <w:r>
        <w:t>Generic Functions</w:t>
      </w:r>
      <w:bookmarkEnd w:id="1661"/>
      <w:bookmarkEnd w:id="1662"/>
    </w:p>
    <w:p w14:paraId="2B926C2E" w14:textId="1BD086EF" w:rsidR="0044410D" w:rsidRPr="0044410D" w:rsidRDefault="00315B3C" w:rsidP="00E97BB9">
      <w:r>
        <w:t xml:space="preserve">A function implementation </w:t>
      </w:r>
      <w:r w:rsidR="00E97BB9">
        <w:t xml:space="preserve">may include type parameters in its signature (section </w:t>
      </w:r>
      <w:r w:rsidR="00E97BB9">
        <w:fldChar w:fldCharType="begin"/>
      </w:r>
      <w:r w:rsidR="00E97BB9">
        <w:instrText xml:space="preserve"> REF _Ref343771118 \r \h </w:instrText>
      </w:r>
      <w:r w:rsidR="00E97BB9">
        <w:fldChar w:fldCharType="separate"/>
      </w:r>
      <w:r w:rsidR="00B510EF">
        <w:t>3.</w:t>
      </w:r>
      <w:del w:id="1663" w:author="Anders Hejlsberg" w:date="2014-11-01T15:43:00Z">
        <w:r w:rsidR="00633278">
          <w:delText>7</w:delText>
        </w:r>
      </w:del>
      <w:ins w:id="1664" w:author="Anders Hejlsberg" w:date="2014-11-01T15:43:00Z">
        <w:r w:rsidR="00B510EF">
          <w:t>8</w:t>
        </w:r>
      </w:ins>
      <w:r w:rsidR="00B510EF">
        <w:t>.2.1</w:t>
      </w:r>
      <w:r w:rsidR="00E97BB9">
        <w:fldChar w:fldCharType="end"/>
      </w:r>
      <w:r w:rsidR="00E97BB9">
        <w:t>) and is then called a</w:t>
      </w:r>
      <w:r>
        <w:t xml:space="preserve"> </w:t>
      </w:r>
      <w:r>
        <w:rPr>
          <w:b/>
          <w:i/>
        </w:rPr>
        <w:t>generic function</w:t>
      </w:r>
      <w:r>
        <w:t xml:space="preserve">. </w:t>
      </w:r>
      <w:r w:rsidR="00E97BB9">
        <w:t>Type parameters provide a mechanism for expressing relationships between parameter and return types in call operations. T</w:t>
      </w:r>
      <w:r>
        <w:t xml:space="preserve">ype parameters </w:t>
      </w:r>
      <w:r w:rsidR="00E97BB9">
        <w:t>have no run-time representation—they are purely a compile-time construct.</w:t>
      </w:r>
    </w:p>
    <w:p w14:paraId="2B4CF89A" w14:textId="77777777" w:rsidR="0044410D" w:rsidRPr="0044410D" w:rsidRDefault="00315B3C" w:rsidP="00315B3C">
      <w:r>
        <w:t xml:space="preserve">Type parameters declared in the signature of a function implementation are in scope in the </w:t>
      </w:r>
      <w:r w:rsidR="000B4347">
        <w:t xml:space="preserve">signature and </w:t>
      </w:r>
      <w:r>
        <w:t>body of that function implementation.</w:t>
      </w:r>
    </w:p>
    <w:p w14:paraId="42EA0842" w14:textId="77777777" w:rsidR="0044410D" w:rsidRPr="0044410D" w:rsidRDefault="005C51E9" w:rsidP="00315B3C">
      <w:r>
        <w:t>The following is an example of a generic function:</w:t>
      </w:r>
    </w:p>
    <w:p w14:paraId="274B9D6D" w14:textId="77777777" w:rsidR="0044410D" w:rsidRPr="0044410D" w:rsidRDefault="000E7C00" w:rsidP="000E7C00">
      <w:pPr>
        <w:pStyle w:val="Code"/>
      </w:pPr>
      <w:r w:rsidRPr="003029CD">
        <w:rPr>
          <w:color w:val="0000FF"/>
          <w:highlight w:val="white"/>
        </w:rPr>
        <w:t>interface</w:t>
      </w:r>
      <w:r w:rsidR="00A635F6">
        <w:t xml:space="preserve"> Comparable</w:t>
      </w:r>
      <w:r>
        <w:t xml:space="preserve"> {</w:t>
      </w:r>
      <w:r w:rsidR="0048218E" w:rsidRPr="0048218E">
        <w:br/>
      </w:r>
      <w:r>
        <w:t xml:space="preserve">    </w:t>
      </w:r>
      <w:r w:rsidR="007E513C">
        <w:t>localeCompare</w:t>
      </w:r>
      <w:r w:rsidR="00A635F6">
        <w:t>(other: any</w:t>
      </w:r>
      <w:r>
        <w:t xml:space="preserve">): </w:t>
      </w:r>
      <w:r w:rsidRPr="003029CD">
        <w:rPr>
          <w:color w:val="0000FF"/>
          <w:highlight w:val="white"/>
        </w:rPr>
        <w:t>number</w:t>
      </w:r>
      <w:r>
        <w:t>;</w:t>
      </w:r>
      <w:r w:rsidR="0048218E" w:rsidRPr="0048218E">
        <w:br/>
      </w:r>
      <w:r>
        <w:t>}</w:t>
      </w:r>
    </w:p>
    <w:p w14:paraId="1AE32316" w14:textId="77777777" w:rsidR="0044410D" w:rsidRPr="0044410D" w:rsidRDefault="000E7C00" w:rsidP="000E7C00">
      <w:pPr>
        <w:pStyle w:val="Code"/>
      </w:pPr>
      <w:r w:rsidRPr="003029CD">
        <w:rPr>
          <w:color w:val="0000FF"/>
          <w:highlight w:val="white"/>
        </w:rPr>
        <w:t>function</w:t>
      </w:r>
      <w:r>
        <w:t xml:space="preserve"> compare&lt;T </w:t>
      </w:r>
      <w:r w:rsidRPr="003029CD">
        <w:rPr>
          <w:color w:val="0000FF"/>
          <w:highlight w:val="white"/>
        </w:rPr>
        <w:t>extends</w:t>
      </w:r>
      <w:r w:rsidR="00A635F6">
        <w:t xml:space="preserve"> Comparable</w:t>
      </w:r>
      <w:r>
        <w:t xml:space="preserve">&gt;(x: T, y: T): </w:t>
      </w:r>
      <w:r w:rsidRPr="003029CD">
        <w:rPr>
          <w:color w:val="0000FF"/>
          <w:highlight w:val="white"/>
        </w:rPr>
        <w:t>number</w:t>
      </w:r>
      <w:r>
        <w:t xml:space="preserve"> {</w:t>
      </w:r>
      <w:r w:rsidR="0048218E" w:rsidRPr="0048218E">
        <w:br/>
      </w:r>
      <w:r w:rsidR="00350246">
        <w:t xml:space="preserve">    </w:t>
      </w:r>
      <w:r w:rsidR="00350246" w:rsidRPr="003029CD">
        <w:rPr>
          <w:color w:val="0000FF"/>
          <w:highlight w:val="white"/>
        </w:rPr>
        <w:t>if</w:t>
      </w:r>
      <w:r w:rsidR="00350246">
        <w:t xml:space="preserve"> (x == null) </w:t>
      </w:r>
      <w:r w:rsidR="00350246" w:rsidRPr="003029CD">
        <w:rPr>
          <w:color w:val="0000FF"/>
          <w:highlight w:val="white"/>
        </w:rPr>
        <w:t>return</w:t>
      </w:r>
      <w:r w:rsidR="00350246">
        <w:t xml:space="preserve"> y == null ? </w:t>
      </w:r>
      <w:r w:rsidR="00350246" w:rsidRPr="003029CD">
        <w:rPr>
          <w:color w:val="800000"/>
          <w:highlight w:val="white"/>
        </w:rPr>
        <w:t>0</w:t>
      </w:r>
      <w:r w:rsidR="00350246">
        <w:t xml:space="preserve"> : </w:t>
      </w:r>
      <w:r w:rsidR="008D0DE2" w:rsidRPr="003029CD">
        <w:rPr>
          <w:color w:val="800000"/>
          <w:highlight w:val="white"/>
        </w:rPr>
        <w:t>-1</w:t>
      </w:r>
      <w:r w:rsidR="008D0DE2">
        <w:t>;</w:t>
      </w:r>
      <w:r w:rsidR="0048218E" w:rsidRPr="0048218E">
        <w:br/>
      </w:r>
      <w:r w:rsidR="008D0DE2">
        <w:t xml:space="preserve">    </w:t>
      </w:r>
      <w:r w:rsidR="008D0DE2" w:rsidRPr="003029CD">
        <w:rPr>
          <w:color w:val="0000FF"/>
          <w:highlight w:val="white"/>
        </w:rPr>
        <w:t>if</w:t>
      </w:r>
      <w:r w:rsidR="008D0DE2">
        <w:t xml:space="preserve"> (y == null) </w:t>
      </w:r>
      <w:r w:rsidR="008D0DE2" w:rsidRPr="003029CD">
        <w:rPr>
          <w:color w:val="0000FF"/>
          <w:highlight w:val="white"/>
        </w:rPr>
        <w:t>return</w:t>
      </w:r>
      <w:r w:rsidR="008D0DE2">
        <w:t xml:space="preserve"> </w:t>
      </w:r>
      <w:r w:rsidR="008D0DE2" w:rsidRPr="003029CD">
        <w:rPr>
          <w:color w:val="800000"/>
          <w:highlight w:val="white"/>
        </w:rPr>
        <w:t>1</w:t>
      </w:r>
      <w:r w:rsidR="008D0DE2">
        <w:t>;</w:t>
      </w:r>
      <w:r w:rsidR="0048218E" w:rsidRPr="0048218E">
        <w:br/>
      </w:r>
      <w:r w:rsidR="008D0DE2">
        <w:t xml:space="preserve">    </w:t>
      </w:r>
      <w:r w:rsidR="008D0DE2" w:rsidRPr="003029CD">
        <w:rPr>
          <w:color w:val="0000FF"/>
          <w:highlight w:val="white"/>
        </w:rPr>
        <w:t>return</w:t>
      </w:r>
      <w:r w:rsidR="008D0DE2">
        <w:t xml:space="preserve"> x.</w:t>
      </w:r>
      <w:r w:rsidR="007E513C">
        <w:t>localeCompare</w:t>
      </w:r>
      <w:r w:rsidR="008D0DE2">
        <w:t>(y);</w:t>
      </w:r>
      <w:r w:rsidR="0048218E" w:rsidRPr="0048218E">
        <w:br/>
      </w:r>
      <w:r>
        <w:t>}</w:t>
      </w:r>
    </w:p>
    <w:p w14:paraId="16C5B738" w14:textId="29D54868" w:rsidR="0044410D" w:rsidRPr="0044410D" w:rsidRDefault="005C51E9" w:rsidP="003B520A">
      <w:r>
        <w:t xml:space="preserve">Note that </w:t>
      </w:r>
      <w:r w:rsidR="008D0DE2">
        <w:t xml:space="preserve">the </w:t>
      </w:r>
      <w:r w:rsidR="008F4735">
        <w:t>'</w:t>
      </w:r>
      <w:r w:rsidR="008D0DE2">
        <w:t>x</w:t>
      </w:r>
      <w:r w:rsidR="008F4735">
        <w:t>'</w:t>
      </w:r>
      <w:r w:rsidR="008D0DE2">
        <w:t xml:space="preserve"> and </w:t>
      </w:r>
      <w:r w:rsidR="008F4735">
        <w:t>'</w:t>
      </w:r>
      <w:r w:rsidR="008D0DE2">
        <w:t>y</w:t>
      </w:r>
      <w:r w:rsidR="008F4735">
        <w:t>'</w:t>
      </w:r>
      <w:r w:rsidR="008D0DE2">
        <w:t xml:space="preserve"> parameters are known to be subtypes of the cons</w:t>
      </w:r>
      <w:r w:rsidR="00A635F6">
        <w:t xml:space="preserve">traint </w:t>
      </w:r>
      <w:r w:rsidR="008F4735">
        <w:t>'</w:t>
      </w:r>
      <w:r w:rsidR="00A635F6">
        <w:t>Comparable</w:t>
      </w:r>
      <w:r w:rsidR="008F4735">
        <w:t>'</w:t>
      </w:r>
      <w:r w:rsidR="008D0DE2">
        <w:t xml:space="preserve"> and therefore have a </w:t>
      </w:r>
      <w:r w:rsidR="008F4735">
        <w:t>'</w:t>
      </w:r>
      <w:r w:rsidR="008D0DE2">
        <w:t>compareTo</w:t>
      </w:r>
      <w:r w:rsidR="008F4735">
        <w:t>'</w:t>
      </w:r>
      <w:r w:rsidR="008D0DE2">
        <w:t xml:space="preserve"> member.</w:t>
      </w:r>
      <w:r>
        <w:t xml:space="preserve"> This is described further in section</w:t>
      </w:r>
      <w:r w:rsidR="006D0043">
        <w:t xml:space="preserve"> </w:t>
      </w:r>
      <w:r w:rsidR="006D0043">
        <w:fldChar w:fldCharType="begin"/>
      </w:r>
      <w:r w:rsidR="006D0043">
        <w:instrText xml:space="preserve"> REF _Ref366146437 \r \h </w:instrText>
      </w:r>
      <w:r w:rsidR="006D0043">
        <w:fldChar w:fldCharType="separate"/>
      </w:r>
      <w:r w:rsidR="00B510EF">
        <w:t>3.</w:t>
      </w:r>
      <w:del w:id="1665" w:author="Anders Hejlsberg" w:date="2014-11-01T15:43:00Z">
        <w:r w:rsidR="00633278">
          <w:delText>4</w:delText>
        </w:r>
      </w:del>
      <w:ins w:id="1666" w:author="Anders Hejlsberg" w:date="2014-11-01T15:43:00Z">
        <w:r w:rsidR="00B510EF">
          <w:t>5</w:t>
        </w:r>
      </w:ins>
      <w:r w:rsidR="00B510EF">
        <w:t>.1</w:t>
      </w:r>
      <w:r w:rsidR="006D0043">
        <w:fldChar w:fldCharType="end"/>
      </w:r>
      <w:r>
        <w:t>.</w:t>
      </w:r>
    </w:p>
    <w:p w14:paraId="3A12A9F9" w14:textId="77777777" w:rsidR="0044410D" w:rsidRPr="0044410D" w:rsidRDefault="007E513C" w:rsidP="007E513C">
      <w:r>
        <w:t xml:space="preserve">The type arguments of a call to a generic function may be explicitly specified in a call operation or may, when possible, be inferred (section </w:t>
      </w:r>
      <w:r>
        <w:fldChar w:fldCharType="begin"/>
      </w:r>
      <w:r>
        <w:instrText xml:space="preserve"> REF _Ref343601018 \r \h </w:instrText>
      </w:r>
      <w:r>
        <w:fldChar w:fldCharType="separate"/>
      </w:r>
      <w:r w:rsidR="00B510EF">
        <w:t>4.12.2</w:t>
      </w:r>
      <w:r>
        <w:fldChar w:fldCharType="end"/>
      </w:r>
      <w:r>
        <w:t>) from the types of the regular arguments in the call. In the example</w:t>
      </w:r>
    </w:p>
    <w:p w14:paraId="790F8BFF" w14:textId="77777777" w:rsidR="0044410D" w:rsidRPr="0044410D" w:rsidRDefault="008D0DE2" w:rsidP="008D0DE2">
      <w:pPr>
        <w:pStyle w:val="Code"/>
      </w:pPr>
      <w:r w:rsidRPr="003029CD">
        <w:rPr>
          <w:color w:val="0000FF"/>
          <w:highlight w:val="white"/>
        </w:rPr>
        <w:t>class</w:t>
      </w:r>
      <w:r>
        <w:t xml:space="preserve"> Person {</w:t>
      </w:r>
      <w:r w:rsidR="0048218E" w:rsidRPr="0048218E">
        <w:br/>
      </w:r>
      <w:r>
        <w:t xml:space="preserve">    </w:t>
      </w:r>
      <w:r w:rsidR="007E513C">
        <w:t>name: string;</w:t>
      </w:r>
      <w:r w:rsidR="0048218E" w:rsidRPr="0048218E">
        <w:br/>
      </w:r>
      <w:r w:rsidR="007E513C">
        <w:t xml:space="preserve">    localeCompare(other: Person) {</w:t>
      </w:r>
      <w:r w:rsidR="0048218E" w:rsidRPr="0048218E">
        <w:br/>
      </w:r>
      <w:r w:rsidR="007E513C">
        <w:t xml:space="preserve">        </w:t>
      </w:r>
      <w:r w:rsidR="007E513C" w:rsidRPr="003029CD">
        <w:rPr>
          <w:color w:val="0000FF"/>
          <w:highlight w:val="white"/>
        </w:rPr>
        <w:t>return</w:t>
      </w:r>
      <w:r w:rsidR="007E513C">
        <w:t xml:space="preserve"> compare(this.name, other.name);</w:t>
      </w:r>
      <w:r w:rsidR="0048218E" w:rsidRPr="0048218E">
        <w:br/>
      </w:r>
      <w:r w:rsidR="007E513C">
        <w:t xml:space="preserve">    }</w:t>
      </w:r>
      <w:r w:rsidR="0048218E" w:rsidRPr="0048218E">
        <w:br/>
      </w:r>
      <w:r w:rsidR="007E513C">
        <w:t>}</w:t>
      </w:r>
    </w:p>
    <w:p w14:paraId="647AADF8" w14:textId="77777777" w:rsidR="0044410D" w:rsidRPr="0044410D" w:rsidRDefault="007E513C" w:rsidP="007E513C">
      <w:r>
        <w:t xml:space="preserve">the type argument to </w:t>
      </w:r>
      <w:r w:rsidR="008F4735">
        <w:t>'</w:t>
      </w:r>
      <w:r>
        <w:t>compare</w:t>
      </w:r>
      <w:r w:rsidR="008F4735">
        <w:t>'</w:t>
      </w:r>
      <w:r>
        <w:t xml:space="preserve"> is automatically inferred to be the String type because the two arguments are strings.</w:t>
      </w:r>
    </w:p>
    <w:p w14:paraId="5170F85B" w14:textId="77777777" w:rsidR="0044410D" w:rsidRPr="0044410D" w:rsidRDefault="0040078C" w:rsidP="0040078C">
      <w:pPr>
        <w:pStyle w:val="Heading2"/>
      </w:pPr>
      <w:bookmarkStart w:id="1667" w:name="_Ref332892747"/>
      <w:bookmarkStart w:id="1668" w:name="_Toc402619926"/>
      <w:bookmarkStart w:id="1669" w:name="_Toc401414111"/>
      <w:r>
        <w:lastRenderedPageBreak/>
        <w:t>Code Generation</w:t>
      </w:r>
      <w:bookmarkEnd w:id="1667"/>
      <w:bookmarkEnd w:id="1668"/>
      <w:bookmarkEnd w:id="1669"/>
    </w:p>
    <w:p w14:paraId="75F49F29" w14:textId="77777777" w:rsidR="0044410D" w:rsidRPr="0044410D" w:rsidRDefault="0040078C" w:rsidP="0040078C">
      <w:r>
        <w:t>A function declaration generates JavaScript code that is equivalent to:</w:t>
      </w:r>
    </w:p>
    <w:p w14:paraId="448ADB82" w14:textId="77777777" w:rsidR="0044410D" w:rsidRPr="0044410D" w:rsidRDefault="0040078C" w:rsidP="0040078C">
      <w:pPr>
        <w:pStyle w:val="Code"/>
      </w:pPr>
      <w:r w:rsidRPr="00C60CFB">
        <w:rPr>
          <w:color w:val="0000FF"/>
          <w:highlight w:val="white"/>
        </w:rPr>
        <w:t>function</w:t>
      </w:r>
      <w:r w:rsidRPr="00C60CFB">
        <w:t xml:space="preserve"> &lt;FunctionName&gt;(&lt;FunctionParameters&gt;) {</w:t>
      </w:r>
      <w:r w:rsidR="0048218E" w:rsidRPr="0048218E">
        <w:br/>
      </w:r>
      <w:r w:rsidRPr="00C60CFB">
        <w:t xml:space="preserve">    &lt;DefaultValueAssignments&gt;</w:t>
      </w:r>
      <w:r w:rsidR="0048218E" w:rsidRPr="0048218E">
        <w:br/>
      </w:r>
      <w:r w:rsidRPr="00C60CFB">
        <w:t xml:space="preserve">    &lt;FunctionStatements&gt;</w:t>
      </w:r>
      <w:r w:rsidR="0048218E" w:rsidRPr="0048218E">
        <w:br/>
      </w:r>
      <w:r w:rsidRPr="00C60CFB">
        <w:t>}</w:t>
      </w:r>
    </w:p>
    <w:p w14:paraId="1E13EE8F" w14:textId="77777777" w:rsidR="0044410D" w:rsidRPr="0044410D" w:rsidRDefault="0040078C" w:rsidP="0040078C">
      <w:r>
        <w:rPr>
          <w:rStyle w:val="CodeItalic"/>
        </w:rPr>
        <w:t>Function</w:t>
      </w:r>
      <w:r w:rsidRPr="00ED0D93">
        <w:rPr>
          <w:rStyle w:val="CodeItalic"/>
        </w:rPr>
        <w:t>Name</w:t>
      </w:r>
      <w:r>
        <w:t xml:space="preserve"> is the name of the function</w:t>
      </w:r>
      <w:r w:rsidR="00FD583C">
        <w:t xml:space="preserve"> (or nothing in the case of a function expression).</w:t>
      </w:r>
    </w:p>
    <w:p w14:paraId="7DB39FBD" w14:textId="77777777" w:rsidR="0044410D" w:rsidRPr="0044410D" w:rsidRDefault="0040078C" w:rsidP="0040078C">
      <w:r>
        <w:rPr>
          <w:rStyle w:val="CodeItalic"/>
        </w:rPr>
        <w:t>Function</w:t>
      </w:r>
      <w:r w:rsidRPr="00ED0D93">
        <w:rPr>
          <w:rStyle w:val="CodeItalic"/>
        </w:rPr>
        <w:t>Param</w:t>
      </w:r>
      <w:r>
        <w:rPr>
          <w:rStyle w:val="CodeItalic"/>
        </w:rPr>
        <w:t>eter</w:t>
      </w:r>
      <w:r w:rsidRPr="00ED0D93">
        <w:rPr>
          <w:rStyle w:val="CodeItalic"/>
        </w:rPr>
        <w:t>s</w:t>
      </w:r>
      <w:r>
        <w:t xml:space="preserve"> is a comma separated list of the function</w:t>
      </w:r>
      <w:r w:rsidR="008F4735">
        <w:t>'</w:t>
      </w:r>
      <w:r>
        <w:t>s parameter names.</w:t>
      </w:r>
    </w:p>
    <w:p w14:paraId="6F0413E9" w14:textId="77777777" w:rsidR="0044410D" w:rsidRPr="0044410D" w:rsidRDefault="0040078C" w:rsidP="0040078C">
      <w:r w:rsidRPr="00073023">
        <w:rPr>
          <w:rStyle w:val="CodeItalic"/>
        </w:rPr>
        <w:t>DefaultValueAssignments</w:t>
      </w:r>
      <w:r>
        <w:t xml:space="preserve"> is a sequence of default property value assignments, one for each parameter with a default value, in the order they are declared, of the form</w:t>
      </w:r>
    </w:p>
    <w:p w14:paraId="0A7CD466" w14:textId="77777777" w:rsidR="0044410D" w:rsidRPr="0044410D" w:rsidRDefault="0040078C" w:rsidP="00C60CFB">
      <w:pPr>
        <w:pStyle w:val="Code"/>
      </w:pPr>
      <w:r w:rsidRPr="00C60CFB">
        <w:rPr>
          <w:color w:val="0000FF"/>
          <w:highlight w:val="white"/>
        </w:rPr>
        <w:t>if</w:t>
      </w:r>
      <w:r w:rsidRPr="00C60CFB">
        <w:t xml:space="preserve"> (&lt;Parameter&gt;</w:t>
      </w:r>
      <w:r w:rsidR="00C75885" w:rsidRPr="00C60CFB">
        <w:t xml:space="preserve"> === </w:t>
      </w:r>
      <w:r w:rsidR="00C75885" w:rsidRPr="00C60CFB">
        <w:rPr>
          <w:color w:val="0000FF"/>
          <w:highlight w:val="white"/>
        </w:rPr>
        <w:t>void</w:t>
      </w:r>
      <w:r w:rsidR="00C75885" w:rsidRPr="00C60CFB">
        <w:t xml:space="preserve"> 0</w:t>
      </w:r>
      <w:r w:rsidRPr="00C60CFB">
        <w:t>) { &lt;Parameter&gt; = &lt;Default&gt;; }</w:t>
      </w:r>
    </w:p>
    <w:p w14:paraId="71ECFF2E" w14:textId="77777777" w:rsidR="0044410D" w:rsidRPr="0044410D" w:rsidRDefault="0040078C" w:rsidP="0040078C">
      <w:r>
        <w:t xml:space="preserve">where </w:t>
      </w:r>
      <w:r w:rsidRPr="0040078C">
        <w:rPr>
          <w:rStyle w:val="CodeItalic"/>
        </w:rPr>
        <w:t>Parameter</w:t>
      </w:r>
      <w:r>
        <w:t xml:space="preserve"> is the parameter name and </w:t>
      </w:r>
      <w:r w:rsidRPr="0040078C">
        <w:rPr>
          <w:rStyle w:val="CodeItalic"/>
        </w:rPr>
        <w:t>Default</w:t>
      </w:r>
      <w:r>
        <w:t xml:space="preserve"> is the default value expression.</w:t>
      </w:r>
    </w:p>
    <w:p w14:paraId="2C067568" w14:textId="77777777" w:rsidR="0044410D" w:rsidRPr="0044410D" w:rsidRDefault="0040078C" w:rsidP="0040078C">
      <w:r>
        <w:rPr>
          <w:rStyle w:val="CodeItalic"/>
        </w:rPr>
        <w:t>Function</w:t>
      </w:r>
      <w:r w:rsidRPr="00ED0D93">
        <w:rPr>
          <w:rStyle w:val="CodeItalic"/>
        </w:rPr>
        <w:t>Statements</w:t>
      </w:r>
      <w:r>
        <w:t xml:space="preserve"> is the code generated </w:t>
      </w:r>
      <w:r w:rsidR="00762CBA">
        <w:t>for</w:t>
      </w:r>
      <w:r>
        <w:t xml:space="preserve"> the statements specified in the function body.</w:t>
      </w:r>
    </w:p>
    <w:p w14:paraId="0ED2EDA0" w14:textId="77777777" w:rsidR="0044410D" w:rsidRPr="0044410D" w:rsidRDefault="0044410D" w:rsidP="0074339D"/>
    <w:p w14:paraId="4CF2DA9B"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1BB95117" w14:textId="77777777" w:rsidR="0044410D" w:rsidRPr="0044410D" w:rsidRDefault="00A67A5C" w:rsidP="00D13EE5">
      <w:pPr>
        <w:pStyle w:val="Heading1"/>
      </w:pPr>
      <w:bookmarkStart w:id="1670" w:name="_Toc402619927"/>
      <w:bookmarkStart w:id="1671" w:name="_Toc401414112"/>
      <w:r>
        <w:lastRenderedPageBreak/>
        <w:t>Interfaces</w:t>
      </w:r>
      <w:bookmarkEnd w:id="1670"/>
      <w:bookmarkEnd w:id="1671"/>
    </w:p>
    <w:p w14:paraId="2F689E99" w14:textId="77777777" w:rsidR="0044410D" w:rsidRPr="0044410D" w:rsidRDefault="00522257" w:rsidP="006A5C7A">
      <w:r>
        <w:t xml:space="preserve">Interfaces provide the ability to </w:t>
      </w:r>
      <w:r w:rsidR="00F1768A">
        <w:t>name</w:t>
      </w:r>
      <w:r>
        <w:t xml:space="preserve"> </w:t>
      </w:r>
      <w:r w:rsidR="005942AD">
        <w:t xml:space="preserve">and parameterize </w:t>
      </w:r>
      <w:r>
        <w:t>object types and to compose existing named object types into new ones.</w:t>
      </w:r>
    </w:p>
    <w:p w14:paraId="5B9912BF" w14:textId="77777777" w:rsidR="0044410D" w:rsidRPr="0044410D" w:rsidRDefault="00501F53" w:rsidP="006A5C7A">
      <w:r>
        <w:t>I</w:t>
      </w:r>
      <w:r w:rsidR="006A5C7A">
        <w:t>nterfaces have no run-time representation—they are purely a compile-time construct.</w:t>
      </w:r>
      <w:r w:rsidR="00ED5C72">
        <w:t xml:space="preserve"> Interfaces are particularly useful for documenting and validating the required shape of properties, objects passed as parameters, and objects returned from functions.</w:t>
      </w:r>
    </w:p>
    <w:p w14:paraId="1A7107F3" w14:textId="76477F7E" w:rsidR="0044410D" w:rsidRPr="0044410D" w:rsidRDefault="00860222" w:rsidP="006A5C7A">
      <w:r>
        <w:t xml:space="preserve">Because </w:t>
      </w:r>
      <w:r w:rsidR="003C5236">
        <w:t>TypeScript</w:t>
      </w:r>
      <w:r>
        <w:t xml:space="preserve"> has a structural type system, an interface type with a particular set of members is considered identical to, and can be substituted for, another interface type or object type literal with </w:t>
      </w:r>
      <w:r w:rsidR="005B6662">
        <w:t>an identical</w:t>
      </w:r>
      <w:r>
        <w:t xml:space="preserve"> set of members</w:t>
      </w:r>
      <w:r w:rsidR="005B6662">
        <w:t xml:space="preserve"> (see section </w:t>
      </w:r>
      <w:r w:rsidR="002D6A71">
        <w:fldChar w:fldCharType="begin"/>
      </w:r>
      <w:r w:rsidR="002D6A71">
        <w:instrText xml:space="preserve"> REF _Ref366489706 \r \h </w:instrText>
      </w:r>
      <w:r w:rsidR="002D6A71">
        <w:fldChar w:fldCharType="separate"/>
      </w:r>
      <w:r w:rsidR="00B510EF">
        <w:t>3.</w:t>
      </w:r>
      <w:del w:id="1672" w:author="Anders Hejlsberg" w:date="2014-11-01T15:43:00Z">
        <w:r w:rsidR="00633278">
          <w:delText>8</w:delText>
        </w:r>
      </w:del>
      <w:ins w:id="1673" w:author="Anders Hejlsberg" w:date="2014-11-01T15:43:00Z">
        <w:r w:rsidR="00B510EF">
          <w:t>10</w:t>
        </w:r>
      </w:ins>
      <w:r w:rsidR="00B510EF">
        <w:t>.2</w:t>
      </w:r>
      <w:r w:rsidR="002D6A71">
        <w:fldChar w:fldCharType="end"/>
      </w:r>
      <w:r w:rsidR="005B6662">
        <w:t>)</w:t>
      </w:r>
      <w:r>
        <w:t>.</w:t>
      </w:r>
    </w:p>
    <w:p w14:paraId="7D4AB197" w14:textId="77777777" w:rsidR="0044410D" w:rsidRPr="0044410D" w:rsidRDefault="002770A3" w:rsidP="006A5C7A">
      <w:r>
        <w:t>Class declarations may reference interfaces in their implements clause to validate that they provide an implementation of the interfaces.</w:t>
      </w:r>
    </w:p>
    <w:p w14:paraId="358BF687" w14:textId="77777777" w:rsidR="0044410D" w:rsidRPr="0044410D" w:rsidRDefault="001E5234" w:rsidP="001E5234">
      <w:pPr>
        <w:pStyle w:val="Heading2"/>
      </w:pPr>
      <w:bookmarkStart w:id="1674" w:name="_Ref325089130"/>
      <w:bookmarkStart w:id="1675" w:name="_Toc402619928"/>
      <w:bookmarkStart w:id="1676" w:name="_Toc401414113"/>
      <w:r>
        <w:t>Interface Declarations</w:t>
      </w:r>
      <w:bookmarkEnd w:id="1674"/>
      <w:bookmarkEnd w:id="1675"/>
      <w:bookmarkEnd w:id="1676"/>
    </w:p>
    <w:p w14:paraId="557D5882" w14:textId="2FF2EA14" w:rsidR="0044410D" w:rsidRPr="0044410D" w:rsidRDefault="00D42E83" w:rsidP="00D42E83">
      <w:r>
        <w:t>An interface declaration dec</w:t>
      </w:r>
      <w:r w:rsidR="00CF4940">
        <w:t xml:space="preserve">lares a new named </w:t>
      </w:r>
      <w:r>
        <w:t>type</w:t>
      </w:r>
      <w:r w:rsidR="00CF4940">
        <w:t xml:space="preserve"> (section </w:t>
      </w:r>
      <w:r w:rsidR="00CF4940">
        <w:fldChar w:fldCharType="begin"/>
      </w:r>
      <w:r w:rsidR="00CF4940">
        <w:instrText xml:space="preserve"> REF _Ref349736654 \r \h </w:instrText>
      </w:r>
      <w:r w:rsidR="00CF4940">
        <w:fldChar w:fldCharType="separate"/>
      </w:r>
      <w:r w:rsidR="00B510EF">
        <w:t>3.</w:t>
      </w:r>
      <w:del w:id="1677" w:author="Anders Hejlsberg" w:date="2014-11-01T15:43:00Z">
        <w:r w:rsidR="00633278">
          <w:delText>5</w:delText>
        </w:r>
      </w:del>
      <w:ins w:id="1678" w:author="Anders Hejlsberg" w:date="2014-11-01T15:43:00Z">
        <w:r w:rsidR="00B510EF">
          <w:t>6</w:t>
        </w:r>
      </w:ins>
      <w:r w:rsidR="00CF4940">
        <w:fldChar w:fldCharType="end"/>
      </w:r>
      <w:r w:rsidR="00CF4940">
        <w:t>)</w:t>
      </w:r>
      <w:r w:rsidR="0031609E">
        <w:t xml:space="preserve"> by introducing a type name in the containing module.</w:t>
      </w:r>
    </w:p>
    <w:p w14:paraId="44B9474C" w14:textId="77777777" w:rsidR="0044410D" w:rsidRPr="0044410D" w:rsidRDefault="00FB0322" w:rsidP="00FB0322">
      <w:pPr>
        <w:pStyle w:val="Grammar"/>
      </w:pPr>
      <w:r w:rsidRPr="00536A68">
        <w:rPr>
          <w:rStyle w:val="Production"/>
        </w:rPr>
        <w:t>InterfaceDeclaration:</w:t>
      </w:r>
      <w:r w:rsidR="0048218E" w:rsidRPr="0048218E">
        <w:br/>
      </w:r>
      <w:r>
        <w:rPr>
          <w:rStyle w:val="Terminal"/>
        </w:rPr>
        <w:t>interface</w:t>
      </w:r>
      <w:r>
        <w:t xml:space="preserve">   </w:t>
      </w:r>
      <w:r w:rsidRPr="00536A68">
        <w:rPr>
          <w:rStyle w:val="Production"/>
        </w:rPr>
        <w:t>Identifier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InterfaceExtendsClause</w:t>
      </w:r>
      <w:r w:rsidR="00D31C46" w:rsidRPr="00D31C46">
        <w:rPr>
          <w:rStyle w:val="Production"/>
          <w:vertAlign w:val="subscript"/>
        </w:rPr>
        <w:t>opt</w:t>
      </w:r>
      <w:r>
        <w:t xml:space="preserve">   </w:t>
      </w:r>
      <w:r w:rsidRPr="00536A68">
        <w:rPr>
          <w:rStyle w:val="Production"/>
        </w:rPr>
        <w:t>ObjectType</w:t>
      </w:r>
    </w:p>
    <w:p w14:paraId="12F100CF" w14:textId="77777777" w:rsidR="0044410D" w:rsidRPr="0044410D" w:rsidRDefault="00FB0322" w:rsidP="00FB0322">
      <w:pPr>
        <w:pStyle w:val="Grammar"/>
      </w:pPr>
      <w:r w:rsidRPr="00536A68">
        <w:rPr>
          <w:rStyle w:val="Production"/>
        </w:rPr>
        <w:t>InterfaceExtendsClause:</w:t>
      </w:r>
      <w:r w:rsidR="0048218E" w:rsidRPr="0048218E">
        <w:br/>
      </w:r>
      <w:r>
        <w:rPr>
          <w:rStyle w:val="Terminal"/>
        </w:rPr>
        <w:t>extends</w:t>
      </w:r>
      <w:r>
        <w:t xml:space="preserve">   </w:t>
      </w:r>
      <w:r w:rsidRPr="00536A68">
        <w:rPr>
          <w:rStyle w:val="Production"/>
        </w:rPr>
        <w:t>ClassOrInterfaceTypeList</w:t>
      </w:r>
    </w:p>
    <w:p w14:paraId="42B8C2A4" w14:textId="77777777" w:rsidR="0044410D" w:rsidRPr="0044410D" w:rsidRDefault="00536A68" w:rsidP="00C26A82">
      <w:pPr>
        <w:pStyle w:val="Grammar"/>
      </w:pPr>
      <w:r w:rsidRPr="00536A68">
        <w:rPr>
          <w:rStyle w:val="Production"/>
        </w:rPr>
        <w:t>ClassOrInterfaceTypeList:</w:t>
      </w:r>
      <w:r w:rsidR="0048218E" w:rsidRPr="0048218E">
        <w:br/>
      </w:r>
      <w:r w:rsidR="00C26A82" w:rsidRPr="00536A68">
        <w:rPr>
          <w:rStyle w:val="Production"/>
        </w:rPr>
        <w:t>ClassOrInterfaceType</w:t>
      </w:r>
      <w:r w:rsidR="0048218E" w:rsidRPr="0048218E">
        <w:br/>
      </w:r>
      <w:r w:rsidR="00C26A82" w:rsidRPr="00536A68">
        <w:rPr>
          <w:rStyle w:val="Production"/>
        </w:rPr>
        <w:t>ClassOrInterfaceTypeList</w:t>
      </w:r>
      <w:r w:rsidR="00C26A82">
        <w:t xml:space="preserve">   </w:t>
      </w:r>
      <w:r w:rsidR="00C26A82" w:rsidRPr="00D85286">
        <w:rPr>
          <w:rStyle w:val="Terminal"/>
        </w:rPr>
        <w:t>,</w:t>
      </w:r>
      <w:r w:rsidR="00C26A82">
        <w:t xml:space="preserve">   </w:t>
      </w:r>
      <w:r w:rsidR="00C26A82" w:rsidRPr="00536A68">
        <w:rPr>
          <w:rStyle w:val="Production"/>
        </w:rPr>
        <w:t>ClassOrInterfaceType</w:t>
      </w:r>
    </w:p>
    <w:p w14:paraId="450FE552" w14:textId="77777777" w:rsidR="0044410D" w:rsidRPr="0044410D" w:rsidRDefault="00C26A82" w:rsidP="00C26A82">
      <w:pPr>
        <w:pStyle w:val="Grammar"/>
      </w:pPr>
      <w:r w:rsidRPr="00536A68">
        <w:rPr>
          <w:rStyle w:val="Production"/>
        </w:rPr>
        <w:t>ClassOrInterfaceType:</w:t>
      </w:r>
      <w:r w:rsidR="0048218E" w:rsidRPr="0048218E">
        <w:br/>
      </w:r>
      <w:r w:rsidRPr="00536A68">
        <w:rPr>
          <w:rStyle w:val="Production"/>
        </w:rPr>
        <w:t>TypeReference</w:t>
      </w:r>
    </w:p>
    <w:p w14:paraId="0DDD492B" w14:textId="150ACAEC" w:rsidR="0044410D" w:rsidRPr="0044410D" w:rsidRDefault="00FE7CD2" w:rsidP="0074339D">
      <w:r>
        <w:t xml:space="preserve">The </w:t>
      </w:r>
      <w:r w:rsidRPr="00FE7CD2">
        <w:rPr>
          <w:rStyle w:val="Production"/>
        </w:rPr>
        <w:t>Identifier</w:t>
      </w:r>
      <w:r>
        <w:t xml:space="preserve"> of an interface declaration may not be one of the predefined type names (section </w:t>
      </w:r>
      <w:r>
        <w:fldChar w:fldCharType="begin"/>
      </w:r>
      <w:r>
        <w:instrText xml:space="preserve"> REF _Ref352313823 \r \h </w:instrText>
      </w:r>
      <w:r>
        <w:fldChar w:fldCharType="separate"/>
      </w:r>
      <w:r w:rsidR="00B510EF">
        <w:t>3.</w:t>
      </w:r>
      <w:del w:id="1679" w:author="Anders Hejlsberg" w:date="2014-11-01T15:43:00Z">
        <w:r w:rsidR="00633278">
          <w:delText>6</w:delText>
        </w:r>
      </w:del>
      <w:ins w:id="1680" w:author="Anders Hejlsberg" w:date="2014-11-01T15:43:00Z">
        <w:r w:rsidR="00B510EF">
          <w:t>7</w:t>
        </w:r>
      </w:ins>
      <w:r w:rsidR="00B510EF">
        <w:t>.1</w:t>
      </w:r>
      <w:r>
        <w:fldChar w:fldCharType="end"/>
      </w:r>
      <w:r>
        <w:t>).</w:t>
      </w:r>
    </w:p>
    <w:p w14:paraId="7D4CA9F2" w14:textId="5A17886A" w:rsidR="0044410D" w:rsidRPr="0044410D" w:rsidRDefault="00F1768A" w:rsidP="0074339D">
      <w:r>
        <w:t xml:space="preserve">An interface may optionally have type parameters </w:t>
      </w:r>
      <w:r w:rsidR="00AE4469">
        <w:t>(section</w:t>
      </w:r>
      <w:r w:rsidR="0033033C">
        <w:t xml:space="preserve"> </w:t>
      </w:r>
      <w:r w:rsidR="0033033C">
        <w:fldChar w:fldCharType="begin"/>
      </w:r>
      <w:r w:rsidR="0033033C">
        <w:instrText xml:space="preserve"> REF _Ref366146437 \r \h </w:instrText>
      </w:r>
      <w:r w:rsidR="0033033C">
        <w:fldChar w:fldCharType="separate"/>
      </w:r>
      <w:r w:rsidR="00B510EF">
        <w:t>3.</w:t>
      </w:r>
      <w:del w:id="1681" w:author="Anders Hejlsberg" w:date="2014-11-01T15:43:00Z">
        <w:r w:rsidR="00633278">
          <w:delText>4</w:delText>
        </w:r>
      </w:del>
      <w:ins w:id="1682" w:author="Anders Hejlsberg" w:date="2014-11-01T15:43:00Z">
        <w:r w:rsidR="00B510EF">
          <w:t>5</w:t>
        </w:r>
      </w:ins>
      <w:r w:rsidR="00B510EF">
        <w:t>.1</w:t>
      </w:r>
      <w:r w:rsidR="0033033C">
        <w:fldChar w:fldCharType="end"/>
      </w:r>
      <w:r w:rsidR="00AE4469">
        <w:t xml:space="preserve">) </w:t>
      </w:r>
      <w:r>
        <w:t>that serve as placeholders for actual types to be provid</w:t>
      </w:r>
      <w:r w:rsidR="00C20059">
        <w:t>ed when the interface is referenced in type references.</w:t>
      </w:r>
      <w:r w:rsidR="00367C3D">
        <w:t xml:space="preserve"> An interface with type parameters is called a </w:t>
      </w:r>
      <w:r w:rsidR="00367C3D" w:rsidRPr="00367C3D">
        <w:rPr>
          <w:b/>
          <w:i/>
        </w:rPr>
        <w:t>generic interface</w:t>
      </w:r>
      <w:r w:rsidR="00367C3D">
        <w:t>.</w:t>
      </w:r>
      <w:r w:rsidR="00D71C23" w:rsidRPr="00D71C23">
        <w:t xml:space="preserve"> </w:t>
      </w:r>
      <w:r w:rsidR="00D71C23">
        <w:t xml:space="preserve">The type parameters of a generic interface declaration are in scope in the entire declaration and may be referenced in the </w:t>
      </w:r>
      <w:r w:rsidR="00D71C23" w:rsidRPr="00D71C23">
        <w:rPr>
          <w:rStyle w:val="Production"/>
        </w:rPr>
        <w:t>InterfaceExtendsClause</w:t>
      </w:r>
      <w:r w:rsidR="00D71C23">
        <w:t xml:space="preserve"> and </w:t>
      </w:r>
      <w:r w:rsidR="00D71C23" w:rsidRPr="00D71C23">
        <w:rPr>
          <w:rStyle w:val="Production"/>
        </w:rPr>
        <w:t>ObjectType</w:t>
      </w:r>
      <w:r w:rsidR="00D71C23">
        <w:t xml:space="preserve"> body.</w:t>
      </w:r>
    </w:p>
    <w:p w14:paraId="01209304" w14:textId="77777777" w:rsidR="0044410D" w:rsidRPr="0044410D" w:rsidRDefault="0024201E" w:rsidP="0074339D">
      <w:r>
        <w:t xml:space="preserve">An interface can inherit from zero or more </w:t>
      </w:r>
      <w:r w:rsidRPr="0024201E">
        <w:rPr>
          <w:b/>
          <w:i/>
        </w:rPr>
        <w:t xml:space="preserve">base </w:t>
      </w:r>
      <w:r w:rsidR="0005159A">
        <w:rPr>
          <w:b/>
          <w:i/>
        </w:rPr>
        <w:t>types</w:t>
      </w:r>
      <w:r w:rsidR="00115383">
        <w:t xml:space="preserve"> which are specified in the </w:t>
      </w:r>
      <w:r w:rsidR="00115383" w:rsidRPr="0024201E">
        <w:rPr>
          <w:rStyle w:val="Production"/>
        </w:rPr>
        <w:t>InterfaceExtendsClause</w:t>
      </w:r>
      <w:r w:rsidR="00115383">
        <w:t>. The base types must be type references to class or interface types.</w:t>
      </w:r>
    </w:p>
    <w:p w14:paraId="59B4BBB8" w14:textId="77777777" w:rsidR="0044410D" w:rsidRPr="0044410D" w:rsidRDefault="00196ACC" w:rsidP="00196ACC">
      <w:r>
        <w:lastRenderedPageBreak/>
        <w:t xml:space="preserve">An interface has the members specified in the </w:t>
      </w:r>
      <w:r w:rsidRPr="0024201E">
        <w:rPr>
          <w:rStyle w:val="Production"/>
        </w:rPr>
        <w:t>ObjectType</w:t>
      </w:r>
      <w:r>
        <w:t xml:space="preserve"> of its declaration</w:t>
      </w:r>
      <w:r w:rsidR="007B121C">
        <w:t xml:space="preserve"> and furthermore inherits</w:t>
      </w:r>
      <w:r>
        <w:t xml:space="preserve"> all base </w:t>
      </w:r>
      <w:r w:rsidR="0005159A">
        <w:t>type</w:t>
      </w:r>
      <w:r>
        <w:t xml:space="preserve"> members that aren</w:t>
      </w:r>
      <w:r w:rsidR="008F4735">
        <w:t>'</w:t>
      </w:r>
      <w:r w:rsidR="007B121C">
        <w:t xml:space="preserve">t hidden by declarations in the </w:t>
      </w:r>
      <w:r>
        <w:t>inte</w:t>
      </w:r>
      <w:r w:rsidR="00EB33FA">
        <w:t>rface:</w:t>
      </w:r>
    </w:p>
    <w:p w14:paraId="059275B0" w14:textId="77777777" w:rsidR="0044410D" w:rsidRPr="0044410D" w:rsidRDefault="00AE0C27" w:rsidP="00236652">
      <w:pPr>
        <w:pStyle w:val="ListParagraph"/>
        <w:numPr>
          <w:ilvl w:val="0"/>
          <w:numId w:val="23"/>
        </w:numPr>
      </w:pPr>
      <w:r>
        <w:t>A property declaration hides a</w:t>
      </w:r>
      <w:r w:rsidR="002235CC">
        <w:t xml:space="preserve"> </w:t>
      </w:r>
      <w:r w:rsidR="0005159A">
        <w:t xml:space="preserve">public </w:t>
      </w:r>
      <w:r w:rsidR="002235CC">
        <w:t xml:space="preserve">base </w:t>
      </w:r>
      <w:r w:rsidR="0005159A">
        <w:t>type</w:t>
      </w:r>
      <w:r w:rsidR="002235CC">
        <w:t xml:space="preserve"> property with the same name.</w:t>
      </w:r>
    </w:p>
    <w:p w14:paraId="5EB998D5" w14:textId="77777777" w:rsidR="0044410D" w:rsidRPr="0044410D" w:rsidRDefault="007354D4" w:rsidP="00236652">
      <w:pPr>
        <w:pStyle w:val="ListParagraph"/>
        <w:numPr>
          <w:ilvl w:val="0"/>
          <w:numId w:val="23"/>
        </w:numPr>
      </w:pPr>
      <w:r>
        <w:t xml:space="preserve">A string </w:t>
      </w:r>
      <w:r w:rsidR="00AE0C27">
        <w:t>index signature declaration hides a</w:t>
      </w:r>
      <w:r w:rsidR="00522C1D">
        <w:t xml:space="preserve"> base </w:t>
      </w:r>
      <w:r w:rsidR="0005159A">
        <w:t>type</w:t>
      </w:r>
      <w:r w:rsidR="00522C1D">
        <w:t xml:space="preserve"> </w:t>
      </w:r>
      <w:r>
        <w:t xml:space="preserve">string </w:t>
      </w:r>
      <w:r w:rsidR="00522C1D">
        <w:t>index signature</w:t>
      </w:r>
      <w:r>
        <w:t>.</w:t>
      </w:r>
    </w:p>
    <w:p w14:paraId="1129108D" w14:textId="77777777" w:rsidR="0044410D" w:rsidRPr="0044410D" w:rsidRDefault="007354D4" w:rsidP="00236652">
      <w:pPr>
        <w:pStyle w:val="ListParagraph"/>
        <w:numPr>
          <w:ilvl w:val="0"/>
          <w:numId w:val="23"/>
        </w:numPr>
      </w:pPr>
      <w:r>
        <w:t>A numeric index signature declaration hides a base type numeric index signature.</w:t>
      </w:r>
    </w:p>
    <w:p w14:paraId="6F6CBDA6" w14:textId="77777777" w:rsidR="0044410D" w:rsidRPr="0044410D" w:rsidRDefault="00250E57" w:rsidP="0074339D">
      <w:r>
        <w:t>The following constraints must be satisfied by an interface declaration</w:t>
      </w:r>
      <w:r w:rsidR="007B121C">
        <w:t xml:space="preserve"> or otherwise a compile-time error occurs</w:t>
      </w:r>
      <w:r>
        <w:t>:</w:t>
      </w:r>
    </w:p>
    <w:p w14:paraId="39B46DA2" w14:textId="77777777" w:rsidR="0044410D" w:rsidRPr="0044410D" w:rsidRDefault="00F4367D" w:rsidP="00236652">
      <w:pPr>
        <w:pStyle w:val="ListParagraph"/>
        <w:numPr>
          <w:ilvl w:val="0"/>
          <w:numId w:val="24"/>
        </w:numPr>
      </w:pPr>
      <w:r>
        <w:t>An interface declaration may not, directly or indirectly, specify a base type that originates in the same declaration. In other words an interface cannot, directly or indirectly, be a base type of itself, regardless of type arguments.</w:t>
      </w:r>
    </w:p>
    <w:p w14:paraId="59DEC215" w14:textId="77777777" w:rsidR="0044410D" w:rsidRPr="0044410D" w:rsidRDefault="00D23A22" w:rsidP="00236652">
      <w:pPr>
        <w:pStyle w:val="ListParagraph"/>
        <w:numPr>
          <w:ilvl w:val="0"/>
          <w:numId w:val="24"/>
        </w:numPr>
      </w:pPr>
      <w:r>
        <w:t xml:space="preserve">An interface cannot declare a property with the same name as an inherited private </w:t>
      </w:r>
      <w:r w:rsidR="00064050">
        <w:t xml:space="preserve">or protected </w:t>
      </w:r>
      <w:r>
        <w:t>property.</w:t>
      </w:r>
    </w:p>
    <w:p w14:paraId="51C87E7D" w14:textId="53D92BB0" w:rsidR="0044410D" w:rsidRPr="0044410D" w:rsidRDefault="009B76CC" w:rsidP="00236652">
      <w:pPr>
        <w:pStyle w:val="ListParagraph"/>
        <w:numPr>
          <w:ilvl w:val="0"/>
          <w:numId w:val="24"/>
        </w:numPr>
      </w:pPr>
      <w:r>
        <w:t xml:space="preserve">Inherited properties with the same name </w:t>
      </w:r>
      <w:r w:rsidR="002343D3">
        <w:t>must be identical</w:t>
      </w:r>
      <w:r w:rsidR="005C3653">
        <w:t xml:space="preserve"> (section </w:t>
      </w:r>
      <w:r w:rsidR="002D6A71">
        <w:fldChar w:fldCharType="begin"/>
      </w:r>
      <w:r w:rsidR="002D6A71">
        <w:instrText xml:space="preserve"> REF _Ref366489706 \r \h </w:instrText>
      </w:r>
      <w:r w:rsidR="002D6A71">
        <w:fldChar w:fldCharType="separate"/>
      </w:r>
      <w:r w:rsidR="00B510EF">
        <w:t>3.</w:t>
      </w:r>
      <w:del w:id="1683" w:author="Anders Hejlsberg" w:date="2014-11-01T15:43:00Z">
        <w:r w:rsidR="00633278">
          <w:delText>8</w:delText>
        </w:r>
      </w:del>
      <w:ins w:id="1684" w:author="Anders Hejlsberg" w:date="2014-11-01T15:43:00Z">
        <w:r w:rsidR="00B510EF">
          <w:t>10</w:t>
        </w:r>
      </w:ins>
      <w:r w:rsidR="00B510EF">
        <w:t>.2</w:t>
      </w:r>
      <w:r w:rsidR="002D6A71">
        <w:fldChar w:fldCharType="end"/>
      </w:r>
      <w:r w:rsidR="005C3653">
        <w:t>).</w:t>
      </w:r>
    </w:p>
    <w:p w14:paraId="13A9599B" w14:textId="4D6DEF54" w:rsidR="0044410D" w:rsidRPr="0044410D" w:rsidRDefault="00222EEE" w:rsidP="00236652">
      <w:pPr>
        <w:pStyle w:val="ListParagraph"/>
        <w:numPr>
          <w:ilvl w:val="0"/>
          <w:numId w:val="24"/>
        </w:numPr>
      </w:pPr>
      <w:r>
        <w:t>All properties of the interface must satisfy the constraints implied by the index signatures of the interface</w:t>
      </w:r>
      <w:r w:rsidR="004B3F62">
        <w:t xml:space="preserve"> as specified in </w:t>
      </w:r>
      <w:r>
        <w:t xml:space="preserve">section </w:t>
      </w:r>
      <w:r>
        <w:fldChar w:fldCharType="begin"/>
      </w:r>
      <w:r>
        <w:instrText xml:space="preserve"> REF _Ref351648322 \r \h </w:instrText>
      </w:r>
      <w:r>
        <w:fldChar w:fldCharType="separate"/>
      </w:r>
      <w:r w:rsidR="00B510EF">
        <w:t>3.</w:t>
      </w:r>
      <w:del w:id="1685" w:author="Anders Hejlsberg" w:date="2014-11-01T15:43:00Z">
        <w:r w:rsidR="00633278">
          <w:delText>7</w:delText>
        </w:r>
      </w:del>
      <w:ins w:id="1686" w:author="Anders Hejlsberg" w:date="2014-11-01T15:43:00Z">
        <w:r w:rsidR="00B510EF">
          <w:t>8</w:t>
        </w:r>
      </w:ins>
      <w:r w:rsidR="00B510EF">
        <w:t>.4</w:t>
      </w:r>
      <w:r>
        <w:fldChar w:fldCharType="end"/>
      </w:r>
      <w:r>
        <w:t>.</w:t>
      </w:r>
    </w:p>
    <w:p w14:paraId="62DF3AC4" w14:textId="02622D37" w:rsidR="0044410D" w:rsidRPr="0044410D" w:rsidRDefault="00384B6A" w:rsidP="00236652">
      <w:pPr>
        <w:pStyle w:val="ListParagraph"/>
        <w:numPr>
          <w:ilvl w:val="0"/>
          <w:numId w:val="24"/>
        </w:numPr>
      </w:pPr>
      <w:r>
        <w:t xml:space="preserve">The </w:t>
      </w:r>
      <w:r w:rsidR="00A675BE">
        <w:t xml:space="preserve">instance type (section </w:t>
      </w:r>
      <w:r w:rsidR="00A675BE">
        <w:fldChar w:fldCharType="begin"/>
      </w:r>
      <w:r w:rsidR="00A675BE">
        <w:instrText xml:space="preserve"> REF _Ref349832418 \r \h </w:instrText>
      </w:r>
      <w:r w:rsidR="00A675BE">
        <w:fldChar w:fldCharType="separate"/>
      </w:r>
      <w:r w:rsidR="00B510EF">
        <w:t>3.</w:t>
      </w:r>
      <w:del w:id="1687" w:author="Anders Hejlsberg" w:date="2014-11-01T15:43:00Z">
        <w:r w:rsidR="00633278">
          <w:delText>5</w:delText>
        </w:r>
      </w:del>
      <w:ins w:id="1688" w:author="Anders Hejlsberg" w:date="2014-11-01T15:43:00Z">
        <w:r w:rsidR="00B510EF">
          <w:t>6</w:t>
        </w:r>
      </w:ins>
      <w:r w:rsidR="00B510EF">
        <w:t>.1</w:t>
      </w:r>
      <w:r w:rsidR="00A675BE">
        <w:fldChar w:fldCharType="end"/>
      </w:r>
      <w:r w:rsidR="00A675BE">
        <w:t xml:space="preserve">) of the </w:t>
      </w:r>
      <w:r>
        <w:t xml:space="preserve">declared </w:t>
      </w:r>
      <w:r w:rsidR="00250E57">
        <w:t xml:space="preserve">interface must be </w:t>
      </w:r>
      <w:r w:rsidR="00A635F6">
        <w:t xml:space="preserve">assignable </w:t>
      </w:r>
      <w:r>
        <w:t>(section</w:t>
      </w:r>
      <w:r w:rsidR="00A635F6">
        <w:t xml:space="preserve"> </w:t>
      </w:r>
      <w:r w:rsidR="00A635F6">
        <w:fldChar w:fldCharType="begin"/>
      </w:r>
      <w:r w:rsidR="00A635F6">
        <w:instrText xml:space="preserve"> REF _Ref330633611 \r \h </w:instrText>
      </w:r>
      <w:r w:rsidR="00A635F6">
        <w:fldChar w:fldCharType="separate"/>
      </w:r>
      <w:r w:rsidR="00B510EF">
        <w:t>3.</w:t>
      </w:r>
      <w:del w:id="1689" w:author="Anders Hejlsberg" w:date="2014-11-01T15:43:00Z">
        <w:r w:rsidR="00633278">
          <w:delText>8</w:delText>
        </w:r>
      </w:del>
      <w:ins w:id="1690" w:author="Anders Hejlsberg" w:date="2014-11-01T15:43:00Z">
        <w:r w:rsidR="00B510EF">
          <w:t>10</w:t>
        </w:r>
      </w:ins>
      <w:r w:rsidR="00B510EF">
        <w:t>.4</w:t>
      </w:r>
      <w:r w:rsidR="00A635F6">
        <w:fldChar w:fldCharType="end"/>
      </w:r>
      <w:r>
        <w:t xml:space="preserve">) </w:t>
      </w:r>
      <w:r w:rsidR="00A635F6">
        <w:t xml:space="preserve">to </w:t>
      </w:r>
      <w:r w:rsidR="0039416E">
        <w:t>each of the base type references.</w:t>
      </w:r>
    </w:p>
    <w:p w14:paraId="28DE5888" w14:textId="77777777" w:rsidR="0044410D" w:rsidRPr="0044410D" w:rsidRDefault="002343D3" w:rsidP="002343D3">
      <w:r>
        <w:t xml:space="preserve">An interface is permitted to inherit identical members from multiple base types and will in that case only contain one occurrence of </w:t>
      </w:r>
      <w:r w:rsidR="00263F24">
        <w:t>each</w:t>
      </w:r>
      <w:r>
        <w:t xml:space="preserve"> </w:t>
      </w:r>
      <w:r w:rsidR="00263F24">
        <w:t xml:space="preserve">particular </w:t>
      </w:r>
      <w:r>
        <w:t>member.</w:t>
      </w:r>
    </w:p>
    <w:p w14:paraId="74F71F63" w14:textId="77777777" w:rsidR="0044410D" w:rsidRPr="0044410D" w:rsidRDefault="00076B5E" w:rsidP="0074339D">
      <w:r>
        <w:t>Below is an example of two interfaces that contain properties with the same name but different types:</w:t>
      </w:r>
    </w:p>
    <w:p w14:paraId="477C0BD4" w14:textId="77777777" w:rsidR="0044410D" w:rsidRPr="0044410D" w:rsidRDefault="00B62C5F" w:rsidP="00B62C5F">
      <w:pPr>
        <w:pStyle w:val="Code"/>
        <w:rPr>
          <w:highlight w:val="white"/>
        </w:rPr>
      </w:pPr>
      <w:r>
        <w:rPr>
          <w:color w:val="0000FF"/>
          <w:highlight w:val="white"/>
        </w:rPr>
        <w:t>interface</w:t>
      </w:r>
      <w:r w:rsidR="00681CC0">
        <w:rPr>
          <w:highlight w:val="white"/>
        </w:rPr>
        <w:t xml:space="preserve"> </w:t>
      </w:r>
      <w:r w:rsidR="008E10B2">
        <w:rPr>
          <w:highlight w:val="white"/>
        </w:rPr>
        <w:t xml:space="preserve">Mover </w:t>
      </w:r>
      <w:r>
        <w:rPr>
          <w:highlight w:val="white"/>
        </w:rPr>
        <w:t>{</w:t>
      </w:r>
      <w:r w:rsidR="0048218E" w:rsidRPr="0048218E">
        <w:rPr>
          <w:highlight w:val="white"/>
        </w:rPr>
        <w:br/>
      </w:r>
      <w:r>
        <w:rPr>
          <w:highlight w:val="white"/>
        </w:rPr>
        <w:t xml:space="preserve">    move(): </w:t>
      </w:r>
      <w:r>
        <w:rPr>
          <w:color w:val="0000FF"/>
          <w:highlight w:val="white"/>
        </w:rPr>
        <w:t>void</w:t>
      </w:r>
      <w:r>
        <w:rPr>
          <w:highlight w:val="white"/>
        </w:rPr>
        <w:t>;</w:t>
      </w:r>
      <w:r w:rsidR="0048218E" w:rsidRPr="0048218E">
        <w:rPr>
          <w:highlight w:val="white"/>
        </w:rPr>
        <w:br/>
      </w:r>
      <w:r>
        <w:rPr>
          <w:highlight w:val="white"/>
        </w:rPr>
        <w:t xml:space="preserve">    getStatus(): { speed: </w:t>
      </w:r>
      <w:r>
        <w:rPr>
          <w:color w:val="0000FF"/>
          <w:highlight w:val="white"/>
        </w:rPr>
        <w:t>number</w:t>
      </w:r>
      <w:r>
        <w:rPr>
          <w:highlight w:val="white"/>
        </w:rPr>
        <w:t>; };</w:t>
      </w:r>
      <w:r w:rsidR="0048218E" w:rsidRPr="0048218E">
        <w:rPr>
          <w:highlight w:val="white"/>
        </w:rPr>
        <w:br/>
      </w:r>
      <w:r>
        <w:rPr>
          <w:highlight w:val="white"/>
        </w:rPr>
        <w:t>}</w:t>
      </w:r>
    </w:p>
    <w:p w14:paraId="7CDEAF62" w14:textId="77777777" w:rsidR="0044410D" w:rsidRPr="0044410D" w:rsidRDefault="00B62C5F" w:rsidP="00B62C5F">
      <w:pPr>
        <w:pStyle w:val="Code"/>
        <w:rPr>
          <w:highlight w:val="white"/>
        </w:rPr>
      </w:pPr>
      <w:r>
        <w:rPr>
          <w:color w:val="0000FF"/>
          <w:highlight w:val="white"/>
        </w:rPr>
        <w:t>interface</w:t>
      </w:r>
      <w:r w:rsidR="00681CC0">
        <w:rPr>
          <w:highlight w:val="white"/>
        </w:rPr>
        <w:t xml:space="preserve"> </w:t>
      </w:r>
      <w:r w:rsidR="008E10B2">
        <w:rPr>
          <w:highlight w:val="white"/>
        </w:rPr>
        <w:t xml:space="preserve">Shaker </w:t>
      </w:r>
      <w:r>
        <w:rPr>
          <w:highlight w:val="white"/>
        </w:rPr>
        <w:t>{</w:t>
      </w:r>
      <w:r w:rsidR="0048218E" w:rsidRPr="0048218E">
        <w:rPr>
          <w:highlight w:val="white"/>
        </w:rPr>
        <w:br/>
      </w:r>
      <w:r>
        <w:rPr>
          <w:highlight w:val="white"/>
        </w:rPr>
        <w:t xml:space="preserve">    shake(): </w:t>
      </w:r>
      <w:r>
        <w:rPr>
          <w:color w:val="0000FF"/>
          <w:highlight w:val="white"/>
        </w:rPr>
        <w:t>void</w:t>
      </w:r>
      <w:r>
        <w:rPr>
          <w:highlight w:val="white"/>
        </w:rPr>
        <w:t>;</w:t>
      </w:r>
      <w:r w:rsidR="0048218E" w:rsidRPr="0048218E">
        <w:rPr>
          <w:highlight w:val="white"/>
        </w:rPr>
        <w:br/>
      </w:r>
      <w:r>
        <w:rPr>
          <w:highlight w:val="white"/>
        </w:rPr>
        <w:t xml:space="preserve">    getStatus(): { frequency: </w:t>
      </w:r>
      <w:r>
        <w:rPr>
          <w:color w:val="0000FF"/>
          <w:highlight w:val="white"/>
        </w:rPr>
        <w:t>number</w:t>
      </w:r>
      <w:r>
        <w:rPr>
          <w:highlight w:val="white"/>
        </w:rPr>
        <w:t>; };</w:t>
      </w:r>
      <w:r w:rsidR="0048218E" w:rsidRPr="0048218E">
        <w:rPr>
          <w:highlight w:val="white"/>
        </w:rPr>
        <w:br/>
      </w:r>
      <w:r>
        <w:rPr>
          <w:highlight w:val="white"/>
        </w:rPr>
        <w:t>}</w:t>
      </w:r>
    </w:p>
    <w:p w14:paraId="05FB4DF9" w14:textId="77777777" w:rsidR="0044410D" w:rsidRPr="0044410D" w:rsidRDefault="00076B5E" w:rsidP="00076B5E">
      <w:pPr>
        <w:rPr>
          <w:highlight w:val="white"/>
        </w:rPr>
      </w:pPr>
      <w:r>
        <w:rPr>
          <w:highlight w:val="white"/>
        </w:rPr>
        <w:t xml:space="preserve">An interface that extends </w:t>
      </w:r>
      <w:r w:rsidR="008F4735">
        <w:rPr>
          <w:highlight w:val="white"/>
        </w:rPr>
        <w:t>'</w:t>
      </w:r>
      <w:r w:rsidR="00EB33FA">
        <w:rPr>
          <w:highlight w:val="white"/>
        </w:rPr>
        <w:t>Mover</w:t>
      </w:r>
      <w:r w:rsidR="008F4735">
        <w:rPr>
          <w:highlight w:val="white"/>
        </w:rPr>
        <w:t>'</w:t>
      </w:r>
      <w:r w:rsidR="00EB33FA">
        <w:rPr>
          <w:highlight w:val="white"/>
        </w:rPr>
        <w:t xml:space="preserve"> and</w:t>
      </w:r>
      <w:r w:rsidR="00681CC0">
        <w:rPr>
          <w:highlight w:val="white"/>
        </w:rPr>
        <w:t xml:space="preserve"> </w:t>
      </w:r>
      <w:r w:rsidR="008F4735">
        <w:rPr>
          <w:highlight w:val="white"/>
        </w:rPr>
        <w:t>'</w:t>
      </w:r>
      <w:r w:rsidR="00EB33FA">
        <w:rPr>
          <w:highlight w:val="white"/>
        </w:rPr>
        <w:t>Shaker</w:t>
      </w:r>
      <w:r w:rsidR="008F4735">
        <w:rPr>
          <w:highlight w:val="white"/>
        </w:rPr>
        <w:t>'</w:t>
      </w:r>
      <w:r w:rsidR="00EB33FA">
        <w:rPr>
          <w:highlight w:val="white"/>
        </w:rPr>
        <w:t xml:space="preserve"> must declare a new </w:t>
      </w:r>
      <w:r w:rsidR="008F4735">
        <w:rPr>
          <w:highlight w:val="white"/>
        </w:rPr>
        <w:t>'</w:t>
      </w:r>
      <w:r w:rsidR="00EB33FA">
        <w:rPr>
          <w:highlight w:val="white"/>
        </w:rPr>
        <w:t>getStatus</w:t>
      </w:r>
      <w:r w:rsidR="008F4735">
        <w:rPr>
          <w:highlight w:val="white"/>
        </w:rPr>
        <w:t>'</w:t>
      </w:r>
      <w:r w:rsidR="00EB33FA">
        <w:rPr>
          <w:highlight w:val="white"/>
        </w:rPr>
        <w:t xml:space="preserve"> property as it would otherwise inherit two </w:t>
      </w:r>
      <w:r w:rsidR="008F4735">
        <w:rPr>
          <w:highlight w:val="white"/>
        </w:rPr>
        <w:t>'</w:t>
      </w:r>
      <w:r w:rsidR="00EB33FA">
        <w:rPr>
          <w:highlight w:val="white"/>
        </w:rPr>
        <w:t>getStatus</w:t>
      </w:r>
      <w:r w:rsidR="008F4735">
        <w:rPr>
          <w:highlight w:val="white"/>
        </w:rPr>
        <w:t>'</w:t>
      </w:r>
      <w:r w:rsidR="00EB33FA">
        <w:rPr>
          <w:highlight w:val="white"/>
        </w:rPr>
        <w:t xml:space="preserve"> properties with different types. The new </w:t>
      </w:r>
      <w:r w:rsidR="008F4735">
        <w:rPr>
          <w:highlight w:val="white"/>
        </w:rPr>
        <w:t>'</w:t>
      </w:r>
      <w:r w:rsidR="00EB33FA">
        <w:rPr>
          <w:highlight w:val="white"/>
        </w:rPr>
        <w:t>getStatus</w:t>
      </w:r>
      <w:r w:rsidR="008F4735">
        <w:rPr>
          <w:highlight w:val="white"/>
        </w:rPr>
        <w:t>'</w:t>
      </w:r>
      <w:r w:rsidR="00EB33FA">
        <w:rPr>
          <w:highlight w:val="white"/>
        </w:rPr>
        <w:t xml:space="preserve"> property must be declared such that the resulting </w:t>
      </w:r>
      <w:r w:rsidR="008F4735">
        <w:rPr>
          <w:highlight w:val="white"/>
        </w:rPr>
        <w:t>'</w:t>
      </w:r>
      <w:r w:rsidR="0010666F">
        <w:rPr>
          <w:highlight w:val="white"/>
        </w:rPr>
        <w:t>MoverShaker</w:t>
      </w:r>
      <w:r w:rsidR="008F4735">
        <w:rPr>
          <w:highlight w:val="white"/>
        </w:rPr>
        <w:t>'</w:t>
      </w:r>
      <w:r w:rsidR="00681CC0">
        <w:rPr>
          <w:highlight w:val="white"/>
        </w:rPr>
        <w:t xml:space="preserve"> is a subtype of both </w:t>
      </w:r>
      <w:r w:rsidR="008F4735">
        <w:rPr>
          <w:highlight w:val="white"/>
        </w:rPr>
        <w:t>'</w:t>
      </w:r>
      <w:r w:rsidR="0010666F">
        <w:rPr>
          <w:highlight w:val="white"/>
        </w:rPr>
        <w:t>Mover</w:t>
      </w:r>
      <w:r w:rsidR="008F4735">
        <w:rPr>
          <w:highlight w:val="white"/>
        </w:rPr>
        <w:t>'</w:t>
      </w:r>
      <w:r w:rsidR="00681CC0">
        <w:rPr>
          <w:highlight w:val="white"/>
        </w:rPr>
        <w:t xml:space="preserve"> and </w:t>
      </w:r>
      <w:r w:rsidR="008F4735">
        <w:rPr>
          <w:highlight w:val="white"/>
        </w:rPr>
        <w:t>'</w:t>
      </w:r>
      <w:r w:rsidR="0010666F">
        <w:rPr>
          <w:highlight w:val="white"/>
        </w:rPr>
        <w:t>Shaker</w:t>
      </w:r>
      <w:r w:rsidR="008F4735">
        <w:rPr>
          <w:highlight w:val="white"/>
        </w:rPr>
        <w:t>'</w:t>
      </w:r>
      <w:r w:rsidR="0010666F">
        <w:rPr>
          <w:highlight w:val="white"/>
        </w:rPr>
        <w:t>:</w:t>
      </w:r>
    </w:p>
    <w:p w14:paraId="14EAF73E" w14:textId="77777777" w:rsidR="0044410D" w:rsidRPr="0044410D" w:rsidRDefault="00B62C5F" w:rsidP="00B62C5F">
      <w:pPr>
        <w:pStyle w:val="Code"/>
        <w:rPr>
          <w:highlight w:val="white"/>
        </w:rPr>
      </w:pPr>
      <w:r>
        <w:rPr>
          <w:color w:val="0000FF"/>
          <w:highlight w:val="white"/>
        </w:rPr>
        <w:t>interface</w:t>
      </w:r>
      <w:r>
        <w:rPr>
          <w:highlight w:val="white"/>
        </w:rPr>
        <w:t xml:space="preserve"> MoverShaker </w:t>
      </w:r>
      <w:r>
        <w:rPr>
          <w:color w:val="0000FF"/>
          <w:highlight w:val="white"/>
        </w:rPr>
        <w:t>extends</w:t>
      </w:r>
      <w:r w:rsidR="00681CC0">
        <w:rPr>
          <w:highlight w:val="white"/>
        </w:rPr>
        <w:t xml:space="preserve"> Mover, </w:t>
      </w:r>
      <w:r w:rsidR="008E10B2">
        <w:rPr>
          <w:highlight w:val="white"/>
        </w:rPr>
        <w:t xml:space="preserve">Shaker </w:t>
      </w:r>
      <w:r>
        <w:rPr>
          <w:highlight w:val="white"/>
        </w:rPr>
        <w:t>{</w:t>
      </w:r>
      <w:r w:rsidR="0048218E" w:rsidRPr="0048218E">
        <w:rPr>
          <w:highlight w:val="white"/>
        </w:rPr>
        <w:br/>
      </w:r>
      <w:r>
        <w:rPr>
          <w:highlight w:val="white"/>
        </w:rPr>
        <w:t xml:space="preserve">    getStatus(): { speed: </w:t>
      </w:r>
      <w:r>
        <w:rPr>
          <w:color w:val="0000FF"/>
          <w:highlight w:val="white"/>
        </w:rPr>
        <w:t>number</w:t>
      </w:r>
      <w:r>
        <w:rPr>
          <w:highlight w:val="white"/>
        </w:rPr>
        <w:t xml:space="preserve">; frequency: </w:t>
      </w:r>
      <w:r>
        <w:rPr>
          <w:color w:val="0000FF"/>
          <w:highlight w:val="white"/>
        </w:rPr>
        <w:t>number</w:t>
      </w:r>
      <w:r>
        <w:rPr>
          <w:highlight w:val="white"/>
        </w:rPr>
        <w:t>; };</w:t>
      </w:r>
      <w:r w:rsidR="0048218E" w:rsidRPr="0048218E">
        <w:rPr>
          <w:highlight w:val="white"/>
        </w:rPr>
        <w:br/>
      </w:r>
      <w:r>
        <w:rPr>
          <w:highlight w:val="white"/>
        </w:rPr>
        <w:t>}</w:t>
      </w:r>
    </w:p>
    <w:p w14:paraId="151BB854" w14:textId="77777777" w:rsidR="0044410D" w:rsidRPr="0044410D" w:rsidRDefault="007B07CA" w:rsidP="007B07CA">
      <w:pPr>
        <w:rPr>
          <w:highlight w:val="white"/>
        </w:rPr>
      </w:pPr>
      <w:r>
        <w:rPr>
          <w:highlight w:val="white"/>
        </w:rPr>
        <w:t>Since function and constructor types are just object types containing call and construct signatures, interfaces can be used to declare named function and constructor types. For example:</w:t>
      </w:r>
    </w:p>
    <w:p w14:paraId="637B27D5" w14:textId="77777777" w:rsidR="0044410D" w:rsidRPr="0044410D" w:rsidRDefault="007B07CA" w:rsidP="007B07CA">
      <w:pPr>
        <w:pStyle w:val="Code"/>
        <w:rPr>
          <w:highlight w:val="white"/>
        </w:rPr>
      </w:pPr>
      <w:r>
        <w:rPr>
          <w:color w:val="0000FF"/>
          <w:highlight w:val="white"/>
        </w:rPr>
        <w:lastRenderedPageBreak/>
        <w:t>interface</w:t>
      </w:r>
      <w:r>
        <w:rPr>
          <w:highlight w:val="white"/>
        </w:rPr>
        <w:t xml:space="preserve"> StringComparer { (a: </w:t>
      </w:r>
      <w:r>
        <w:rPr>
          <w:color w:val="0000FF"/>
          <w:highlight w:val="white"/>
        </w:rPr>
        <w:t>string</w:t>
      </w:r>
      <w:r>
        <w:rPr>
          <w:highlight w:val="white"/>
        </w:rPr>
        <w:t xml:space="preserve">, b: </w:t>
      </w:r>
      <w:r>
        <w:rPr>
          <w:color w:val="0000FF"/>
          <w:highlight w:val="white"/>
        </w:rPr>
        <w:t>string</w:t>
      </w:r>
      <w:r>
        <w:rPr>
          <w:highlight w:val="white"/>
        </w:rPr>
        <w:t xml:space="preserve">): </w:t>
      </w:r>
      <w:r>
        <w:rPr>
          <w:color w:val="0000FF"/>
          <w:highlight w:val="white"/>
        </w:rPr>
        <w:t>number</w:t>
      </w:r>
      <w:r>
        <w:rPr>
          <w:highlight w:val="white"/>
        </w:rPr>
        <w:t>; }</w:t>
      </w:r>
    </w:p>
    <w:p w14:paraId="06B414DD" w14:textId="77777777" w:rsidR="0044410D" w:rsidRPr="0044410D" w:rsidRDefault="007B07CA" w:rsidP="007B07CA">
      <w:pPr>
        <w:rPr>
          <w:highlight w:val="white"/>
        </w:rPr>
      </w:pPr>
      <w:r>
        <w:rPr>
          <w:highlight w:val="white"/>
        </w:rPr>
        <w:t xml:space="preserve">This declares type </w:t>
      </w:r>
      <w:r w:rsidR="008F4735">
        <w:rPr>
          <w:highlight w:val="white"/>
        </w:rPr>
        <w:t>'</w:t>
      </w:r>
      <w:r>
        <w:rPr>
          <w:highlight w:val="white"/>
        </w:rPr>
        <w:t>StringComparer</w:t>
      </w:r>
      <w:r w:rsidR="008F4735">
        <w:rPr>
          <w:highlight w:val="white"/>
        </w:rPr>
        <w:t>'</w:t>
      </w:r>
      <w:r>
        <w:rPr>
          <w:highlight w:val="white"/>
        </w:rPr>
        <w:t xml:space="preserve"> to be a function type taking two strings and returning a number.</w:t>
      </w:r>
    </w:p>
    <w:p w14:paraId="459106C6" w14:textId="77777777" w:rsidR="0044410D" w:rsidRPr="0044410D" w:rsidRDefault="007312F6" w:rsidP="007312F6">
      <w:pPr>
        <w:pStyle w:val="Heading2"/>
        <w:rPr>
          <w:highlight w:val="white"/>
        </w:rPr>
      </w:pPr>
      <w:bookmarkStart w:id="1691" w:name="_Ref352748707"/>
      <w:bookmarkStart w:id="1692" w:name="_Toc402619929"/>
      <w:bookmarkStart w:id="1693" w:name="_Toc401414114"/>
      <w:r>
        <w:rPr>
          <w:highlight w:val="white"/>
        </w:rPr>
        <w:t>Declaration Merging</w:t>
      </w:r>
      <w:bookmarkEnd w:id="1691"/>
      <w:bookmarkEnd w:id="1692"/>
      <w:bookmarkEnd w:id="1693"/>
    </w:p>
    <w:p w14:paraId="67BDC560" w14:textId="77777777" w:rsidR="0044410D" w:rsidRPr="0044410D" w:rsidRDefault="007312F6" w:rsidP="007312F6">
      <w:r>
        <w:t xml:space="preserve">Interfaces are </w:t>
      </w:r>
      <w:r w:rsidR="008F4735">
        <w:t>"</w:t>
      </w:r>
      <w:r>
        <w:t>open-ended</w:t>
      </w:r>
      <w:r w:rsidR="008F4735">
        <w:t>"</w:t>
      </w:r>
      <w:r>
        <w:t xml:space="preserve"> and interface declarations with the same qualified name relative to a common root (as defined in section </w:t>
      </w:r>
      <w:r>
        <w:fldChar w:fldCharType="begin"/>
      </w:r>
      <w:r>
        <w:instrText xml:space="preserve"> REF _Ref323978672 \r \h </w:instrText>
      </w:r>
      <w:r>
        <w:fldChar w:fldCharType="separate"/>
      </w:r>
      <w:r w:rsidR="00B510EF">
        <w:t>2.3</w:t>
      </w:r>
      <w:r>
        <w:fldChar w:fldCharType="end"/>
      </w:r>
      <w:r>
        <w:t>) contribute to a single interface.</w:t>
      </w:r>
    </w:p>
    <w:p w14:paraId="7649DFD8" w14:textId="77777777" w:rsidR="0044410D" w:rsidRPr="0044410D" w:rsidRDefault="007312F6" w:rsidP="007312F6">
      <w:r>
        <w:t>When a generic interface has multiple declarations, all declarations must have identical type parameter lists, i.e. identical type parameter names with identical constraints in identical order.</w:t>
      </w:r>
    </w:p>
    <w:p w14:paraId="0B1D57DC" w14:textId="77777777" w:rsidR="0044410D" w:rsidRPr="0044410D" w:rsidRDefault="0035625D" w:rsidP="007312F6">
      <w:r>
        <w:t>In an interface with multiple declarations, t</w:t>
      </w:r>
      <w:r w:rsidR="007312F6">
        <w:t xml:space="preserve">he </w:t>
      </w:r>
      <w:r w:rsidR="007312F6" w:rsidRPr="0035625D">
        <w:rPr>
          <w:rStyle w:val="CodeFragment"/>
        </w:rPr>
        <w:t>extends</w:t>
      </w:r>
      <w:r w:rsidR="007312F6">
        <w:t xml:space="preserve"> clauses are merged into a single set of</w:t>
      </w:r>
      <w:r>
        <w:t xml:space="preserve"> base types and the bodies of the interface declarations are merged into a single object type.</w:t>
      </w:r>
      <w:r w:rsidR="001471A4">
        <w:t xml:space="preserve"> </w:t>
      </w:r>
      <w:r w:rsidR="004B2D4C">
        <w:t>Declaration m</w:t>
      </w:r>
      <w:r w:rsidR="002138B5">
        <w:t xml:space="preserve">erging produces a declaration order that corresponds to </w:t>
      </w:r>
      <w:r w:rsidR="002138B5" w:rsidRPr="002138B5">
        <w:rPr>
          <w:i/>
        </w:rPr>
        <w:t>prepending</w:t>
      </w:r>
      <w:r w:rsidR="002138B5">
        <w:t xml:space="preserve"> </w:t>
      </w:r>
      <w:r w:rsidR="001471A4">
        <w:t>the members of each interface declaration</w:t>
      </w:r>
      <w:r w:rsidR="00BC2243">
        <w:t xml:space="preserve">, in </w:t>
      </w:r>
      <w:r w:rsidR="001471A4">
        <w:t xml:space="preserve">the </w:t>
      </w:r>
      <w:r w:rsidR="00BC2243">
        <w:t>order</w:t>
      </w:r>
      <w:r w:rsidR="001471A4">
        <w:t xml:space="preserve"> the members are written</w:t>
      </w:r>
      <w:r w:rsidR="00BC2243">
        <w:t xml:space="preserve">, </w:t>
      </w:r>
      <w:r w:rsidR="002138B5">
        <w:t xml:space="preserve">to the </w:t>
      </w:r>
      <w:r w:rsidR="00DF030B">
        <w:t>combined</w:t>
      </w:r>
      <w:r w:rsidR="002138B5">
        <w:t xml:space="preserve"> list of members in the order of the interface declarations. Thus, members declared in the last interface declaration will </w:t>
      </w:r>
      <w:r w:rsidR="00BC2243">
        <w:t>appear</w:t>
      </w:r>
      <w:r w:rsidR="002138B5">
        <w:t xml:space="preserve"> first in the declaration order of the merged type.</w:t>
      </w:r>
    </w:p>
    <w:p w14:paraId="7FC04618" w14:textId="77777777" w:rsidR="0044410D" w:rsidRPr="0044410D" w:rsidRDefault="00392564" w:rsidP="007312F6">
      <w:r>
        <w:t xml:space="preserve">For example, </w:t>
      </w:r>
      <w:r w:rsidR="00534AD6">
        <w:t xml:space="preserve">a sequence of declarations </w:t>
      </w:r>
      <w:r w:rsidR="0023621C">
        <w:t>in this order:</w:t>
      </w:r>
    </w:p>
    <w:p w14:paraId="0E4E093F" w14:textId="77777777"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Pr>
          <w:color w:val="0000FF"/>
        </w:rPr>
        <w:t>any</w:t>
      </w:r>
      <w:r>
        <w:t>): Element;</w:t>
      </w:r>
      <w:r w:rsidR="0048218E" w:rsidRPr="0048218E">
        <w:br/>
      </w:r>
      <w:r>
        <w:t>}</w:t>
      </w:r>
    </w:p>
    <w:p w14:paraId="62C57965" w14:textId="77777777"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sidRPr="00430F1E">
        <w:rPr>
          <w:color w:val="0000FF"/>
          <w:highlight w:val="white"/>
        </w:rPr>
        <w:t>string</w:t>
      </w:r>
      <w:r>
        <w:t>): HTMLElement;</w:t>
      </w:r>
      <w:r w:rsidR="0048218E" w:rsidRPr="0048218E">
        <w:br/>
      </w:r>
      <w:r>
        <w:t>}</w:t>
      </w:r>
    </w:p>
    <w:p w14:paraId="4CCF0AC8" w14:textId="77777777"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sidR="008F4735">
        <w:rPr>
          <w:color w:val="800000"/>
          <w:highlight w:val="white"/>
        </w:rPr>
        <w:t>"</w:t>
      </w:r>
      <w:r w:rsidRPr="00430F1E">
        <w:rPr>
          <w:color w:val="800000"/>
          <w:highlight w:val="white"/>
        </w:rPr>
        <w:t>div</w:t>
      </w:r>
      <w:r w:rsidR="008F4735">
        <w:rPr>
          <w:color w:val="800000"/>
          <w:highlight w:val="white"/>
        </w:rPr>
        <w:t>"</w:t>
      </w:r>
      <w:r>
        <w:t>): HTMLDivElement;</w:t>
      </w:r>
      <w:r w:rsidRPr="001740C1">
        <w:t xml:space="preserve"> </w:t>
      </w:r>
      <w:r w:rsidR="0048218E" w:rsidRPr="0048218E">
        <w:br/>
      </w:r>
      <w:r>
        <w:t xml:space="preserve">    createElement(tagName: </w:t>
      </w:r>
      <w:r w:rsidR="008F4735">
        <w:rPr>
          <w:color w:val="800000"/>
          <w:highlight w:val="white"/>
        </w:rPr>
        <w:t>"</w:t>
      </w:r>
      <w:r w:rsidRPr="00430F1E">
        <w:rPr>
          <w:color w:val="800000"/>
          <w:highlight w:val="white"/>
        </w:rPr>
        <w:t>span</w:t>
      </w:r>
      <w:r w:rsidR="008F4735">
        <w:rPr>
          <w:color w:val="800000"/>
          <w:highlight w:val="white"/>
        </w:rPr>
        <w:t>"</w:t>
      </w:r>
      <w:r>
        <w:t>): HTMLSpanElement;</w:t>
      </w:r>
      <w:r w:rsidR="0048218E" w:rsidRPr="0048218E">
        <w:br/>
      </w:r>
      <w:r>
        <w:t xml:space="preserve">    createElement(tagName: </w:t>
      </w:r>
      <w:r w:rsidR="008F4735">
        <w:rPr>
          <w:color w:val="800000"/>
          <w:highlight w:val="white"/>
        </w:rPr>
        <w:t>"</w:t>
      </w:r>
      <w:r w:rsidRPr="00430F1E">
        <w:rPr>
          <w:color w:val="800000"/>
          <w:highlight w:val="white"/>
        </w:rPr>
        <w:t>canvas</w:t>
      </w:r>
      <w:r w:rsidR="008F4735">
        <w:rPr>
          <w:color w:val="800000"/>
          <w:highlight w:val="white"/>
        </w:rPr>
        <w:t>"</w:t>
      </w:r>
      <w:r>
        <w:t>): HTMLCanvasElement;</w:t>
      </w:r>
      <w:r w:rsidR="0048218E" w:rsidRPr="0048218E">
        <w:br/>
      </w:r>
      <w:r>
        <w:t>}</w:t>
      </w:r>
    </w:p>
    <w:p w14:paraId="3DDD747F" w14:textId="77777777" w:rsidR="0044410D" w:rsidRPr="0044410D" w:rsidRDefault="00534AD6" w:rsidP="00392564">
      <w:r>
        <w:t>is equ</w:t>
      </w:r>
      <w:r w:rsidR="0023621C">
        <w:t>ivalent to the following single declaration:</w:t>
      </w:r>
    </w:p>
    <w:p w14:paraId="73CAFDCE" w14:textId="77777777"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sidR="008F4735">
        <w:rPr>
          <w:color w:val="800000"/>
          <w:highlight w:val="white"/>
        </w:rPr>
        <w:t>"</w:t>
      </w:r>
      <w:r w:rsidRPr="00430F1E">
        <w:rPr>
          <w:color w:val="800000"/>
          <w:highlight w:val="white"/>
        </w:rPr>
        <w:t>div</w:t>
      </w:r>
      <w:r w:rsidR="008F4735">
        <w:rPr>
          <w:color w:val="800000"/>
          <w:highlight w:val="white"/>
        </w:rPr>
        <w:t>"</w:t>
      </w:r>
      <w:r>
        <w:t>): HTMLDivElement;</w:t>
      </w:r>
      <w:r w:rsidRPr="001740C1">
        <w:t xml:space="preserve"> </w:t>
      </w:r>
      <w:r w:rsidR="0048218E" w:rsidRPr="0048218E">
        <w:br/>
      </w:r>
      <w:r>
        <w:t xml:space="preserve">    createElement(tagName: </w:t>
      </w:r>
      <w:r w:rsidR="008F4735">
        <w:rPr>
          <w:color w:val="800000"/>
          <w:highlight w:val="white"/>
        </w:rPr>
        <w:t>"</w:t>
      </w:r>
      <w:r w:rsidRPr="00430F1E">
        <w:rPr>
          <w:color w:val="800000"/>
          <w:highlight w:val="white"/>
        </w:rPr>
        <w:t>span</w:t>
      </w:r>
      <w:r w:rsidR="008F4735">
        <w:rPr>
          <w:color w:val="800000"/>
          <w:highlight w:val="white"/>
        </w:rPr>
        <w:t>"</w:t>
      </w:r>
      <w:r>
        <w:t>): HTMLSpanElement;</w:t>
      </w:r>
      <w:r w:rsidR="0048218E" w:rsidRPr="0048218E">
        <w:br/>
      </w:r>
      <w:r>
        <w:t xml:space="preserve">    createElement(tagName: </w:t>
      </w:r>
      <w:r w:rsidR="008F4735">
        <w:rPr>
          <w:color w:val="800000"/>
          <w:highlight w:val="white"/>
        </w:rPr>
        <w:t>"</w:t>
      </w:r>
      <w:r w:rsidRPr="00430F1E">
        <w:rPr>
          <w:color w:val="800000"/>
          <w:highlight w:val="white"/>
        </w:rPr>
        <w:t>canvas</w:t>
      </w:r>
      <w:r w:rsidR="008F4735">
        <w:rPr>
          <w:color w:val="800000"/>
          <w:highlight w:val="white"/>
        </w:rPr>
        <w:t>"</w:t>
      </w:r>
      <w:r>
        <w:t>): HTMLCanvasElement;</w:t>
      </w:r>
      <w:r w:rsidR="0048218E" w:rsidRPr="0048218E">
        <w:br/>
      </w:r>
      <w:r>
        <w:t xml:space="preserve">    createElement(tagName: </w:t>
      </w:r>
      <w:r w:rsidRPr="00430F1E">
        <w:rPr>
          <w:color w:val="0000FF"/>
          <w:highlight w:val="white"/>
        </w:rPr>
        <w:t>string</w:t>
      </w:r>
      <w:r>
        <w:t>): HTMLElement;</w:t>
      </w:r>
      <w:r w:rsidR="0048218E" w:rsidRPr="0048218E">
        <w:br/>
      </w:r>
      <w:r>
        <w:t xml:space="preserve">    createElement(tagName: </w:t>
      </w:r>
      <w:r>
        <w:rPr>
          <w:color w:val="0000FF"/>
        </w:rPr>
        <w:t>any</w:t>
      </w:r>
      <w:r>
        <w:t>): Element;</w:t>
      </w:r>
      <w:r w:rsidR="0048218E" w:rsidRPr="0048218E">
        <w:br/>
      </w:r>
      <w:r>
        <w:t>}</w:t>
      </w:r>
    </w:p>
    <w:p w14:paraId="4D77C797" w14:textId="77777777" w:rsidR="0044410D" w:rsidRPr="0044410D" w:rsidRDefault="0023621C" w:rsidP="0023621C">
      <w:r>
        <w:t>Note that the members of the last interface declaration appear first in the merged declaration. Also note that the relative order of members declared in the same interface body is preserved.</w:t>
      </w:r>
    </w:p>
    <w:p w14:paraId="0730BA29" w14:textId="77777777" w:rsidR="0044410D" w:rsidRPr="0044410D" w:rsidRDefault="008C2012" w:rsidP="008C2012">
      <w:pPr>
        <w:pStyle w:val="Heading2"/>
        <w:rPr>
          <w:highlight w:val="white"/>
        </w:rPr>
      </w:pPr>
      <w:bookmarkStart w:id="1694" w:name="_Toc402619930"/>
      <w:bookmarkStart w:id="1695" w:name="_Toc401414115"/>
      <w:r>
        <w:rPr>
          <w:highlight w:val="white"/>
        </w:rPr>
        <w:lastRenderedPageBreak/>
        <w:t>Interfaces Extending Classes</w:t>
      </w:r>
      <w:bookmarkEnd w:id="1694"/>
      <w:bookmarkEnd w:id="1695"/>
    </w:p>
    <w:p w14:paraId="73626340" w14:textId="77777777" w:rsidR="0044410D" w:rsidRPr="0044410D" w:rsidRDefault="008C2012" w:rsidP="007B07CA">
      <w:pPr>
        <w:rPr>
          <w:highlight w:val="white"/>
        </w:rPr>
      </w:pPr>
      <w:r>
        <w:rPr>
          <w:highlight w:val="white"/>
        </w:rPr>
        <w:t>When a</w:t>
      </w:r>
      <w:r w:rsidR="00165378">
        <w:rPr>
          <w:highlight w:val="white"/>
        </w:rPr>
        <w:t xml:space="preserve">n interface </w:t>
      </w:r>
      <w:r w:rsidR="00824FAB">
        <w:rPr>
          <w:highlight w:val="white"/>
        </w:rPr>
        <w:t xml:space="preserve">type </w:t>
      </w:r>
      <w:r w:rsidR="00165378">
        <w:rPr>
          <w:highlight w:val="white"/>
        </w:rPr>
        <w:t xml:space="preserve">extends a class </w:t>
      </w:r>
      <w:r w:rsidR="00824FAB">
        <w:rPr>
          <w:highlight w:val="white"/>
        </w:rPr>
        <w:t xml:space="preserve">type </w:t>
      </w:r>
      <w:r w:rsidR="00165378">
        <w:rPr>
          <w:highlight w:val="white"/>
        </w:rPr>
        <w:t>it inherits the member</w:t>
      </w:r>
      <w:r w:rsidR="00824FAB">
        <w:rPr>
          <w:highlight w:val="white"/>
        </w:rPr>
        <w:t>s</w:t>
      </w:r>
      <w:r w:rsidR="00165378">
        <w:rPr>
          <w:highlight w:val="white"/>
        </w:rPr>
        <w:t xml:space="preserve"> of the class </w:t>
      </w:r>
      <w:r w:rsidR="00824FAB">
        <w:rPr>
          <w:highlight w:val="white"/>
        </w:rPr>
        <w:t>but not their</w:t>
      </w:r>
      <w:r w:rsidR="00165378">
        <w:rPr>
          <w:highlight w:val="white"/>
        </w:rPr>
        <w:t xml:space="preserve"> implementations. </w:t>
      </w:r>
      <w:r w:rsidR="00824FAB">
        <w:rPr>
          <w:highlight w:val="white"/>
        </w:rPr>
        <w:t>It is as if the interface had</w:t>
      </w:r>
      <w:r w:rsidR="00165378">
        <w:rPr>
          <w:highlight w:val="white"/>
        </w:rPr>
        <w:t xml:space="preserve"> declare</w:t>
      </w:r>
      <w:r w:rsidR="00824FAB">
        <w:rPr>
          <w:highlight w:val="white"/>
        </w:rPr>
        <w:t>d</w:t>
      </w:r>
      <w:r w:rsidR="00165378">
        <w:rPr>
          <w:highlight w:val="white"/>
        </w:rPr>
        <w:t xml:space="preserve"> all of the members of the class without providing an implementation.</w:t>
      </w:r>
      <w:r w:rsidR="00824FAB">
        <w:rPr>
          <w:highlight w:val="white"/>
        </w:rPr>
        <w:t xml:space="preserve"> Interfaces inherit even the private </w:t>
      </w:r>
      <w:r w:rsidR="00064050">
        <w:rPr>
          <w:highlight w:val="white"/>
        </w:rPr>
        <w:t xml:space="preserve">and protected </w:t>
      </w:r>
      <w:r w:rsidR="00824FAB">
        <w:rPr>
          <w:highlight w:val="white"/>
        </w:rPr>
        <w:t>members of a base class. W</w:t>
      </w:r>
      <w:r w:rsidR="007C5973">
        <w:rPr>
          <w:highlight w:val="white"/>
        </w:rPr>
        <w:t xml:space="preserve">hen a class containing private </w:t>
      </w:r>
      <w:r w:rsidR="00064050">
        <w:rPr>
          <w:highlight w:val="white"/>
        </w:rPr>
        <w:t xml:space="preserve">or protected </w:t>
      </w:r>
      <w:r w:rsidR="007C5973">
        <w:rPr>
          <w:highlight w:val="white"/>
        </w:rPr>
        <w:t xml:space="preserve">members is the base type of an interface type, that interface type can only be implemented by that class </w:t>
      </w:r>
      <w:r w:rsidR="00C16601">
        <w:rPr>
          <w:highlight w:val="white"/>
        </w:rPr>
        <w:t>or a descendant class.</w:t>
      </w:r>
      <w:r w:rsidR="00234A43">
        <w:rPr>
          <w:highlight w:val="white"/>
        </w:rPr>
        <w:t xml:space="preserve"> For example:</w:t>
      </w:r>
    </w:p>
    <w:p w14:paraId="20867C79" w14:textId="77777777" w:rsidR="0044410D" w:rsidRPr="0044410D" w:rsidRDefault="007C5973" w:rsidP="00466971">
      <w:pPr>
        <w:pStyle w:val="Code"/>
        <w:rPr>
          <w:highlight w:val="white"/>
        </w:rPr>
      </w:pPr>
      <w:r>
        <w:rPr>
          <w:color w:val="0000FF"/>
          <w:highlight w:val="white"/>
        </w:rPr>
        <w:t>class</w:t>
      </w:r>
      <w:r w:rsidR="00466971">
        <w:rPr>
          <w:highlight w:val="white"/>
        </w:rPr>
        <w:t xml:space="preserve"> Control {</w:t>
      </w:r>
      <w:r w:rsidR="0048218E" w:rsidRPr="0048218E">
        <w:rPr>
          <w:highlight w:val="white"/>
        </w:rPr>
        <w:br/>
      </w:r>
      <w:r w:rsidR="00466971">
        <w:rPr>
          <w:highlight w:val="white"/>
        </w:rPr>
        <w:t xml:space="preserve">    </w:t>
      </w:r>
      <w:r w:rsidR="00466971" w:rsidRPr="00466971">
        <w:rPr>
          <w:color w:val="0000FF"/>
          <w:highlight w:val="white"/>
        </w:rPr>
        <w:t>private</w:t>
      </w:r>
      <w:r w:rsidR="00466971">
        <w:rPr>
          <w:highlight w:val="white"/>
        </w:rPr>
        <w:t xml:space="preserve"> state: </w:t>
      </w:r>
      <w:r w:rsidR="00466971" w:rsidRPr="00466971">
        <w:rPr>
          <w:color w:val="0000FF"/>
          <w:highlight w:val="white"/>
        </w:rPr>
        <w:t>any</w:t>
      </w:r>
      <w:r w:rsidR="00466971">
        <w:rPr>
          <w:highlight w:val="white"/>
        </w:rPr>
        <w:t>;</w:t>
      </w:r>
      <w:r w:rsidR="0048218E" w:rsidRPr="0048218E">
        <w:rPr>
          <w:highlight w:val="white"/>
        </w:rPr>
        <w:br/>
      </w:r>
      <w:r>
        <w:rPr>
          <w:highlight w:val="white"/>
        </w:rPr>
        <w:t>}</w:t>
      </w:r>
    </w:p>
    <w:p w14:paraId="6261E8EC" w14:textId="77777777" w:rsidR="0044410D" w:rsidRPr="0044410D" w:rsidRDefault="00466971" w:rsidP="00466971">
      <w:pPr>
        <w:pStyle w:val="Code"/>
        <w:rPr>
          <w:highlight w:val="white"/>
        </w:rPr>
      </w:pPr>
      <w:r>
        <w:rPr>
          <w:color w:val="0000FF"/>
          <w:highlight w:val="white"/>
        </w:rPr>
        <w:t>interface</w:t>
      </w:r>
      <w:r>
        <w:rPr>
          <w:highlight w:val="white"/>
        </w:rPr>
        <w:t xml:space="preserve"> SelectableControl </w:t>
      </w:r>
      <w:r>
        <w:rPr>
          <w:color w:val="0000FF"/>
          <w:highlight w:val="white"/>
        </w:rPr>
        <w:t>extends</w:t>
      </w:r>
      <w:r>
        <w:rPr>
          <w:highlight w:val="white"/>
        </w:rPr>
        <w:t xml:space="preserve"> Control {</w:t>
      </w:r>
      <w:r w:rsidR="0048218E" w:rsidRPr="0048218E">
        <w:rPr>
          <w:highlight w:val="white"/>
        </w:rPr>
        <w:br/>
      </w:r>
      <w:r>
        <w:rPr>
          <w:highlight w:val="white"/>
        </w:rPr>
        <w:t xml:space="preserve">    select(): </w:t>
      </w:r>
      <w:r>
        <w:rPr>
          <w:color w:val="0000FF"/>
          <w:highlight w:val="white"/>
        </w:rPr>
        <w:t>void</w:t>
      </w:r>
      <w:r>
        <w:rPr>
          <w:highlight w:val="white"/>
        </w:rPr>
        <w:t>;</w:t>
      </w:r>
      <w:r w:rsidR="0048218E" w:rsidRPr="0048218E">
        <w:rPr>
          <w:highlight w:val="white"/>
        </w:rPr>
        <w:br/>
      </w:r>
      <w:r>
        <w:rPr>
          <w:highlight w:val="white"/>
        </w:rPr>
        <w:t>}</w:t>
      </w:r>
    </w:p>
    <w:p w14:paraId="6131A410" w14:textId="77777777" w:rsidR="0044410D" w:rsidRPr="0044410D" w:rsidRDefault="007C5973" w:rsidP="007C5973">
      <w:pPr>
        <w:pStyle w:val="Code"/>
        <w:rPr>
          <w:highlight w:val="white"/>
        </w:rPr>
      </w:pPr>
      <w:r>
        <w:rPr>
          <w:color w:val="0000FF"/>
          <w:highlight w:val="white"/>
        </w:rPr>
        <w:t>class</w:t>
      </w:r>
      <w:r>
        <w:rPr>
          <w:highlight w:val="white"/>
        </w:rPr>
        <w:t xml:space="preserve"> Button </w:t>
      </w:r>
      <w:r>
        <w:rPr>
          <w:color w:val="0000FF"/>
          <w:highlight w:val="white"/>
        </w:rPr>
        <w:t>extends</w:t>
      </w:r>
      <w:r>
        <w:rPr>
          <w:highlight w:val="white"/>
        </w:rPr>
        <w:t xml:space="preserve"> Control {</w:t>
      </w:r>
      <w:r w:rsidR="0048218E" w:rsidRPr="0048218E">
        <w:rPr>
          <w:highlight w:val="white"/>
        </w:rPr>
        <w:br/>
      </w:r>
      <w:r>
        <w:rPr>
          <w:highlight w:val="white"/>
        </w:rPr>
        <w:t xml:space="preserve">    select() { }</w:t>
      </w:r>
      <w:r w:rsidR="0048218E" w:rsidRPr="0048218E">
        <w:rPr>
          <w:highlight w:val="white"/>
        </w:rPr>
        <w:br/>
      </w:r>
      <w:r>
        <w:rPr>
          <w:highlight w:val="white"/>
        </w:rPr>
        <w:t>}</w:t>
      </w:r>
    </w:p>
    <w:p w14:paraId="486FDD18" w14:textId="77777777" w:rsidR="0044410D" w:rsidRPr="0044410D" w:rsidRDefault="007C5973" w:rsidP="007C5973">
      <w:pPr>
        <w:pStyle w:val="Code"/>
        <w:rPr>
          <w:highlight w:val="white"/>
        </w:rPr>
      </w:pPr>
      <w:r>
        <w:rPr>
          <w:color w:val="0000FF"/>
          <w:highlight w:val="white"/>
        </w:rPr>
        <w:t>class</w:t>
      </w:r>
      <w:r>
        <w:rPr>
          <w:highlight w:val="white"/>
        </w:rPr>
        <w:t xml:space="preserve"> TextBox </w:t>
      </w:r>
      <w:r>
        <w:rPr>
          <w:color w:val="0000FF"/>
          <w:highlight w:val="white"/>
        </w:rPr>
        <w:t>extends</w:t>
      </w:r>
      <w:r>
        <w:rPr>
          <w:highlight w:val="white"/>
        </w:rPr>
        <w:t xml:space="preserve"> Control {</w:t>
      </w:r>
      <w:r w:rsidR="0048218E" w:rsidRPr="0048218E">
        <w:rPr>
          <w:highlight w:val="white"/>
        </w:rPr>
        <w:br/>
      </w:r>
      <w:r w:rsidR="00C16601">
        <w:rPr>
          <w:highlight w:val="white"/>
        </w:rPr>
        <w:t xml:space="preserve">    select() { </w:t>
      </w:r>
      <w:r>
        <w:rPr>
          <w:highlight w:val="white"/>
        </w:rPr>
        <w:t>}</w:t>
      </w:r>
      <w:r w:rsidR="0048218E" w:rsidRPr="0048218E">
        <w:rPr>
          <w:highlight w:val="white"/>
        </w:rPr>
        <w:br/>
      </w:r>
      <w:r>
        <w:rPr>
          <w:highlight w:val="white"/>
        </w:rPr>
        <w:t>}</w:t>
      </w:r>
    </w:p>
    <w:p w14:paraId="0681AF0C" w14:textId="77777777" w:rsidR="0044410D" w:rsidRPr="0044410D" w:rsidRDefault="007C5973" w:rsidP="00C16601">
      <w:pPr>
        <w:pStyle w:val="Code"/>
        <w:rPr>
          <w:highlight w:val="white"/>
        </w:rPr>
      </w:pPr>
      <w:r>
        <w:rPr>
          <w:color w:val="0000FF"/>
          <w:highlight w:val="white"/>
        </w:rPr>
        <w:t>class</w:t>
      </w:r>
      <w:r>
        <w:rPr>
          <w:highlight w:val="white"/>
        </w:rPr>
        <w:t xml:space="preserve"> Image </w:t>
      </w:r>
      <w:r>
        <w:rPr>
          <w:color w:val="0000FF"/>
          <w:highlight w:val="white"/>
        </w:rPr>
        <w:t>extends</w:t>
      </w:r>
      <w:r>
        <w:rPr>
          <w:highlight w:val="white"/>
        </w:rPr>
        <w:t xml:space="preserve"> Control {</w:t>
      </w:r>
      <w:r w:rsidR="0048218E" w:rsidRPr="0048218E">
        <w:rPr>
          <w:highlight w:val="white"/>
        </w:rPr>
        <w:br/>
      </w:r>
      <w:r>
        <w:rPr>
          <w:highlight w:val="white"/>
        </w:rPr>
        <w:t>}</w:t>
      </w:r>
    </w:p>
    <w:p w14:paraId="38252438" w14:textId="77777777" w:rsidR="0044410D" w:rsidRPr="0044410D" w:rsidRDefault="00666D8C" w:rsidP="00C16601">
      <w:pPr>
        <w:pStyle w:val="Code"/>
        <w:rPr>
          <w:highlight w:val="white"/>
        </w:rPr>
      </w:pPr>
      <w:r>
        <w:rPr>
          <w:color w:val="0000FF"/>
          <w:highlight w:val="white"/>
        </w:rPr>
        <w:t>class</w:t>
      </w:r>
      <w:r>
        <w:rPr>
          <w:highlight w:val="white"/>
        </w:rPr>
        <w:t xml:space="preserve"> Location {</w:t>
      </w:r>
      <w:r w:rsidR="0048218E" w:rsidRPr="0048218E">
        <w:rPr>
          <w:highlight w:val="white"/>
        </w:rPr>
        <w:br/>
      </w:r>
      <w:r>
        <w:rPr>
          <w:highlight w:val="white"/>
        </w:rPr>
        <w:t xml:space="preserve">    select() { }</w:t>
      </w:r>
      <w:r w:rsidR="0048218E" w:rsidRPr="0048218E">
        <w:rPr>
          <w:highlight w:val="white"/>
        </w:rPr>
        <w:br/>
      </w:r>
      <w:r>
        <w:rPr>
          <w:highlight w:val="white"/>
        </w:rPr>
        <w:t>}</w:t>
      </w:r>
    </w:p>
    <w:p w14:paraId="03EB4F6A" w14:textId="0B6D3C86" w:rsidR="0044410D" w:rsidRPr="0044410D" w:rsidRDefault="00C16601" w:rsidP="007B07CA">
      <w:pPr>
        <w:rPr>
          <w:highlight w:val="white"/>
        </w:rPr>
      </w:pPr>
      <w:r>
        <w:rPr>
          <w:highlight w:val="white"/>
        </w:rPr>
        <w:t xml:space="preserve">In the </w:t>
      </w:r>
      <w:r w:rsidR="00234A43">
        <w:rPr>
          <w:highlight w:val="white"/>
        </w:rPr>
        <w:t xml:space="preserve">above </w:t>
      </w:r>
      <w:r>
        <w:rPr>
          <w:highlight w:val="white"/>
        </w:rPr>
        <w:t xml:space="preserve">example, </w:t>
      </w:r>
      <w:r w:rsidR="008F4735">
        <w:rPr>
          <w:highlight w:val="white"/>
        </w:rPr>
        <w:t>'</w:t>
      </w:r>
      <w:r>
        <w:rPr>
          <w:highlight w:val="white"/>
        </w:rPr>
        <w:t>SelectableControl</w:t>
      </w:r>
      <w:r w:rsidR="008F4735">
        <w:rPr>
          <w:highlight w:val="white"/>
        </w:rPr>
        <w:t>'</w:t>
      </w:r>
      <w:r>
        <w:rPr>
          <w:highlight w:val="white"/>
        </w:rPr>
        <w:t xml:space="preserve"> contains all </w:t>
      </w:r>
      <w:r w:rsidR="00666D8C">
        <w:rPr>
          <w:highlight w:val="white"/>
        </w:rPr>
        <w:t xml:space="preserve">of </w:t>
      </w:r>
      <w:r>
        <w:rPr>
          <w:highlight w:val="white"/>
        </w:rPr>
        <w:t xml:space="preserve">the members of </w:t>
      </w:r>
      <w:r w:rsidR="008F4735">
        <w:rPr>
          <w:highlight w:val="white"/>
        </w:rPr>
        <w:t>'</w:t>
      </w:r>
      <w:r>
        <w:rPr>
          <w:highlight w:val="white"/>
        </w:rPr>
        <w:t>Control</w:t>
      </w:r>
      <w:r w:rsidR="008F4735">
        <w:rPr>
          <w:highlight w:val="white"/>
        </w:rPr>
        <w:t>'</w:t>
      </w:r>
      <w:r>
        <w:rPr>
          <w:highlight w:val="white"/>
        </w:rPr>
        <w:t xml:space="preserve">, including the private </w:t>
      </w:r>
      <w:r w:rsidR="008F4735">
        <w:rPr>
          <w:highlight w:val="white"/>
        </w:rPr>
        <w:t>'</w:t>
      </w:r>
      <w:r>
        <w:rPr>
          <w:highlight w:val="white"/>
        </w:rPr>
        <w:t>state</w:t>
      </w:r>
      <w:r w:rsidR="008F4735">
        <w:rPr>
          <w:highlight w:val="white"/>
        </w:rPr>
        <w:t>'</w:t>
      </w:r>
      <w:r>
        <w:rPr>
          <w:highlight w:val="white"/>
        </w:rPr>
        <w:t xml:space="preserve"> property. </w:t>
      </w:r>
      <w:r w:rsidR="008C2012">
        <w:rPr>
          <w:highlight w:val="white"/>
        </w:rPr>
        <w:t>Since</w:t>
      </w:r>
      <w:r>
        <w:rPr>
          <w:highlight w:val="white"/>
        </w:rPr>
        <w:t xml:space="preserve"> </w:t>
      </w:r>
      <w:r w:rsidR="008F4735">
        <w:rPr>
          <w:highlight w:val="white"/>
        </w:rPr>
        <w:t>'</w:t>
      </w:r>
      <w:r>
        <w:rPr>
          <w:highlight w:val="white"/>
        </w:rPr>
        <w:t>state</w:t>
      </w:r>
      <w:r w:rsidR="008F4735">
        <w:rPr>
          <w:highlight w:val="white"/>
        </w:rPr>
        <w:t>'</w:t>
      </w:r>
      <w:r>
        <w:rPr>
          <w:highlight w:val="white"/>
        </w:rPr>
        <w:t xml:space="preserve"> is a private member it </w:t>
      </w:r>
      <w:r w:rsidR="008C2012">
        <w:rPr>
          <w:highlight w:val="white"/>
        </w:rPr>
        <w:t>is only</w:t>
      </w:r>
      <w:r>
        <w:rPr>
          <w:highlight w:val="white"/>
        </w:rPr>
        <w:t xml:space="preserve"> possible for descendants of </w:t>
      </w:r>
      <w:r w:rsidR="008F4735">
        <w:rPr>
          <w:highlight w:val="white"/>
        </w:rPr>
        <w:t>'</w:t>
      </w:r>
      <w:r>
        <w:rPr>
          <w:highlight w:val="white"/>
        </w:rPr>
        <w:t>Control</w:t>
      </w:r>
      <w:r w:rsidR="008F4735">
        <w:rPr>
          <w:highlight w:val="white"/>
        </w:rPr>
        <w:t>'</w:t>
      </w:r>
      <w:r w:rsidR="008C2012">
        <w:rPr>
          <w:highlight w:val="white"/>
        </w:rPr>
        <w:t xml:space="preserve"> to implement </w:t>
      </w:r>
      <w:r w:rsidR="008F4735">
        <w:rPr>
          <w:highlight w:val="white"/>
        </w:rPr>
        <w:t>'</w:t>
      </w:r>
      <w:r w:rsidR="008C2012">
        <w:rPr>
          <w:highlight w:val="white"/>
        </w:rPr>
        <w:t>SelectableControl</w:t>
      </w:r>
      <w:r w:rsidR="008F4735">
        <w:rPr>
          <w:highlight w:val="white"/>
        </w:rPr>
        <w:t>'</w:t>
      </w:r>
      <w:r w:rsidR="00234A43">
        <w:rPr>
          <w:highlight w:val="white"/>
        </w:rPr>
        <w:t>. This is because</w:t>
      </w:r>
      <w:r w:rsidR="008C2012">
        <w:rPr>
          <w:highlight w:val="white"/>
        </w:rPr>
        <w:t xml:space="preserve"> only descendants </w:t>
      </w:r>
      <w:r w:rsidR="00234A43">
        <w:rPr>
          <w:highlight w:val="white"/>
        </w:rPr>
        <w:t xml:space="preserve">of </w:t>
      </w:r>
      <w:r w:rsidR="008F4735">
        <w:rPr>
          <w:highlight w:val="white"/>
        </w:rPr>
        <w:t>'</w:t>
      </w:r>
      <w:r w:rsidR="00234A43">
        <w:rPr>
          <w:highlight w:val="white"/>
        </w:rPr>
        <w:t>Control</w:t>
      </w:r>
      <w:r w:rsidR="008F4735">
        <w:rPr>
          <w:highlight w:val="white"/>
        </w:rPr>
        <w:t>'</w:t>
      </w:r>
      <w:r w:rsidR="00234A43">
        <w:rPr>
          <w:highlight w:val="white"/>
        </w:rPr>
        <w:t xml:space="preserve"> </w:t>
      </w:r>
      <w:r w:rsidR="00F37FBC">
        <w:rPr>
          <w:highlight w:val="white"/>
        </w:rPr>
        <w:t>will</w:t>
      </w:r>
      <w:r w:rsidR="008C2012">
        <w:rPr>
          <w:highlight w:val="white"/>
        </w:rPr>
        <w:t xml:space="preserve"> have a </w:t>
      </w:r>
      <w:r w:rsidR="008F4735">
        <w:rPr>
          <w:highlight w:val="white"/>
        </w:rPr>
        <w:t>'</w:t>
      </w:r>
      <w:r w:rsidR="008C2012">
        <w:rPr>
          <w:highlight w:val="white"/>
        </w:rPr>
        <w:t>state</w:t>
      </w:r>
      <w:r w:rsidR="008F4735">
        <w:rPr>
          <w:highlight w:val="white"/>
        </w:rPr>
        <w:t>'</w:t>
      </w:r>
      <w:r w:rsidR="008C2012">
        <w:rPr>
          <w:highlight w:val="white"/>
        </w:rPr>
        <w:t xml:space="preserve"> private member that ori</w:t>
      </w:r>
      <w:r w:rsidR="00234A43">
        <w:rPr>
          <w:highlight w:val="white"/>
        </w:rPr>
        <w:t xml:space="preserve">ginates in the same declaration, which is a requirement for private members to be compatible (section </w:t>
      </w:r>
      <w:r w:rsidR="00234A43">
        <w:rPr>
          <w:highlight w:val="white"/>
        </w:rPr>
        <w:fldChar w:fldCharType="begin"/>
      </w:r>
      <w:r w:rsidR="00234A43">
        <w:rPr>
          <w:highlight w:val="white"/>
        </w:rPr>
        <w:instrText xml:space="preserve"> REF _Ref320780546 \r \h </w:instrText>
      </w:r>
      <w:r w:rsidR="00234A43">
        <w:rPr>
          <w:highlight w:val="white"/>
        </w:rPr>
      </w:r>
      <w:r w:rsidR="00234A43">
        <w:rPr>
          <w:highlight w:val="white"/>
        </w:rPr>
        <w:fldChar w:fldCharType="separate"/>
      </w:r>
      <w:del w:id="1696" w:author="Anders Hejlsberg" w:date="2014-11-01T15:43:00Z">
        <w:r w:rsidR="00633278">
          <w:rPr>
            <w:highlight w:val="white"/>
          </w:rPr>
          <w:delText>3.8</w:delText>
        </w:r>
      </w:del>
      <w:ins w:id="1697" w:author="Anders Hejlsberg" w:date="2014-11-01T15:43:00Z">
        <w:r w:rsidR="00B510EF">
          <w:rPr>
            <w:highlight w:val="white"/>
          </w:rPr>
          <w:t>0</w:t>
        </w:r>
      </w:ins>
      <w:r w:rsidR="00234A43">
        <w:rPr>
          <w:highlight w:val="white"/>
        </w:rPr>
        <w:fldChar w:fldCharType="end"/>
      </w:r>
      <w:r w:rsidR="00234A43">
        <w:rPr>
          <w:highlight w:val="white"/>
        </w:rPr>
        <w:t>).</w:t>
      </w:r>
    </w:p>
    <w:p w14:paraId="75524B87" w14:textId="77777777" w:rsidR="0044410D" w:rsidRPr="0044410D" w:rsidRDefault="00C16601" w:rsidP="007B07CA">
      <w:pPr>
        <w:rPr>
          <w:highlight w:val="white"/>
        </w:rPr>
      </w:pPr>
      <w:r>
        <w:rPr>
          <w:highlight w:val="white"/>
        </w:rPr>
        <w:t xml:space="preserve">Within the </w:t>
      </w:r>
      <w:r w:rsidR="008F4735">
        <w:rPr>
          <w:highlight w:val="white"/>
        </w:rPr>
        <w:t>'</w:t>
      </w:r>
      <w:r>
        <w:rPr>
          <w:highlight w:val="white"/>
        </w:rPr>
        <w:t>Control</w:t>
      </w:r>
      <w:r w:rsidR="008F4735">
        <w:rPr>
          <w:highlight w:val="white"/>
        </w:rPr>
        <w:t>'</w:t>
      </w:r>
      <w:r>
        <w:rPr>
          <w:highlight w:val="white"/>
        </w:rPr>
        <w:t xml:space="preserve"> class it is possible to access the </w:t>
      </w:r>
      <w:r w:rsidR="008F4735">
        <w:rPr>
          <w:highlight w:val="white"/>
        </w:rPr>
        <w:t>'</w:t>
      </w:r>
      <w:r>
        <w:rPr>
          <w:highlight w:val="white"/>
        </w:rPr>
        <w:t>state</w:t>
      </w:r>
      <w:r w:rsidR="008F4735">
        <w:rPr>
          <w:highlight w:val="white"/>
        </w:rPr>
        <w:t>'</w:t>
      </w:r>
      <w:r>
        <w:rPr>
          <w:highlight w:val="white"/>
        </w:rPr>
        <w:t xml:space="preserve"> private member through an instance of </w:t>
      </w:r>
      <w:r w:rsidR="008F4735">
        <w:rPr>
          <w:highlight w:val="white"/>
        </w:rPr>
        <w:t>'</w:t>
      </w:r>
      <w:r>
        <w:rPr>
          <w:highlight w:val="white"/>
        </w:rPr>
        <w:t>SelectableControl</w:t>
      </w:r>
      <w:r w:rsidR="008F4735">
        <w:rPr>
          <w:highlight w:val="white"/>
        </w:rPr>
        <w:t>'</w:t>
      </w:r>
      <w:r>
        <w:rPr>
          <w:highlight w:val="white"/>
        </w:rPr>
        <w:t xml:space="preserve">. Effectively, </w:t>
      </w:r>
      <w:r w:rsidR="00234A43">
        <w:rPr>
          <w:highlight w:val="white"/>
        </w:rPr>
        <w:t>a</w:t>
      </w:r>
      <w:r w:rsidR="008C2012">
        <w:rPr>
          <w:highlight w:val="white"/>
        </w:rPr>
        <w:t xml:space="preserve"> </w:t>
      </w:r>
      <w:r w:rsidR="008F4735">
        <w:rPr>
          <w:highlight w:val="white"/>
        </w:rPr>
        <w:t>'</w:t>
      </w:r>
      <w:r>
        <w:rPr>
          <w:highlight w:val="white"/>
        </w:rPr>
        <w:t>SelectableControl</w:t>
      </w:r>
      <w:r w:rsidR="008F4735">
        <w:rPr>
          <w:highlight w:val="white"/>
        </w:rPr>
        <w:t>'</w:t>
      </w:r>
      <w:r>
        <w:rPr>
          <w:highlight w:val="white"/>
        </w:rPr>
        <w:t xml:space="preserve"> </w:t>
      </w:r>
      <w:r w:rsidR="00234A43">
        <w:rPr>
          <w:highlight w:val="white"/>
        </w:rPr>
        <w:t xml:space="preserve">acts like a </w:t>
      </w:r>
      <w:r w:rsidR="008F4735">
        <w:rPr>
          <w:highlight w:val="white"/>
        </w:rPr>
        <w:t>'</w:t>
      </w:r>
      <w:r w:rsidR="00234A43">
        <w:rPr>
          <w:highlight w:val="white"/>
        </w:rPr>
        <w:t>Control</w:t>
      </w:r>
      <w:r w:rsidR="008F4735">
        <w:rPr>
          <w:highlight w:val="white"/>
        </w:rPr>
        <w:t>'</w:t>
      </w:r>
      <w:r w:rsidR="00234A43">
        <w:rPr>
          <w:highlight w:val="white"/>
        </w:rPr>
        <w:t xml:space="preserve"> that is known to have a </w:t>
      </w:r>
      <w:r w:rsidR="008F4735">
        <w:rPr>
          <w:highlight w:val="white"/>
        </w:rPr>
        <w:t>'</w:t>
      </w:r>
      <w:r w:rsidR="00234A43">
        <w:rPr>
          <w:highlight w:val="white"/>
        </w:rPr>
        <w:t>select</w:t>
      </w:r>
      <w:r w:rsidR="008F4735">
        <w:rPr>
          <w:highlight w:val="white"/>
        </w:rPr>
        <w:t>'</w:t>
      </w:r>
      <w:r w:rsidR="00234A43">
        <w:rPr>
          <w:highlight w:val="white"/>
        </w:rPr>
        <w:t xml:space="preserve"> method. </w:t>
      </w:r>
      <w:r w:rsidR="00666D8C">
        <w:rPr>
          <w:highlight w:val="white"/>
        </w:rPr>
        <w:t>T</w:t>
      </w:r>
      <w:r w:rsidR="00234A43">
        <w:rPr>
          <w:highlight w:val="white"/>
        </w:rPr>
        <w:t xml:space="preserve">he </w:t>
      </w:r>
      <w:r w:rsidR="008F4735">
        <w:rPr>
          <w:highlight w:val="white"/>
        </w:rPr>
        <w:t>'</w:t>
      </w:r>
      <w:r w:rsidR="00234A43">
        <w:rPr>
          <w:highlight w:val="white"/>
        </w:rPr>
        <w:t>Button</w:t>
      </w:r>
      <w:r w:rsidR="008F4735">
        <w:rPr>
          <w:highlight w:val="white"/>
        </w:rPr>
        <w:t>'</w:t>
      </w:r>
      <w:r w:rsidR="00234A43">
        <w:rPr>
          <w:highlight w:val="white"/>
        </w:rPr>
        <w:t xml:space="preserve"> and </w:t>
      </w:r>
      <w:r w:rsidR="008F4735">
        <w:rPr>
          <w:highlight w:val="white"/>
        </w:rPr>
        <w:t>'</w:t>
      </w:r>
      <w:r w:rsidR="00234A43">
        <w:rPr>
          <w:highlight w:val="white"/>
        </w:rPr>
        <w:t>TextBox</w:t>
      </w:r>
      <w:r w:rsidR="008F4735">
        <w:rPr>
          <w:highlight w:val="white"/>
        </w:rPr>
        <w:t>'</w:t>
      </w:r>
      <w:r w:rsidR="00234A43">
        <w:rPr>
          <w:highlight w:val="white"/>
        </w:rPr>
        <w:t xml:space="preserve"> classes are subtypes of </w:t>
      </w:r>
      <w:r w:rsidR="008F4735">
        <w:rPr>
          <w:highlight w:val="white"/>
        </w:rPr>
        <w:t>'</w:t>
      </w:r>
      <w:r w:rsidR="00234A43">
        <w:rPr>
          <w:highlight w:val="white"/>
        </w:rPr>
        <w:t>SelectableControl</w:t>
      </w:r>
      <w:r w:rsidR="008F4735">
        <w:rPr>
          <w:highlight w:val="white"/>
        </w:rPr>
        <w:t>'</w:t>
      </w:r>
      <w:r w:rsidR="00666D8C">
        <w:rPr>
          <w:highlight w:val="white"/>
        </w:rPr>
        <w:t xml:space="preserve"> (because they both inherit from </w:t>
      </w:r>
      <w:r w:rsidR="008F4735">
        <w:rPr>
          <w:highlight w:val="white"/>
        </w:rPr>
        <w:t>'</w:t>
      </w:r>
      <w:r w:rsidR="00666D8C">
        <w:rPr>
          <w:highlight w:val="white"/>
        </w:rPr>
        <w:t>Control</w:t>
      </w:r>
      <w:r w:rsidR="008F4735">
        <w:rPr>
          <w:highlight w:val="white"/>
        </w:rPr>
        <w:t>'</w:t>
      </w:r>
      <w:r w:rsidR="00666D8C">
        <w:rPr>
          <w:highlight w:val="white"/>
        </w:rPr>
        <w:t xml:space="preserve"> and have a </w:t>
      </w:r>
      <w:r w:rsidR="008F4735">
        <w:rPr>
          <w:highlight w:val="white"/>
        </w:rPr>
        <w:t>'</w:t>
      </w:r>
      <w:r w:rsidR="00666D8C">
        <w:rPr>
          <w:highlight w:val="white"/>
        </w:rPr>
        <w:t>select</w:t>
      </w:r>
      <w:r w:rsidR="008F4735">
        <w:rPr>
          <w:highlight w:val="white"/>
        </w:rPr>
        <w:t>'</w:t>
      </w:r>
      <w:r w:rsidR="00666D8C">
        <w:rPr>
          <w:highlight w:val="white"/>
        </w:rPr>
        <w:t xml:space="preserve"> method)</w:t>
      </w:r>
      <w:r w:rsidR="00234A43">
        <w:rPr>
          <w:highlight w:val="white"/>
        </w:rPr>
        <w:t xml:space="preserve">, but </w:t>
      </w:r>
      <w:r w:rsidR="00666D8C">
        <w:rPr>
          <w:highlight w:val="white"/>
        </w:rPr>
        <w:t xml:space="preserve">the </w:t>
      </w:r>
      <w:r w:rsidR="008F4735">
        <w:rPr>
          <w:highlight w:val="white"/>
        </w:rPr>
        <w:t>'</w:t>
      </w:r>
      <w:r w:rsidR="00666D8C">
        <w:rPr>
          <w:highlight w:val="white"/>
        </w:rPr>
        <w:t>Image</w:t>
      </w:r>
      <w:r w:rsidR="008F4735">
        <w:rPr>
          <w:highlight w:val="white"/>
        </w:rPr>
        <w:t>'</w:t>
      </w:r>
      <w:r w:rsidR="00666D8C">
        <w:rPr>
          <w:highlight w:val="white"/>
        </w:rPr>
        <w:t xml:space="preserve"> and </w:t>
      </w:r>
      <w:r w:rsidR="008F4735">
        <w:rPr>
          <w:highlight w:val="white"/>
        </w:rPr>
        <w:t>'</w:t>
      </w:r>
      <w:r w:rsidR="00666D8C">
        <w:rPr>
          <w:highlight w:val="white"/>
        </w:rPr>
        <w:t>Location</w:t>
      </w:r>
      <w:r w:rsidR="008F4735">
        <w:rPr>
          <w:highlight w:val="white"/>
        </w:rPr>
        <w:t>'</w:t>
      </w:r>
      <w:r w:rsidR="00666D8C">
        <w:rPr>
          <w:highlight w:val="white"/>
        </w:rPr>
        <w:t xml:space="preserve"> classes are not.</w:t>
      </w:r>
    </w:p>
    <w:p w14:paraId="712878D2" w14:textId="77777777" w:rsidR="0044410D" w:rsidRPr="0044410D" w:rsidRDefault="00ED5C72" w:rsidP="00ED5C72">
      <w:pPr>
        <w:pStyle w:val="Heading2"/>
      </w:pPr>
      <w:bookmarkStart w:id="1698" w:name="_Toc402619931"/>
      <w:bookmarkStart w:id="1699" w:name="_Toc401414116"/>
      <w:r>
        <w:t>Dynamic Type Checks</w:t>
      </w:r>
      <w:bookmarkEnd w:id="1698"/>
      <w:bookmarkEnd w:id="1699"/>
    </w:p>
    <w:p w14:paraId="38AFF704" w14:textId="77777777" w:rsidR="0044410D" w:rsidRPr="0044410D" w:rsidRDefault="003C5236" w:rsidP="007B121C">
      <w:r>
        <w:t>TypeScript</w:t>
      </w:r>
      <w:r w:rsidR="0010666F">
        <w:t xml:space="preserve"> </w:t>
      </w:r>
      <w:r w:rsidR="00ED5C72">
        <w:t>does not</w:t>
      </w:r>
      <w:r w:rsidR="0010666F">
        <w:t xml:space="preserve"> provide a </w:t>
      </w:r>
      <w:r w:rsidR="00A07684">
        <w:t xml:space="preserve">direct </w:t>
      </w:r>
      <w:r w:rsidR="0010666F">
        <w:t>mechanism for dynamically testing whether an object implements a particular interface.</w:t>
      </w:r>
      <w:r w:rsidR="00A07684">
        <w:t xml:space="preserve"> Instead, </w:t>
      </w:r>
      <w:r>
        <w:t>TypeScript</w:t>
      </w:r>
      <w:r w:rsidR="00A07684">
        <w:t xml:space="preserve"> code can use the JavaScript technique of checking whether an </w:t>
      </w:r>
      <w:r w:rsidR="00A07684">
        <w:lastRenderedPageBreak/>
        <w:t>appropriate set of mem</w:t>
      </w:r>
      <w:r w:rsidR="00912628">
        <w:t xml:space="preserve">bers are present on the object. For example, given the declarations in section </w:t>
      </w:r>
      <w:r w:rsidR="00912628">
        <w:fldChar w:fldCharType="begin"/>
      </w:r>
      <w:r w:rsidR="00912628">
        <w:instrText xml:space="preserve"> REF _Ref325089130 \r \h </w:instrText>
      </w:r>
      <w:r w:rsidR="00912628">
        <w:fldChar w:fldCharType="separate"/>
      </w:r>
      <w:r w:rsidR="00B510EF">
        <w:t>7.1</w:t>
      </w:r>
      <w:r w:rsidR="00912628">
        <w:fldChar w:fldCharType="end"/>
      </w:r>
      <w:r w:rsidR="00912628">
        <w:t xml:space="preserve">, the following </w:t>
      </w:r>
      <w:r w:rsidR="0008105D">
        <w:t>is a dynamic check for the</w:t>
      </w:r>
      <w:r w:rsidR="00912628">
        <w:t xml:space="preserve"> </w:t>
      </w:r>
      <w:r w:rsidR="008F4735">
        <w:t>'</w:t>
      </w:r>
      <w:r w:rsidR="00912628">
        <w:t>MoverShaker</w:t>
      </w:r>
      <w:r w:rsidR="008F4735">
        <w:t>'</w:t>
      </w:r>
      <w:r w:rsidR="00912628">
        <w:t xml:space="preserve"> interface:</w:t>
      </w:r>
    </w:p>
    <w:p w14:paraId="51A42F7E" w14:textId="77777777" w:rsidR="0044410D" w:rsidRPr="0044410D" w:rsidRDefault="00A07684" w:rsidP="00A07684">
      <w:pPr>
        <w:pStyle w:val="Code"/>
        <w:rPr>
          <w:highlight w:val="white"/>
        </w:rPr>
      </w:pPr>
      <w:r>
        <w:rPr>
          <w:color w:val="0000FF"/>
          <w:highlight w:val="white"/>
        </w:rPr>
        <w:t>var</w:t>
      </w:r>
      <w:r>
        <w:rPr>
          <w:highlight w:val="white"/>
        </w:rPr>
        <w:t xml:space="preserve"> obj: </w:t>
      </w:r>
      <w:r>
        <w:rPr>
          <w:color w:val="0000FF"/>
          <w:highlight w:val="white"/>
        </w:rPr>
        <w:t>any</w:t>
      </w:r>
      <w:r>
        <w:rPr>
          <w:highlight w:val="white"/>
        </w:rPr>
        <w:t xml:space="preserve"> = getSomeObject();</w:t>
      </w:r>
      <w:r w:rsidR="0048218E" w:rsidRPr="0048218E">
        <w:rPr>
          <w:highlight w:val="white"/>
        </w:rPr>
        <w:br/>
      </w:r>
      <w:r>
        <w:rPr>
          <w:color w:val="0000FF"/>
          <w:highlight w:val="white"/>
        </w:rPr>
        <w:t>if</w:t>
      </w:r>
      <w:r>
        <w:rPr>
          <w:highlight w:val="white"/>
        </w:rPr>
        <w:t xml:space="preserve"> (obj &amp;&amp; obj.move &amp;&amp; obj.shake &amp;&amp; obj.getStatus) {</w:t>
      </w:r>
      <w:r w:rsidR="0048218E" w:rsidRPr="0048218E">
        <w:rPr>
          <w:highlight w:val="white"/>
        </w:rPr>
        <w:br/>
      </w:r>
      <w:r>
        <w:rPr>
          <w:highlight w:val="white"/>
        </w:rPr>
        <w:t xml:space="preserve">    </w:t>
      </w:r>
      <w:r>
        <w:rPr>
          <w:color w:val="0000FF"/>
          <w:highlight w:val="white"/>
        </w:rPr>
        <w:t>var</w:t>
      </w:r>
      <w:r w:rsidR="00681CC0">
        <w:rPr>
          <w:highlight w:val="white"/>
        </w:rPr>
        <w:t xml:space="preserve"> moverShaker = &lt;</w:t>
      </w:r>
      <w:r>
        <w:rPr>
          <w:highlight w:val="white"/>
        </w:rPr>
        <w:t>MoverShaker&gt; obj;</w:t>
      </w:r>
      <w:r w:rsidR="0048218E" w:rsidRPr="0048218E">
        <w:rPr>
          <w:highlight w:val="white"/>
        </w:rPr>
        <w:br/>
      </w:r>
      <w:r>
        <w:rPr>
          <w:highlight w:val="white"/>
        </w:rPr>
        <w:t xml:space="preserve">    ...</w:t>
      </w:r>
      <w:r w:rsidR="0048218E" w:rsidRPr="0048218E">
        <w:rPr>
          <w:highlight w:val="white"/>
        </w:rPr>
        <w:br/>
      </w:r>
      <w:r>
        <w:rPr>
          <w:highlight w:val="white"/>
        </w:rPr>
        <w:t>}</w:t>
      </w:r>
    </w:p>
    <w:p w14:paraId="22BEC2DA" w14:textId="77777777" w:rsidR="0044410D" w:rsidRPr="0044410D" w:rsidRDefault="003E37D4" w:rsidP="007B121C">
      <w:r>
        <w:t xml:space="preserve">If such a </w:t>
      </w:r>
      <w:r w:rsidR="0008105D">
        <w:t>check</w:t>
      </w:r>
      <w:r>
        <w:t xml:space="preserve"> is used often it can be abstracted into a function:</w:t>
      </w:r>
    </w:p>
    <w:p w14:paraId="0B45E304" w14:textId="77777777" w:rsidR="0044410D" w:rsidRPr="0044410D" w:rsidRDefault="00A07684" w:rsidP="003E37D4">
      <w:pPr>
        <w:pStyle w:val="Code"/>
        <w:rPr>
          <w:highlight w:val="white"/>
        </w:rPr>
      </w:pPr>
      <w:r>
        <w:rPr>
          <w:color w:val="0000FF"/>
          <w:highlight w:val="white"/>
        </w:rPr>
        <w:t>function</w:t>
      </w:r>
      <w:r>
        <w:rPr>
          <w:highlight w:val="white"/>
        </w:rPr>
        <w:t xml:space="preserve"> asMoverShaker(obj: </w:t>
      </w:r>
      <w:r>
        <w:rPr>
          <w:color w:val="0000FF"/>
          <w:highlight w:val="white"/>
        </w:rPr>
        <w:t>any</w:t>
      </w:r>
      <w:r w:rsidR="00681CC0">
        <w:rPr>
          <w:highlight w:val="white"/>
        </w:rPr>
        <w:t xml:space="preserve">): </w:t>
      </w:r>
      <w:r>
        <w:rPr>
          <w:highlight w:val="white"/>
        </w:rPr>
        <w:t>MoverShaker {</w:t>
      </w:r>
      <w:r w:rsidR="0048218E" w:rsidRPr="0048218E">
        <w:rPr>
          <w:highlight w:val="white"/>
        </w:rPr>
        <w:br/>
      </w:r>
      <w:r>
        <w:rPr>
          <w:highlight w:val="white"/>
        </w:rPr>
        <w:t xml:space="preserve">    </w:t>
      </w:r>
      <w:r>
        <w:rPr>
          <w:color w:val="0000FF"/>
          <w:highlight w:val="white"/>
        </w:rPr>
        <w:t>return</w:t>
      </w:r>
      <w:r>
        <w:rPr>
          <w:highlight w:val="white"/>
        </w:rPr>
        <w:t xml:space="preserve"> obj &amp;&amp; obj.move &amp;&amp; obj.shake &amp;&amp; obj.getStatus ? obj : </w:t>
      </w:r>
      <w:r>
        <w:rPr>
          <w:color w:val="0000FF"/>
          <w:highlight w:val="white"/>
        </w:rPr>
        <w:t>null</w:t>
      </w:r>
      <w:r>
        <w:rPr>
          <w:highlight w:val="white"/>
        </w:rPr>
        <w:t>;</w:t>
      </w:r>
      <w:r w:rsidR="0048218E" w:rsidRPr="0048218E">
        <w:rPr>
          <w:highlight w:val="white"/>
        </w:rPr>
        <w:br/>
      </w:r>
      <w:r w:rsidR="003E37D4">
        <w:rPr>
          <w:highlight w:val="white"/>
        </w:rPr>
        <w:t>}</w:t>
      </w:r>
    </w:p>
    <w:p w14:paraId="1322BE50" w14:textId="77777777" w:rsidR="0044410D" w:rsidRPr="0044410D" w:rsidRDefault="0044410D" w:rsidP="0074339D"/>
    <w:p w14:paraId="36EBBCD5"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0CB812F2" w14:textId="77777777" w:rsidR="0044410D" w:rsidRPr="0044410D" w:rsidRDefault="00D13EE5" w:rsidP="00D13EE5">
      <w:pPr>
        <w:pStyle w:val="Heading1"/>
      </w:pPr>
      <w:bookmarkStart w:id="1700" w:name="_Ref333577525"/>
      <w:bookmarkStart w:id="1701" w:name="_Toc402619932"/>
      <w:bookmarkStart w:id="1702" w:name="_Toc401414117"/>
      <w:r>
        <w:lastRenderedPageBreak/>
        <w:t>Classes</w:t>
      </w:r>
      <w:bookmarkEnd w:id="1700"/>
      <w:bookmarkEnd w:id="1701"/>
      <w:bookmarkEnd w:id="1702"/>
    </w:p>
    <w:p w14:paraId="0CBB800B" w14:textId="77777777" w:rsidR="0044410D" w:rsidRPr="0044410D" w:rsidRDefault="003C5236" w:rsidP="00926F98">
      <w:r>
        <w:t>TypeScript</w:t>
      </w:r>
      <w:r w:rsidR="006250BB">
        <w:t xml:space="preserve"> supports classes that </w:t>
      </w:r>
      <w:r w:rsidR="000173A1">
        <w:t>are closely aligned with those</w:t>
      </w:r>
      <w:r w:rsidR="006250BB">
        <w:t xml:space="preserve"> proposed for ECMAScript 6</w:t>
      </w:r>
      <w:r w:rsidR="006F7E41">
        <w:t>, and includes extensions for</w:t>
      </w:r>
      <w:r w:rsidR="006250BB">
        <w:t xml:space="preserve"> </w:t>
      </w:r>
      <w:r w:rsidR="002F16DA">
        <w:t xml:space="preserve">instance and static </w:t>
      </w:r>
      <w:r w:rsidR="006250BB">
        <w:t>member declarations</w:t>
      </w:r>
      <w:r w:rsidR="002F16DA">
        <w:t xml:space="preserve"> </w:t>
      </w:r>
      <w:r w:rsidR="006250BB">
        <w:t xml:space="preserve">and properties </w:t>
      </w:r>
      <w:r w:rsidR="00A87F4F">
        <w:t>declared and</w:t>
      </w:r>
      <w:r w:rsidR="006250BB">
        <w:t xml:space="preserve"> initialized from constructor parameters.</w:t>
      </w:r>
    </w:p>
    <w:p w14:paraId="102BED55" w14:textId="77777777" w:rsidR="0044410D" w:rsidRPr="0044410D" w:rsidRDefault="007C4957" w:rsidP="00926F98">
      <w:r w:rsidRPr="00C60CFB">
        <w:rPr>
          <w:i/>
        </w:rPr>
        <w:t xml:space="preserve">NOTE: </w:t>
      </w:r>
      <w:r w:rsidR="003C5236" w:rsidRPr="00C60CFB">
        <w:rPr>
          <w:i/>
        </w:rPr>
        <w:t>TypeScript</w:t>
      </w:r>
      <w:r w:rsidRPr="00C60CFB">
        <w:rPr>
          <w:i/>
        </w:rPr>
        <w:t xml:space="preserve"> currently doesn</w:t>
      </w:r>
      <w:r w:rsidR="008F4735">
        <w:rPr>
          <w:i/>
        </w:rPr>
        <w:t>'</w:t>
      </w:r>
      <w:r w:rsidRPr="00C60CFB">
        <w:rPr>
          <w:i/>
        </w:rPr>
        <w:t>t su</w:t>
      </w:r>
      <w:r w:rsidR="000173A1" w:rsidRPr="00C60CFB">
        <w:rPr>
          <w:i/>
        </w:rPr>
        <w:t xml:space="preserve">pport </w:t>
      </w:r>
      <w:r w:rsidRPr="00C60CFB">
        <w:rPr>
          <w:i/>
        </w:rPr>
        <w:t xml:space="preserve">class expressions or </w:t>
      </w:r>
      <w:r w:rsidR="000173A1" w:rsidRPr="00C60CFB">
        <w:rPr>
          <w:i/>
        </w:rPr>
        <w:t xml:space="preserve">nested </w:t>
      </w:r>
      <w:r w:rsidRPr="00C60CFB">
        <w:rPr>
          <w:i/>
        </w:rPr>
        <w:t>class declarations</w:t>
      </w:r>
      <w:r w:rsidR="000173A1" w:rsidRPr="00C60CFB">
        <w:rPr>
          <w:i/>
        </w:rPr>
        <w:t xml:space="preserve"> from the ECMAScript 6 proposal</w:t>
      </w:r>
      <w:r w:rsidR="000173A1" w:rsidRPr="00C60CFB">
        <w:t>.</w:t>
      </w:r>
    </w:p>
    <w:p w14:paraId="003C865D" w14:textId="77777777" w:rsidR="0044410D" w:rsidRPr="0044410D" w:rsidRDefault="005E2A5C" w:rsidP="005E2A5C">
      <w:pPr>
        <w:pStyle w:val="Heading2"/>
      </w:pPr>
      <w:bookmarkStart w:id="1703" w:name="_Ref325089073"/>
      <w:bookmarkStart w:id="1704" w:name="_Toc402619933"/>
      <w:bookmarkStart w:id="1705" w:name="_Toc401414118"/>
      <w:r>
        <w:t>Class Declarations</w:t>
      </w:r>
      <w:bookmarkEnd w:id="1703"/>
      <w:bookmarkEnd w:id="1704"/>
      <w:bookmarkEnd w:id="1705"/>
    </w:p>
    <w:p w14:paraId="2CFB3EE8" w14:textId="77777777" w:rsidR="0044410D" w:rsidRPr="0044410D" w:rsidRDefault="00916E85" w:rsidP="00D13EE5">
      <w:r>
        <w:t>Class</w:t>
      </w:r>
      <w:r w:rsidR="00586F6F">
        <w:t xml:space="preserve"> declarat</w:t>
      </w:r>
      <w:r>
        <w:t>ions introduce</w:t>
      </w:r>
      <w:r w:rsidR="00586F6F">
        <w:t xml:space="preserve"> </w:t>
      </w:r>
      <w:r>
        <w:t xml:space="preserve">named types and provide </w:t>
      </w:r>
      <w:r w:rsidR="00586F6F">
        <w:t>implementation</w:t>
      </w:r>
      <w:r>
        <w:t>s</w:t>
      </w:r>
      <w:r w:rsidR="00586F6F">
        <w:t xml:space="preserve"> </w:t>
      </w:r>
      <w:r>
        <w:t>of those types</w:t>
      </w:r>
      <w:r w:rsidR="00586F6F">
        <w:t>. Classes support</w:t>
      </w:r>
      <w:r w:rsidR="00F57708">
        <w:t xml:space="preserve"> inheritance, </w:t>
      </w:r>
      <w:r w:rsidR="00586F6F">
        <w:t>allowing derived classes to extend and specialize base classes.</w:t>
      </w:r>
    </w:p>
    <w:p w14:paraId="3DA908B3" w14:textId="77777777" w:rsidR="0044410D" w:rsidRPr="0044410D" w:rsidRDefault="003E08CF" w:rsidP="003E08CF">
      <w:pPr>
        <w:pStyle w:val="Grammar"/>
      </w:pPr>
      <w:r w:rsidRPr="00536A68">
        <w:rPr>
          <w:rStyle w:val="Production"/>
        </w:rPr>
        <w:t>ClassDeclaration:</w:t>
      </w:r>
      <w:r w:rsidR="0048218E" w:rsidRPr="0048218E">
        <w:br/>
      </w:r>
      <w:r w:rsidRPr="00540534">
        <w:rPr>
          <w:rStyle w:val="Terminal"/>
        </w:rPr>
        <w:t>class</w:t>
      </w:r>
      <w:r>
        <w:t xml:space="preserve">   </w:t>
      </w:r>
      <w:r w:rsidRPr="00536A68">
        <w:rPr>
          <w:rStyle w:val="Production"/>
        </w:rPr>
        <w:t>Identifier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ClassHeritage</w:t>
      </w:r>
      <w:r>
        <w:t xml:space="preserve">   </w:t>
      </w:r>
      <w:r w:rsidRPr="00540534">
        <w:rPr>
          <w:rStyle w:val="Terminal"/>
        </w:rPr>
        <w:t>{</w:t>
      </w:r>
      <w:r>
        <w:t xml:space="preserve">   </w:t>
      </w:r>
      <w:r w:rsidRPr="00536A68">
        <w:rPr>
          <w:rStyle w:val="Production"/>
        </w:rPr>
        <w:t>ClassBody</w:t>
      </w:r>
      <w:r>
        <w:t xml:space="preserve">   </w:t>
      </w:r>
      <w:r w:rsidRPr="00540534">
        <w:rPr>
          <w:rStyle w:val="Terminal"/>
        </w:rPr>
        <w:t>}</w:t>
      </w:r>
    </w:p>
    <w:p w14:paraId="18BF88A8" w14:textId="77777777" w:rsidR="0044410D" w:rsidRPr="0044410D" w:rsidRDefault="005D38EC" w:rsidP="00C921D3">
      <w:r>
        <w:t xml:space="preserve">A </w:t>
      </w:r>
      <w:r w:rsidR="00FF4ECA" w:rsidRPr="00FF4ECA">
        <w:rPr>
          <w:rStyle w:val="Production"/>
        </w:rPr>
        <w:t>ClassDeclaration</w:t>
      </w:r>
      <w:r>
        <w:t xml:space="preserve"> </w:t>
      </w:r>
      <w:r w:rsidR="005222AB">
        <w:t>declares</w:t>
      </w:r>
      <w:r w:rsidR="00C323D3">
        <w:t xml:space="preserve"> a </w:t>
      </w:r>
      <w:r w:rsidR="004957E4" w:rsidRPr="004957E4">
        <w:rPr>
          <w:b/>
          <w:i/>
        </w:rPr>
        <w:t>class type</w:t>
      </w:r>
      <w:r w:rsidR="00783A14">
        <w:t xml:space="preserve"> </w:t>
      </w:r>
      <w:r w:rsidR="009E5B9C">
        <w:t xml:space="preserve">and a </w:t>
      </w:r>
      <w:r w:rsidR="009E5B9C" w:rsidRPr="004957E4">
        <w:rPr>
          <w:b/>
          <w:i/>
        </w:rPr>
        <w:t>constructor function</w:t>
      </w:r>
      <w:r w:rsidR="009E5B9C">
        <w:t xml:space="preserve">, both </w:t>
      </w:r>
      <w:r>
        <w:t xml:space="preserve">with the name given by </w:t>
      </w:r>
      <w:r w:rsidRPr="005D38EC">
        <w:rPr>
          <w:rStyle w:val="Production"/>
        </w:rPr>
        <w:t>Identifier</w:t>
      </w:r>
      <w:r w:rsidR="009E5B9C">
        <w:t>,</w:t>
      </w:r>
      <w:r>
        <w:t xml:space="preserve"> in the containing module</w:t>
      </w:r>
      <w:r w:rsidR="00C323D3">
        <w:t>.</w:t>
      </w:r>
      <w:r w:rsidR="00783A14">
        <w:t xml:space="preserve"> </w:t>
      </w:r>
      <w:r w:rsidR="00C921D3">
        <w:t xml:space="preserve">The class type is created from the </w:t>
      </w:r>
      <w:r w:rsidR="002F16DA">
        <w:t xml:space="preserve">instance </w:t>
      </w:r>
      <w:r w:rsidR="00C921D3">
        <w:t xml:space="preserve">members declared in the class body and the </w:t>
      </w:r>
      <w:r w:rsidR="002F16DA">
        <w:t xml:space="preserve">instance </w:t>
      </w:r>
      <w:r w:rsidR="00C921D3">
        <w:t>members inherited from the base class</w:t>
      </w:r>
      <w:r w:rsidR="00876B11">
        <w:t xml:space="preserve">. </w:t>
      </w:r>
      <w:r w:rsidR="00C921D3">
        <w:t xml:space="preserve">The constructor function is created from the constructor </w:t>
      </w:r>
      <w:r w:rsidR="002F16DA">
        <w:t xml:space="preserve">declaration, </w:t>
      </w:r>
      <w:r w:rsidR="00C921D3">
        <w:t xml:space="preserve">the static </w:t>
      </w:r>
      <w:r w:rsidR="002F16DA">
        <w:t xml:space="preserve">member </w:t>
      </w:r>
      <w:r w:rsidR="00C921D3">
        <w:t>declarations</w:t>
      </w:r>
      <w:r w:rsidR="008859B3">
        <w:t xml:space="preserve"> in the class</w:t>
      </w:r>
      <w:r w:rsidR="002F16DA">
        <w:t xml:space="preserve"> body, and the static members inherited from the base class</w:t>
      </w:r>
      <w:r w:rsidR="00876B11">
        <w:t>.</w:t>
      </w:r>
      <w:r w:rsidR="00876B11" w:rsidRPr="00876B11">
        <w:t xml:space="preserve"> </w:t>
      </w:r>
      <w:r w:rsidR="00876B11">
        <w:t>The constructor function initializes and returns an instance of the class type.</w:t>
      </w:r>
    </w:p>
    <w:p w14:paraId="06EA4F67" w14:textId="78B7943B" w:rsidR="0044410D" w:rsidRPr="0044410D" w:rsidRDefault="00FE7CD2" w:rsidP="00FE7CD2">
      <w:r>
        <w:t xml:space="preserve">The </w:t>
      </w:r>
      <w:r w:rsidRPr="00FE7CD2">
        <w:rPr>
          <w:rStyle w:val="Production"/>
        </w:rPr>
        <w:t>Identifier</w:t>
      </w:r>
      <w:r>
        <w:t xml:space="preserve"> of a class declaration may not be one of the predefined type names (section </w:t>
      </w:r>
      <w:r>
        <w:fldChar w:fldCharType="begin"/>
      </w:r>
      <w:r>
        <w:instrText xml:space="preserve"> REF _Ref352313823 \r \h </w:instrText>
      </w:r>
      <w:r>
        <w:fldChar w:fldCharType="separate"/>
      </w:r>
      <w:r w:rsidR="00B510EF">
        <w:t>3.</w:t>
      </w:r>
      <w:del w:id="1706" w:author="Anders Hejlsberg" w:date="2014-11-01T15:43:00Z">
        <w:r w:rsidR="00633278">
          <w:delText>6</w:delText>
        </w:r>
      </w:del>
      <w:ins w:id="1707" w:author="Anders Hejlsberg" w:date="2014-11-01T15:43:00Z">
        <w:r w:rsidR="00B510EF">
          <w:t>7</w:t>
        </w:r>
      </w:ins>
      <w:r w:rsidR="00B510EF">
        <w:t>.1</w:t>
      </w:r>
      <w:r>
        <w:fldChar w:fldCharType="end"/>
      </w:r>
      <w:r>
        <w:t>).</w:t>
      </w:r>
    </w:p>
    <w:p w14:paraId="65F4E900" w14:textId="35BE8B11" w:rsidR="0044410D" w:rsidRPr="0044410D" w:rsidRDefault="00036748" w:rsidP="00C921D3">
      <w:r>
        <w:t>A</w:t>
      </w:r>
      <w:r w:rsidR="0011503B">
        <w:t xml:space="preserve"> class may optionally have type parameters (section</w:t>
      </w:r>
      <w:r w:rsidR="0033033C">
        <w:t xml:space="preserve"> </w:t>
      </w:r>
      <w:r w:rsidR="0033033C">
        <w:fldChar w:fldCharType="begin"/>
      </w:r>
      <w:r w:rsidR="0033033C">
        <w:instrText xml:space="preserve"> REF _Ref366146437 \r \h </w:instrText>
      </w:r>
      <w:r w:rsidR="0033033C">
        <w:fldChar w:fldCharType="separate"/>
      </w:r>
      <w:r w:rsidR="00B510EF">
        <w:t>3.</w:t>
      </w:r>
      <w:del w:id="1708" w:author="Anders Hejlsberg" w:date="2014-11-01T15:43:00Z">
        <w:r w:rsidR="00633278">
          <w:delText>4</w:delText>
        </w:r>
      </w:del>
      <w:ins w:id="1709" w:author="Anders Hejlsberg" w:date="2014-11-01T15:43:00Z">
        <w:r w:rsidR="00B510EF">
          <w:t>5</w:t>
        </w:r>
      </w:ins>
      <w:r w:rsidR="00B510EF">
        <w:t>.1</w:t>
      </w:r>
      <w:r w:rsidR="0033033C">
        <w:fldChar w:fldCharType="end"/>
      </w:r>
      <w:r w:rsidR="0011503B">
        <w:t xml:space="preserve">) that serve as placeholders for actual types to be provided when the class is referenced in type references. A class with type parameters is called a </w:t>
      </w:r>
      <w:r w:rsidR="0011503B" w:rsidRPr="00367C3D">
        <w:rPr>
          <w:b/>
          <w:i/>
        </w:rPr>
        <w:t xml:space="preserve">generic </w:t>
      </w:r>
      <w:r w:rsidR="0011503B">
        <w:rPr>
          <w:b/>
          <w:i/>
        </w:rPr>
        <w:t>class</w:t>
      </w:r>
      <w:r w:rsidR="0011503B">
        <w:t>.</w:t>
      </w:r>
      <w:r w:rsidR="00D71C23" w:rsidRPr="00D71C23">
        <w:t xml:space="preserve"> </w:t>
      </w:r>
      <w:r w:rsidR="00D71C23">
        <w:t xml:space="preserve">The type parameters of a generic class declaration are in scope in the entire declaration and may be referenced in the </w:t>
      </w:r>
      <w:r w:rsidR="00D71C23">
        <w:rPr>
          <w:rStyle w:val="Production"/>
        </w:rPr>
        <w:t>ClassHeritage</w:t>
      </w:r>
      <w:r w:rsidR="00D71C23">
        <w:t xml:space="preserve"> and </w:t>
      </w:r>
      <w:r w:rsidR="00D71C23">
        <w:rPr>
          <w:rStyle w:val="Production"/>
        </w:rPr>
        <w:t>ClassBody</w:t>
      </w:r>
      <w:r w:rsidR="00D71C23">
        <w:t>.</w:t>
      </w:r>
    </w:p>
    <w:p w14:paraId="7F9B82E2" w14:textId="77777777" w:rsidR="0044410D" w:rsidRPr="0044410D" w:rsidRDefault="00852615" w:rsidP="00196EF8">
      <w:r>
        <w:t xml:space="preserve">The following example </w:t>
      </w:r>
      <w:r w:rsidR="00FF4ECA">
        <w:t>introduces</w:t>
      </w:r>
      <w:r>
        <w:t xml:space="preserve"> both a </w:t>
      </w:r>
      <w:r w:rsidR="00384B6A">
        <w:t xml:space="preserve">named </w:t>
      </w:r>
      <w:r>
        <w:t xml:space="preserve">type called </w:t>
      </w:r>
      <w:r w:rsidR="008F4735">
        <w:t>'</w:t>
      </w:r>
      <w:r>
        <w:t>Point</w:t>
      </w:r>
      <w:r w:rsidR="008F4735">
        <w:t>'</w:t>
      </w:r>
      <w:r>
        <w:t xml:space="preserve"> (the class type) and a member called </w:t>
      </w:r>
      <w:r w:rsidR="008F4735">
        <w:t>'</w:t>
      </w:r>
      <w:r>
        <w:t>Point</w:t>
      </w:r>
      <w:r w:rsidR="008F4735">
        <w:t>'</w:t>
      </w:r>
      <w:r>
        <w:t xml:space="preserve"> (the constructor function) in the containing module.</w:t>
      </w:r>
    </w:p>
    <w:p w14:paraId="0BF908CC" w14:textId="77777777" w:rsidR="0044410D" w:rsidRPr="0044410D" w:rsidRDefault="001945B1" w:rsidP="001945B1">
      <w:pPr>
        <w:pStyle w:val="Code"/>
        <w:rPr>
          <w:highlight w:val="white"/>
        </w:rPr>
      </w:pPr>
      <w:r>
        <w:rPr>
          <w:color w:val="0000FF"/>
          <w:highlight w:val="white"/>
        </w:rPr>
        <w:t>class</w:t>
      </w:r>
      <w:r w:rsidR="008E10B2">
        <w:rPr>
          <w:highlight w:val="white"/>
        </w:rPr>
        <w:t xml:space="preserve"> Point </w:t>
      </w:r>
      <w:r>
        <w:rPr>
          <w:highlight w:val="white"/>
        </w:rPr>
        <w:t>{</w:t>
      </w:r>
      <w:r w:rsidR="0048218E" w:rsidRPr="0048218E">
        <w:rPr>
          <w:highlight w:val="white"/>
        </w:rPr>
        <w:br/>
      </w:r>
      <w:r>
        <w:rPr>
          <w:highlight w:val="white"/>
        </w:rPr>
        <w:t xml:space="preserve">    </w:t>
      </w:r>
      <w:r w:rsidRPr="00E55146">
        <w:rPr>
          <w:color w:val="0000FF"/>
          <w:highlight w:val="white"/>
        </w:rPr>
        <w:t>constructor</w:t>
      </w:r>
      <w:r>
        <w:rPr>
          <w:highlight w:val="white"/>
        </w:rPr>
        <w:t>(</w:t>
      </w:r>
      <w:r w:rsidR="003E2612" w:rsidRPr="003E2612">
        <w:rPr>
          <w:color w:val="0000FF"/>
          <w:highlight w:val="white"/>
        </w:rPr>
        <w:t>public</w:t>
      </w:r>
      <w:r w:rsidR="003E2612">
        <w:rPr>
          <w:highlight w:val="white"/>
        </w:rPr>
        <w:t xml:space="preserve"> </w:t>
      </w:r>
      <w:r w:rsidRPr="003E2612">
        <w:rPr>
          <w:highlight w:val="white"/>
        </w:rPr>
        <w:t>x</w:t>
      </w:r>
      <w:r>
        <w:rPr>
          <w:highlight w:val="white"/>
        </w:rPr>
        <w:t xml:space="preserve">: </w:t>
      </w:r>
      <w:r>
        <w:rPr>
          <w:color w:val="0000FF"/>
          <w:highlight w:val="white"/>
        </w:rPr>
        <w:t>number</w:t>
      </w:r>
      <w:r>
        <w:rPr>
          <w:highlight w:val="white"/>
        </w:rPr>
        <w:t xml:space="preserve">, </w:t>
      </w:r>
      <w:r w:rsidR="003E2612" w:rsidRPr="003E2612">
        <w:rPr>
          <w:color w:val="0000FF"/>
          <w:highlight w:val="white"/>
        </w:rPr>
        <w:t>public</w:t>
      </w:r>
      <w:r w:rsidR="003E2612">
        <w:rPr>
          <w:highlight w:val="white"/>
        </w:rPr>
        <w:t xml:space="preserve"> </w:t>
      </w:r>
      <w:r w:rsidRPr="003E2612">
        <w:rPr>
          <w:highlight w:val="white"/>
        </w:rPr>
        <w:t>y</w:t>
      </w:r>
      <w:r>
        <w:rPr>
          <w:highlight w:val="white"/>
        </w:rPr>
        <w:t xml:space="preserve">: </w:t>
      </w:r>
      <w:r>
        <w:rPr>
          <w:color w:val="0000FF"/>
          <w:highlight w:val="white"/>
        </w:rPr>
        <w:t>number</w:t>
      </w:r>
      <w:r>
        <w:rPr>
          <w:highlight w:val="white"/>
        </w:rPr>
        <w:t>) { }</w:t>
      </w:r>
      <w:r w:rsidR="0048218E" w:rsidRPr="0048218E">
        <w:rPr>
          <w:highlight w:val="white"/>
        </w:rPr>
        <w:br/>
      </w:r>
      <w:r>
        <w:rPr>
          <w:highlight w:val="white"/>
        </w:rPr>
        <w:t xml:space="preserve">    </w:t>
      </w:r>
      <w:r w:rsidR="003E2612" w:rsidRPr="003E2612">
        <w:rPr>
          <w:color w:val="0000FF"/>
          <w:highlight w:val="white"/>
        </w:rPr>
        <w:t>public</w:t>
      </w:r>
      <w:r w:rsidR="003E2612">
        <w:rPr>
          <w:highlight w:val="white"/>
        </w:rPr>
        <w:t xml:space="preserve"> </w:t>
      </w:r>
      <w:r>
        <w:rPr>
          <w:highlight w:val="white"/>
        </w:rPr>
        <w:t xml:space="preserve">length() { </w:t>
      </w:r>
      <w:r>
        <w:rPr>
          <w:color w:val="0000FF"/>
          <w:highlight w:val="white"/>
        </w:rPr>
        <w:t>return</w:t>
      </w:r>
      <w:r>
        <w:rPr>
          <w:highlight w:val="white"/>
        </w:rPr>
        <w:t xml:space="preserve"> Math.sqrt(</w:t>
      </w:r>
      <w:r>
        <w:rPr>
          <w:color w:val="0000FF"/>
          <w:highlight w:val="white"/>
        </w:rPr>
        <w:t>this</w:t>
      </w:r>
      <w:r>
        <w:rPr>
          <w:highlight w:val="white"/>
        </w:rPr>
        <w:t xml:space="preserve">.x * </w:t>
      </w:r>
      <w:r>
        <w:rPr>
          <w:color w:val="0000FF"/>
          <w:highlight w:val="white"/>
        </w:rPr>
        <w:t>this</w:t>
      </w:r>
      <w:r>
        <w:rPr>
          <w:highlight w:val="white"/>
        </w:rPr>
        <w:t xml:space="preserve">.x + </w:t>
      </w:r>
      <w:r>
        <w:rPr>
          <w:color w:val="0000FF"/>
          <w:highlight w:val="white"/>
        </w:rPr>
        <w:t>this</w:t>
      </w:r>
      <w:r>
        <w:rPr>
          <w:highlight w:val="white"/>
        </w:rPr>
        <w:t xml:space="preserve">.y * </w:t>
      </w:r>
      <w:r>
        <w:rPr>
          <w:color w:val="0000FF"/>
          <w:highlight w:val="white"/>
        </w:rPr>
        <w:t>this</w:t>
      </w:r>
      <w:r>
        <w:rPr>
          <w:highlight w:val="white"/>
        </w:rPr>
        <w:t>.y);</w:t>
      </w:r>
      <w:r w:rsidR="001E568A">
        <w:rPr>
          <w:highlight w:val="white"/>
        </w:rPr>
        <w:t xml:space="preserve"> }</w:t>
      </w:r>
      <w:r w:rsidR="0048218E" w:rsidRPr="0048218E">
        <w:rPr>
          <w:highlight w:val="white"/>
        </w:rPr>
        <w:br/>
      </w:r>
      <w:r w:rsidR="00092705">
        <w:rPr>
          <w:highlight w:val="white"/>
        </w:rPr>
        <w:t xml:space="preserve">    </w:t>
      </w:r>
      <w:r w:rsidR="00092705" w:rsidRPr="00092705">
        <w:rPr>
          <w:color w:val="0000FF"/>
          <w:highlight w:val="white"/>
        </w:rPr>
        <w:t>static</w:t>
      </w:r>
      <w:r w:rsidR="00092705">
        <w:rPr>
          <w:highlight w:val="white"/>
        </w:rPr>
        <w:t xml:space="preserve"> origin = </w:t>
      </w:r>
      <w:r w:rsidR="00092705" w:rsidRPr="00092705">
        <w:rPr>
          <w:color w:val="0000FF"/>
          <w:highlight w:val="white"/>
        </w:rPr>
        <w:t>new</w:t>
      </w:r>
      <w:r w:rsidR="00092705">
        <w:rPr>
          <w:highlight w:val="white"/>
        </w:rPr>
        <w:t xml:space="preserve"> Point(</w:t>
      </w:r>
      <w:r w:rsidR="00092705" w:rsidRPr="00092705">
        <w:rPr>
          <w:color w:val="800000"/>
          <w:highlight w:val="white"/>
        </w:rPr>
        <w:t>0</w:t>
      </w:r>
      <w:r w:rsidR="00092705">
        <w:rPr>
          <w:highlight w:val="white"/>
        </w:rPr>
        <w:t xml:space="preserve">, </w:t>
      </w:r>
      <w:r w:rsidR="00092705" w:rsidRPr="00092705">
        <w:rPr>
          <w:color w:val="800000"/>
          <w:highlight w:val="white"/>
        </w:rPr>
        <w:t>0</w:t>
      </w:r>
      <w:r w:rsidR="00092705">
        <w:rPr>
          <w:highlight w:val="white"/>
        </w:rPr>
        <w:t>);</w:t>
      </w:r>
      <w:r w:rsidR="0048218E" w:rsidRPr="0048218E">
        <w:rPr>
          <w:highlight w:val="white"/>
        </w:rPr>
        <w:br/>
      </w:r>
      <w:r>
        <w:rPr>
          <w:highlight w:val="white"/>
        </w:rPr>
        <w:t>}</w:t>
      </w:r>
    </w:p>
    <w:p w14:paraId="6BD334C7" w14:textId="77777777" w:rsidR="0044410D" w:rsidRPr="0044410D" w:rsidRDefault="00196EF8" w:rsidP="00196EF8">
      <w:r>
        <w:t xml:space="preserve">The </w:t>
      </w:r>
      <w:r w:rsidR="008F4735">
        <w:t>'</w:t>
      </w:r>
      <w:r w:rsidR="001945B1">
        <w:t>Point</w:t>
      </w:r>
      <w:r w:rsidR="008F4735">
        <w:t>'</w:t>
      </w:r>
      <w:r w:rsidR="006123E9">
        <w:t xml:space="preserve"> </w:t>
      </w:r>
      <w:r w:rsidR="00392DAD">
        <w:t xml:space="preserve">type </w:t>
      </w:r>
      <w:r w:rsidR="001629F8">
        <w:t>is exactly equivalent to</w:t>
      </w:r>
    </w:p>
    <w:p w14:paraId="209C98C0" w14:textId="77777777" w:rsidR="0044410D" w:rsidRPr="0044410D" w:rsidRDefault="001629F8" w:rsidP="00196EF8">
      <w:pPr>
        <w:pStyle w:val="Code"/>
      </w:pPr>
      <w:r w:rsidRPr="001629F8">
        <w:rPr>
          <w:color w:val="0000FF"/>
          <w:highlight w:val="white"/>
        </w:rPr>
        <w:lastRenderedPageBreak/>
        <w:t>interface</w:t>
      </w:r>
      <w:r>
        <w:t xml:space="preserve"> Point </w:t>
      </w:r>
      <w:r w:rsidR="00196EF8">
        <w:t>{</w:t>
      </w:r>
      <w:r w:rsidR="0048218E" w:rsidRPr="0048218E">
        <w:br/>
      </w:r>
      <w:r w:rsidR="00196EF8">
        <w:t xml:space="preserve">    </w:t>
      </w:r>
      <w:r w:rsidR="001945B1">
        <w:t xml:space="preserve">x: </w:t>
      </w:r>
      <w:r w:rsidR="001945B1" w:rsidRPr="001945B1">
        <w:rPr>
          <w:color w:val="0000FF"/>
          <w:highlight w:val="white"/>
        </w:rPr>
        <w:t>number</w:t>
      </w:r>
      <w:r w:rsidR="00196EF8">
        <w:t>;</w:t>
      </w:r>
      <w:r w:rsidR="0048218E" w:rsidRPr="0048218E">
        <w:br/>
      </w:r>
      <w:r w:rsidR="001945B1">
        <w:t xml:space="preserve">    y: </w:t>
      </w:r>
      <w:r w:rsidR="001945B1" w:rsidRPr="001945B1">
        <w:rPr>
          <w:color w:val="0000FF"/>
          <w:highlight w:val="white"/>
        </w:rPr>
        <w:t>number</w:t>
      </w:r>
      <w:r w:rsidR="001945B1">
        <w:t>;</w:t>
      </w:r>
      <w:r w:rsidR="0048218E" w:rsidRPr="0048218E">
        <w:br/>
      </w:r>
      <w:r w:rsidR="001945B1">
        <w:t xml:space="preserve">    length(): </w:t>
      </w:r>
      <w:r w:rsidR="001945B1" w:rsidRPr="001945B1">
        <w:rPr>
          <w:color w:val="0000FF"/>
          <w:highlight w:val="white"/>
        </w:rPr>
        <w:t>number</w:t>
      </w:r>
      <w:r w:rsidR="001945B1">
        <w:t>;</w:t>
      </w:r>
      <w:r w:rsidR="0048218E" w:rsidRPr="0048218E">
        <w:br/>
      </w:r>
      <w:r w:rsidR="00196EF8">
        <w:t>}</w:t>
      </w:r>
    </w:p>
    <w:p w14:paraId="329CCB27" w14:textId="77777777" w:rsidR="0044410D" w:rsidRPr="0044410D" w:rsidRDefault="001629F8" w:rsidP="00196EF8">
      <w:r>
        <w:t>T</w:t>
      </w:r>
      <w:r w:rsidR="00392DAD">
        <w:t xml:space="preserve">he </w:t>
      </w:r>
      <w:r w:rsidR="008F4735">
        <w:t>'</w:t>
      </w:r>
      <w:r w:rsidR="001945B1">
        <w:t>Point</w:t>
      </w:r>
      <w:r w:rsidR="008F4735">
        <w:t>'</w:t>
      </w:r>
      <w:r w:rsidR="00392DAD">
        <w:t xml:space="preserve"> </w:t>
      </w:r>
      <w:r w:rsidR="006123E9">
        <w:t xml:space="preserve">member </w:t>
      </w:r>
      <w:r w:rsidR="00E239CB">
        <w:t>is a constructor function whose type corresponds</w:t>
      </w:r>
      <w:r>
        <w:t xml:space="preserve"> to the declaration</w:t>
      </w:r>
    </w:p>
    <w:p w14:paraId="442A62FF" w14:textId="77777777" w:rsidR="0044410D" w:rsidRPr="0044410D" w:rsidRDefault="001629F8" w:rsidP="00196EF8">
      <w:pPr>
        <w:pStyle w:val="Code"/>
      </w:pPr>
      <w:r w:rsidRPr="001629F8">
        <w:rPr>
          <w:color w:val="0000FF"/>
          <w:highlight w:val="white"/>
        </w:rPr>
        <w:t>var</w:t>
      </w:r>
      <w:r>
        <w:t xml:space="preserve"> Point: </w:t>
      </w:r>
      <w:r w:rsidR="00196EF8">
        <w:t>{</w:t>
      </w:r>
      <w:r w:rsidR="0048218E" w:rsidRPr="0048218E">
        <w:br/>
      </w:r>
      <w:r w:rsidR="00196EF8">
        <w:t xml:space="preserve">    </w:t>
      </w:r>
      <w:r w:rsidR="00196EF8" w:rsidRPr="00392DAD">
        <w:rPr>
          <w:color w:val="0000FF"/>
          <w:highlight w:val="white"/>
        </w:rPr>
        <w:t>new</w:t>
      </w:r>
      <w:r w:rsidR="00196EF8">
        <w:t>(</w:t>
      </w:r>
      <w:r w:rsidR="001945B1">
        <w:t xml:space="preserve">x: </w:t>
      </w:r>
      <w:r w:rsidR="001945B1" w:rsidRPr="001945B1">
        <w:rPr>
          <w:color w:val="0000FF"/>
          <w:highlight w:val="white"/>
        </w:rPr>
        <w:t>number</w:t>
      </w:r>
      <w:r w:rsidR="001945B1">
        <w:t xml:space="preserve">, y: </w:t>
      </w:r>
      <w:r w:rsidR="001945B1" w:rsidRPr="001945B1">
        <w:rPr>
          <w:color w:val="0000FF"/>
          <w:highlight w:val="white"/>
        </w:rPr>
        <w:t>number</w:t>
      </w:r>
      <w:r w:rsidR="001945B1">
        <w:t>): Point</w:t>
      </w:r>
      <w:r w:rsidR="00196EF8">
        <w:t>;</w:t>
      </w:r>
      <w:r w:rsidR="0048218E" w:rsidRPr="0048218E">
        <w:br/>
      </w:r>
      <w:r w:rsidR="00092705">
        <w:t xml:space="preserve">    origin: Point;</w:t>
      </w:r>
      <w:r w:rsidR="0048218E" w:rsidRPr="0048218E">
        <w:br/>
      </w:r>
      <w:r w:rsidR="00196EF8">
        <w:t>}</w:t>
      </w:r>
      <w:r>
        <w:t>;</w:t>
      </w:r>
    </w:p>
    <w:p w14:paraId="2924A396" w14:textId="77777777" w:rsidR="0044410D" w:rsidRPr="0044410D" w:rsidRDefault="00F856A3" w:rsidP="00286516">
      <w:r>
        <w:t>The context in which a class is referenced distinguishes between the class instance type and the constructor function. For example, in the assignment statement</w:t>
      </w:r>
    </w:p>
    <w:p w14:paraId="7DA467E3" w14:textId="77777777" w:rsidR="0044410D" w:rsidRPr="0044410D" w:rsidRDefault="006123E9" w:rsidP="006123E9">
      <w:pPr>
        <w:pStyle w:val="Code"/>
      </w:pPr>
      <w:r w:rsidRPr="006123E9">
        <w:rPr>
          <w:color w:val="0000FF"/>
          <w:highlight w:val="white"/>
        </w:rPr>
        <w:t>var</w:t>
      </w:r>
      <w:r w:rsidR="001945B1">
        <w:t xml:space="preserve"> p</w:t>
      </w:r>
      <w:r>
        <w:t xml:space="preserve">: </w:t>
      </w:r>
      <w:r w:rsidR="001945B1">
        <w:t>Point</w:t>
      </w:r>
      <w:r>
        <w:t xml:space="preserve"> = </w:t>
      </w:r>
      <w:r w:rsidRPr="006123E9">
        <w:rPr>
          <w:color w:val="0000FF"/>
          <w:highlight w:val="white"/>
        </w:rPr>
        <w:t>new</w:t>
      </w:r>
      <w:r>
        <w:t xml:space="preserve"> </w:t>
      </w:r>
      <w:r w:rsidR="001945B1">
        <w:t>Point</w:t>
      </w:r>
      <w:r>
        <w:t>(</w:t>
      </w:r>
      <w:r w:rsidR="001945B1" w:rsidRPr="00D0735E">
        <w:rPr>
          <w:color w:val="800000"/>
          <w:highlight w:val="white"/>
        </w:rPr>
        <w:t>10</w:t>
      </w:r>
      <w:r w:rsidR="001945B1">
        <w:t xml:space="preserve">, </w:t>
      </w:r>
      <w:r w:rsidR="001945B1" w:rsidRPr="00D0735E">
        <w:rPr>
          <w:color w:val="800000"/>
          <w:highlight w:val="white"/>
        </w:rPr>
        <w:t>20</w:t>
      </w:r>
      <w:r>
        <w:t>);</w:t>
      </w:r>
    </w:p>
    <w:p w14:paraId="27326AB9" w14:textId="77777777" w:rsidR="0044410D" w:rsidRPr="0044410D" w:rsidRDefault="006123E9" w:rsidP="006123E9">
      <w:r>
        <w:t xml:space="preserve">the identifier </w:t>
      </w:r>
      <w:r w:rsidR="008F4735">
        <w:t>'</w:t>
      </w:r>
      <w:r w:rsidR="00D0735E">
        <w:t>Point</w:t>
      </w:r>
      <w:r w:rsidR="008F4735">
        <w:t>'</w:t>
      </w:r>
      <w:r>
        <w:t xml:space="preserve"> in the type annotation refers to the class instance type</w:t>
      </w:r>
      <w:r w:rsidR="00D0735E">
        <w:t xml:space="preserve">, whereas the identifier </w:t>
      </w:r>
      <w:r w:rsidR="008F4735">
        <w:t>'</w:t>
      </w:r>
      <w:r w:rsidR="00D0735E">
        <w:t>Point</w:t>
      </w:r>
      <w:r w:rsidR="008F4735">
        <w:t>'</w:t>
      </w:r>
      <w:r>
        <w:t xml:space="preserve"> in the </w:t>
      </w:r>
      <w:r w:rsidRPr="00C23E8F">
        <w:rPr>
          <w:rStyle w:val="CodeFragment"/>
        </w:rPr>
        <w:t>new</w:t>
      </w:r>
      <w:r>
        <w:t xml:space="preserve"> expression refers to the constructor function object.</w:t>
      </w:r>
    </w:p>
    <w:p w14:paraId="54350D67" w14:textId="77777777" w:rsidR="0044410D" w:rsidRPr="0044410D" w:rsidRDefault="00286516" w:rsidP="00286516">
      <w:pPr>
        <w:pStyle w:val="Heading3"/>
      </w:pPr>
      <w:bookmarkStart w:id="1710" w:name="_Toc402619934"/>
      <w:bookmarkStart w:id="1711" w:name="_Toc401414119"/>
      <w:r>
        <w:t>Class Heritage Specification</w:t>
      </w:r>
      <w:bookmarkEnd w:id="1710"/>
      <w:bookmarkEnd w:id="1711"/>
    </w:p>
    <w:p w14:paraId="12500C3A" w14:textId="77777777" w:rsidR="0044410D" w:rsidRPr="0044410D" w:rsidRDefault="00286516" w:rsidP="00286516">
      <w:r>
        <w:t xml:space="preserve">The heritage specification of a class consists of optional </w:t>
      </w:r>
      <w:r w:rsidRPr="00C23E8F">
        <w:rPr>
          <w:rStyle w:val="CodeFragment"/>
        </w:rPr>
        <w:t>extends</w:t>
      </w:r>
      <w:r w:rsidRPr="00CC64B3">
        <w:t xml:space="preserve"> </w:t>
      </w:r>
      <w:r>
        <w:t xml:space="preserve">and </w:t>
      </w:r>
      <w:r w:rsidRPr="00C23E8F">
        <w:rPr>
          <w:rStyle w:val="CodeFragment"/>
        </w:rPr>
        <w:t>implements</w:t>
      </w:r>
      <w:r>
        <w:t xml:space="preserve"> clauses.</w:t>
      </w:r>
      <w:r w:rsidRPr="005220F8">
        <w:t xml:space="preserve"> </w:t>
      </w:r>
      <w:r>
        <w:t xml:space="preserve">The </w:t>
      </w:r>
      <w:r w:rsidRPr="00C23E8F">
        <w:rPr>
          <w:rStyle w:val="CodeFragment"/>
        </w:rPr>
        <w:t>extends</w:t>
      </w:r>
      <w:r>
        <w:t xml:space="preserve"> clause specif</w:t>
      </w:r>
      <w:r w:rsidR="00134416">
        <w:t xml:space="preserve">ies the base class of the class </w:t>
      </w:r>
      <w:r>
        <w:t xml:space="preserve">and the </w:t>
      </w:r>
      <w:r w:rsidRPr="00C23E8F">
        <w:rPr>
          <w:rStyle w:val="CodeFragment"/>
        </w:rPr>
        <w:t>implements</w:t>
      </w:r>
      <w:r>
        <w:t xml:space="preserve"> clause </w:t>
      </w:r>
      <w:r w:rsidR="00E0625C">
        <w:t>specifies</w:t>
      </w:r>
      <w:r>
        <w:t xml:space="preserve"> a set of interfaces</w:t>
      </w:r>
      <w:r w:rsidR="00E0625C">
        <w:t xml:space="preserve"> for which to validate the class provides an implementation.</w:t>
      </w:r>
    </w:p>
    <w:p w14:paraId="23F1BE73" w14:textId="77777777" w:rsidR="0044410D" w:rsidRPr="0044410D" w:rsidRDefault="00286516" w:rsidP="00286516">
      <w:pPr>
        <w:pStyle w:val="Grammar"/>
      </w:pPr>
      <w:r w:rsidRPr="00536A68">
        <w:rPr>
          <w:rStyle w:val="Production"/>
        </w:rPr>
        <w:t>ClassHeritage:</w:t>
      </w:r>
      <w:r w:rsidR="0048218E" w:rsidRPr="0048218E">
        <w:br/>
      </w:r>
      <w:r w:rsidRPr="00536A68">
        <w:rPr>
          <w:rStyle w:val="Production"/>
        </w:rPr>
        <w:t>ClassExtendsClause</w:t>
      </w:r>
      <w:r w:rsidR="00D31C46" w:rsidRPr="00D31C46">
        <w:rPr>
          <w:rStyle w:val="Production"/>
          <w:vertAlign w:val="subscript"/>
        </w:rPr>
        <w:t>opt</w:t>
      </w:r>
      <w:r>
        <w:t xml:space="preserve">   </w:t>
      </w:r>
      <w:r w:rsidRPr="00536A68">
        <w:rPr>
          <w:rStyle w:val="Production"/>
        </w:rPr>
        <w:t>ImplementsClause</w:t>
      </w:r>
      <w:r w:rsidR="00D31C46" w:rsidRPr="00D31C46">
        <w:rPr>
          <w:rStyle w:val="Production"/>
          <w:vertAlign w:val="subscript"/>
        </w:rPr>
        <w:t>opt</w:t>
      </w:r>
    </w:p>
    <w:p w14:paraId="0C241028" w14:textId="77777777" w:rsidR="0044410D" w:rsidRPr="0044410D" w:rsidRDefault="00286516" w:rsidP="00286516">
      <w:pPr>
        <w:pStyle w:val="Grammar"/>
      </w:pPr>
      <w:r w:rsidRPr="00536A68">
        <w:rPr>
          <w:rStyle w:val="Production"/>
        </w:rPr>
        <w:t>ClassExtendsClause:</w:t>
      </w:r>
      <w:r w:rsidR="0048218E" w:rsidRPr="0048218E">
        <w:br/>
      </w:r>
      <w:r w:rsidRPr="007C257B">
        <w:rPr>
          <w:rStyle w:val="Terminal"/>
        </w:rPr>
        <w:t>extends</w:t>
      </w:r>
      <w:r>
        <w:t xml:space="preserve">    </w:t>
      </w:r>
      <w:r w:rsidR="00853978" w:rsidRPr="00536A68">
        <w:rPr>
          <w:rStyle w:val="Production"/>
        </w:rPr>
        <w:t>ClassType</w:t>
      </w:r>
    </w:p>
    <w:p w14:paraId="5E8C81DB" w14:textId="77777777" w:rsidR="0044410D" w:rsidRPr="0044410D" w:rsidRDefault="00853978" w:rsidP="00286516">
      <w:pPr>
        <w:pStyle w:val="Grammar"/>
      </w:pPr>
      <w:r w:rsidRPr="00536A68">
        <w:rPr>
          <w:rStyle w:val="Production"/>
        </w:rPr>
        <w:t>ClassType</w:t>
      </w:r>
      <w:r w:rsidR="00286516" w:rsidRPr="00536A68">
        <w:rPr>
          <w:rStyle w:val="Production"/>
        </w:rPr>
        <w:t>:</w:t>
      </w:r>
      <w:r w:rsidR="0048218E" w:rsidRPr="0048218E">
        <w:br/>
      </w:r>
      <w:r w:rsidRPr="00536A68">
        <w:rPr>
          <w:rStyle w:val="Production"/>
        </w:rPr>
        <w:t>TypeReference</w:t>
      </w:r>
    </w:p>
    <w:p w14:paraId="4F5E98A8" w14:textId="77777777" w:rsidR="0044410D" w:rsidRPr="0044410D" w:rsidRDefault="00C26A82" w:rsidP="00C26A82">
      <w:pPr>
        <w:pStyle w:val="Grammar"/>
      </w:pPr>
      <w:r w:rsidRPr="00536A68">
        <w:rPr>
          <w:rStyle w:val="Production"/>
        </w:rPr>
        <w:t>ImplementsClause:</w:t>
      </w:r>
      <w:r w:rsidR="0048218E" w:rsidRPr="0048218E">
        <w:br/>
      </w:r>
      <w:r w:rsidRPr="007C257B">
        <w:rPr>
          <w:rStyle w:val="Terminal"/>
        </w:rPr>
        <w:t>implements</w:t>
      </w:r>
      <w:r>
        <w:t xml:space="preserve">   </w:t>
      </w:r>
      <w:r w:rsidRPr="00536A68">
        <w:rPr>
          <w:rStyle w:val="Production"/>
        </w:rPr>
        <w:t>ClassOrInterfaceTypeList</w:t>
      </w:r>
    </w:p>
    <w:p w14:paraId="7B1346A9" w14:textId="77777777" w:rsidR="0044410D" w:rsidRPr="0044410D" w:rsidRDefault="00F424CF" w:rsidP="00B57C98">
      <w:r>
        <w:t xml:space="preserve">A class that includes an </w:t>
      </w:r>
      <w:r w:rsidRPr="00F424CF">
        <w:rPr>
          <w:rStyle w:val="CodeFragment"/>
        </w:rPr>
        <w:t>extends</w:t>
      </w:r>
      <w:r>
        <w:t xml:space="preserve"> clause is called a </w:t>
      </w:r>
      <w:r w:rsidRPr="00F424CF">
        <w:rPr>
          <w:b/>
          <w:i/>
        </w:rPr>
        <w:t>derived class</w:t>
      </w:r>
      <w:r>
        <w:t xml:space="preserve">, and the class specified in the </w:t>
      </w:r>
      <w:r w:rsidRPr="005D331F">
        <w:rPr>
          <w:rStyle w:val="CodeFragment"/>
        </w:rPr>
        <w:t>extends</w:t>
      </w:r>
      <w:r>
        <w:t xml:space="preserve"> clause is called the </w:t>
      </w:r>
      <w:r w:rsidRPr="00F424CF">
        <w:rPr>
          <w:b/>
          <w:i/>
        </w:rPr>
        <w:t>base class</w:t>
      </w:r>
      <w:r>
        <w:t xml:space="preserve"> of the derived class. </w:t>
      </w:r>
      <w:r w:rsidR="00C0221C">
        <w:t>When</w:t>
      </w:r>
      <w:r w:rsidR="005125D7">
        <w:t xml:space="preserve"> </w:t>
      </w:r>
      <w:r w:rsidR="00C0221C">
        <w:t xml:space="preserve">a </w:t>
      </w:r>
      <w:r w:rsidR="005125D7">
        <w:t xml:space="preserve">class </w:t>
      </w:r>
      <w:r w:rsidR="00C0221C">
        <w:t>heritage specification omits the</w:t>
      </w:r>
      <w:r w:rsidR="005125D7">
        <w:t xml:space="preserve"> </w:t>
      </w:r>
      <w:r w:rsidR="005125D7" w:rsidRPr="00C23E8F">
        <w:rPr>
          <w:rStyle w:val="CodeFragment"/>
        </w:rPr>
        <w:t>extends</w:t>
      </w:r>
      <w:r w:rsidR="005125D7">
        <w:t xml:space="preserve"> clause</w:t>
      </w:r>
      <w:r w:rsidR="00B57C98">
        <w:t>, the class does not have a base class. However, as is the case with</w:t>
      </w:r>
      <w:r w:rsidR="00036748">
        <w:t xml:space="preserve"> every object type</w:t>
      </w:r>
      <w:r w:rsidR="00B57C98">
        <w:t xml:space="preserve">, </w:t>
      </w:r>
      <w:r w:rsidR="00384B6A">
        <w:t xml:space="preserve">type references </w:t>
      </w:r>
      <w:r w:rsidR="00036748">
        <w:t xml:space="preserve">(section </w:t>
      </w:r>
      <w:r w:rsidR="00036748">
        <w:fldChar w:fldCharType="begin"/>
      </w:r>
      <w:r w:rsidR="00036748">
        <w:instrText xml:space="preserve"> REF _Ref349911330 \r \h </w:instrText>
      </w:r>
      <w:r w:rsidR="00036748">
        <w:fldChar w:fldCharType="separate"/>
      </w:r>
      <w:r w:rsidR="00B510EF">
        <w:t>3.3.1</w:t>
      </w:r>
      <w:r w:rsidR="00036748">
        <w:fldChar w:fldCharType="end"/>
      </w:r>
      <w:r w:rsidR="00036748">
        <w:t xml:space="preserve">) </w:t>
      </w:r>
      <w:r w:rsidR="00384B6A">
        <w:t>to the class</w:t>
      </w:r>
      <w:r w:rsidR="00B57C98">
        <w:t xml:space="preserve"> will appear to have the members of the global interface type named </w:t>
      </w:r>
      <w:r w:rsidR="008F4735">
        <w:t>'</w:t>
      </w:r>
      <w:r w:rsidR="00B57C98" w:rsidRPr="00C85A52">
        <w:t>Object</w:t>
      </w:r>
      <w:r w:rsidR="008F4735">
        <w:t>'</w:t>
      </w:r>
      <w:r w:rsidR="00B57C98">
        <w:t xml:space="preserve"> unless those members are hidden by members with the same name in the class.</w:t>
      </w:r>
    </w:p>
    <w:p w14:paraId="2D8AB53C" w14:textId="77777777" w:rsidR="0044410D" w:rsidRPr="0044410D" w:rsidRDefault="00BD1581" w:rsidP="00BD1581">
      <w:r>
        <w:t>The following constraints must be satisfied by the class heritage specification or otherwise a compile-time error occurs:</w:t>
      </w:r>
    </w:p>
    <w:p w14:paraId="3D579198" w14:textId="77777777" w:rsidR="0044410D" w:rsidRPr="0044410D" w:rsidRDefault="001E7BB7" w:rsidP="00236652">
      <w:pPr>
        <w:pStyle w:val="ListParagraph"/>
        <w:numPr>
          <w:ilvl w:val="0"/>
          <w:numId w:val="24"/>
        </w:numPr>
      </w:pPr>
      <w:r>
        <w:lastRenderedPageBreak/>
        <w:t xml:space="preserve">If present, the type reference specified in the </w:t>
      </w:r>
      <w:r w:rsidRPr="00F86491">
        <w:rPr>
          <w:rStyle w:val="CodeFragment"/>
        </w:rPr>
        <w:t>extends</w:t>
      </w:r>
      <w:r w:rsidRPr="00F86491">
        <w:t xml:space="preserve"> </w:t>
      </w:r>
      <w:r w:rsidR="00F86491">
        <w:t>clause must denote a class type. Furthermore, the</w:t>
      </w:r>
      <w:r w:rsidR="00981D53">
        <w:t xml:space="preserve"> </w:t>
      </w:r>
      <w:r w:rsidR="00D4531B" w:rsidRPr="00D4531B">
        <w:rPr>
          <w:rStyle w:val="Production"/>
        </w:rPr>
        <w:t>TypeName</w:t>
      </w:r>
      <w:r w:rsidR="00D4531B">
        <w:t xml:space="preserve"> part of the </w:t>
      </w:r>
      <w:r w:rsidR="00981D53">
        <w:t>type reference is required to be a reference to the class constructor function w</w:t>
      </w:r>
      <w:r w:rsidR="00D4531B">
        <w:t>hen evaluated as an expression.</w:t>
      </w:r>
    </w:p>
    <w:p w14:paraId="6379430B" w14:textId="77777777" w:rsidR="0044410D" w:rsidRPr="0044410D" w:rsidRDefault="00F86491" w:rsidP="00236652">
      <w:pPr>
        <w:pStyle w:val="ListParagraph"/>
        <w:numPr>
          <w:ilvl w:val="0"/>
          <w:numId w:val="24"/>
        </w:numPr>
      </w:pPr>
      <w:r>
        <w:t>A class declaration may not, directly or indirectly, specify a base class that originates in the same declaration. In other wor</w:t>
      </w:r>
      <w:r w:rsidR="00A03371">
        <w:t>ds a</w:t>
      </w:r>
      <w:r>
        <w:t xml:space="preserve"> class cannot, directly or indirectly, be a base class of itself, regardless of type arguments.</w:t>
      </w:r>
    </w:p>
    <w:p w14:paraId="3E0DDA22" w14:textId="4E6DCBD4" w:rsidR="0044410D" w:rsidRPr="0044410D" w:rsidRDefault="00E02BEB" w:rsidP="00236652">
      <w:pPr>
        <w:pStyle w:val="ListParagraph"/>
        <w:numPr>
          <w:ilvl w:val="0"/>
          <w:numId w:val="24"/>
        </w:numPr>
      </w:pPr>
      <w:r>
        <w:t xml:space="preserve">The instance type (section </w:t>
      </w:r>
      <w:r>
        <w:fldChar w:fldCharType="begin"/>
      </w:r>
      <w:r>
        <w:instrText xml:space="preserve"> REF _Ref349832418 \r \h </w:instrText>
      </w:r>
      <w:r>
        <w:fldChar w:fldCharType="separate"/>
      </w:r>
      <w:r w:rsidR="00B510EF">
        <w:t>3.</w:t>
      </w:r>
      <w:del w:id="1712" w:author="Anders Hejlsberg" w:date="2014-11-01T15:43:00Z">
        <w:r w:rsidR="00633278">
          <w:delText>5</w:delText>
        </w:r>
      </w:del>
      <w:ins w:id="1713" w:author="Anders Hejlsberg" w:date="2014-11-01T15:43:00Z">
        <w:r w:rsidR="00B510EF">
          <w:t>6</w:t>
        </w:r>
      </w:ins>
      <w:r w:rsidR="00B510EF">
        <w:t>.1</w:t>
      </w:r>
      <w:r>
        <w:fldChar w:fldCharType="end"/>
      </w:r>
      <w:r>
        <w:t>) of the declared class must be a</w:t>
      </w:r>
      <w:r w:rsidR="00A635F6">
        <w:t>ssignable</w:t>
      </w:r>
      <w:r>
        <w:t xml:space="preserve"> (section</w:t>
      </w:r>
      <w:r w:rsidR="00A635F6">
        <w:t xml:space="preserve"> </w:t>
      </w:r>
      <w:r w:rsidR="00A635F6">
        <w:fldChar w:fldCharType="begin"/>
      </w:r>
      <w:r w:rsidR="00A635F6">
        <w:instrText xml:space="preserve"> REF _Ref330633611 \r \h </w:instrText>
      </w:r>
      <w:r w:rsidR="00A635F6">
        <w:fldChar w:fldCharType="separate"/>
      </w:r>
      <w:r w:rsidR="00B510EF">
        <w:t>3.</w:t>
      </w:r>
      <w:del w:id="1714" w:author="Anders Hejlsberg" w:date="2014-11-01T15:43:00Z">
        <w:r w:rsidR="00633278">
          <w:delText>8</w:delText>
        </w:r>
      </w:del>
      <w:ins w:id="1715" w:author="Anders Hejlsberg" w:date="2014-11-01T15:43:00Z">
        <w:r w:rsidR="00B510EF">
          <w:t>10</w:t>
        </w:r>
      </w:ins>
      <w:r w:rsidR="00B510EF">
        <w:t>.4</w:t>
      </w:r>
      <w:r w:rsidR="00A635F6">
        <w:fldChar w:fldCharType="end"/>
      </w:r>
      <w:r>
        <w:t xml:space="preserve">) </w:t>
      </w:r>
      <w:r w:rsidR="00A635F6">
        <w:t>to</w:t>
      </w:r>
      <w:r>
        <w:t xml:space="preserve"> </w:t>
      </w:r>
      <w:r w:rsidR="00384B6A">
        <w:t xml:space="preserve">the base type reference and each of the type references listed in the </w:t>
      </w:r>
      <w:r w:rsidR="00384B6A" w:rsidRPr="00384B6A">
        <w:rPr>
          <w:rStyle w:val="CodeFragment"/>
        </w:rPr>
        <w:t>implements</w:t>
      </w:r>
      <w:r w:rsidR="00384B6A">
        <w:t xml:space="preserve"> clause.</w:t>
      </w:r>
    </w:p>
    <w:p w14:paraId="34761BBA" w14:textId="77777777" w:rsidR="0044410D" w:rsidRPr="0044410D" w:rsidRDefault="002F16DA" w:rsidP="00236652">
      <w:pPr>
        <w:pStyle w:val="ListParagraph"/>
        <w:numPr>
          <w:ilvl w:val="0"/>
          <w:numId w:val="24"/>
        </w:numPr>
      </w:pPr>
      <w:r>
        <w:t xml:space="preserve">The constructor function type created by </w:t>
      </w:r>
      <w:r w:rsidR="00A635F6">
        <w:t>the class declaration must be assignable to</w:t>
      </w:r>
      <w:r>
        <w:t xml:space="preserve"> the base class constructor function type, ignoring construct signatures.</w:t>
      </w:r>
    </w:p>
    <w:p w14:paraId="32126C16" w14:textId="77777777" w:rsidR="0044410D" w:rsidRPr="0044410D" w:rsidRDefault="00D4531B" w:rsidP="00286516">
      <w:r>
        <w:t xml:space="preserve">The following example illustrates a situation in which the </w:t>
      </w:r>
      <w:r w:rsidR="00C3302F">
        <w:t>first</w:t>
      </w:r>
      <w:r>
        <w:t xml:space="preserve"> rule above would be violated:</w:t>
      </w:r>
    </w:p>
    <w:p w14:paraId="07C966B5" w14:textId="77777777" w:rsidR="0044410D" w:rsidRPr="0044410D" w:rsidRDefault="00D4531B" w:rsidP="008E56EA">
      <w:pPr>
        <w:pStyle w:val="Code"/>
        <w:rPr>
          <w:highlight w:val="white"/>
        </w:rPr>
      </w:pPr>
      <w:r>
        <w:rPr>
          <w:color w:val="0000FF"/>
          <w:highlight w:val="white"/>
        </w:rPr>
        <w:t>class</w:t>
      </w:r>
      <w:r>
        <w:rPr>
          <w:highlight w:val="white"/>
        </w:rPr>
        <w:t xml:space="preserve"> A { a: </w:t>
      </w:r>
      <w:r>
        <w:rPr>
          <w:color w:val="0000FF"/>
          <w:highlight w:val="white"/>
        </w:rPr>
        <w:t>number</w:t>
      </w:r>
      <w:r>
        <w:rPr>
          <w:highlight w:val="white"/>
        </w:rPr>
        <w:t>; }</w:t>
      </w:r>
    </w:p>
    <w:p w14:paraId="5475D1A5" w14:textId="77777777" w:rsidR="0044410D" w:rsidRPr="0044410D" w:rsidRDefault="00D4531B" w:rsidP="008E56EA">
      <w:pPr>
        <w:pStyle w:val="Code"/>
        <w:rPr>
          <w:highlight w:val="white"/>
        </w:rPr>
      </w:pPr>
      <w:r>
        <w:rPr>
          <w:color w:val="0000FF"/>
          <w:highlight w:val="white"/>
        </w:rPr>
        <w:t>module</w:t>
      </w:r>
      <w:r>
        <w:rPr>
          <w:highlight w:val="white"/>
        </w:rPr>
        <w:t xml:space="preserve"> Foo {</w:t>
      </w:r>
      <w:r w:rsidR="0048218E" w:rsidRPr="0048218E">
        <w:rPr>
          <w:highlight w:val="white"/>
        </w:rPr>
        <w:br/>
      </w:r>
      <w:r w:rsidR="009A7854">
        <w:rPr>
          <w:highlight w:val="white"/>
        </w:rPr>
        <w:t xml:space="preserve">   </w:t>
      </w:r>
      <w:r>
        <w:rPr>
          <w:highlight w:val="white"/>
        </w:rPr>
        <w:t xml:space="preserve"> </w:t>
      </w:r>
      <w:r>
        <w:rPr>
          <w:color w:val="0000FF"/>
          <w:highlight w:val="white"/>
        </w:rPr>
        <w:t>var</w:t>
      </w:r>
      <w:r>
        <w:rPr>
          <w:highlight w:val="white"/>
        </w:rPr>
        <w:t xml:space="preserve"> A = 1;</w:t>
      </w:r>
      <w:r w:rsidR="0048218E" w:rsidRPr="0048218E">
        <w:rPr>
          <w:highlight w:val="white"/>
        </w:rPr>
        <w:br/>
      </w:r>
      <w:r w:rsidR="009A7854">
        <w:rPr>
          <w:highlight w:val="white"/>
        </w:rPr>
        <w:t xml:space="preserve">   </w:t>
      </w:r>
      <w:r>
        <w:rPr>
          <w:highlight w:val="white"/>
        </w:rPr>
        <w:t xml:space="preserve"> </w:t>
      </w:r>
      <w:r>
        <w:rPr>
          <w:color w:val="0000FF"/>
          <w:highlight w:val="white"/>
        </w:rPr>
        <w:t>class</w:t>
      </w:r>
      <w:r>
        <w:rPr>
          <w:highlight w:val="white"/>
        </w:rPr>
        <w:t xml:space="preserve"> B </w:t>
      </w:r>
      <w:r>
        <w:rPr>
          <w:color w:val="0000FF"/>
          <w:highlight w:val="white"/>
        </w:rPr>
        <w:t>extends</w:t>
      </w:r>
      <w:r>
        <w:rPr>
          <w:highlight w:val="white"/>
        </w:rPr>
        <w:t xml:space="preserve"> A { b: </w:t>
      </w:r>
      <w:r>
        <w:rPr>
          <w:color w:val="0000FF"/>
          <w:highlight w:val="white"/>
        </w:rPr>
        <w:t>string</w:t>
      </w:r>
      <w:r>
        <w:rPr>
          <w:highlight w:val="white"/>
        </w:rPr>
        <w:t>; }</w:t>
      </w:r>
      <w:r w:rsidR="0048218E" w:rsidRPr="0048218E">
        <w:rPr>
          <w:highlight w:val="white"/>
        </w:rPr>
        <w:br/>
      </w:r>
      <w:r>
        <w:rPr>
          <w:highlight w:val="white"/>
        </w:rPr>
        <w:t>}</w:t>
      </w:r>
    </w:p>
    <w:p w14:paraId="46F88101" w14:textId="77777777" w:rsidR="0044410D" w:rsidRPr="0044410D" w:rsidRDefault="00D4531B" w:rsidP="00D4531B">
      <w:r>
        <w:t xml:space="preserve">When evaluated as an expression, the type reference </w:t>
      </w:r>
      <w:r w:rsidR="008F4735">
        <w:t>'</w:t>
      </w:r>
      <w:r>
        <w:t>A</w:t>
      </w:r>
      <w:r w:rsidR="008F4735">
        <w:t>'</w:t>
      </w:r>
      <w:r>
        <w:t xml:space="preserve"> in the </w:t>
      </w:r>
      <w:r w:rsidRPr="00D4531B">
        <w:rPr>
          <w:rStyle w:val="CodeFragment"/>
        </w:rPr>
        <w:t>extends</w:t>
      </w:r>
      <w:r>
        <w:t xml:space="preserve"> clause doesn</w:t>
      </w:r>
      <w:r w:rsidR="008F4735">
        <w:t>'</w:t>
      </w:r>
      <w:r>
        <w:t xml:space="preserve">t reference the class constructor function of </w:t>
      </w:r>
      <w:r w:rsidR="008F4735">
        <w:t>'</w:t>
      </w:r>
      <w:r>
        <w:t>A</w:t>
      </w:r>
      <w:r w:rsidR="008F4735">
        <w:t>'</w:t>
      </w:r>
      <w:r>
        <w:t xml:space="preserve"> (instead it references the local variable </w:t>
      </w:r>
      <w:r w:rsidR="008F4735">
        <w:t>'</w:t>
      </w:r>
      <w:r>
        <w:t>A</w:t>
      </w:r>
      <w:r w:rsidR="008F4735">
        <w:t>'</w:t>
      </w:r>
      <w:r>
        <w:t>).</w:t>
      </w:r>
    </w:p>
    <w:p w14:paraId="4679E9F1" w14:textId="77777777" w:rsidR="0044410D" w:rsidRPr="0044410D" w:rsidRDefault="00197DA4" w:rsidP="00286516">
      <w:r>
        <w:t xml:space="preserve">The only situation in which the </w:t>
      </w:r>
      <w:r w:rsidR="00D4531B">
        <w:t>last two</w:t>
      </w:r>
      <w:r w:rsidR="002F16DA">
        <w:t xml:space="preserve"> </w:t>
      </w:r>
      <w:r>
        <w:t>constraint</w:t>
      </w:r>
      <w:r w:rsidR="002F16DA">
        <w:t>s</w:t>
      </w:r>
      <w:r>
        <w:t xml:space="preserve"> above </w:t>
      </w:r>
      <w:r w:rsidR="002F16DA">
        <w:t>are</w:t>
      </w:r>
      <w:r>
        <w:t xml:space="preserve"> violated is when a class overrides one or more base class members with incompatible new members.</w:t>
      </w:r>
    </w:p>
    <w:p w14:paraId="4E108F94" w14:textId="77777777" w:rsidR="0044410D" w:rsidRPr="0044410D" w:rsidRDefault="00286516" w:rsidP="00286516">
      <w:r>
        <w:t xml:space="preserve">Note that because </w:t>
      </w:r>
      <w:r w:rsidR="003C5236">
        <w:t>TypeScript</w:t>
      </w:r>
      <w:r>
        <w:t xml:space="preserve"> has a structural type system, a class doesn</w:t>
      </w:r>
      <w:r w:rsidR="008F4735">
        <w:t>'</w:t>
      </w:r>
      <w:r>
        <w:t xml:space="preserve">t need to explicitly state that it implements an interface—it suffices for the class to simply contain the appropriate set of </w:t>
      </w:r>
      <w:r w:rsidR="002F16DA">
        <w:t xml:space="preserve">instance </w:t>
      </w:r>
      <w:r>
        <w:t xml:space="preserve">members. The </w:t>
      </w:r>
      <w:r w:rsidRPr="00C23E8F">
        <w:rPr>
          <w:rStyle w:val="CodeFragment"/>
        </w:rPr>
        <w:t>implements</w:t>
      </w:r>
      <w:r>
        <w:t xml:space="preserve"> clause of a class provides a mechanism to assert and validate that the class contains the appropriate sets of </w:t>
      </w:r>
      <w:r w:rsidR="002F16DA">
        <w:t xml:space="preserve">instance </w:t>
      </w:r>
      <w:r>
        <w:t>members, but otherwise it has no effect on the class type.</w:t>
      </w:r>
    </w:p>
    <w:p w14:paraId="6C60F01D" w14:textId="77777777" w:rsidR="0044410D" w:rsidRPr="0044410D" w:rsidRDefault="00D13EE5" w:rsidP="0048216A">
      <w:pPr>
        <w:pStyle w:val="Heading3"/>
      </w:pPr>
      <w:bookmarkStart w:id="1716" w:name="_Toc402619935"/>
      <w:bookmarkStart w:id="1717" w:name="_Toc401414120"/>
      <w:r>
        <w:t>Class Body</w:t>
      </w:r>
      <w:bookmarkEnd w:id="1716"/>
      <w:bookmarkEnd w:id="1717"/>
    </w:p>
    <w:p w14:paraId="5DE87016" w14:textId="77777777" w:rsidR="0044410D" w:rsidRPr="0044410D" w:rsidRDefault="002D6200" w:rsidP="002D6200">
      <w:r>
        <w:t xml:space="preserve">The class body </w:t>
      </w:r>
      <w:r w:rsidR="008C1061">
        <w:t>consists of</w:t>
      </w:r>
      <w:r>
        <w:t xml:space="preserve"> </w:t>
      </w:r>
      <w:r w:rsidR="004A00D1">
        <w:t xml:space="preserve">zero or more </w:t>
      </w:r>
      <w:r w:rsidR="002F16DA">
        <w:t>constructor or</w:t>
      </w:r>
      <w:r>
        <w:t xml:space="preserve"> member declarations.</w:t>
      </w:r>
      <w:r w:rsidR="003408A3">
        <w:t xml:space="preserve"> Statements are not allowed in the body of a class—they must be placed in the co</w:t>
      </w:r>
      <w:r w:rsidR="000A5AC7">
        <w:t>nstructor or in members</w:t>
      </w:r>
      <w:r w:rsidR="003408A3">
        <w:t>.</w:t>
      </w:r>
    </w:p>
    <w:p w14:paraId="3920D6E2" w14:textId="77777777" w:rsidR="0044410D" w:rsidRPr="0044410D" w:rsidRDefault="00286516" w:rsidP="00286516">
      <w:pPr>
        <w:pStyle w:val="Grammar"/>
      </w:pPr>
      <w:bookmarkStart w:id="1718" w:name="_Ref307750365"/>
      <w:r w:rsidRPr="00536A68">
        <w:rPr>
          <w:rStyle w:val="Production"/>
        </w:rPr>
        <w:t>ClassBody:</w:t>
      </w:r>
      <w:r w:rsidR="0048218E" w:rsidRPr="0048218E">
        <w:br/>
      </w:r>
      <w:r w:rsidRPr="00536A68">
        <w:rPr>
          <w:rStyle w:val="Production"/>
        </w:rPr>
        <w:t>ClassElements</w:t>
      </w:r>
      <w:r w:rsidR="00D31C46" w:rsidRPr="00D31C46">
        <w:rPr>
          <w:rStyle w:val="Production"/>
          <w:vertAlign w:val="subscript"/>
        </w:rPr>
        <w:t>opt</w:t>
      </w:r>
    </w:p>
    <w:p w14:paraId="3BE05C3E" w14:textId="77777777" w:rsidR="0044410D" w:rsidRPr="0044410D" w:rsidRDefault="00286516" w:rsidP="00286516">
      <w:pPr>
        <w:pStyle w:val="Grammar"/>
      </w:pPr>
      <w:r w:rsidRPr="00536A68">
        <w:rPr>
          <w:rStyle w:val="Production"/>
        </w:rPr>
        <w:t>ClassElements:</w:t>
      </w:r>
      <w:r w:rsidR="0048218E" w:rsidRPr="0048218E">
        <w:br/>
      </w:r>
      <w:r w:rsidRPr="00536A68">
        <w:rPr>
          <w:rStyle w:val="Production"/>
        </w:rPr>
        <w:t>ClassElement</w:t>
      </w:r>
      <w:r w:rsidR="0048218E" w:rsidRPr="0048218E">
        <w:br/>
      </w:r>
      <w:r w:rsidRPr="00536A68">
        <w:rPr>
          <w:rStyle w:val="Production"/>
        </w:rPr>
        <w:t>ClassElements</w:t>
      </w:r>
      <w:r>
        <w:t xml:space="preserve">   </w:t>
      </w:r>
      <w:r w:rsidRPr="00536A68">
        <w:rPr>
          <w:rStyle w:val="Production"/>
        </w:rPr>
        <w:t>ClassElement</w:t>
      </w:r>
    </w:p>
    <w:p w14:paraId="293F7C95" w14:textId="77777777" w:rsidR="0044410D" w:rsidRPr="0044410D" w:rsidRDefault="00286516" w:rsidP="003F2F60">
      <w:pPr>
        <w:pStyle w:val="Grammar"/>
      </w:pPr>
      <w:r w:rsidRPr="00536A68">
        <w:rPr>
          <w:rStyle w:val="Production"/>
        </w:rPr>
        <w:lastRenderedPageBreak/>
        <w:t>ClassElement:</w:t>
      </w:r>
      <w:r w:rsidR="0048218E" w:rsidRPr="0048218E">
        <w:br/>
      </w:r>
      <w:r w:rsidRPr="00536A68">
        <w:rPr>
          <w:rStyle w:val="Production"/>
        </w:rPr>
        <w:t>ConstructorDeclaration</w:t>
      </w:r>
      <w:r w:rsidR="0048218E" w:rsidRPr="0048218E">
        <w:br/>
      </w:r>
      <w:r w:rsidR="005D7555" w:rsidRPr="00536A68">
        <w:rPr>
          <w:rStyle w:val="Production"/>
        </w:rPr>
        <w:t>Property</w:t>
      </w:r>
      <w:r w:rsidRPr="00536A68">
        <w:rPr>
          <w:rStyle w:val="Production"/>
        </w:rPr>
        <w:t>MemberDeclaration</w:t>
      </w:r>
      <w:r w:rsidR="0048218E" w:rsidRPr="0048218E">
        <w:br/>
      </w:r>
      <w:r w:rsidR="005D7555" w:rsidRPr="00536A68">
        <w:rPr>
          <w:rStyle w:val="Production"/>
        </w:rPr>
        <w:t>IndexMemberDeclaration</w:t>
      </w:r>
    </w:p>
    <w:p w14:paraId="039B339A" w14:textId="77777777" w:rsidR="0044410D" w:rsidRPr="0044410D" w:rsidRDefault="00D82FBE" w:rsidP="004A00D1">
      <w:r>
        <w:t>The body of class may optionally contain a single constructor declaration</w:t>
      </w:r>
      <w:r w:rsidR="004A00D1">
        <w:t>. Constructor declarations are described in section</w:t>
      </w:r>
      <w:r w:rsidR="00584470">
        <w:t xml:space="preserve"> </w:t>
      </w:r>
      <w:r w:rsidR="00584470">
        <w:fldChar w:fldCharType="begin"/>
      </w:r>
      <w:r w:rsidR="00584470">
        <w:instrText xml:space="preserve"> REF _Ref327628166 \r \h </w:instrText>
      </w:r>
      <w:r w:rsidR="00584470">
        <w:fldChar w:fldCharType="separate"/>
      </w:r>
      <w:r w:rsidR="00B510EF">
        <w:t>8.3</w:t>
      </w:r>
      <w:r w:rsidR="00584470">
        <w:fldChar w:fldCharType="end"/>
      </w:r>
      <w:r w:rsidR="004A00D1">
        <w:t>.</w:t>
      </w:r>
    </w:p>
    <w:p w14:paraId="74175BC1" w14:textId="77777777" w:rsidR="0044410D" w:rsidRPr="0044410D" w:rsidRDefault="003A38F7" w:rsidP="0048216A">
      <w:r>
        <w:t>Member declarations</w:t>
      </w:r>
      <w:r w:rsidRPr="00485415">
        <w:t xml:space="preserve"> </w:t>
      </w:r>
      <w:r>
        <w:t xml:space="preserve">are used to declare instance and static members of the class. </w:t>
      </w:r>
      <w:r w:rsidR="006B4BDE">
        <w:t>Property m</w:t>
      </w:r>
      <w:r w:rsidR="004A00D1">
        <w:t xml:space="preserve">ember declarations are described in section </w:t>
      </w:r>
      <w:r w:rsidR="004A00D1">
        <w:fldChar w:fldCharType="begin"/>
      </w:r>
      <w:r w:rsidR="004A00D1">
        <w:instrText xml:space="preserve"> REF _Ref327195142 \r \h </w:instrText>
      </w:r>
      <w:r w:rsidR="004A00D1">
        <w:fldChar w:fldCharType="separate"/>
      </w:r>
      <w:r w:rsidR="00B510EF">
        <w:t>8.4</w:t>
      </w:r>
      <w:r w:rsidR="004A00D1">
        <w:fldChar w:fldCharType="end"/>
      </w:r>
      <w:r w:rsidR="006B4BDE">
        <w:t xml:space="preserve"> and index member declarations are described in section </w:t>
      </w:r>
      <w:r w:rsidR="006B4BDE">
        <w:fldChar w:fldCharType="begin"/>
      </w:r>
      <w:r w:rsidR="006B4BDE">
        <w:instrText xml:space="preserve"> REF _Ref365557477 \r \h </w:instrText>
      </w:r>
      <w:r w:rsidR="006B4BDE">
        <w:fldChar w:fldCharType="separate"/>
      </w:r>
      <w:r w:rsidR="00B510EF">
        <w:t>8.5</w:t>
      </w:r>
      <w:r w:rsidR="006B4BDE">
        <w:fldChar w:fldCharType="end"/>
      </w:r>
      <w:r w:rsidR="006B4BDE">
        <w:t>.</w:t>
      </w:r>
    </w:p>
    <w:p w14:paraId="3F27FFE3" w14:textId="77777777" w:rsidR="0044410D" w:rsidRPr="0044410D" w:rsidRDefault="00604184" w:rsidP="00604184">
      <w:pPr>
        <w:pStyle w:val="Heading2"/>
      </w:pPr>
      <w:bookmarkStart w:id="1719" w:name="_Toc402619936"/>
      <w:bookmarkStart w:id="1720" w:name="_Toc401414121"/>
      <w:r>
        <w:t>Members</w:t>
      </w:r>
      <w:bookmarkEnd w:id="1719"/>
      <w:bookmarkEnd w:id="1720"/>
    </w:p>
    <w:p w14:paraId="7C907C35" w14:textId="77777777" w:rsidR="0044410D" w:rsidRPr="0044410D" w:rsidRDefault="00604184" w:rsidP="00CE4902">
      <w:bookmarkStart w:id="1721" w:name="_Ref327182104"/>
      <w:r>
        <w:t>The members of a class consist of the members introduced through member declarations in the class body and the members inherited from the base class</w:t>
      </w:r>
      <w:r w:rsidR="00CD5366">
        <w:t>.</w:t>
      </w:r>
    </w:p>
    <w:p w14:paraId="4DF9E7CD" w14:textId="77777777" w:rsidR="0044410D" w:rsidRPr="0044410D" w:rsidRDefault="001B7DD9" w:rsidP="001B7DD9">
      <w:pPr>
        <w:pStyle w:val="Heading3"/>
      </w:pPr>
      <w:bookmarkStart w:id="1722" w:name="_Toc402619937"/>
      <w:bookmarkStart w:id="1723" w:name="_Toc401414122"/>
      <w:r>
        <w:t>Instance and Static Members</w:t>
      </w:r>
      <w:bookmarkEnd w:id="1722"/>
      <w:bookmarkEnd w:id="1723"/>
    </w:p>
    <w:p w14:paraId="073E888E" w14:textId="77777777" w:rsidR="0044410D" w:rsidRPr="0044410D" w:rsidRDefault="00090C5C" w:rsidP="00CE4902">
      <w:r>
        <w:t xml:space="preserve">Members are either </w:t>
      </w:r>
      <w:r w:rsidRPr="00090C5C">
        <w:rPr>
          <w:b/>
          <w:i/>
        </w:rPr>
        <w:t>instance members</w:t>
      </w:r>
      <w:r>
        <w:t xml:space="preserve"> or </w:t>
      </w:r>
      <w:r w:rsidRPr="00090C5C">
        <w:rPr>
          <w:b/>
          <w:i/>
        </w:rPr>
        <w:t>static members</w:t>
      </w:r>
      <w:r>
        <w:t>.</w:t>
      </w:r>
    </w:p>
    <w:p w14:paraId="05096457" w14:textId="65316F3C" w:rsidR="0044410D" w:rsidRPr="0044410D" w:rsidRDefault="00211518" w:rsidP="00CE4902">
      <w:r>
        <w:t>Instance m</w:t>
      </w:r>
      <w:r w:rsidR="00AF7867">
        <w:t>embers are members of the class</w:t>
      </w:r>
      <w:r>
        <w:t xml:space="preserve"> type</w:t>
      </w:r>
      <w:r w:rsidR="00AF7867">
        <w:t xml:space="preserve"> (section </w:t>
      </w:r>
      <w:r w:rsidR="00AF7867">
        <w:fldChar w:fldCharType="begin"/>
      </w:r>
      <w:r w:rsidR="00AF7867">
        <w:instrText xml:space="preserve"> REF _Ref327509036 \r \h </w:instrText>
      </w:r>
      <w:r w:rsidR="00AF7867">
        <w:fldChar w:fldCharType="separate"/>
      </w:r>
      <w:r w:rsidR="00B510EF">
        <w:t>8.2.4</w:t>
      </w:r>
      <w:r w:rsidR="00AF7867">
        <w:fldChar w:fldCharType="end"/>
      </w:r>
      <w:r w:rsidR="00036748">
        <w:t>) and its associated instance type</w:t>
      </w:r>
      <w:r>
        <w:t xml:space="preserve">. Within constructors, instance member functions, and instance member accessors, the type of </w:t>
      </w:r>
      <w:r w:rsidRPr="00C23E8F">
        <w:rPr>
          <w:rStyle w:val="CodeFragment"/>
        </w:rPr>
        <w:t>this</w:t>
      </w:r>
      <w:r>
        <w:t xml:space="preserve"> is the instance type</w:t>
      </w:r>
      <w:r w:rsidR="001B7DD9">
        <w:t xml:space="preserve"> (section </w:t>
      </w:r>
      <w:r w:rsidR="001B7DD9">
        <w:fldChar w:fldCharType="begin"/>
      </w:r>
      <w:r w:rsidR="001B7DD9">
        <w:instrText xml:space="preserve"> REF _Ref349832418 \r \h </w:instrText>
      </w:r>
      <w:r w:rsidR="001B7DD9">
        <w:fldChar w:fldCharType="separate"/>
      </w:r>
      <w:r w:rsidR="00B510EF">
        <w:t>3.</w:t>
      </w:r>
      <w:del w:id="1724" w:author="Anders Hejlsberg" w:date="2014-11-01T15:43:00Z">
        <w:r w:rsidR="00633278">
          <w:delText>5</w:delText>
        </w:r>
      </w:del>
      <w:ins w:id="1725" w:author="Anders Hejlsberg" w:date="2014-11-01T15:43:00Z">
        <w:r w:rsidR="00B510EF">
          <w:t>6</w:t>
        </w:r>
      </w:ins>
      <w:r w:rsidR="00B510EF">
        <w:t>.1</w:t>
      </w:r>
      <w:r w:rsidR="001B7DD9">
        <w:fldChar w:fldCharType="end"/>
      </w:r>
      <w:r w:rsidR="001B7DD9">
        <w:t>) of the class</w:t>
      </w:r>
      <w:r>
        <w:t>.</w:t>
      </w:r>
    </w:p>
    <w:p w14:paraId="545B0C49" w14:textId="77777777" w:rsidR="0044410D" w:rsidRPr="0044410D" w:rsidRDefault="00211518" w:rsidP="00CE4902">
      <w:r>
        <w:t xml:space="preserve">Static members are declared using the </w:t>
      </w:r>
      <w:r w:rsidRPr="00C23E8F">
        <w:rPr>
          <w:rStyle w:val="CodeFragment"/>
        </w:rPr>
        <w:t>static</w:t>
      </w:r>
      <w:r>
        <w:t xml:space="preserve"> modifier and are members of the constructor function type</w:t>
      </w:r>
      <w:r w:rsidR="00891843">
        <w:t xml:space="preserve"> (section </w:t>
      </w:r>
      <w:r w:rsidR="00891843">
        <w:fldChar w:fldCharType="begin"/>
      </w:r>
      <w:r w:rsidR="00891843">
        <w:instrText xml:space="preserve"> REF _Ref333051845 \r \h </w:instrText>
      </w:r>
      <w:r w:rsidR="00891843">
        <w:fldChar w:fldCharType="separate"/>
      </w:r>
      <w:r w:rsidR="00B510EF">
        <w:t>8.2.5</w:t>
      </w:r>
      <w:r w:rsidR="00891843">
        <w:fldChar w:fldCharType="end"/>
      </w:r>
      <w:r w:rsidR="00891843">
        <w:t>)</w:t>
      </w:r>
      <w:r>
        <w:t xml:space="preserve">. Within static member functions and static member accessors, the type of </w:t>
      </w:r>
      <w:r w:rsidRPr="00C23E8F">
        <w:rPr>
          <w:rStyle w:val="CodeFragment"/>
        </w:rPr>
        <w:t>this</w:t>
      </w:r>
      <w:r>
        <w:t xml:space="preserve"> i</w:t>
      </w:r>
      <w:r w:rsidR="00C62A65">
        <w:t>s the constructor function typ</w:t>
      </w:r>
      <w:r w:rsidR="00112507">
        <w:t>e</w:t>
      </w:r>
      <w:r w:rsidR="00C62A65">
        <w:t>.</w:t>
      </w:r>
    </w:p>
    <w:p w14:paraId="43F32C94" w14:textId="77777777" w:rsidR="0044410D" w:rsidRPr="0044410D" w:rsidRDefault="00711CB7" w:rsidP="002E409B">
      <w:r>
        <w:t>Class t</w:t>
      </w:r>
      <w:r w:rsidR="00690CA0" w:rsidRPr="00690CA0">
        <w:t xml:space="preserve">ype parameters </w:t>
      </w:r>
      <w:r w:rsidR="00690CA0">
        <w:t>cannot be referenced in</w:t>
      </w:r>
      <w:r w:rsidR="00690CA0" w:rsidRPr="00690CA0">
        <w:t xml:space="preserve"> static member declarations.</w:t>
      </w:r>
    </w:p>
    <w:p w14:paraId="6301FE5C" w14:textId="77777777" w:rsidR="0044410D" w:rsidRPr="0044410D" w:rsidRDefault="00C921D3" w:rsidP="00C921D3">
      <w:pPr>
        <w:pStyle w:val="Heading3"/>
      </w:pPr>
      <w:bookmarkStart w:id="1726" w:name="_Ref330633039"/>
      <w:bookmarkStart w:id="1727" w:name="_Toc402619938"/>
      <w:bookmarkStart w:id="1728" w:name="_Toc401414123"/>
      <w:r>
        <w:t>Accessibility</w:t>
      </w:r>
      <w:bookmarkEnd w:id="1726"/>
      <w:bookmarkEnd w:id="1727"/>
      <w:bookmarkEnd w:id="1728"/>
    </w:p>
    <w:p w14:paraId="5E87EC08" w14:textId="77777777" w:rsidR="0044410D" w:rsidRPr="0044410D" w:rsidRDefault="006B4BDE" w:rsidP="00C5377A">
      <w:r>
        <w:t>Property m</w:t>
      </w:r>
      <w:r w:rsidR="00C5377A">
        <w:t xml:space="preserve">embers have either </w:t>
      </w:r>
      <w:r w:rsidR="00C5377A" w:rsidRPr="0087438B">
        <w:rPr>
          <w:b/>
          <w:i/>
        </w:rPr>
        <w:t>public</w:t>
      </w:r>
      <w:r w:rsidR="00064050">
        <w:t>,</w:t>
      </w:r>
      <w:r w:rsidR="00C5377A">
        <w:t xml:space="preserve"> </w:t>
      </w:r>
      <w:r w:rsidR="00C5377A" w:rsidRPr="0087438B">
        <w:rPr>
          <w:b/>
          <w:i/>
        </w:rPr>
        <w:t>private</w:t>
      </w:r>
      <w:r w:rsidR="00064050">
        <w:t xml:space="preserve">, or </w:t>
      </w:r>
      <w:r w:rsidR="00064050" w:rsidRPr="00064050">
        <w:rPr>
          <w:b/>
          <w:i/>
        </w:rPr>
        <w:t>protected</w:t>
      </w:r>
      <w:r w:rsidR="00C5377A">
        <w:t xml:space="preserve"> accessibility</w:t>
      </w:r>
      <w:r w:rsidR="003E2612">
        <w:t xml:space="preserve">. The default is public accessibility, but </w:t>
      </w:r>
      <w:r>
        <w:t xml:space="preserve">property </w:t>
      </w:r>
      <w:r w:rsidR="003E2612">
        <w:t xml:space="preserve">member declarations may include a </w:t>
      </w:r>
      <w:r w:rsidR="003E2612" w:rsidRPr="00C23E8F">
        <w:rPr>
          <w:rStyle w:val="CodeFragment"/>
        </w:rPr>
        <w:t>public</w:t>
      </w:r>
      <w:r w:rsidR="00064050">
        <w:t>,</w:t>
      </w:r>
      <w:r w:rsidR="003E2612">
        <w:t xml:space="preserve"> </w:t>
      </w:r>
      <w:r w:rsidR="003E2612" w:rsidRPr="00C23E8F">
        <w:rPr>
          <w:rStyle w:val="CodeFragment"/>
        </w:rPr>
        <w:t>private</w:t>
      </w:r>
      <w:r w:rsidR="00064050">
        <w:t xml:space="preserve">, or </w:t>
      </w:r>
      <w:r w:rsidR="00064050" w:rsidRPr="00064050">
        <w:rPr>
          <w:rStyle w:val="CodeFragment"/>
        </w:rPr>
        <w:t>protected</w:t>
      </w:r>
      <w:r w:rsidR="003E2612">
        <w:t xml:space="preserve"> modifier to explicitly specify the desired accessibility.</w:t>
      </w:r>
    </w:p>
    <w:p w14:paraId="1F76DC3B" w14:textId="77777777" w:rsidR="0044410D" w:rsidRPr="0044410D" w:rsidRDefault="00C5377A" w:rsidP="00C5377A">
      <w:r>
        <w:t xml:space="preserve">Public </w:t>
      </w:r>
      <w:r w:rsidR="006B4BDE">
        <w:t xml:space="preserve">property </w:t>
      </w:r>
      <w:r>
        <w:t>memb</w:t>
      </w:r>
      <w:r w:rsidR="00064050">
        <w:t>ers can be accessed everywhere without restrictions.</w:t>
      </w:r>
    </w:p>
    <w:p w14:paraId="2DEB776F" w14:textId="77777777" w:rsidR="0044410D" w:rsidRPr="0044410D" w:rsidRDefault="00064050" w:rsidP="00C5377A">
      <w:r>
        <w:t>P</w:t>
      </w:r>
      <w:r w:rsidR="00C5377A">
        <w:t xml:space="preserve">rivate </w:t>
      </w:r>
      <w:r w:rsidR="006B4BDE">
        <w:t xml:space="preserve">property </w:t>
      </w:r>
      <w:r w:rsidR="00C5377A">
        <w:t>members can be accessed only within the</w:t>
      </w:r>
      <w:r w:rsidR="00A97F88">
        <w:t>ir</w:t>
      </w:r>
      <w:r w:rsidR="00C5377A">
        <w:t xml:space="preserve"> </w:t>
      </w:r>
      <w:r w:rsidR="009E3FAE">
        <w:t>declaring class</w:t>
      </w:r>
      <w:r w:rsidR="00C5377A">
        <w:t>.</w:t>
      </w:r>
      <w:r w:rsidR="009E3FAE">
        <w:t xml:space="preserve"> </w:t>
      </w:r>
      <w:r w:rsidR="00636ACB">
        <w:t>Specifically, a</w:t>
      </w:r>
      <w:r w:rsidR="009E3FAE">
        <w:t xml:space="preserve"> private me</w:t>
      </w:r>
      <w:r w:rsidR="00636ACB">
        <w:t xml:space="preserve">mber </w:t>
      </w:r>
      <w:r w:rsidR="00134285">
        <w:rPr>
          <w:i/>
        </w:rPr>
        <w:t>M</w:t>
      </w:r>
      <w:r w:rsidR="00636ACB">
        <w:t xml:space="preserve"> declared in a class </w:t>
      </w:r>
      <w:r w:rsidR="00636ACB" w:rsidRPr="00134285">
        <w:rPr>
          <w:i/>
        </w:rPr>
        <w:t>C</w:t>
      </w:r>
      <w:r w:rsidR="00A97F88">
        <w:t xml:space="preserve"> can be accessed </w:t>
      </w:r>
      <w:r w:rsidR="00193FA2">
        <w:t xml:space="preserve">only </w:t>
      </w:r>
      <w:r w:rsidR="00A97F88">
        <w:t>within</w:t>
      </w:r>
      <w:r w:rsidR="00636ACB">
        <w:t xml:space="preserve"> the class body of </w:t>
      </w:r>
      <w:r w:rsidR="00636ACB" w:rsidRPr="00134285">
        <w:rPr>
          <w:i/>
        </w:rPr>
        <w:t>C</w:t>
      </w:r>
      <w:r w:rsidR="00636ACB">
        <w:t>.</w:t>
      </w:r>
    </w:p>
    <w:p w14:paraId="3D51B969" w14:textId="77777777" w:rsidR="0044410D" w:rsidRPr="0044410D" w:rsidRDefault="004C5081" w:rsidP="00C5377A">
      <w:r>
        <w:t>Protected property member</w:t>
      </w:r>
      <w:r w:rsidR="009E3FAE">
        <w:t>s can be accessed only within the</w:t>
      </w:r>
      <w:r w:rsidR="00A97F88">
        <w:t>ir</w:t>
      </w:r>
      <w:r w:rsidR="009E3FAE">
        <w:t xml:space="preserve"> declaring class and classes derived from the</w:t>
      </w:r>
      <w:r w:rsidR="00A97F88">
        <w:t>ir</w:t>
      </w:r>
      <w:r w:rsidR="00B136EA">
        <w:t xml:space="preserve"> declaring class, and a protected instance property member must be accessed </w:t>
      </w:r>
      <w:r w:rsidR="00B136EA" w:rsidRPr="00B136EA">
        <w:rPr>
          <w:i/>
        </w:rPr>
        <w:t>through</w:t>
      </w:r>
      <w:r w:rsidR="00B136EA">
        <w:t xml:space="preserve"> an instance of the enclosing class. </w:t>
      </w:r>
      <w:r w:rsidR="00636ACB">
        <w:t xml:space="preserve">Specifically, </w:t>
      </w:r>
      <w:r w:rsidR="00A97F88">
        <w:t>a</w:t>
      </w:r>
      <w:r w:rsidR="00636ACB">
        <w:t xml:space="preserve"> protected member </w:t>
      </w:r>
      <w:r w:rsidR="00134285" w:rsidRPr="00A97F88">
        <w:rPr>
          <w:i/>
        </w:rPr>
        <w:t>M</w:t>
      </w:r>
      <w:r w:rsidR="00636ACB">
        <w:t xml:space="preserve"> declared in a class </w:t>
      </w:r>
      <w:r w:rsidR="00636ACB" w:rsidRPr="00A97F88">
        <w:rPr>
          <w:i/>
        </w:rPr>
        <w:t>C</w:t>
      </w:r>
      <w:r w:rsidR="00193FA2">
        <w:t xml:space="preserve"> can </w:t>
      </w:r>
      <w:r w:rsidR="00A97F88">
        <w:t xml:space="preserve">be accessed </w:t>
      </w:r>
      <w:r w:rsidR="00193FA2">
        <w:t xml:space="preserve">only </w:t>
      </w:r>
      <w:r w:rsidR="00A97F88">
        <w:t>within the</w:t>
      </w:r>
      <w:r w:rsidR="00636ACB">
        <w:t xml:space="preserve"> class body of </w:t>
      </w:r>
      <w:r w:rsidR="00636ACB" w:rsidRPr="00A97F88">
        <w:rPr>
          <w:i/>
        </w:rPr>
        <w:t>C</w:t>
      </w:r>
      <w:r w:rsidR="00636ACB">
        <w:t xml:space="preserve"> </w:t>
      </w:r>
      <w:r w:rsidR="00A97F88">
        <w:t xml:space="preserve">or the class body of a </w:t>
      </w:r>
      <w:r w:rsidR="00636ACB">
        <w:t xml:space="preserve">class derived from </w:t>
      </w:r>
      <w:r w:rsidR="00636ACB" w:rsidRPr="00A97F88">
        <w:rPr>
          <w:i/>
        </w:rPr>
        <w:t>C</w:t>
      </w:r>
      <w:r w:rsidR="00B136EA">
        <w:t xml:space="preserve">. Furthermore, </w:t>
      </w:r>
      <w:r w:rsidR="00A97F88">
        <w:t>when a protected instance member</w:t>
      </w:r>
      <w:r w:rsidR="0090069F">
        <w:t xml:space="preserve"> </w:t>
      </w:r>
      <w:r w:rsidR="0090069F" w:rsidRPr="0090069F">
        <w:rPr>
          <w:i/>
        </w:rPr>
        <w:t>M</w:t>
      </w:r>
      <w:r w:rsidR="0090069F">
        <w:t xml:space="preserve"> is accessed in a property access </w:t>
      </w:r>
      <w:r w:rsidR="0090069F" w:rsidRPr="0090069F">
        <w:rPr>
          <w:i/>
        </w:rPr>
        <w:t>E</w:t>
      </w:r>
      <w:r w:rsidR="0090069F" w:rsidRPr="0090069F">
        <w:rPr>
          <w:rStyle w:val="CodeFragment"/>
        </w:rPr>
        <w:t>.</w:t>
      </w:r>
      <w:r w:rsidR="00A97F88" w:rsidRPr="0090069F">
        <w:rPr>
          <w:i/>
        </w:rPr>
        <w:t>M</w:t>
      </w:r>
      <w:r w:rsidR="00A97F88">
        <w:t xml:space="preserve"> within the body of a class </w:t>
      </w:r>
      <w:r w:rsidR="00A97F88" w:rsidRPr="00A97F88">
        <w:rPr>
          <w:i/>
        </w:rPr>
        <w:t>D</w:t>
      </w:r>
      <w:r w:rsidR="00A97F88">
        <w:t xml:space="preserve">, </w:t>
      </w:r>
      <w:r w:rsidR="0090069F">
        <w:t xml:space="preserve">the type of </w:t>
      </w:r>
      <w:r w:rsidR="0090069F" w:rsidRPr="0090069F">
        <w:rPr>
          <w:i/>
        </w:rPr>
        <w:t>E</w:t>
      </w:r>
      <w:r w:rsidR="0090069F">
        <w:t xml:space="preserve"> is required to be </w:t>
      </w:r>
      <w:r w:rsidR="0090069F" w:rsidRPr="0090069F">
        <w:rPr>
          <w:i/>
        </w:rPr>
        <w:t>D</w:t>
      </w:r>
      <w:r w:rsidR="0090069F">
        <w:t xml:space="preserve"> or a type that </w:t>
      </w:r>
      <w:r w:rsidR="00B136EA">
        <w:t xml:space="preserve">directly or indirectly </w:t>
      </w:r>
      <w:r w:rsidR="0090069F">
        <w:t xml:space="preserve">has </w:t>
      </w:r>
      <w:r w:rsidR="0090069F" w:rsidRPr="0090069F">
        <w:rPr>
          <w:i/>
        </w:rPr>
        <w:t>D</w:t>
      </w:r>
      <w:r w:rsidR="0090069F">
        <w:t xml:space="preserve"> as a base type</w:t>
      </w:r>
      <w:r w:rsidR="00B136EA">
        <w:t>, regardless of type arguments.</w:t>
      </w:r>
    </w:p>
    <w:p w14:paraId="0342D40E" w14:textId="77777777" w:rsidR="0044410D" w:rsidRPr="0044410D" w:rsidRDefault="009064B5" w:rsidP="009064B5">
      <w:r>
        <w:lastRenderedPageBreak/>
        <w:t xml:space="preserve">Private and protected accessibility is enforced only at compile-time </w:t>
      </w:r>
      <w:r w:rsidRPr="00EB1D96">
        <w:t xml:space="preserve">and serves as no more than an </w:t>
      </w:r>
      <w:r w:rsidRPr="00122AB6">
        <w:rPr>
          <w:i/>
        </w:rPr>
        <w:t>indication of intent</w:t>
      </w:r>
      <w:r>
        <w:t>. Since JavaScript provides no mechanism to create private and protected properties on an object, it is not possible to enforce the private and protected modifiers in dynamic code at run-time. For example, private and protected accessibility can be defeated by changing an object</w:t>
      </w:r>
      <w:r w:rsidR="008F4735">
        <w:t>'</w:t>
      </w:r>
      <w:r>
        <w:t>s static type to Any and accessing the member dynamically.</w:t>
      </w:r>
    </w:p>
    <w:p w14:paraId="35CDC792" w14:textId="77777777" w:rsidR="0044410D" w:rsidRPr="0044410D" w:rsidRDefault="00522344" w:rsidP="00C5377A">
      <w:r>
        <w:t>The following example demonstrates private and protected accessibility:</w:t>
      </w:r>
    </w:p>
    <w:p w14:paraId="326E0582" w14:textId="77777777" w:rsidR="0044410D" w:rsidRPr="0044410D" w:rsidRDefault="00D05392" w:rsidP="00D05392">
      <w:pPr>
        <w:pStyle w:val="Code"/>
        <w:rPr>
          <w:highlight w:val="white"/>
        </w:rPr>
      </w:pPr>
      <w:r>
        <w:rPr>
          <w:color w:val="0000FF"/>
          <w:highlight w:val="white"/>
        </w:rPr>
        <w:t>class</w:t>
      </w:r>
      <w:r>
        <w:rPr>
          <w:highlight w:val="white"/>
        </w:rPr>
        <w:t xml:space="preserve"> A {</w:t>
      </w:r>
      <w:r w:rsidR="0048218E" w:rsidRPr="0048218E">
        <w:rPr>
          <w:highlight w:val="white"/>
        </w:rPr>
        <w:br/>
      </w:r>
      <w:r>
        <w:rPr>
          <w:highlight w:val="white"/>
        </w:rPr>
        <w:t xml:space="preserve">    </w:t>
      </w:r>
      <w:r>
        <w:rPr>
          <w:color w:val="0000FF"/>
          <w:highlight w:val="white"/>
        </w:rPr>
        <w:t>private</w:t>
      </w:r>
      <w:r>
        <w:rPr>
          <w:highlight w:val="white"/>
        </w:rPr>
        <w:t xml:space="preserve"> x: </w:t>
      </w:r>
      <w:r>
        <w:rPr>
          <w:color w:val="0000FF"/>
          <w:highlight w:val="white"/>
        </w:rPr>
        <w:t>number</w:t>
      </w:r>
      <w:r>
        <w:rPr>
          <w:highlight w:val="white"/>
        </w:rPr>
        <w:t>;</w:t>
      </w:r>
      <w:r w:rsidR="0048218E" w:rsidRPr="0048218E">
        <w:rPr>
          <w:highlight w:val="white"/>
        </w:rPr>
        <w:br/>
      </w:r>
      <w:r>
        <w:rPr>
          <w:highlight w:val="white"/>
        </w:rPr>
        <w:t xml:space="preserve">    </w:t>
      </w:r>
      <w:r>
        <w:rPr>
          <w:color w:val="0000FF"/>
          <w:highlight w:val="white"/>
        </w:rPr>
        <w:t>protected</w:t>
      </w:r>
      <w:r>
        <w:rPr>
          <w:highlight w:val="white"/>
        </w:rPr>
        <w:t xml:space="preserve"> y: </w:t>
      </w:r>
      <w:r>
        <w:rPr>
          <w:color w:val="0000FF"/>
          <w:highlight w:val="white"/>
        </w:rPr>
        <w:t>number</w:t>
      </w:r>
      <w:r>
        <w:rPr>
          <w:highlight w:val="white"/>
        </w:rPr>
        <w:t>;</w:t>
      </w:r>
      <w:r w:rsidR="0048218E" w:rsidRPr="0048218E">
        <w:rPr>
          <w:highlight w:val="white"/>
        </w:rPr>
        <w:br/>
      </w:r>
      <w:r>
        <w:rPr>
          <w:highlight w:val="white"/>
        </w:rPr>
        <w:t xml:space="preserve">    </w:t>
      </w:r>
      <w:r>
        <w:rPr>
          <w:color w:val="0000FF"/>
          <w:highlight w:val="white"/>
        </w:rPr>
        <w:t>static</w:t>
      </w:r>
      <w:r>
        <w:rPr>
          <w:highlight w:val="white"/>
        </w:rPr>
        <w:t xml:space="preserve"> f(a: A, b: B) {</w:t>
      </w:r>
      <w:r w:rsidR="0048218E" w:rsidRPr="0048218E">
        <w:rPr>
          <w:highlight w:val="white"/>
        </w:rPr>
        <w:br/>
      </w:r>
      <w:r>
        <w:rPr>
          <w:highlight w:val="white"/>
        </w:rPr>
        <w:t xml:space="preserve">        a.x = 1;  </w:t>
      </w:r>
      <w:r>
        <w:rPr>
          <w:color w:val="008000"/>
          <w:highlight w:val="white"/>
        </w:rPr>
        <w:t>// Ok</w:t>
      </w:r>
      <w:r w:rsidR="0048218E" w:rsidRPr="0048218E">
        <w:rPr>
          <w:highlight w:val="white"/>
        </w:rPr>
        <w:br/>
      </w:r>
      <w:r>
        <w:rPr>
          <w:highlight w:val="white"/>
        </w:rPr>
        <w:t xml:space="preserve">        b.x = 1;  </w:t>
      </w:r>
      <w:r>
        <w:rPr>
          <w:color w:val="008000"/>
          <w:highlight w:val="white"/>
        </w:rPr>
        <w:t>// Ok</w:t>
      </w:r>
      <w:r w:rsidR="0048218E" w:rsidRPr="0048218E">
        <w:rPr>
          <w:highlight w:val="white"/>
        </w:rPr>
        <w:br/>
      </w:r>
      <w:r>
        <w:rPr>
          <w:highlight w:val="white"/>
        </w:rPr>
        <w:t xml:space="preserve">        a.y = 1;  </w:t>
      </w:r>
      <w:r>
        <w:rPr>
          <w:color w:val="008000"/>
          <w:highlight w:val="white"/>
        </w:rPr>
        <w:t>// Ok</w:t>
      </w:r>
      <w:r w:rsidR="0048218E" w:rsidRPr="0048218E">
        <w:rPr>
          <w:highlight w:val="white"/>
        </w:rPr>
        <w:br/>
      </w:r>
      <w:r>
        <w:rPr>
          <w:highlight w:val="white"/>
        </w:rPr>
        <w:t xml:space="preserve">        b.y = 1;  </w:t>
      </w:r>
      <w:r>
        <w:rPr>
          <w:color w:val="008000"/>
          <w:highlight w:val="white"/>
        </w:rPr>
        <w:t>// Ok</w:t>
      </w:r>
      <w:r w:rsidR="0048218E" w:rsidRPr="0048218E">
        <w:rPr>
          <w:highlight w:val="white"/>
        </w:rPr>
        <w:br/>
      </w:r>
      <w:r>
        <w:rPr>
          <w:highlight w:val="white"/>
        </w:rPr>
        <w:t xml:space="preserve">    }</w:t>
      </w:r>
      <w:r w:rsidR="0048218E" w:rsidRPr="0048218E">
        <w:rPr>
          <w:highlight w:val="white"/>
        </w:rPr>
        <w:br/>
      </w:r>
      <w:r>
        <w:rPr>
          <w:highlight w:val="white"/>
        </w:rPr>
        <w:t>}</w:t>
      </w:r>
    </w:p>
    <w:p w14:paraId="41D6120F" w14:textId="77777777" w:rsidR="0044410D" w:rsidRPr="0044410D" w:rsidRDefault="00D05392" w:rsidP="00522344">
      <w:pPr>
        <w:pStyle w:val="Code"/>
        <w:rPr>
          <w:highlight w:val="white"/>
        </w:rPr>
      </w:pPr>
      <w:r>
        <w:rPr>
          <w:color w:val="0000FF"/>
          <w:highlight w:val="white"/>
        </w:rPr>
        <w:t>class</w:t>
      </w:r>
      <w:r>
        <w:rPr>
          <w:highlight w:val="white"/>
        </w:rPr>
        <w:t xml:space="preserve"> B </w:t>
      </w:r>
      <w:r>
        <w:rPr>
          <w:color w:val="0000FF"/>
          <w:highlight w:val="white"/>
        </w:rPr>
        <w:t>extends</w:t>
      </w:r>
      <w:r>
        <w:rPr>
          <w:highlight w:val="white"/>
        </w:rPr>
        <w:t xml:space="preserve"> A {</w:t>
      </w:r>
      <w:r w:rsidR="0048218E" w:rsidRPr="0048218E">
        <w:rPr>
          <w:highlight w:val="white"/>
        </w:rPr>
        <w:br/>
      </w:r>
      <w:r>
        <w:rPr>
          <w:highlight w:val="white"/>
        </w:rPr>
        <w:t xml:space="preserve">    </w:t>
      </w:r>
      <w:r>
        <w:rPr>
          <w:color w:val="0000FF"/>
          <w:highlight w:val="white"/>
        </w:rPr>
        <w:t>static</w:t>
      </w:r>
      <w:r>
        <w:rPr>
          <w:highlight w:val="white"/>
        </w:rPr>
        <w:t xml:space="preserve"> f(a: A, b: B) {</w:t>
      </w:r>
      <w:r w:rsidR="0048218E" w:rsidRPr="0048218E">
        <w:rPr>
          <w:highlight w:val="white"/>
        </w:rPr>
        <w:br/>
      </w:r>
      <w:r>
        <w:rPr>
          <w:highlight w:val="white"/>
        </w:rPr>
        <w:t xml:space="preserve">        a.x = 1;  </w:t>
      </w:r>
      <w:r>
        <w:rPr>
          <w:color w:val="008000"/>
          <w:highlight w:val="white"/>
        </w:rPr>
        <w:t>// Error, x only accessible within A</w:t>
      </w:r>
      <w:r w:rsidR="0048218E" w:rsidRPr="0048218E">
        <w:rPr>
          <w:highlight w:val="white"/>
        </w:rPr>
        <w:br/>
      </w:r>
      <w:r>
        <w:rPr>
          <w:highlight w:val="white"/>
        </w:rPr>
        <w:t xml:space="preserve">        b.x = 1;  </w:t>
      </w:r>
      <w:r>
        <w:rPr>
          <w:color w:val="008000"/>
          <w:highlight w:val="white"/>
        </w:rPr>
        <w:t>// Error, x only accessible within A</w:t>
      </w:r>
      <w:r w:rsidR="0048218E" w:rsidRPr="0048218E">
        <w:rPr>
          <w:highlight w:val="white"/>
        </w:rPr>
        <w:br/>
      </w:r>
      <w:r>
        <w:rPr>
          <w:highlight w:val="white"/>
        </w:rPr>
        <w:t xml:space="preserve">        a.y = 1;  </w:t>
      </w:r>
      <w:r>
        <w:rPr>
          <w:color w:val="008000"/>
          <w:highlight w:val="white"/>
        </w:rPr>
        <w:t>// Error, y must be accessed through instance of B</w:t>
      </w:r>
      <w:r w:rsidR="0048218E" w:rsidRPr="0048218E">
        <w:rPr>
          <w:highlight w:val="white"/>
        </w:rPr>
        <w:br/>
      </w:r>
      <w:r>
        <w:rPr>
          <w:highlight w:val="white"/>
        </w:rPr>
        <w:t xml:space="preserve">        b.y = 1;  </w:t>
      </w:r>
      <w:r>
        <w:rPr>
          <w:color w:val="008000"/>
          <w:highlight w:val="white"/>
        </w:rPr>
        <w:t>// Ok</w:t>
      </w:r>
      <w:r w:rsidR="0048218E" w:rsidRPr="0048218E">
        <w:rPr>
          <w:highlight w:val="white"/>
        </w:rPr>
        <w:br/>
      </w:r>
      <w:r>
        <w:rPr>
          <w:highlight w:val="white"/>
        </w:rPr>
        <w:t xml:space="preserve">    }</w:t>
      </w:r>
      <w:r w:rsidR="0048218E" w:rsidRPr="0048218E">
        <w:rPr>
          <w:highlight w:val="white"/>
        </w:rPr>
        <w:br/>
      </w:r>
      <w:r w:rsidR="00522344">
        <w:rPr>
          <w:highlight w:val="white"/>
        </w:rPr>
        <w:t>}</w:t>
      </w:r>
    </w:p>
    <w:p w14:paraId="4C7FAE61" w14:textId="77777777" w:rsidR="0044410D" w:rsidRPr="0044410D" w:rsidRDefault="00522344" w:rsidP="00C5377A">
      <w:r>
        <w:t xml:space="preserve">In class </w:t>
      </w:r>
      <w:r w:rsidR="008F4735">
        <w:t>'</w:t>
      </w:r>
      <w:r>
        <w:t>A</w:t>
      </w:r>
      <w:r w:rsidR="008F4735">
        <w:t>'</w:t>
      </w:r>
      <w:r>
        <w:t xml:space="preserve">, the accesses to </w:t>
      </w:r>
      <w:r w:rsidR="008F4735">
        <w:t>'</w:t>
      </w:r>
      <w:r>
        <w:t>x</w:t>
      </w:r>
      <w:r w:rsidR="008F4735">
        <w:t>'</w:t>
      </w:r>
      <w:r>
        <w:t xml:space="preserve"> are permitted because </w:t>
      </w:r>
      <w:r w:rsidR="008F4735">
        <w:t>'</w:t>
      </w:r>
      <w:r>
        <w:t>x</w:t>
      </w:r>
      <w:r w:rsidR="008F4735">
        <w:t>'</w:t>
      </w:r>
      <w:r>
        <w:t xml:space="preserve"> is declared in </w:t>
      </w:r>
      <w:r w:rsidR="008F4735">
        <w:t>'</w:t>
      </w:r>
      <w:r>
        <w:t>A</w:t>
      </w:r>
      <w:r w:rsidR="008F4735">
        <w:t>'</w:t>
      </w:r>
      <w:r>
        <w:t xml:space="preserve">, and the accesses to </w:t>
      </w:r>
      <w:r w:rsidR="008F4735">
        <w:t>'</w:t>
      </w:r>
      <w:r>
        <w:t>y</w:t>
      </w:r>
      <w:r w:rsidR="008F4735">
        <w:t>'</w:t>
      </w:r>
      <w:r>
        <w:t xml:space="preserve"> are permitted because both take place through an instance of </w:t>
      </w:r>
      <w:r w:rsidR="008F4735">
        <w:t>'</w:t>
      </w:r>
      <w:r>
        <w:t>A</w:t>
      </w:r>
      <w:r w:rsidR="008F4735">
        <w:t>'</w:t>
      </w:r>
      <w:r>
        <w:t xml:space="preserve"> or a type derived from </w:t>
      </w:r>
      <w:r w:rsidR="008F4735">
        <w:t>'</w:t>
      </w:r>
      <w:r>
        <w:t>A</w:t>
      </w:r>
      <w:r w:rsidR="008F4735">
        <w:t>'</w:t>
      </w:r>
      <w:r>
        <w:t>.</w:t>
      </w:r>
      <w:r w:rsidR="00EC2B4F">
        <w:t xml:space="preserve"> </w:t>
      </w:r>
      <w:r>
        <w:t xml:space="preserve">In class </w:t>
      </w:r>
      <w:r w:rsidR="008F4735">
        <w:t>'</w:t>
      </w:r>
      <w:r>
        <w:t>B</w:t>
      </w:r>
      <w:r w:rsidR="008F4735">
        <w:t>'</w:t>
      </w:r>
      <w:r>
        <w:t xml:space="preserve">, access to </w:t>
      </w:r>
      <w:r w:rsidR="008F4735">
        <w:t>'</w:t>
      </w:r>
      <w:r>
        <w:t>x</w:t>
      </w:r>
      <w:r w:rsidR="008F4735">
        <w:t>'</w:t>
      </w:r>
      <w:r>
        <w:t xml:space="preserve"> is not permitted, and the first access to </w:t>
      </w:r>
      <w:r w:rsidR="008F4735">
        <w:t>'</w:t>
      </w:r>
      <w:r>
        <w:t>y</w:t>
      </w:r>
      <w:r w:rsidR="008F4735">
        <w:t>'</w:t>
      </w:r>
      <w:r>
        <w:t xml:space="preserve"> i</w:t>
      </w:r>
      <w:r w:rsidR="00EC2B4F">
        <w:t xml:space="preserve">s an error because it takes place through an instance of </w:t>
      </w:r>
      <w:r w:rsidR="008F4735">
        <w:t>'</w:t>
      </w:r>
      <w:r w:rsidR="00EC2B4F">
        <w:t>A</w:t>
      </w:r>
      <w:r w:rsidR="008F4735">
        <w:t>'</w:t>
      </w:r>
      <w:r w:rsidR="00EC2B4F">
        <w:t xml:space="preserve">, which is not derived from </w:t>
      </w:r>
      <w:r w:rsidR="009064B5">
        <w:t xml:space="preserve">the enclosing class </w:t>
      </w:r>
      <w:r w:rsidR="008F4735">
        <w:t>'</w:t>
      </w:r>
      <w:r w:rsidR="00EC2B4F">
        <w:t>B</w:t>
      </w:r>
      <w:r w:rsidR="008F4735">
        <w:t>'</w:t>
      </w:r>
      <w:r w:rsidR="00EC2B4F">
        <w:t>.</w:t>
      </w:r>
    </w:p>
    <w:p w14:paraId="59518C6A" w14:textId="77777777" w:rsidR="0044410D" w:rsidRPr="0044410D" w:rsidRDefault="00015A1A" w:rsidP="00015A1A">
      <w:pPr>
        <w:pStyle w:val="Heading3"/>
      </w:pPr>
      <w:bookmarkStart w:id="1729" w:name="_Ref333162474"/>
      <w:bookmarkStart w:id="1730" w:name="_Toc402619939"/>
      <w:bookmarkStart w:id="1731" w:name="_Toc401414124"/>
      <w:r>
        <w:t>Inheritance and Overriding</w:t>
      </w:r>
      <w:bookmarkEnd w:id="1729"/>
      <w:bookmarkEnd w:id="1730"/>
      <w:bookmarkEnd w:id="1731"/>
    </w:p>
    <w:p w14:paraId="28849BCC" w14:textId="77777777" w:rsidR="0044410D" w:rsidRPr="0044410D" w:rsidRDefault="00015A1A" w:rsidP="00C5377A">
      <w:r>
        <w:t xml:space="preserve">A </w:t>
      </w:r>
      <w:r w:rsidR="005D331F">
        <w:t xml:space="preserve">derived </w:t>
      </w:r>
      <w:r>
        <w:t xml:space="preserve">class </w:t>
      </w:r>
      <w:r w:rsidRPr="00015A1A">
        <w:rPr>
          <w:b/>
          <w:i/>
        </w:rPr>
        <w:t>inherits</w:t>
      </w:r>
      <w:r>
        <w:t xml:space="preserve"> all members from </w:t>
      </w:r>
      <w:r w:rsidR="002C6945">
        <w:t>its</w:t>
      </w:r>
      <w:r>
        <w:t xml:space="preserve"> base class it doesn</w:t>
      </w:r>
      <w:r w:rsidR="008F4735">
        <w:t>'</w:t>
      </w:r>
      <w:r>
        <w:t xml:space="preserve">t </w:t>
      </w:r>
      <w:r w:rsidRPr="00CE4902">
        <w:rPr>
          <w:b/>
          <w:i/>
        </w:rPr>
        <w:t>override</w:t>
      </w:r>
      <w:r>
        <w:t xml:space="preserve">. </w:t>
      </w:r>
      <w:r w:rsidR="001E0511">
        <w:t xml:space="preserve">Inheritance means that a derived class implicitly contains all non-overridden members of the base class. </w:t>
      </w:r>
      <w:r w:rsidR="000218C3">
        <w:t>O</w:t>
      </w:r>
      <w:r>
        <w:t xml:space="preserve">nly public </w:t>
      </w:r>
      <w:r w:rsidR="00193FA2">
        <w:t xml:space="preserve">and protected </w:t>
      </w:r>
      <w:r w:rsidR="006B4BDE">
        <w:t xml:space="preserve">property </w:t>
      </w:r>
      <w:r>
        <w:t>member</w:t>
      </w:r>
      <w:r w:rsidR="006B4BDE">
        <w:t>s can be overridden.</w:t>
      </w:r>
    </w:p>
    <w:p w14:paraId="02599A0F" w14:textId="34854E3A" w:rsidR="0044410D" w:rsidRPr="0044410D" w:rsidRDefault="001F516F" w:rsidP="00C5377A">
      <w:r>
        <w:t xml:space="preserve">A </w:t>
      </w:r>
      <w:r w:rsidR="006B4BDE">
        <w:t xml:space="preserve">property </w:t>
      </w:r>
      <w:r>
        <w:t xml:space="preserve">member in a derived class is said to override a </w:t>
      </w:r>
      <w:r w:rsidR="006B4BDE">
        <w:t xml:space="preserve">property </w:t>
      </w:r>
      <w:r>
        <w:t xml:space="preserve">member in a base class when the derived class </w:t>
      </w:r>
      <w:r w:rsidR="00965BDD">
        <w:t xml:space="preserve">property </w:t>
      </w:r>
      <w:r>
        <w:t>member has the same name and kind (instance or static) as the</w:t>
      </w:r>
      <w:r w:rsidR="00BF1002">
        <w:t xml:space="preserve"> base class </w:t>
      </w:r>
      <w:r w:rsidR="00965BDD">
        <w:t xml:space="preserve">property </w:t>
      </w:r>
      <w:r w:rsidR="00BF1002">
        <w:t>member.</w:t>
      </w:r>
      <w:r w:rsidR="00180E19">
        <w:t xml:space="preserve"> The type of an overriding </w:t>
      </w:r>
      <w:r w:rsidR="00965BDD">
        <w:t xml:space="preserve">property </w:t>
      </w:r>
      <w:r w:rsidR="00180E19">
        <w:t xml:space="preserve">member must be </w:t>
      </w:r>
      <w:r w:rsidR="00A635F6">
        <w:t>assignable</w:t>
      </w:r>
      <w:r w:rsidR="00180E19">
        <w:t xml:space="preserve"> (section</w:t>
      </w:r>
      <w:r w:rsidR="00A635F6">
        <w:t xml:space="preserve"> </w:t>
      </w:r>
      <w:r w:rsidR="00A635F6">
        <w:fldChar w:fldCharType="begin"/>
      </w:r>
      <w:r w:rsidR="00A635F6">
        <w:instrText xml:space="preserve"> REF _Ref330633611 \r \h </w:instrText>
      </w:r>
      <w:r w:rsidR="00A635F6">
        <w:fldChar w:fldCharType="separate"/>
      </w:r>
      <w:r w:rsidR="00B510EF">
        <w:t>3.</w:t>
      </w:r>
      <w:del w:id="1732" w:author="Anders Hejlsberg" w:date="2014-11-01T15:43:00Z">
        <w:r w:rsidR="00633278">
          <w:delText>8</w:delText>
        </w:r>
      </w:del>
      <w:ins w:id="1733" w:author="Anders Hejlsberg" w:date="2014-11-01T15:43:00Z">
        <w:r w:rsidR="00B510EF">
          <w:t>10</w:t>
        </w:r>
      </w:ins>
      <w:r w:rsidR="00B510EF">
        <w:t>.4</w:t>
      </w:r>
      <w:r w:rsidR="00A635F6">
        <w:fldChar w:fldCharType="end"/>
      </w:r>
      <w:r w:rsidR="00180E19">
        <w:t xml:space="preserve">) </w:t>
      </w:r>
      <w:r w:rsidR="00A635F6">
        <w:t>to</w:t>
      </w:r>
      <w:r w:rsidR="00180E19">
        <w:t xml:space="preserve"> the type of the overridden </w:t>
      </w:r>
      <w:r w:rsidR="00965BDD">
        <w:t xml:space="preserve">property </w:t>
      </w:r>
      <w:r w:rsidR="00180E19">
        <w:t>member, or otherwise a compile-time error occurs.</w:t>
      </w:r>
    </w:p>
    <w:p w14:paraId="4277E6B9" w14:textId="77777777" w:rsidR="0044410D" w:rsidRPr="0044410D" w:rsidRDefault="00180E19" w:rsidP="00C5377A">
      <w:r>
        <w:t>Base class instance member functions can be overridden by derived class instance member functions, but not by other kinds of members.</w:t>
      </w:r>
    </w:p>
    <w:p w14:paraId="0CDB26AC" w14:textId="77777777" w:rsidR="0044410D" w:rsidRPr="0044410D" w:rsidRDefault="00180E19" w:rsidP="00C5377A">
      <w:r>
        <w:lastRenderedPageBreak/>
        <w:t>Base cl</w:t>
      </w:r>
      <w:r w:rsidR="00071F30">
        <w:t>ass instance member variables and</w:t>
      </w:r>
      <w:r>
        <w:t xml:space="preserve"> accessors can be overridden by derived class instance member variables </w:t>
      </w:r>
      <w:r w:rsidR="00071F30">
        <w:t>and</w:t>
      </w:r>
      <w:r>
        <w:t xml:space="preserve"> accessors, but not by other kinds of members.</w:t>
      </w:r>
    </w:p>
    <w:p w14:paraId="4E674856" w14:textId="77777777" w:rsidR="0044410D" w:rsidRPr="0044410D" w:rsidRDefault="002C6945" w:rsidP="00C5377A">
      <w:r>
        <w:t xml:space="preserve">Base class static </w:t>
      </w:r>
      <w:r w:rsidR="00060F39">
        <w:t xml:space="preserve">property </w:t>
      </w:r>
      <w:r>
        <w:t>members can be overridden by derived c</w:t>
      </w:r>
      <w:r w:rsidR="00C432EE">
        <w:t xml:space="preserve">lass static </w:t>
      </w:r>
      <w:r w:rsidR="00060F39">
        <w:t xml:space="preserve">property </w:t>
      </w:r>
      <w:r w:rsidR="00C432EE">
        <w:t>members of any kind</w:t>
      </w:r>
      <w:r>
        <w:t xml:space="preserve"> as long as the </w:t>
      </w:r>
      <w:r w:rsidR="00C432EE">
        <w:t>types are compatible, as described above.</w:t>
      </w:r>
    </w:p>
    <w:p w14:paraId="6B4ED964" w14:textId="7916E374" w:rsidR="0044410D" w:rsidRPr="0044410D" w:rsidRDefault="00060F39" w:rsidP="00C5377A">
      <w:r>
        <w:t>An index member in a derived class is said to override an index member in a base class when the derived class index member is of the same index kind (string or numeric) as the base class index member.</w:t>
      </w:r>
      <w:r w:rsidR="00965BDD" w:rsidRPr="00965BDD">
        <w:t xml:space="preserve"> </w:t>
      </w:r>
      <w:r w:rsidR="00965BDD">
        <w:t xml:space="preserve">The type of an overriding index member must be </w:t>
      </w:r>
      <w:r w:rsidR="00A635F6">
        <w:t xml:space="preserve">assignable (section </w:t>
      </w:r>
      <w:r w:rsidR="00A635F6">
        <w:fldChar w:fldCharType="begin"/>
      </w:r>
      <w:r w:rsidR="00A635F6">
        <w:instrText xml:space="preserve"> REF _Ref330633611 \r \h </w:instrText>
      </w:r>
      <w:r w:rsidR="00A635F6">
        <w:fldChar w:fldCharType="separate"/>
      </w:r>
      <w:r w:rsidR="00B510EF">
        <w:t>3.</w:t>
      </w:r>
      <w:del w:id="1734" w:author="Anders Hejlsberg" w:date="2014-11-01T15:43:00Z">
        <w:r w:rsidR="00633278">
          <w:delText>8</w:delText>
        </w:r>
      </w:del>
      <w:ins w:id="1735" w:author="Anders Hejlsberg" w:date="2014-11-01T15:43:00Z">
        <w:r w:rsidR="00B510EF">
          <w:t>10</w:t>
        </w:r>
      </w:ins>
      <w:r w:rsidR="00B510EF">
        <w:t>.4</w:t>
      </w:r>
      <w:r w:rsidR="00A635F6">
        <w:fldChar w:fldCharType="end"/>
      </w:r>
      <w:r w:rsidR="00A635F6">
        <w:t>) to</w:t>
      </w:r>
      <w:r w:rsidR="00965BDD">
        <w:t xml:space="preserve"> the type of the overridden index member, or otherwise a compile-time error occurs.</w:t>
      </w:r>
    </w:p>
    <w:p w14:paraId="4AF6BC7A" w14:textId="77777777" w:rsidR="0044410D" w:rsidRPr="0044410D" w:rsidRDefault="00B33B35" w:rsidP="003F2F60">
      <w:pPr>
        <w:pStyle w:val="Heading3"/>
      </w:pPr>
      <w:bookmarkStart w:id="1736" w:name="_Ref327509036"/>
      <w:bookmarkStart w:id="1737" w:name="_Toc402619940"/>
      <w:bookmarkStart w:id="1738" w:name="_Toc401414125"/>
      <w:r>
        <w:t xml:space="preserve">Class </w:t>
      </w:r>
      <w:r w:rsidR="00AF7867">
        <w:t>Types</w:t>
      </w:r>
      <w:bookmarkEnd w:id="1736"/>
      <w:bookmarkEnd w:id="1737"/>
      <w:bookmarkEnd w:id="1738"/>
    </w:p>
    <w:p w14:paraId="76A9646A" w14:textId="4D083919" w:rsidR="0044410D" w:rsidRPr="0044410D" w:rsidRDefault="00A03371" w:rsidP="00787E66">
      <w:bookmarkStart w:id="1739" w:name="_Ref307750378"/>
      <w:r>
        <w:t>A</w:t>
      </w:r>
      <w:r w:rsidR="00E02BEB">
        <w:t xml:space="preserve"> class declaration declares a new named type (section </w:t>
      </w:r>
      <w:r w:rsidR="00E02BEB">
        <w:fldChar w:fldCharType="begin"/>
      </w:r>
      <w:r w:rsidR="00E02BEB">
        <w:instrText xml:space="preserve"> REF _Ref349736654 \r \h </w:instrText>
      </w:r>
      <w:r w:rsidR="00E02BEB">
        <w:fldChar w:fldCharType="separate"/>
      </w:r>
      <w:r w:rsidR="00B510EF">
        <w:t>3.</w:t>
      </w:r>
      <w:del w:id="1740" w:author="Anders Hejlsberg" w:date="2014-11-01T15:43:00Z">
        <w:r w:rsidR="00633278">
          <w:delText>5</w:delText>
        </w:r>
      </w:del>
      <w:ins w:id="1741" w:author="Anders Hejlsberg" w:date="2014-11-01T15:43:00Z">
        <w:r w:rsidR="00B510EF">
          <w:t>6</w:t>
        </w:r>
      </w:ins>
      <w:r w:rsidR="00E02BEB">
        <w:fldChar w:fldCharType="end"/>
      </w:r>
      <w:r w:rsidR="00E02BEB">
        <w:t xml:space="preserve">) called a class type. </w:t>
      </w:r>
      <w:r w:rsidR="00966314">
        <w:t xml:space="preserve">Within the constructor and member functions of a class, the type of </w:t>
      </w:r>
      <w:r w:rsidR="00966314" w:rsidRPr="00C23E8F">
        <w:rPr>
          <w:rStyle w:val="CodeFragment"/>
        </w:rPr>
        <w:t>this</w:t>
      </w:r>
      <w:r w:rsidR="00966314">
        <w:t xml:space="preserve"> is the instance type</w:t>
      </w:r>
      <w:r w:rsidR="00E02BEB">
        <w:t xml:space="preserve"> (section </w:t>
      </w:r>
      <w:r w:rsidR="00E02BEB">
        <w:fldChar w:fldCharType="begin"/>
      </w:r>
      <w:r w:rsidR="00E02BEB">
        <w:instrText xml:space="preserve"> REF _Ref349832418 \r \h </w:instrText>
      </w:r>
      <w:r w:rsidR="00E02BEB">
        <w:fldChar w:fldCharType="separate"/>
      </w:r>
      <w:r w:rsidR="00B510EF">
        <w:t>3.</w:t>
      </w:r>
      <w:del w:id="1742" w:author="Anders Hejlsberg" w:date="2014-11-01T15:43:00Z">
        <w:r w:rsidR="00633278">
          <w:delText>5</w:delText>
        </w:r>
      </w:del>
      <w:ins w:id="1743" w:author="Anders Hejlsberg" w:date="2014-11-01T15:43:00Z">
        <w:r w:rsidR="00B510EF">
          <w:t>6</w:t>
        </w:r>
      </w:ins>
      <w:r w:rsidR="00B510EF">
        <w:t>.1</w:t>
      </w:r>
      <w:r w:rsidR="00E02BEB">
        <w:fldChar w:fldCharType="end"/>
      </w:r>
      <w:r w:rsidR="00E02BEB">
        <w:t>) of this class type</w:t>
      </w:r>
      <w:r w:rsidR="00966314">
        <w:t xml:space="preserve">. </w:t>
      </w:r>
      <w:r w:rsidR="00787E66">
        <w:t xml:space="preserve">The </w:t>
      </w:r>
      <w:r w:rsidR="00E02BEB">
        <w:t>class</w:t>
      </w:r>
      <w:r w:rsidR="00787E66">
        <w:t xml:space="preserve"> type has the following members:</w:t>
      </w:r>
    </w:p>
    <w:p w14:paraId="5B7E3D61" w14:textId="77777777" w:rsidR="0044410D" w:rsidRPr="0044410D" w:rsidRDefault="00787E66" w:rsidP="00236652">
      <w:pPr>
        <w:pStyle w:val="ListParagraph"/>
        <w:numPr>
          <w:ilvl w:val="0"/>
          <w:numId w:val="6"/>
        </w:numPr>
      </w:pPr>
      <w:r>
        <w:t xml:space="preserve">A property for each </w:t>
      </w:r>
      <w:r w:rsidR="009D01FC">
        <w:t xml:space="preserve">instance </w:t>
      </w:r>
      <w:r>
        <w:t>member variable declaration in the class body.</w:t>
      </w:r>
    </w:p>
    <w:p w14:paraId="15058A48" w14:textId="77777777" w:rsidR="0044410D" w:rsidRPr="0044410D" w:rsidRDefault="00787E66" w:rsidP="00236652">
      <w:pPr>
        <w:pStyle w:val="ListParagraph"/>
        <w:numPr>
          <w:ilvl w:val="0"/>
          <w:numId w:val="6"/>
        </w:numPr>
      </w:pPr>
      <w:r>
        <w:t xml:space="preserve">A property of a function type for each </w:t>
      </w:r>
      <w:r w:rsidR="009D01FC">
        <w:t xml:space="preserve">instance </w:t>
      </w:r>
      <w:r>
        <w:t>member function declaration in the class body.</w:t>
      </w:r>
    </w:p>
    <w:p w14:paraId="1096B00B" w14:textId="77777777" w:rsidR="0044410D" w:rsidRPr="0044410D" w:rsidRDefault="00787E66" w:rsidP="00236652">
      <w:pPr>
        <w:pStyle w:val="ListParagraph"/>
        <w:numPr>
          <w:ilvl w:val="0"/>
          <w:numId w:val="6"/>
        </w:numPr>
      </w:pPr>
      <w:r>
        <w:t xml:space="preserve">A property for each uniquely named </w:t>
      </w:r>
      <w:r w:rsidR="009D01FC">
        <w:t xml:space="preserve">instance </w:t>
      </w:r>
      <w:r>
        <w:t>member accessor declaration in the class body.</w:t>
      </w:r>
    </w:p>
    <w:p w14:paraId="7FEC5F33" w14:textId="77777777" w:rsidR="0044410D" w:rsidRPr="0044410D" w:rsidRDefault="00787E66" w:rsidP="00236652">
      <w:pPr>
        <w:pStyle w:val="ListParagraph"/>
        <w:numPr>
          <w:ilvl w:val="0"/>
          <w:numId w:val="6"/>
        </w:numPr>
      </w:pPr>
      <w:r>
        <w:t xml:space="preserve">A property for each constructor parameter declared with </w:t>
      </w:r>
      <w:r w:rsidR="003E2612">
        <w:t xml:space="preserve">a </w:t>
      </w:r>
      <w:r w:rsidR="003E2612" w:rsidRPr="00C23E8F">
        <w:rPr>
          <w:rStyle w:val="CodeFragment"/>
        </w:rPr>
        <w:t>public</w:t>
      </w:r>
      <w:r w:rsidR="000218C3">
        <w:t>,</w:t>
      </w:r>
      <w:r w:rsidR="003E2612">
        <w:t xml:space="preserve"> </w:t>
      </w:r>
      <w:r w:rsidR="003E2612" w:rsidRPr="00C23E8F">
        <w:rPr>
          <w:rStyle w:val="CodeFragment"/>
        </w:rPr>
        <w:t>private</w:t>
      </w:r>
      <w:r w:rsidR="000218C3">
        <w:t xml:space="preserve">, or </w:t>
      </w:r>
      <w:r w:rsidR="000218C3" w:rsidRPr="000218C3">
        <w:rPr>
          <w:rStyle w:val="CodeFragment"/>
        </w:rPr>
        <w:t>protected</w:t>
      </w:r>
      <w:r w:rsidR="003E2612">
        <w:t xml:space="preserve"> modifier</w:t>
      </w:r>
      <w:r>
        <w:t>.</w:t>
      </w:r>
    </w:p>
    <w:p w14:paraId="2A0D1320" w14:textId="77777777" w:rsidR="0044410D" w:rsidRPr="0044410D" w:rsidRDefault="00222EEE" w:rsidP="00236652">
      <w:pPr>
        <w:pStyle w:val="ListParagraph"/>
        <w:numPr>
          <w:ilvl w:val="0"/>
          <w:numId w:val="6"/>
        </w:numPr>
      </w:pPr>
      <w:r>
        <w:t xml:space="preserve">An index signature for each </w:t>
      </w:r>
      <w:r w:rsidR="004B3F62">
        <w:t xml:space="preserve">instance </w:t>
      </w:r>
      <w:r>
        <w:t xml:space="preserve">index </w:t>
      </w:r>
      <w:r w:rsidR="004B3F62">
        <w:t xml:space="preserve">member </w:t>
      </w:r>
      <w:r>
        <w:t>declaration in the class body.</w:t>
      </w:r>
    </w:p>
    <w:p w14:paraId="52A3862B" w14:textId="77777777" w:rsidR="0044410D" w:rsidRPr="0044410D" w:rsidRDefault="00787E66" w:rsidP="00236652">
      <w:pPr>
        <w:pStyle w:val="ListParagraph"/>
        <w:numPr>
          <w:ilvl w:val="0"/>
          <w:numId w:val="6"/>
        </w:numPr>
      </w:pPr>
      <w:r>
        <w:t>All bas</w:t>
      </w:r>
      <w:r w:rsidR="00222EEE">
        <w:t>e class instance type property or index members</w:t>
      </w:r>
      <w:r>
        <w:t xml:space="preserve"> that are not overridden in the class.</w:t>
      </w:r>
    </w:p>
    <w:p w14:paraId="665F0DC3" w14:textId="4F834F1F" w:rsidR="0044410D" w:rsidRPr="0044410D" w:rsidRDefault="00965BDD" w:rsidP="00965BDD">
      <w:r>
        <w:t xml:space="preserve">All instance property members </w:t>
      </w:r>
      <w:r w:rsidR="00121D5C">
        <w:t>(including those that are private</w:t>
      </w:r>
      <w:r w:rsidR="000218C3">
        <w:t xml:space="preserve"> or protected</w:t>
      </w:r>
      <w:r w:rsidR="00121D5C">
        <w:t xml:space="preserve">) </w:t>
      </w:r>
      <w:r>
        <w:t>of a class must satisfy the constraints implied by the index members of the class</w:t>
      </w:r>
      <w:r w:rsidR="003860DC">
        <w:t xml:space="preserve"> as specified in </w:t>
      </w:r>
      <w:r>
        <w:t xml:space="preserve">section </w:t>
      </w:r>
      <w:r>
        <w:fldChar w:fldCharType="begin"/>
      </w:r>
      <w:r>
        <w:instrText xml:space="preserve"> REF _Ref351648322 \r \h </w:instrText>
      </w:r>
      <w:r>
        <w:fldChar w:fldCharType="separate"/>
      </w:r>
      <w:r w:rsidR="00B510EF">
        <w:t>3.</w:t>
      </w:r>
      <w:del w:id="1744" w:author="Anders Hejlsberg" w:date="2014-11-01T15:43:00Z">
        <w:r w:rsidR="00633278">
          <w:delText>7</w:delText>
        </w:r>
      </w:del>
      <w:ins w:id="1745" w:author="Anders Hejlsberg" w:date="2014-11-01T15:43:00Z">
        <w:r w:rsidR="00B510EF">
          <w:t>8</w:t>
        </w:r>
      </w:ins>
      <w:r w:rsidR="00B510EF">
        <w:t>.4</w:t>
      </w:r>
      <w:r>
        <w:fldChar w:fldCharType="end"/>
      </w:r>
      <w:r>
        <w:t>.</w:t>
      </w:r>
    </w:p>
    <w:p w14:paraId="679FF27D" w14:textId="77777777" w:rsidR="0044410D" w:rsidRPr="0044410D" w:rsidRDefault="00787E66" w:rsidP="00787E66">
      <w:r>
        <w:t>In the example</w:t>
      </w:r>
    </w:p>
    <w:p w14:paraId="7E26A0E3" w14:textId="77777777" w:rsidR="0044410D" w:rsidRPr="0044410D" w:rsidRDefault="00787E66" w:rsidP="00787E66">
      <w:pPr>
        <w:pStyle w:val="Code"/>
      </w:pPr>
      <w:r w:rsidRPr="00C32601">
        <w:rPr>
          <w:color w:val="0000FF"/>
          <w:highlight w:val="white"/>
        </w:rPr>
        <w:t>class</w:t>
      </w:r>
      <w:r w:rsidR="008E10B2">
        <w:t xml:space="preserve"> A </w:t>
      </w:r>
      <w:r>
        <w:t>{</w:t>
      </w:r>
      <w:r w:rsidR="0048218E" w:rsidRPr="0048218E">
        <w:br/>
      </w:r>
      <w:r>
        <w:t xml:space="preserve">    </w:t>
      </w:r>
      <w:r w:rsidR="00BE3F69" w:rsidRPr="00BE3F69">
        <w:rPr>
          <w:color w:val="0000FF"/>
          <w:highlight w:val="white"/>
        </w:rPr>
        <w:t>public</w:t>
      </w:r>
      <w:r w:rsidR="00BE3F69">
        <w:t xml:space="preserve"> </w:t>
      </w:r>
      <w:r>
        <w:t xml:space="preserve">x: </w:t>
      </w:r>
      <w:r w:rsidRPr="00C32601">
        <w:rPr>
          <w:color w:val="0000FF"/>
          <w:highlight w:val="white"/>
        </w:rPr>
        <w:t>number</w:t>
      </w:r>
      <w:r>
        <w:t>;</w:t>
      </w:r>
      <w:r w:rsidR="0048218E" w:rsidRPr="0048218E">
        <w:br/>
      </w:r>
      <w:r>
        <w:t xml:space="preserve">    </w:t>
      </w:r>
      <w:r w:rsidR="00BE3F69" w:rsidRPr="00BE3F69">
        <w:rPr>
          <w:color w:val="0000FF"/>
          <w:highlight w:val="white"/>
        </w:rPr>
        <w:t>public</w:t>
      </w:r>
      <w:r w:rsidR="00BE3F69">
        <w:t xml:space="preserve"> f() { }</w:t>
      </w:r>
      <w:r w:rsidR="0048218E" w:rsidRPr="0048218E">
        <w:br/>
      </w:r>
      <w:r>
        <w:t xml:space="preserve">    </w:t>
      </w:r>
      <w:r w:rsidR="00BE3F69" w:rsidRPr="00BE3F69">
        <w:rPr>
          <w:color w:val="0000FF"/>
          <w:highlight w:val="white"/>
        </w:rPr>
        <w:t>public</w:t>
      </w:r>
      <w:r w:rsidR="00BE3F69">
        <w:t xml:space="preserve"> </w:t>
      </w:r>
      <w:r>
        <w:t xml:space="preserve">g(a: </w:t>
      </w:r>
      <w:r w:rsidRPr="00C32601">
        <w:rPr>
          <w:color w:val="0000FF"/>
          <w:highlight w:val="white"/>
        </w:rPr>
        <w:t>any</w:t>
      </w:r>
      <w:r>
        <w:t>)</w:t>
      </w:r>
      <w:r w:rsidR="00BE3F69">
        <w:t xml:space="preserve"> { </w:t>
      </w:r>
      <w:r w:rsidR="00BE3F69" w:rsidRPr="00BE3F69">
        <w:rPr>
          <w:color w:val="0000FF"/>
          <w:highlight w:val="white"/>
        </w:rPr>
        <w:t>return</w:t>
      </w:r>
      <w:r w:rsidR="00BE3F69">
        <w:t xml:space="preserve"> undefined; }</w:t>
      </w:r>
      <w:r w:rsidR="0048218E" w:rsidRPr="0048218E">
        <w:br/>
      </w:r>
      <w:r>
        <w:t xml:space="preserve">    </w:t>
      </w:r>
      <w:r w:rsidRPr="00C32601">
        <w:rPr>
          <w:color w:val="0000FF"/>
          <w:highlight w:val="white"/>
        </w:rPr>
        <w:t>static</w:t>
      </w:r>
      <w:r>
        <w:t xml:space="preserve"> s: </w:t>
      </w:r>
      <w:r w:rsidRPr="00C32601">
        <w:rPr>
          <w:color w:val="0000FF"/>
          <w:highlight w:val="white"/>
        </w:rPr>
        <w:t>string</w:t>
      </w:r>
      <w:r>
        <w:t>;</w:t>
      </w:r>
      <w:r w:rsidR="0048218E" w:rsidRPr="0048218E">
        <w:br/>
      </w:r>
      <w:r>
        <w:t>}</w:t>
      </w:r>
    </w:p>
    <w:p w14:paraId="2AF731DB" w14:textId="77777777" w:rsidR="0044410D" w:rsidRPr="0044410D" w:rsidRDefault="00787E66" w:rsidP="00787E66">
      <w:pPr>
        <w:pStyle w:val="Code"/>
      </w:pPr>
      <w:r w:rsidRPr="00C32601">
        <w:rPr>
          <w:color w:val="0000FF"/>
          <w:highlight w:val="white"/>
        </w:rPr>
        <w:t>class</w:t>
      </w:r>
      <w:r>
        <w:t xml:space="preserve"> B </w:t>
      </w:r>
      <w:r w:rsidRPr="00C32601">
        <w:rPr>
          <w:color w:val="0000FF"/>
          <w:highlight w:val="white"/>
        </w:rPr>
        <w:t>extends</w:t>
      </w:r>
      <w:r w:rsidR="008E10B2">
        <w:t xml:space="preserve"> A </w:t>
      </w:r>
      <w:r>
        <w:t>{</w:t>
      </w:r>
      <w:r w:rsidR="0048218E" w:rsidRPr="0048218E">
        <w:br/>
      </w:r>
      <w:r>
        <w:t xml:space="preserve">    </w:t>
      </w:r>
      <w:r w:rsidR="00BE3F69" w:rsidRPr="00BE3F69">
        <w:rPr>
          <w:color w:val="0000FF"/>
          <w:highlight w:val="white"/>
        </w:rPr>
        <w:t>public</w:t>
      </w:r>
      <w:r w:rsidR="00BE3F69">
        <w:t xml:space="preserve"> </w:t>
      </w:r>
      <w:r>
        <w:t xml:space="preserve">y: </w:t>
      </w:r>
      <w:r w:rsidRPr="00C32601">
        <w:rPr>
          <w:color w:val="0000FF"/>
          <w:highlight w:val="white"/>
        </w:rPr>
        <w:t>number</w:t>
      </w:r>
      <w:r>
        <w:t>;</w:t>
      </w:r>
      <w:r w:rsidR="0048218E" w:rsidRPr="0048218E">
        <w:br/>
      </w:r>
      <w:r>
        <w:t xml:space="preserve">    </w:t>
      </w:r>
      <w:r w:rsidR="00BE3F69" w:rsidRPr="00BE3F69">
        <w:rPr>
          <w:color w:val="0000FF"/>
          <w:highlight w:val="white"/>
        </w:rPr>
        <w:t>public</w:t>
      </w:r>
      <w:r w:rsidR="00BE3F69">
        <w:t xml:space="preserve"> </w:t>
      </w:r>
      <w:r>
        <w:t xml:space="preserve">g(b: </w:t>
      </w:r>
      <w:r w:rsidR="001A6764">
        <w:rPr>
          <w:color w:val="0000FF"/>
          <w:highlight w:val="white"/>
        </w:rPr>
        <w:t>boolean</w:t>
      </w:r>
      <w:r>
        <w:t>)</w:t>
      </w:r>
      <w:r w:rsidR="00BE3F69">
        <w:t xml:space="preserve"> { </w:t>
      </w:r>
      <w:r w:rsidR="00BE3F69" w:rsidRPr="00BE3F69">
        <w:rPr>
          <w:color w:val="0000FF"/>
          <w:highlight w:val="white"/>
        </w:rPr>
        <w:t>return</w:t>
      </w:r>
      <w:r w:rsidR="00BE3F69">
        <w:t xml:space="preserve"> false; }</w:t>
      </w:r>
      <w:r w:rsidR="0048218E" w:rsidRPr="0048218E">
        <w:br/>
      </w:r>
      <w:r>
        <w:t>}</w:t>
      </w:r>
    </w:p>
    <w:p w14:paraId="68406F1B" w14:textId="77777777" w:rsidR="0044410D" w:rsidRPr="0044410D" w:rsidRDefault="00787E66" w:rsidP="00787E66">
      <w:r>
        <w:t xml:space="preserve">the instance type of </w:t>
      </w:r>
      <w:r w:rsidR="008F4735">
        <w:t>'</w:t>
      </w:r>
      <w:r>
        <w:t>A</w:t>
      </w:r>
      <w:r w:rsidR="008F4735">
        <w:t>'</w:t>
      </w:r>
      <w:r>
        <w:t xml:space="preserve"> is</w:t>
      </w:r>
    </w:p>
    <w:p w14:paraId="0AF342C4" w14:textId="77777777" w:rsidR="0044410D" w:rsidRPr="0044410D" w:rsidRDefault="00E239CB" w:rsidP="00787E66">
      <w:pPr>
        <w:pStyle w:val="Code"/>
      </w:pPr>
      <w:r w:rsidRPr="00E239CB">
        <w:rPr>
          <w:color w:val="0000FF"/>
          <w:highlight w:val="white"/>
        </w:rPr>
        <w:lastRenderedPageBreak/>
        <w:t>interface</w:t>
      </w:r>
      <w:r>
        <w:t xml:space="preserve"> A </w:t>
      </w:r>
      <w:r w:rsidR="00787E66">
        <w:t>{</w:t>
      </w:r>
      <w:r w:rsidR="0048218E" w:rsidRPr="0048218E">
        <w:br/>
      </w:r>
      <w:r w:rsidR="00787E66">
        <w:t xml:space="preserve">    x: </w:t>
      </w:r>
      <w:r w:rsidR="00787E66" w:rsidRPr="00C32601">
        <w:rPr>
          <w:color w:val="0000FF"/>
          <w:highlight w:val="white"/>
        </w:rPr>
        <w:t>number</w:t>
      </w:r>
      <w:r w:rsidR="00787E66">
        <w:t>;</w:t>
      </w:r>
      <w:r w:rsidR="0048218E" w:rsidRPr="0048218E">
        <w:br/>
      </w:r>
      <w:r w:rsidR="00787E66">
        <w:t xml:space="preserve">    f: () =&gt; </w:t>
      </w:r>
      <w:r w:rsidR="00787E66" w:rsidRPr="00C32601">
        <w:rPr>
          <w:color w:val="0000FF"/>
          <w:highlight w:val="white"/>
        </w:rPr>
        <w:t>void</w:t>
      </w:r>
      <w:r w:rsidR="00787E66">
        <w:t>;</w:t>
      </w:r>
      <w:r w:rsidR="0048218E" w:rsidRPr="0048218E">
        <w:br/>
      </w:r>
      <w:r w:rsidR="00787E66">
        <w:t xml:space="preserve">    g: (a: </w:t>
      </w:r>
      <w:r w:rsidR="00787E66" w:rsidRPr="00C32601">
        <w:rPr>
          <w:color w:val="0000FF"/>
          <w:highlight w:val="white"/>
        </w:rPr>
        <w:t>any</w:t>
      </w:r>
      <w:r w:rsidR="00787E66">
        <w:t xml:space="preserve">) =&gt; </w:t>
      </w:r>
      <w:r w:rsidR="00787E66" w:rsidRPr="00C32601">
        <w:rPr>
          <w:color w:val="0000FF"/>
          <w:highlight w:val="white"/>
        </w:rPr>
        <w:t>any</w:t>
      </w:r>
      <w:r w:rsidR="00787E66">
        <w:t>;</w:t>
      </w:r>
      <w:r w:rsidR="0048218E" w:rsidRPr="0048218E">
        <w:br/>
      </w:r>
      <w:r w:rsidR="00787E66">
        <w:t>}</w:t>
      </w:r>
    </w:p>
    <w:p w14:paraId="31551885" w14:textId="77777777" w:rsidR="0044410D" w:rsidRPr="0044410D" w:rsidRDefault="00787E66" w:rsidP="00787E66">
      <w:r>
        <w:t xml:space="preserve">and the instance type of </w:t>
      </w:r>
      <w:r w:rsidR="008F4735">
        <w:t>'</w:t>
      </w:r>
      <w:r>
        <w:t>B</w:t>
      </w:r>
      <w:r w:rsidR="008F4735">
        <w:t>'</w:t>
      </w:r>
      <w:r>
        <w:t xml:space="preserve"> is</w:t>
      </w:r>
    </w:p>
    <w:p w14:paraId="289A6C73" w14:textId="77777777" w:rsidR="0044410D" w:rsidRPr="0044410D" w:rsidRDefault="00E239CB" w:rsidP="00787E66">
      <w:pPr>
        <w:pStyle w:val="Code"/>
      </w:pPr>
      <w:r w:rsidRPr="00E239CB">
        <w:rPr>
          <w:color w:val="0000FF"/>
          <w:highlight w:val="white"/>
        </w:rPr>
        <w:t>interface</w:t>
      </w:r>
      <w:r>
        <w:t xml:space="preserve"> B </w:t>
      </w:r>
      <w:r w:rsidR="00787E66">
        <w:t>{</w:t>
      </w:r>
      <w:r w:rsidR="0048218E" w:rsidRPr="0048218E">
        <w:br/>
      </w:r>
      <w:r w:rsidR="00787E66">
        <w:t xml:space="preserve">    x: </w:t>
      </w:r>
      <w:r w:rsidR="00787E66" w:rsidRPr="00C32601">
        <w:rPr>
          <w:color w:val="0000FF"/>
          <w:highlight w:val="white"/>
        </w:rPr>
        <w:t>number</w:t>
      </w:r>
      <w:r w:rsidR="00787E66">
        <w:t>;</w:t>
      </w:r>
      <w:r w:rsidR="0048218E" w:rsidRPr="0048218E">
        <w:br/>
      </w:r>
      <w:r w:rsidR="00787E66">
        <w:t xml:space="preserve">    y: </w:t>
      </w:r>
      <w:r w:rsidR="00787E66" w:rsidRPr="00C32601">
        <w:rPr>
          <w:color w:val="0000FF"/>
          <w:highlight w:val="white"/>
        </w:rPr>
        <w:t>number</w:t>
      </w:r>
      <w:r w:rsidR="00787E66">
        <w:t>;</w:t>
      </w:r>
      <w:r w:rsidR="0048218E" w:rsidRPr="0048218E">
        <w:br/>
      </w:r>
      <w:r w:rsidR="00787E66">
        <w:t xml:space="preserve">    f: () =&gt; </w:t>
      </w:r>
      <w:r w:rsidR="00787E66" w:rsidRPr="00C32601">
        <w:rPr>
          <w:color w:val="0000FF"/>
          <w:highlight w:val="white"/>
        </w:rPr>
        <w:t>void</w:t>
      </w:r>
      <w:r w:rsidR="00787E66">
        <w:t>;</w:t>
      </w:r>
      <w:r w:rsidR="0048218E" w:rsidRPr="0048218E">
        <w:br/>
      </w:r>
      <w:r w:rsidR="00787E66">
        <w:t xml:space="preserve">    g: (b: </w:t>
      </w:r>
      <w:r w:rsidR="001A6764">
        <w:rPr>
          <w:color w:val="0000FF"/>
          <w:highlight w:val="white"/>
        </w:rPr>
        <w:t>boolean</w:t>
      </w:r>
      <w:r w:rsidR="00787E66">
        <w:t xml:space="preserve">) =&gt; </w:t>
      </w:r>
      <w:r w:rsidR="001A6764">
        <w:rPr>
          <w:color w:val="0000FF"/>
          <w:highlight w:val="white"/>
        </w:rPr>
        <w:t>boolean</w:t>
      </w:r>
      <w:r w:rsidR="00787E66">
        <w:t>;</w:t>
      </w:r>
      <w:r w:rsidR="0048218E" w:rsidRPr="0048218E">
        <w:br/>
      </w:r>
      <w:r w:rsidR="00787E66">
        <w:t>}</w:t>
      </w:r>
    </w:p>
    <w:p w14:paraId="473F5237" w14:textId="77777777" w:rsidR="0044410D" w:rsidRPr="0044410D" w:rsidRDefault="00787E66" w:rsidP="00DE2B72">
      <w:r>
        <w:t>Note that static declarations in a class do not contribute to the class type</w:t>
      </w:r>
      <w:r w:rsidR="00BF4B75">
        <w:t xml:space="preserve"> and its instance type</w:t>
      </w:r>
      <w:r>
        <w:t xml:space="preserve">—rather, static declarations introduce properties on the constructor function object. Also note that the declaration of </w:t>
      </w:r>
      <w:r w:rsidR="008F4735">
        <w:t>'</w:t>
      </w:r>
      <w:r>
        <w:t>g</w:t>
      </w:r>
      <w:r w:rsidR="008F4735">
        <w:t>'</w:t>
      </w:r>
      <w:r>
        <w:t xml:space="preserve"> in </w:t>
      </w:r>
      <w:r w:rsidR="008F4735">
        <w:t>'</w:t>
      </w:r>
      <w:r>
        <w:t>B</w:t>
      </w:r>
      <w:r w:rsidR="008F4735">
        <w:t>'</w:t>
      </w:r>
      <w:r>
        <w:t xml:space="preserve"> overrides the member inherited from </w:t>
      </w:r>
      <w:r w:rsidR="008F4735">
        <w:t>'</w:t>
      </w:r>
      <w:r>
        <w:t>A</w:t>
      </w:r>
      <w:r w:rsidR="008F4735">
        <w:t>'</w:t>
      </w:r>
      <w:r>
        <w:t>.</w:t>
      </w:r>
      <w:bookmarkEnd w:id="1739"/>
    </w:p>
    <w:p w14:paraId="6341EB09" w14:textId="77777777" w:rsidR="0044410D" w:rsidRPr="0044410D" w:rsidRDefault="001A0F69" w:rsidP="001A0F69">
      <w:pPr>
        <w:pStyle w:val="Heading3"/>
      </w:pPr>
      <w:bookmarkStart w:id="1746" w:name="_Ref333051845"/>
      <w:bookmarkStart w:id="1747" w:name="_Toc402619941"/>
      <w:bookmarkStart w:id="1748" w:name="_Toc401414126"/>
      <w:r>
        <w:t>Constructor Function Types</w:t>
      </w:r>
      <w:bookmarkEnd w:id="1746"/>
      <w:bookmarkEnd w:id="1747"/>
      <w:bookmarkEnd w:id="1748"/>
    </w:p>
    <w:p w14:paraId="72E2970D" w14:textId="77777777" w:rsidR="0044410D" w:rsidRPr="0044410D" w:rsidRDefault="00B64709" w:rsidP="001A0F69">
      <w:r>
        <w:t>The type of the</w:t>
      </w:r>
      <w:r w:rsidR="001A0F69">
        <w:t xml:space="preserve"> constructor function introduced by a class declaration </w:t>
      </w:r>
      <w:r>
        <w:t>is called the constructor function type. The constructor function type has</w:t>
      </w:r>
      <w:r w:rsidR="001A0F69">
        <w:t xml:space="preserve"> the following members:</w:t>
      </w:r>
    </w:p>
    <w:p w14:paraId="79C9C54E" w14:textId="77777777" w:rsidR="0044410D" w:rsidRPr="0044410D" w:rsidRDefault="005D331F" w:rsidP="00236652">
      <w:pPr>
        <w:pStyle w:val="ListParagraph"/>
        <w:numPr>
          <w:ilvl w:val="0"/>
          <w:numId w:val="29"/>
        </w:numPr>
      </w:pPr>
      <w:r>
        <w:t xml:space="preserve">If the class contains no constructor declaration and has no base class, </w:t>
      </w:r>
      <w:r w:rsidR="00446140">
        <w:t xml:space="preserve">a single construct signature </w:t>
      </w:r>
      <w:r w:rsidR="002417DC">
        <w:t xml:space="preserve">with no parameters, having </w:t>
      </w:r>
      <w:r w:rsidR="005E326E">
        <w:t>the same type parameters as the class</w:t>
      </w:r>
      <w:r w:rsidR="002417DC">
        <w:t xml:space="preserve"> and returning the instance type of the class.</w:t>
      </w:r>
    </w:p>
    <w:p w14:paraId="4CA33DA4" w14:textId="77777777" w:rsidR="0044410D" w:rsidRPr="0044410D" w:rsidRDefault="001A0F69" w:rsidP="00236652">
      <w:pPr>
        <w:pStyle w:val="ListParagraph"/>
        <w:numPr>
          <w:ilvl w:val="0"/>
          <w:numId w:val="29"/>
        </w:numPr>
      </w:pPr>
      <w:r>
        <w:t>If the class contains no constr</w:t>
      </w:r>
      <w:r w:rsidR="00446140">
        <w:t>uctor declaration</w:t>
      </w:r>
      <w:r w:rsidR="00C94023">
        <w:t xml:space="preserve"> and has a base class</w:t>
      </w:r>
      <w:r w:rsidR="00446140">
        <w:t>, a set of construct signatures</w:t>
      </w:r>
      <w:r w:rsidR="00C94023">
        <w:t xml:space="preserve"> </w:t>
      </w:r>
      <w:r w:rsidR="00446140">
        <w:t>with the same parameters as those of the base class constructor function type</w:t>
      </w:r>
      <w:r w:rsidR="0013241B">
        <w:t xml:space="preserve"> following substitution of type parameters with the type arguments specified in the base class type reference</w:t>
      </w:r>
      <w:r w:rsidR="002417DC">
        <w:t>, all having the same type parameters as the class and returning the instance type of the class.</w:t>
      </w:r>
    </w:p>
    <w:p w14:paraId="2D80A39B" w14:textId="77777777" w:rsidR="0044410D" w:rsidRPr="0044410D" w:rsidRDefault="00613C2F" w:rsidP="00236652">
      <w:pPr>
        <w:pStyle w:val="ListParagraph"/>
        <w:numPr>
          <w:ilvl w:val="0"/>
          <w:numId w:val="29"/>
        </w:numPr>
      </w:pPr>
      <w:r>
        <w:t>If the class contains a constructor declaration with no overloads, a construct signature</w:t>
      </w:r>
      <w:r w:rsidR="00C94023">
        <w:t xml:space="preserve"> with</w:t>
      </w:r>
      <w:r>
        <w:t xml:space="preserve"> the parameter list of</w:t>
      </w:r>
      <w:r w:rsidR="00C94023">
        <w:t xml:space="preserve"> the constructor implementation</w:t>
      </w:r>
      <w:r w:rsidR="002417DC">
        <w:t>, having the same type parameters as the class and returning the instance type of the class.</w:t>
      </w:r>
    </w:p>
    <w:p w14:paraId="3B1141C8" w14:textId="77777777" w:rsidR="0044410D" w:rsidRPr="0044410D" w:rsidRDefault="00613C2F" w:rsidP="00236652">
      <w:pPr>
        <w:pStyle w:val="ListParagraph"/>
        <w:numPr>
          <w:ilvl w:val="0"/>
          <w:numId w:val="29"/>
        </w:numPr>
      </w:pPr>
      <w:r>
        <w:t xml:space="preserve">If the class contains a constructor declaration with overloads, a set of construct signatures </w:t>
      </w:r>
      <w:r w:rsidR="00C94023">
        <w:t>with</w:t>
      </w:r>
      <w:r>
        <w:t xml:space="preserve"> the parameter lists of the overloads</w:t>
      </w:r>
      <w:r w:rsidR="00C94023">
        <w:t xml:space="preserve">, </w:t>
      </w:r>
      <w:r w:rsidR="002417DC">
        <w:t>all having the same type parameters as the class and returning the instance type of the class.</w:t>
      </w:r>
    </w:p>
    <w:p w14:paraId="201572A5" w14:textId="77777777" w:rsidR="0044410D" w:rsidRPr="0044410D" w:rsidRDefault="00613C2F" w:rsidP="00236652">
      <w:pPr>
        <w:pStyle w:val="ListParagraph"/>
        <w:numPr>
          <w:ilvl w:val="0"/>
          <w:numId w:val="29"/>
        </w:numPr>
      </w:pPr>
      <w:r>
        <w:t xml:space="preserve">A property for each static </w:t>
      </w:r>
      <w:r w:rsidR="00FC3399">
        <w:t xml:space="preserve">member </w:t>
      </w:r>
      <w:r>
        <w:t>variable declaration in the class body.</w:t>
      </w:r>
    </w:p>
    <w:p w14:paraId="71DBE760" w14:textId="77777777" w:rsidR="0044410D" w:rsidRPr="0044410D" w:rsidRDefault="00613C2F" w:rsidP="00236652">
      <w:pPr>
        <w:pStyle w:val="ListParagraph"/>
        <w:numPr>
          <w:ilvl w:val="0"/>
          <w:numId w:val="29"/>
        </w:numPr>
      </w:pPr>
      <w:r>
        <w:t xml:space="preserve">A property of a function type for each static </w:t>
      </w:r>
      <w:r w:rsidR="00FC3399">
        <w:t xml:space="preserve">member </w:t>
      </w:r>
      <w:r>
        <w:t>function declaration in the class body.</w:t>
      </w:r>
    </w:p>
    <w:p w14:paraId="1C483A00" w14:textId="77777777" w:rsidR="0044410D" w:rsidRPr="0044410D" w:rsidRDefault="00613C2F" w:rsidP="00236652">
      <w:pPr>
        <w:pStyle w:val="ListParagraph"/>
        <w:numPr>
          <w:ilvl w:val="0"/>
          <w:numId w:val="29"/>
        </w:numPr>
      </w:pPr>
      <w:r>
        <w:t xml:space="preserve">A property for each uniquely named static </w:t>
      </w:r>
      <w:r w:rsidR="00FC3399">
        <w:t xml:space="preserve">member </w:t>
      </w:r>
      <w:r>
        <w:t>accessor declaration in the class body.</w:t>
      </w:r>
    </w:p>
    <w:p w14:paraId="19E5C9AD" w14:textId="77777777" w:rsidR="0044410D" w:rsidRPr="0044410D" w:rsidRDefault="00922F1F" w:rsidP="00236652">
      <w:pPr>
        <w:pStyle w:val="ListParagraph"/>
        <w:numPr>
          <w:ilvl w:val="0"/>
          <w:numId w:val="29"/>
        </w:numPr>
      </w:pPr>
      <w:r>
        <w:t xml:space="preserve">A property named </w:t>
      </w:r>
      <w:r w:rsidR="008F4735">
        <w:t>'</w:t>
      </w:r>
      <w:r>
        <w:t>prototype</w:t>
      </w:r>
      <w:r w:rsidR="008F4735">
        <w:t>'</w:t>
      </w:r>
      <w:r>
        <w:t>, the type of which is an instantiation of the class type with type Any supplied as a type argument for each type parameter.</w:t>
      </w:r>
    </w:p>
    <w:p w14:paraId="1F76A3C1" w14:textId="77777777" w:rsidR="0044410D" w:rsidRPr="0044410D" w:rsidRDefault="009A52C7" w:rsidP="00236652">
      <w:pPr>
        <w:pStyle w:val="ListParagraph"/>
        <w:numPr>
          <w:ilvl w:val="0"/>
          <w:numId w:val="29"/>
        </w:numPr>
      </w:pPr>
      <w:r>
        <w:t>All base class constructor function type properties that are not overridden in the class.</w:t>
      </w:r>
    </w:p>
    <w:p w14:paraId="2574D58B" w14:textId="77777777" w:rsidR="0044410D" w:rsidRPr="0044410D" w:rsidRDefault="005A02C8" w:rsidP="00965BDD">
      <w:r>
        <w:lastRenderedPageBreak/>
        <w:t xml:space="preserve">Every class automatically contains a static property member named </w:t>
      </w:r>
      <w:r w:rsidR="008F4735">
        <w:t>'</w:t>
      </w:r>
      <w:r>
        <w:t>prototype</w:t>
      </w:r>
      <w:r w:rsidR="008F4735">
        <w:t>'</w:t>
      </w:r>
      <w:r>
        <w:t>, the type of which is the containing class with type Any substituted for each type parameter.</w:t>
      </w:r>
    </w:p>
    <w:p w14:paraId="0E30F257" w14:textId="77777777" w:rsidR="0044410D" w:rsidRPr="0044410D" w:rsidRDefault="0023106B" w:rsidP="0023106B">
      <w:r>
        <w:t>The example</w:t>
      </w:r>
    </w:p>
    <w:p w14:paraId="06CDB9F8" w14:textId="77777777" w:rsidR="0044410D" w:rsidRPr="0044410D" w:rsidRDefault="0023106B" w:rsidP="0023106B">
      <w:pPr>
        <w:pStyle w:val="Code"/>
      </w:pPr>
      <w:r w:rsidRPr="004C4838">
        <w:rPr>
          <w:color w:val="0000FF"/>
          <w:highlight w:val="white"/>
        </w:rPr>
        <w:t>class</w:t>
      </w:r>
      <w:r>
        <w:t xml:space="preserve"> Pair&lt;T1, T2&gt; {</w:t>
      </w:r>
      <w:r w:rsidR="0048218E" w:rsidRPr="0048218E">
        <w:br/>
      </w:r>
      <w:r>
        <w:t xml:space="preserve">    </w:t>
      </w:r>
      <w:r w:rsidRPr="004C4838">
        <w:rPr>
          <w:color w:val="0000FF"/>
          <w:highlight w:val="white"/>
        </w:rPr>
        <w:t>constructor</w:t>
      </w:r>
      <w:r>
        <w:t>(</w:t>
      </w:r>
      <w:r w:rsidRPr="004C4838">
        <w:rPr>
          <w:color w:val="0000FF"/>
          <w:highlight w:val="white"/>
        </w:rPr>
        <w:t>public</w:t>
      </w:r>
      <w:r>
        <w:t xml:space="preserve"> item1: T1, </w:t>
      </w:r>
      <w:r w:rsidRPr="004C4838">
        <w:rPr>
          <w:color w:val="0000FF"/>
          <w:highlight w:val="white"/>
        </w:rPr>
        <w:t>public</w:t>
      </w:r>
      <w:r>
        <w:t xml:space="preserve"> item2: T2) { }</w:t>
      </w:r>
      <w:r w:rsidR="0048218E" w:rsidRPr="0048218E">
        <w:br/>
      </w:r>
      <w:r>
        <w:t>}</w:t>
      </w:r>
    </w:p>
    <w:p w14:paraId="1D6401B7" w14:textId="77777777" w:rsidR="0044410D" w:rsidRPr="0044410D" w:rsidRDefault="00AE0ACB" w:rsidP="0023106B">
      <w:pPr>
        <w:pStyle w:val="Code"/>
      </w:pPr>
      <w:r w:rsidRPr="004C4838">
        <w:rPr>
          <w:color w:val="0000FF"/>
          <w:highlight w:val="white"/>
        </w:rPr>
        <w:t>class</w:t>
      </w:r>
      <w:r>
        <w:t xml:space="preserve"> TwoArrays&lt;T&gt; </w:t>
      </w:r>
      <w:r w:rsidRPr="004C4838">
        <w:rPr>
          <w:color w:val="0000FF"/>
          <w:highlight w:val="white"/>
        </w:rPr>
        <w:t>extends</w:t>
      </w:r>
      <w:r w:rsidR="0023106B">
        <w:t xml:space="preserve"> Pair&lt;T[], T[]&gt; { }</w:t>
      </w:r>
    </w:p>
    <w:p w14:paraId="20A279D0" w14:textId="77777777" w:rsidR="0044410D" w:rsidRPr="0044410D" w:rsidRDefault="0023106B" w:rsidP="0023106B">
      <w:r>
        <w:t xml:space="preserve">introduces two named types </w:t>
      </w:r>
      <w:r w:rsidR="00A77733">
        <w:t>corresponding</w:t>
      </w:r>
      <w:r>
        <w:t xml:space="preserve"> to</w:t>
      </w:r>
    </w:p>
    <w:p w14:paraId="1427DA1C" w14:textId="77777777" w:rsidR="0044410D" w:rsidRPr="0044410D" w:rsidRDefault="0023106B" w:rsidP="0023106B">
      <w:pPr>
        <w:pStyle w:val="Code"/>
      </w:pPr>
      <w:r w:rsidRPr="004C4838">
        <w:rPr>
          <w:color w:val="0000FF"/>
          <w:highlight w:val="white"/>
        </w:rPr>
        <w:t>interface</w:t>
      </w:r>
      <w:r>
        <w:t xml:space="preserve"> Pair&lt;T1, T2&gt; {</w:t>
      </w:r>
      <w:r w:rsidR="0048218E" w:rsidRPr="0048218E">
        <w:br/>
      </w:r>
      <w:r>
        <w:t xml:space="preserve">    item1: T1;</w:t>
      </w:r>
      <w:r w:rsidR="0048218E" w:rsidRPr="0048218E">
        <w:br/>
      </w:r>
      <w:r>
        <w:t xml:space="preserve">    item2: T2;</w:t>
      </w:r>
      <w:r w:rsidR="0048218E" w:rsidRPr="0048218E">
        <w:br/>
      </w:r>
      <w:r>
        <w:t>}</w:t>
      </w:r>
    </w:p>
    <w:p w14:paraId="57E72AD4" w14:textId="77777777" w:rsidR="0044410D" w:rsidRPr="0044410D" w:rsidRDefault="0023106B" w:rsidP="0023106B">
      <w:pPr>
        <w:pStyle w:val="Code"/>
      </w:pPr>
      <w:r w:rsidRPr="004C4838">
        <w:rPr>
          <w:color w:val="0000FF"/>
          <w:highlight w:val="white"/>
        </w:rPr>
        <w:t>interface</w:t>
      </w:r>
      <w:r>
        <w:t xml:space="preserve"> TwoArrays&lt;T&gt; {</w:t>
      </w:r>
      <w:r w:rsidR="0048218E" w:rsidRPr="0048218E">
        <w:br/>
      </w:r>
      <w:r>
        <w:t xml:space="preserve">    item1: T[];</w:t>
      </w:r>
      <w:r w:rsidR="0048218E" w:rsidRPr="0048218E">
        <w:br/>
      </w:r>
      <w:r>
        <w:t xml:space="preserve">    item2: T[];</w:t>
      </w:r>
      <w:r w:rsidR="0048218E" w:rsidRPr="0048218E">
        <w:br/>
      </w:r>
      <w:r>
        <w:t>}</w:t>
      </w:r>
    </w:p>
    <w:p w14:paraId="5A62EBDE" w14:textId="77777777" w:rsidR="0044410D" w:rsidRPr="0044410D" w:rsidRDefault="0023106B" w:rsidP="0023106B">
      <w:r>
        <w:t>and two constructor functions</w:t>
      </w:r>
      <w:r w:rsidR="00A77733">
        <w:t xml:space="preserve"> corresponding to</w:t>
      </w:r>
    </w:p>
    <w:p w14:paraId="1FFF9039" w14:textId="77777777" w:rsidR="0044410D" w:rsidRPr="0044410D" w:rsidRDefault="0023106B" w:rsidP="0023106B">
      <w:pPr>
        <w:pStyle w:val="Code"/>
      </w:pPr>
      <w:r w:rsidRPr="004C4838">
        <w:rPr>
          <w:color w:val="0000FF"/>
          <w:highlight w:val="white"/>
        </w:rPr>
        <w:t>var</w:t>
      </w:r>
      <w:r>
        <w:t xml:space="preserve"> Pair: {</w:t>
      </w:r>
      <w:r w:rsidR="0048218E" w:rsidRPr="0048218E">
        <w:br/>
      </w:r>
      <w:r>
        <w:t xml:space="preserve">    </w:t>
      </w:r>
      <w:r w:rsidRPr="004C4838">
        <w:rPr>
          <w:color w:val="0000FF"/>
          <w:highlight w:val="white"/>
        </w:rPr>
        <w:t>new</w:t>
      </w:r>
      <w:r>
        <w:t xml:space="preserve"> &lt;T1, T2&gt;(item1: T1, item2: T2): Pair&lt;T1, T2&gt;;</w:t>
      </w:r>
      <w:r w:rsidR="0048218E" w:rsidRPr="0048218E">
        <w:br/>
      </w:r>
      <w:r>
        <w:t>}</w:t>
      </w:r>
    </w:p>
    <w:p w14:paraId="2A4C95C1" w14:textId="77777777" w:rsidR="0044410D" w:rsidRPr="0044410D" w:rsidRDefault="0023106B" w:rsidP="0023106B">
      <w:pPr>
        <w:pStyle w:val="Code"/>
      </w:pPr>
      <w:r w:rsidRPr="004C4838">
        <w:rPr>
          <w:color w:val="0000FF"/>
          <w:highlight w:val="white"/>
        </w:rPr>
        <w:t>var</w:t>
      </w:r>
      <w:r>
        <w:t xml:space="preserve"> TwoArrays: {</w:t>
      </w:r>
      <w:r w:rsidR="0048218E" w:rsidRPr="0048218E">
        <w:br/>
      </w:r>
      <w:r>
        <w:t xml:space="preserve">    </w:t>
      </w:r>
      <w:r w:rsidRPr="004C4838">
        <w:rPr>
          <w:color w:val="0000FF"/>
          <w:highlight w:val="white"/>
        </w:rPr>
        <w:t>new</w:t>
      </w:r>
      <w:r>
        <w:t xml:space="preserve"> &lt;T&gt;(item1: T[], item2: T[]): TwoArrays&lt;T&gt;;</w:t>
      </w:r>
      <w:r w:rsidR="0048218E" w:rsidRPr="0048218E">
        <w:br/>
      </w:r>
      <w:r>
        <w:t>}</w:t>
      </w:r>
    </w:p>
    <w:p w14:paraId="5719C5AF" w14:textId="77777777" w:rsidR="0044410D" w:rsidRPr="0044410D" w:rsidRDefault="00AE0ACB" w:rsidP="00AE0ACB">
      <w:r>
        <w:t>Note that the construct signatures in the constructor function types have the same type parameters as their class and return the instance type of the</w:t>
      </w:r>
      <w:r w:rsidR="004C4838">
        <w:t>ir</w:t>
      </w:r>
      <w:r>
        <w:t xml:space="preserve"> class. Also note that when a derived class doesn</w:t>
      </w:r>
      <w:r w:rsidR="008F4735">
        <w:t>'</w:t>
      </w:r>
      <w:r>
        <w:t>t declare a constructor, type arguments from the base class reference are substituted before construct signatures are propagated from the base constructor function type to the derived constructor function type.</w:t>
      </w:r>
    </w:p>
    <w:p w14:paraId="12C1A9BC" w14:textId="77777777" w:rsidR="0044410D" w:rsidRPr="0044410D" w:rsidRDefault="004F2BA2" w:rsidP="004F2BA2">
      <w:pPr>
        <w:pStyle w:val="Heading2"/>
      </w:pPr>
      <w:bookmarkStart w:id="1749" w:name="_Ref327628166"/>
      <w:bookmarkStart w:id="1750" w:name="_Toc402619942"/>
      <w:bookmarkStart w:id="1751" w:name="_Toc401414127"/>
      <w:r>
        <w:t>Constructor Declarations</w:t>
      </w:r>
      <w:bookmarkEnd w:id="1721"/>
      <w:bookmarkEnd w:id="1749"/>
      <w:bookmarkEnd w:id="1750"/>
      <w:bookmarkEnd w:id="1751"/>
    </w:p>
    <w:p w14:paraId="2A995F00" w14:textId="77777777" w:rsidR="0044410D" w:rsidRPr="0044410D" w:rsidRDefault="004957E4" w:rsidP="004957E4">
      <w:r>
        <w:t>A constructor declaration declares the constructor function of a class.</w:t>
      </w:r>
    </w:p>
    <w:p w14:paraId="58DE4456" w14:textId="77777777" w:rsidR="0044410D" w:rsidRPr="0044410D" w:rsidRDefault="00E45C0C" w:rsidP="00E45C0C">
      <w:pPr>
        <w:pStyle w:val="Grammar"/>
      </w:pPr>
      <w:bookmarkStart w:id="1752" w:name="_Ref316999548"/>
      <w:bookmarkStart w:id="1753" w:name="_Ref318213762"/>
      <w:r w:rsidRPr="00536A68">
        <w:rPr>
          <w:rStyle w:val="Production"/>
        </w:rPr>
        <w:t>ConstructorDeclaration:</w:t>
      </w:r>
      <w:r w:rsidR="0048218E" w:rsidRPr="0048218E">
        <w:br/>
      </w:r>
      <w:r w:rsidRPr="00536A68">
        <w:rPr>
          <w:rStyle w:val="Production"/>
        </w:rPr>
        <w:t>ConstructorOverloads</w:t>
      </w:r>
      <w:r w:rsidR="00D31C46" w:rsidRPr="00D31C46">
        <w:rPr>
          <w:rStyle w:val="Production"/>
          <w:vertAlign w:val="subscript"/>
        </w:rPr>
        <w:t>opt</w:t>
      </w:r>
      <w:r>
        <w:t xml:space="preserve">   </w:t>
      </w:r>
      <w:r w:rsidRPr="00536A68">
        <w:rPr>
          <w:rStyle w:val="Production"/>
        </w:rPr>
        <w:t>ConstructorImplementation</w:t>
      </w:r>
    </w:p>
    <w:p w14:paraId="61F08011" w14:textId="77777777" w:rsidR="0044410D" w:rsidRPr="0044410D" w:rsidRDefault="00E45C0C" w:rsidP="00E45C0C">
      <w:pPr>
        <w:pStyle w:val="Grammar"/>
      </w:pPr>
      <w:r w:rsidRPr="00536A68">
        <w:rPr>
          <w:rStyle w:val="Production"/>
        </w:rPr>
        <w:t>ConstructorOverloads:</w:t>
      </w:r>
      <w:r w:rsidR="0048218E" w:rsidRPr="0048218E">
        <w:br/>
      </w:r>
      <w:r w:rsidRPr="00536A68">
        <w:rPr>
          <w:rStyle w:val="Production"/>
        </w:rPr>
        <w:t>ConstructorOverload</w:t>
      </w:r>
      <w:r w:rsidR="0048218E" w:rsidRPr="0048218E">
        <w:br/>
      </w:r>
      <w:r w:rsidRPr="00536A68">
        <w:rPr>
          <w:rStyle w:val="Production"/>
        </w:rPr>
        <w:t>ConstructorOverloads</w:t>
      </w:r>
      <w:r>
        <w:t xml:space="preserve">   </w:t>
      </w:r>
      <w:r w:rsidRPr="00536A68">
        <w:rPr>
          <w:rStyle w:val="Production"/>
        </w:rPr>
        <w:t>ConstructorOverload</w:t>
      </w:r>
    </w:p>
    <w:p w14:paraId="626DEA6F" w14:textId="77777777" w:rsidR="0044410D" w:rsidRPr="0044410D" w:rsidRDefault="00E45C0C" w:rsidP="00E45C0C">
      <w:pPr>
        <w:pStyle w:val="Grammar"/>
      </w:pPr>
      <w:r w:rsidRPr="00536A68">
        <w:rPr>
          <w:rStyle w:val="Production"/>
        </w:rPr>
        <w:lastRenderedPageBreak/>
        <w:t>ConstructorOverload:</w:t>
      </w:r>
      <w:r w:rsidR="0048218E" w:rsidRPr="0048218E">
        <w:br/>
      </w:r>
      <w:r w:rsidR="00064050" w:rsidRPr="00536A68">
        <w:rPr>
          <w:rStyle w:val="Production"/>
        </w:rPr>
        <w:t>AccessibilityModifier</w:t>
      </w:r>
      <w:r w:rsidR="00D31C46" w:rsidRPr="00D31C46">
        <w:rPr>
          <w:rStyle w:val="Production"/>
          <w:vertAlign w:val="subscript"/>
        </w:rPr>
        <w:t>opt</w:t>
      </w:r>
      <w:r w:rsidR="00595903">
        <w:t xml:space="preserve">   </w:t>
      </w:r>
      <w:r w:rsidRPr="00123C7E">
        <w:rPr>
          <w:rStyle w:val="Terminal"/>
        </w:rPr>
        <w:t>constructor</w:t>
      </w:r>
      <w:r>
        <w:t xml:space="preserve">   </w:t>
      </w:r>
      <w:r w:rsidRPr="00223AB2">
        <w:rPr>
          <w:rStyle w:val="Terminal"/>
        </w:rPr>
        <w:t>(</w:t>
      </w:r>
      <w:r>
        <w:t xml:space="preserve">   </w:t>
      </w:r>
      <w:r w:rsidRPr="00536A68">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BA143C">
        <w:rPr>
          <w:rStyle w:val="Terminal"/>
        </w:rPr>
        <w:t>;</w:t>
      </w:r>
    </w:p>
    <w:p w14:paraId="2DC7917F" w14:textId="77777777" w:rsidR="0044410D" w:rsidRPr="0044410D" w:rsidRDefault="00E45C0C" w:rsidP="00E45C0C">
      <w:pPr>
        <w:pStyle w:val="Grammar"/>
      </w:pPr>
      <w:r w:rsidRPr="00536A68">
        <w:rPr>
          <w:rStyle w:val="Production"/>
        </w:rPr>
        <w:t>ConstructorImplementation:</w:t>
      </w:r>
      <w:r w:rsidR="0048218E" w:rsidRPr="0048218E">
        <w:br/>
      </w:r>
      <w:r w:rsidR="00064050" w:rsidRPr="00536A68">
        <w:rPr>
          <w:rStyle w:val="Production"/>
        </w:rPr>
        <w:t>AccessibilityModifier</w:t>
      </w:r>
      <w:r w:rsidR="00D31C46" w:rsidRPr="00D31C46">
        <w:rPr>
          <w:rStyle w:val="Production"/>
          <w:vertAlign w:val="subscript"/>
        </w:rPr>
        <w:t>opt</w:t>
      </w:r>
      <w:r w:rsidR="00595903">
        <w:t xml:space="preserve">   </w:t>
      </w:r>
      <w:r w:rsidRPr="00680137">
        <w:rPr>
          <w:rStyle w:val="Terminal"/>
        </w:rPr>
        <w:t>constructor</w:t>
      </w:r>
      <w:r>
        <w:t xml:space="preserve">   </w:t>
      </w:r>
      <w:r w:rsidRPr="00223AB2">
        <w:rPr>
          <w:rStyle w:val="Terminal"/>
        </w:rPr>
        <w:t>(</w:t>
      </w:r>
      <w:r>
        <w:t xml:space="preserve">   </w:t>
      </w:r>
      <w:r w:rsidRPr="00536A68">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680137">
        <w:rPr>
          <w:rStyle w:val="Terminal"/>
        </w:rPr>
        <w:t>{</w:t>
      </w:r>
      <w:r>
        <w:t xml:space="preserve">   </w:t>
      </w:r>
      <w:r w:rsidRPr="00536A68">
        <w:rPr>
          <w:rStyle w:val="Production"/>
        </w:rPr>
        <w:t>FunctionBody</w:t>
      </w:r>
      <w:r>
        <w:t xml:space="preserve">   </w:t>
      </w:r>
      <w:r w:rsidRPr="00680137">
        <w:rPr>
          <w:rStyle w:val="Terminal"/>
        </w:rPr>
        <w:t>}</w:t>
      </w:r>
    </w:p>
    <w:p w14:paraId="5C258190" w14:textId="77777777" w:rsidR="0044410D" w:rsidRPr="0044410D" w:rsidRDefault="00D82FBE" w:rsidP="0015280F">
      <w:r>
        <w:t>A class may contain at mo</w:t>
      </w:r>
      <w:r w:rsidR="00F16111">
        <w:t>st one constructor declaration.</w:t>
      </w:r>
      <w:r w:rsidR="00F16111" w:rsidRPr="00F16111">
        <w:t xml:space="preserve"> </w:t>
      </w:r>
      <w:r w:rsidR="00CB143D">
        <w:t>If a class contains no constructor declaration</w:t>
      </w:r>
      <w:r w:rsidR="00F16111">
        <w:t>,</w:t>
      </w:r>
      <w:r w:rsidR="00CB143D">
        <w:t xml:space="preserve"> an automatic constructor is provided</w:t>
      </w:r>
      <w:r w:rsidR="00F16111">
        <w:t xml:space="preserve">, as described in section </w:t>
      </w:r>
      <w:r w:rsidR="00F16111">
        <w:fldChar w:fldCharType="begin"/>
      </w:r>
      <w:r w:rsidR="00F16111">
        <w:instrText xml:space="preserve"> REF _Ref330995067 \r \h </w:instrText>
      </w:r>
      <w:r w:rsidR="00F16111">
        <w:fldChar w:fldCharType="separate"/>
      </w:r>
      <w:r w:rsidR="00B510EF">
        <w:t>8.3.3</w:t>
      </w:r>
      <w:r w:rsidR="00F16111">
        <w:fldChar w:fldCharType="end"/>
      </w:r>
      <w:r w:rsidR="00606D61">
        <w:t>.</w:t>
      </w:r>
    </w:p>
    <w:p w14:paraId="25E855A5" w14:textId="77777777" w:rsidR="0044410D" w:rsidRPr="0044410D" w:rsidRDefault="00595903" w:rsidP="0015280F">
      <w:r>
        <w:t>Overloads and the implementation of a cons</w:t>
      </w:r>
      <w:r w:rsidR="000218C3">
        <w:t>tructor may include an</w:t>
      </w:r>
      <w:r>
        <w:t xml:space="preserve"> accessibility modifier, but only public constructors are supported and private </w:t>
      </w:r>
      <w:r w:rsidR="000218C3">
        <w:t xml:space="preserve">or protected </w:t>
      </w:r>
      <w:r>
        <w:t>c</w:t>
      </w:r>
      <w:r w:rsidR="009F7D14">
        <w:t>onstructors result in an error.</w:t>
      </w:r>
    </w:p>
    <w:p w14:paraId="5D2A56BC" w14:textId="77777777" w:rsidR="0044410D" w:rsidRPr="0044410D" w:rsidRDefault="0015280F" w:rsidP="0015280F">
      <w:r>
        <w:t xml:space="preserve">If </w:t>
      </w:r>
      <w:r w:rsidR="00606D61">
        <w:t>a</w:t>
      </w:r>
      <w:r>
        <w:t xml:space="preserve"> constructor declaration includes overloads, the overloads determine the construct signatures of the type given to the constructor function object,</w:t>
      </w:r>
      <w:r w:rsidRPr="007636BF">
        <w:t xml:space="preserve"> </w:t>
      </w:r>
      <w:r>
        <w:t xml:space="preserve">and the constructor implementation signature must be </w:t>
      </w:r>
      <w:r w:rsidR="00C97557">
        <w:t>assignable to</w:t>
      </w:r>
      <w:r>
        <w:t xml:space="preserve"> that type. Otherwise, the constructor implementation itself determines the construct signature. This exactly parallels the way overloads are processed in a function declaration (section </w:t>
      </w:r>
      <w:r>
        <w:fldChar w:fldCharType="begin"/>
      </w:r>
      <w:r>
        <w:instrText xml:space="preserve"> REF _Ref321397142 \r \h </w:instrText>
      </w:r>
      <w:r>
        <w:fldChar w:fldCharType="separate"/>
      </w:r>
      <w:r w:rsidR="00B510EF">
        <w:t>6.2</w:t>
      </w:r>
      <w:r>
        <w:fldChar w:fldCharType="end"/>
      </w:r>
      <w:r>
        <w:t>).</w:t>
      </w:r>
    </w:p>
    <w:p w14:paraId="3C4E4230" w14:textId="77777777" w:rsidR="0044410D" w:rsidRPr="0044410D" w:rsidRDefault="00B9029A" w:rsidP="0015280F">
      <w:r>
        <w:t xml:space="preserve">The function body of a constructor is permitted to contain return statements. If return statements </w:t>
      </w:r>
      <w:r w:rsidR="00890822">
        <w:t>specify expressions, those</w:t>
      </w:r>
      <w:r w:rsidR="007D3FC1">
        <w:t xml:space="preserve"> expressions </w:t>
      </w:r>
      <w:r w:rsidR="00890822">
        <w:t xml:space="preserve">must be </w:t>
      </w:r>
      <w:r w:rsidR="007D3FC1">
        <w:t>of types</w:t>
      </w:r>
      <w:r>
        <w:t xml:space="preserve"> that </w:t>
      </w:r>
      <w:r w:rsidR="007D3FC1">
        <w:t>are</w:t>
      </w:r>
      <w:r>
        <w:t xml:space="preserve"> </w:t>
      </w:r>
      <w:r w:rsidR="005D50A4">
        <w:t>assignable to</w:t>
      </w:r>
      <w:r w:rsidR="0073658C">
        <w:t xml:space="preserve"> the </w:t>
      </w:r>
      <w:r>
        <w:t>instance type</w:t>
      </w:r>
      <w:r w:rsidR="0073658C">
        <w:t xml:space="preserve"> of the class</w:t>
      </w:r>
      <w:r>
        <w:t>.</w:t>
      </w:r>
    </w:p>
    <w:p w14:paraId="214E07C0" w14:textId="77777777" w:rsidR="0044410D" w:rsidRPr="0044410D" w:rsidRDefault="0073658C" w:rsidP="0015280F">
      <w:r>
        <w:t>The type parameters of a generic class are in scope and accessible in a constructor declaration.</w:t>
      </w:r>
    </w:p>
    <w:p w14:paraId="498C2232" w14:textId="77777777" w:rsidR="0044410D" w:rsidRPr="0044410D" w:rsidRDefault="004F2BA2" w:rsidP="00286516">
      <w:pPr>
        <w:pStyle w:val="Heading3"/>
      </w:pPr>
      <w:bookmarkStart w:id="1754" w:name="_Ref327429960"/>
      <w:bookmarkStart w:id="1755" w:name="_Toc402619943"/>
      <w:bookmarkStart w:id="1756" w:name="_Toc401414128"/>
      <w:r>
        <w:t>Constructor</w:t>
      </w:r>
      <w:r w:rsidR="00286516">
        <w:t xml:space="preserve"> Parameters</w:t>
      </w:r>
      <w:bookmarkEnd w:id="1754"/>
      <w:bookmarkEnd w:id="1755"/>
      <w:bookmarkEnd w:id="1756"/>
    </w:p>
    <w:p w14:paraId="2008C304" w14:textId="77777777" w:rsidR="0044410D" w:rsidRPr="0044410D" w:rsidRDefault="00E87BE0" w:rsidP="008E1560">
      <w:r>
        <w:t xml:space="preserve">Similar to functions, only the constructor implementation (and not constructor overloads) can specify </w:t>
      </w:r>
      <w:r w:rsidR="005771FC">
        <w:t>default value expressions</w:t>
      </w:r>
      <w:r>
        <w:t xml:space="preserve"> for optional parameters. </w:t>
      </w:r>
      <w:r w:rsidR="005771FC">
        <w:t xml:space="preserve">It is a compile-time error for such default value expressions to reference </w:t>
      </w:r>
      <w:r w:rsidR="005771FC" w:rsidRPr="00C23E8F">
        <w:rPr>
          <w:rStyle w:val="CodeFragment"/>
        </w:rPr>
        <w:t>this</w:t>
      </w:r>
      <w:r w:rsidR="005771FC">
        <w:t xml:space="preserve">. </w:t>
      </w:r>
      <w:r>
        <w:t>For each parameter with a</w:t>
      </w:r>
      <w:r w:rsidR="005771FC">
        <w:t xml:space="preserve"> default value</w:t>
      </w:r>
      <w:r>
        <w:t>, a statement that substitutes the default value for an omitted argument</w:t>
      </w:r>
      <w:r w:rsidRPr="00174AFC">
        <w:t xml:space="preserve"> </w:t>
      </w:r>
      <w:r>
        <w:t>is included in the JavaScript generated for the constructor function.</w:t>
      </w:r>
    </w:p>
    <w:p w14:paraId="0B2E24AF" w14:textId="77777777" w:rsidR="0044410D" w:rsidRPr="0044410D" w:rsidRDefault="00514666" w:rsidP="00E87BE0">
      <w:r>
        <w:t>A parameter</w:t>
      </w:r>
      <w:r w:rsidR="00E024D2">
        <w:t xml:space="preserve"> of a </w:t>
      </w:r>
      <w:r w:rsidR="00E024D2" w:rsidRPr="00E024D2">
        <w:rPr>
          <w:rStyle w:val="Production"/>
        </w:rPr>
        <w:t>ConstructorImplementation</w:t>
      </w:r>
      <w:r w:rsidR="003D400F">
        <w:t xml:space="preserve"> may be prefixed with a </w:t>
      </w:r>
      <w:r w:rsidR="003D400F" w:rsidRPr="00C23E8F">
        <w:rPr>
          <w:rStyle w:val="CodeFragment"/>
        </w:rPr>
        <w:t>public</w:t>
      </w:r>
      <w:r w:rsidR="000218C3">
        <w:t>,</w:t>
      </w:r>
      <w:r w:rsidR="003D400F">
        <w:t xml:space="preserve"> </w:t>
      </w:r>
      <w:r w:rsidR="003D400F" w:rsidRPr="00C23E8F">
        <w:rPr>
          <w:rStyle w:val="CodeFragment"/>
        </w:rPr>
        <w:t>private</w:t>
      </w:r>
      <w:r w:rsidR="000218C3">
        <w:t xml:space="preserve">, or </w:t>
      </w:r>
      <w:r w:rsidR="000218C3" w:rsidRPr="000218C3">
        <w:rPr>
          <w:rStyle w:val="CodeFragment"/>
        </w:rPr>
        <w:t>protected</w:t>
      </w:r>
      <w:r w:rsidR="00754491">
        <w:t xml:space="preserve"> modifier. This is called a </w:t>
      </w:r>
      <w:r w:rsidR="00754491" w:rsidRPr="00754491">
        <w:rPr>
          <w:b/>
          <w:i/>
        </w:rPr>
        <w:t>parameter property declaration</w:t>
      </w:r>
      <w:r w:rsidR="00754491">
        <w:t xml:space="preserve"> and </w:t>
      </w:r>
      <w:r>
        <w:t>is shorthand for declaring a property with the same name as the parameter and initializing it with the value of the parameter.</w:t>
      </w:r>
      <w:r w:rsidR="003D400F">
        <w:t xml:space="preserve"> </w:t>
      </w:r>
      <w:r>
        <w:t>For example, the declaration</w:t>
      </w:r>
    </w:p>
    <w:p w14:paraId="0441F1D8" w14:textId="77777777" w:rsidR="0044410D" w:rsidRPr="0044410D" w:rsidRDefault="00514666" w:rsidP="00514666">
      <w:pPr>
        <w:pStyle w:val="Code"/>
        <w:rPr>
          <w:highlight w:val="white"/>
        </w:rPr>
      </w:pPr>
      <w:r>
        <w:rPr>
          <w:color w:val="0000FF"/>
          <w:highlight w:val="white"/>
        </w:rPr>
        <w:t>class</w:t>
      </w:r>
      <w:r w:rsidR="008E10B2">
        <w:rPr>
          <w:highlight w:val="white"/>
        </w:rPr>
        <w:t xml:space="preserve"> Point </w:t>
      </w:r>
      <w:r>
        <w:rPr>
          <w:highlight w:val="white"/>
        </w:rPr>
        <w:t>{</w:t>
      </w:r>
      <w:r w:rsidR="0048218E" w:rsidRPr="0048218E">
        <w:rPr>
          <w:highlight w:val="white"/>
        </w:rPr>
        <w:br/>
      </w:r>
      <w:r>
        <w:rPr>
          <w:highlight w:val="white"/>
        </w:rPr>
        <w:t xml:space="preserve">    </w:t>
      </w:r>
      <w:r w:rsidRPr="00E55146">
        <w:rPr>
          <w:color w:val="0000FF"/>
          <w:highlight w:val="white"/>
        </w:rPr>
        <w:t>constructor</w:t>
      </w:r>
      <w:r>
        <w:rPr>
          <w:highlight w:val="white"/>
        </w:rPr>
        <w:t>(</w:t>
      </w:r>
      <w:r w:rsidR="003D400F" w:rsidRPr="003D400F">
        <w:rPr>
          <w:color w:val="0000FF"/>
          <w:highlight w:val="white"/>
        </w:rPr>
        <w:t>public</w:t>
      </w:r>
      <w:r w:rsidR="003D400F">
        <w:rPr>
          <w:highlight w:val="white"/>
        </w:rPr>
        <w:t xml:space="preserve"> </w:t>
      </w:r>
      <w:r w:rsidRPr="003D400F">
        <w:rPr>
          <w:highlight w:val="white"/>
        </w:rPr>
        <w:t>x</w:t>
      </w:r>
      <w:r>
        <w:rPr>
          <w:highlight w:val="white"/>
        </w:rPr>
        <w:t xml:space="preserve">: </w:t>
      </w:r>
      <w:r>
        <w:rPr>
          <w:color w:val="0000FF"/>
          <w:highlight w:val="white"/>
        </w:rPr>
        <w:t>number</w:t>
      </w:r>
      <w:r>
        <w:rPr>
          <w:highlight w:val="white"/>
        </w:rPr>
        <w:t xml:space="preserve">, </w:t>
      </w:r>
      <w:r w:rsidR="003D400F" w:rsidRPr="003D400F">
        <w:rPr>
          <w:color w:val="0000FF"/>
          <w:highlight w:val="white"/>
        </w:rPr>
        <w:t>public</w:t>
      </w:r>
      <w:r w:rsidR="003D400F">
        <w:rPr>
          <w:highlight w:val="white"/>
        </w:rPr>
        <w:t xml:space="preserve"> y</w:t>
      </w:r>
      <w:r>
        <w:rPr>
          <w:highlight w:val="white"/>
        </w:rPr>
        <w:t xml:space="preserve">: </w:t>
      </w:r>
      <w:r>
        <w:rPr>
          <w:color w:val="0000FF"/>
          <w:highlight w:val="white"/>
        </w:rPr>
        <w:t>number</w:t>
      </w:r>
      <w:r>
        <w:rPr>
          <w:highlight w:val="white"/>
        </w:rPr>
        <w:t>) {</w:t>
      </w:r>
      <w:r w:rsidR="0048218E" w:rsidRPr="0048218E">
        <w:rPr>
          <w:highlight w:val="white"/>
        </w:rPr>
        <w:br/>
      </w:r>
      <w:r>
        <w:rPr>
          <w:highlight w:val="white"/>
        </w:rPr>
        <w:t xml:space="preserve">        </w:t>
      </w:r>
      <w:r>
        <w:rPr>
          <w:color w:val="008000"/>
          <w:highlight w:val="white"/>
        </w:rPr>
        <w:t>// Constructor body</w:t>
      </w:r>
      <w:r w:rsidR="0048218E" w:rsidRPr="0048218E">
        <w:rPr>
          <w:highlight w:val="white"/>
        </w:rPr>
        <w:br/>
      </w:r>
      <w:r>
        <w:rPr>
          <w:highlight w:val="white"/>
        </w:rPr>
        <w:t xml:space="preserve">    }</w:t>
      </w:r>
      <w:r w:rsidR="0048218E" w:rsidRPr="0048218E">
        <w:rPr>
          <w:highlight w:val="white"/>
        </w:rPr>
        <w:br/>
      </w:r>
      <w:r>
        <w:rPr>
          <w:highlight w:val="white"/>
        </w:rPr>
        <w:t>}</w:t>
      </w:r>
    </w:p>
    <w:p w14:paraId="70E79BA5" w14:textId="77777777" w:rsidR="0044410D" w:rsidRPr="0044410D" w:rsidRDefault="003D400F" w:rsidP="00E024D2">
      <w:r>
        <w:t xml:space="preserve">is </w:t>
      </w:r>
      <w:r w:rsidR="00514666">
        <w:t>equivalent to writing</w:t>
      </w:r>
    </w:p>
    <w:p w14:paraId="004B0148" w14:textId="77777777" w:rsidR="0044410D" w:rsidRPr="0044410D" w:rsidRDefault="00514666" w:rsidP="00A870F7">
      <w:pPr>
        <w:pStyle w:val="Code"/>
        <w:rPr>
          <w:highlight w:val="white"/>
        </w:rPr>
      </w:pPr>
      <w:r>
        <w:rPr>
          <w:color w:val="0000FF"/>
          <w:highlight w:val="white"/>
        </w:rPr>
        <w:lastRenderedPageBreak/>
        <w:t>class</w:t>
      </w:r>
      <w:r w:rsidR="008E10B2">
        <w:rPr>
          <w:highlight w:val="white"/>
        </w:rPr>
        <w:t xml:space="preserve"> Point </w:t>
      </w:r>
      <w:r>
        <w:rPr>
          <w:highlight w:val="white"/>
        </w:rPr>
        <w:t>{</w:t>
      </w:r>
      <w:r w:rsidR="0048218E" w:rsidRPr="0048218E">
        <w:rPr>
          <w:highlight w:val="white"/>
        </w:rPr>
        <w:br/>
      </w:r>
      <w:r w:rsidR="003D400F">
        <w:rPr>
          <w:highlight w:val="white"/>
        </w:rPr>
        <w:t xml:space="preserve">    </w:t>
      </w:r>
      <w:r w:rsidR="003D400F" w:rsidRPr="003D400F">
        <w:rPr>
          <w:color w:val="0000FF"/>
          <w:highlight w:val="white"/>
        </w:rPr>
        <w:t>public</w:t>
      </w:r>
      <w:r w:rsidR="003D400F">
        <w:rPr>
          <w:highlight w:val="white"/>
        </w:rPr>
        <w:t xml:space="preserve"> x: </w:t>
      </w:r>
      <w:r w:rsidR="003D400F" w:rsidRPr="003D400F">
        <w:rPr>
          <w:color w:val="0000FF"/>
          <w:highlight w:val="white"/>
        </w:rPr>
        <w:t>number</w:t>
      </w:r>
      <w:r w:rsidR="003D400F">
        <w:rPr>
          <w:highlight w:val="white"/>
        </w:rPr>
        <w:t>;</w:t>
      </w:r>
      <w:r w:rsidR="0048218E" w:rsidRPr="0048218E">
        <w:rPr>
          <w:highlight w:val="white"/>
        </w:rPr>
        <w:br/>
      </w:r>
      <w:r w:rsidR="003D400F">
        <w:rPr>
          <w:highlight w:val="white"/>
        </w:rPr>
        <w:t xml:space="preserve">    </w:t>
      </w:r>
      <w:r w:rsidR="003D400F" w:rsidRPr="003D400F">
        <w:rPr>
          <w:color w:val="0000FF"/>
          <w:highlight w:val="white"/>
        </w:rPr>
        <w:t>public</w:t>
      </w:r>
      <w:r w:rsidR="003D400F">
        <w:rPr>
          <w:highlight w:val="white"/>
        </w:rPr>
        <w:t xml:space="preserve"> y: </w:t>
      </w:r>
      <w:r w:rsidR="003D400F" w:rsidRPr="003D400F">
        <w:rPr>
          <w:color w:val="0000FF"/>
          <w:highlight w:val="white"/>
        </w:rPr>
        <w:t>number</w:t>
      </w:r>
      <w:r w:rsidR="00A870F7">
        <w:rPr>
          <w:highlight w:val="white"/>
        </w:rPr>
        <w:t>;</w:t>
      </w:r>
      <w:r w:rsidR="0048218E" w:rsidRPr="0048218E">
        <w:rPr>
          <w:highlight w:val="white"/>
        </w:rPr>
        <w:br/>
      </w:r>
      <w:r>
        <w:rPr>
          <w:highlight w:val="white"/>
        </w:rPr>
        <w:t xml:space="preserve">    </w:t>
      </w:r>
      <w:r w:rsidRPr="00E55146">
        <w:rPr>
          <w:color w:val="0000FF"/>
          <w:highlight w:val="white"/>
        </w:rPr>
        <w:t>constructor</w:t>
      </w:r>
      <w:r>
        <w:rPr>
          <w:highlight w:val="white"/>
        </w:rPr>
        <w:t xml:space="preserve">(x: </w:t>
      </w:r>
      <w:r>
        <w:rPr>
          <w:color w:val="0000FF"/>
          <w:highlight w:val="white"/>
        </w:rPr>
        <w:t>number</w:t>
      </w:r>
      <w:r>
        <w:rPr>
          <w:highlight w:val="white"/>
        </w:rPr>
        <w:t xml:space="preserve">, y: </w:t>
      </w:r>
      <w:r>
        <w:rPr>
          <w:color w:val="0000FF"/>
          <w:highlight w:val="white"/>
        </w:rPr>
        <w:t>number</w:t>
      </w:r>
      <w:r>
        <w:rPr>
          <w:highlight w:val="white"/>
        </w:rPr>
        <w:t>) {</w:t>
      </w:r>
      <w:r w:rsidR="0048218E" w:rsidRPr="0048218E">
        <w:rPr>
          <w:highlight w:val="white"/>
        </w:rPr>
        <w:br/>
      </w:r>
      <w:r>
        <w:rPr>
          <w:highlight w:val="white"/>
        </w:rPr>
        <w:t xml:space="preserve">        </w:t>
      </w:r>
      <w:r w:rsidRPr="00514666">
        <w:rPr>
          <w:color w:val="0000FF"/>
          <w:highlight w:val="white"/>
        </w:rPr>
        <w:t>this</w:t>
      </w:r>
      <w:r>
        <w:rPr>
          <w:highlight w:val="white"/>
        </w:rPr>
        <w:t>.x = x;</w:t>
      </w:r>
      <w:r w:rsidR="0048218E" w:rsidRPr="0048218E">
        <w:rPr>
          <w:highlight w:val="white"/>
        </w:rPr>
        <w:br/>
      </w:r>
      <w:r>
        <w:rPr>
          <w:highlight w:val="white"/>
        </w:rPr>
        <w:t xml:space="preserve">        </w:t>
      </w:r>
      <w:r w:rsidRPr="00514666">
        <w:rPr>
          <w:color w:val="0000FF"/>
          <w:highlight w:val="white"/>
        </w:rPr>
        <w:t>this</w:t>
      </w:r>
      <w:r>
        <w:rPr>
          <w:highlight w:val="white"/>
        </w:rPr>
        <w:t>.y = y;</w:t>
      </w:r>
      <w:r w:rsidR="0048218E" w:rsidRPr="0048218E">
        <w:rPr>
          <w:highlight w:val="white"/>
        </w:rPr>
        <w:br/>
      </w:r>
      <w:r>
        <w:rPr>
          <w:highlight w:val="white"/>
        </w:rPr>
        <w:t xml:space="preserve">        </w:t>
      </w:r>
      <w:r>
        <w:rPr>
          <w:color w:val="008000"/>
          <w:highlight w:val="white"/>
        </w:rPr>
        <w:t>// Constructor body</w:t>
      </w:r>
      <w:r w:rsidR="0048218E" w:rsidRPr="0048218E">
        <w:rPr>
          <w:highlight w:val="white"/>
        </w:rPr>
        <w:br/>
      </w:r>
      <w:r>
        <w:rPr>
          <w:highlight w:val="white"/>
        </w:rPr>
        <w:t xml:space="preserve">    }</w:t>
      </w:r>
      <w:r w:rsidR="0048218E" w:rsidRPr="0048218E">
        <w:rPr>
          <w:highlight w:val="white"/>
        </w:rPr>
        <w:br/>
      </w:r>
      <w:r w:rsidR="00E87BE0">
        <w:rPr>
          <w:highlight w:val="white"/>
        </w:rPr>
        <w:t>}</w:t>
      </w:r>
    </w:p>
    <w:p w14:paraId="587CCFB1" w14:textId="77777777" w:rsidR="0044410D" w:rsidRPr="0044410D" w:rsidRDefault="00DE2B72" w:rsidP="00DE2B72">
      <w:pPr>
        <w:pStyle w:val="Heading3"/>
        <w:rPr>
          <w:highlight w:val="white"/>
        </w:rPr>
      </w:pPr>
      <w:bookmarkStart w:id="1757" w:name="_Ref331167300"/>
      <w:bookmarkStart w:id="1758" w:name="_Toc402619944"/>
      <w:bookmarkStart w:id="1759" w:name="_Toc401414129"/>
      <w:r>
        <w:rPr>
          <w:highlight w:val="white"/>
        </w:rPr>
        <w:t>Super Calls</w:t>
      </w:r>
      <w:bookmarkEnd w:id="1757"/>
      <w:bookmarkEnd w:id="1758"/>
      <w:bookmarkEnd w:id="1759"/>
    </w:p>
    <w:p w14:paraId="47389D68" w14:textId="77777777" w:rsidR="0044410D" w:rsidRPr="0044410D" w:rsidRDefault="00FD5647" w:rsidP="00992C68">
      <w:pPr>
        <w:rPr>
          <w:highlight w:val="white"/>
        </w:rPr>
      </w:pPr>
      <w:r>
        <w:rPr>
          <w:highlight w:val="white"/>
        </w:rPr>
        <w:t>S</w:t>
      </w:r>
      <w:r w:rsidR="00992C68" w:rsidRPr="00FD5647">
        <w:rPr>
          <w:highlight w:val="white"/>
        </w:rPr>
        <w:t>uper</w:t>
      </w:r>
      <w:r>
        <w:rPr>
          <w:highlight w:val="white"/>
        </w:rPr>
        <w:t xml:space="preserve"> calls </w:t>
      </w:r>
      <w:r w:rsidR="00242037">
        <w:rPr>
          <w:highlight w:val="white"/>
        </w:rPr>
        <w:t xml:space="preserve">(section </w:t>
      </w:r>
      <w:r w:rsidR="00242037">
        <w:rPr>
          <w:highlight w:val="white"/>
        </w:rPr>
        <w:fldChar w:fldCharType="begin"/>
      </w:r>
      <w:r w:rsidR="00242037">
        <w:rPr>
          <w:highlight w:val="white"/>
        </w:rPr>
        <w:instrText xml:space="preserve"> REF _Ref331172635 \r \h </w:instrText>
      </w:r>
      <w:r w:rsidR="00242037">
        <w:rPr>
          <w:highlight w:val="white"/>
        </w:rPr>
      </w:r>
      <w:r w:rsidR="00242037">
        <w:rPr>
          <w:highlight w:val="white"/>
        </w:rPr>
        <w:fldChar w:fldCharType="separate"/>
      </w:r>
      <w:r w:rsidR="00B510EF">
        <w:rPr>
          <w:highlight w:val="white"/>
        </w:rPr>
        <w:t>4.8.1</w:t>
      </w:r>
      <w:r w:rsidR="00242037">
        <w:rPr>
          <w:highlight w:val="white"/>
        </w:rPr>
        <w:fldChar w:fldCharType="end"/>
      </w:r>
      <w:r w:rsidR="00242037">
        <w:rPr>
          <w:highlight w:val="white"/>
        </w:rPr>
        <w:t xml:space="preserve">) </w:t>
      </w:r>
      <w:r>
        <w:rPr>
          <w:highlight w:val="white"/>
        </w:rPr>
        <w:t xml:space="preserve">are used to call the constructor of the base class. A super call consists of the keyword </w:t>
      </w:r>
      <w:r w:rsidRPr="00C23E8F">
        <w:rPr>
          <w:rStyle w:val="CodeFragment"/>
          <w:highlight w:val="white"/>
        </w:rPr>
        <w:t>super</w:t>
      </w:r>
      <w:r>
        <w:rPr>
          <w:highlight w:val="white"/>
        </w:rPr>
        <w:t xml:space="preserve"> followed by an argument list enclosed in parentheses.</w:t>
      </w:r>
      <w:r w:rsidR="00966198">
        <w:rPr>
          <w:highlight w:val="white"/>
        </w:rPr>
        <w:t xml:space="preserve"> For example:</w:t>
      </w:r>
    </w:p>
    <w:p w14:paraId="61FB7A6B" w14:textId="77777777" w:rsidR="0044410D" w:rsidRPr="0044410D" w:rsidRDefault="00966198" w:rsidP="00966198">
      <w:pPr>
        <w:pStyle w:val="Code"/>
        <w:rPr>
          <w:highlight w:val="white"/>
        </w:rPr>
      </w:pPr>
      <w:r>
        <w:rPr>
          <w:color w:val="0000FF"/>
          <w:highlight w:val="white"/>
        </w:rPr>
        <w:t>class</w:t>
      </w:r>
      <w:r>
        <w:rPr>
          <w:highlight w:val="white"/>
        </w:rPr>
        <w:t xml:space="preserve"> ColoredPoint </w:t>
      </w:r>
      <w:r>
        <w:rPr>
          <w:color w:val="0000FF"/>
          <w:highlight w:val="white"/>
        </w:rPr>
        <w:t>extends</w:t>
      </w:r>
      <w:r w:rsidR="008E10B2">
        <w:rPr>
          <w:highlight w:val="white"/>
        </w:rPr>
        <w:t xml:space="preserve"> Point </w:t>
      </w:r>
      <w:r>
        <w:rPr>
          <w:highlight w:val="white"/>
        </w:rPr>
        <w:t>{</w:t>
      </w:r>
      <w:r w:rsidR="0048218E" w:rsidRPr="0048218E">
        <w:rPr>
          <w:highlight w:val="white"/>
        </w:rPr>
        <w:br/>
      </w:r>
      <w:r>
        <w:rPr>
          <w:highlight w:val="white"/>
        </w:rPr>
        <w:t xml:space="preserve">    </w:t>
      </w:r>
      <w:r>
        <w:rPr>
          <w:color w:val="0000FF"/>
          <w:highlight w:val="white"/>
        </w:rPr>
        <w:t>constructor</w:t>
      </w:r>
      <w:r>
        <w:rPr>
          <w:highlight w:val="white"/>
        </w:rPr>
        <w:t xml:space="preserve">(x: </w:t>
      </w:r>
      <w:r>
        <w:rPr>
          <w:color w:val="0000FF"/>
          <w:highlight w:val="white"/>
        </w:rPr>
        <w:t>number</w:t>
      </w:r>
      <w:r>
        <w:rPr>
          <w:highlight w:val="white"/>
        </w:rPr>
        <w:t xml:space="preserve">, y: </w:t>
      </w:r>
      <w:r>
        <w:rPr>
          <w:color w:val="0000FF"/>
          <w:highlight w:val="white"/>
        </w:rPr>
        <w:t>number</w:t>
      </w:r>
      <w:r>
        <w:rPr>
          <w:highlight w:val="white"/>
        </w:rPr>
        <w:t xml:space="preserve">, </w:t>
      </w:r>
      <w:r>
        <w:rPr>
          <w:color w:val="0000FF"/>
          <w:highlight w:val="white"/>
        </w:rPr>
        <w:t>public</w:t>
      </w:r>
      <w:r>
        <w:rPr>
          <w:highlight w:val="white"/>
        </w:rPr>
        <w:t xml:space="preserve"> color: </w:t>
      </w:r>
      <w:r>
        <w:rPr>
          <w:color w:val="0000FF"/>
          <w:highlight w:val="white"/>
        </w:rPr>
        <w:t>string</w:t>
      </w:r>
      <w:r>
        <w:rPr>
          <w:highlight w:val="white"/>
        </w:rPr>
        <w:t>) {</w:t>
      </w:r>
      <w:r w:rsidR="0048218E" w:rsidRPr="0048218E">
        <w:rPr>
          <w:highlight w:val="white"/>
        </w:rPr>
        <w:br/>
      </w:r>
      <w:r>
        <w:rPr>
          <w:highlight w:val="white"/>
        </w:rPr>
        <w:t xml:space="preserve">        </w:t>
      </w:r>
      <w:r>
        <w:rPr>
          <w:color w:val="0000FF"/>
          <w:highlight w:val="white"/>
        </w:rPr>
        <w:t>super</w:t>
      </w:r>
      <w:r>
        <w:rPr>
          <w:highlight w:val="white"/>
        </w:rPr>
        <w:t>(x, y);</w:t>
      </w:r>
      <w:r w:rsidR="0048218E" w:rsidRPr="0048218E">
        <w:rPr>
          <w:highlight w:val="white"/>
        </w:rPr>
        <w:br/>
      </w:r>
      <w:r>
        <w:rPr>
          <w:highlight w:val="white"/>
        </w:rPr>
        <w:t xml:space="preserve">    }</w:t>
      </w:r>
      <w:r w:rsidR="0048218E" w:rsidRPr="0048218E">
        <w:rPr>
          <w:highlight w:val="white"/>
        </w:rPr>
        <w:br/>
      </w:r>
      <w:r>
        <w:rPr>
          <w:highlight w:val="white"/>
        </w:rPr>
        <w:t>}</w:t>
      </w:r>
    </w:p>
    <w:p w14:paraId="07943A55" w14:textId="77777777" w:rsidR="0044410D" w:rsidRPr="0044410D" w:rsidRDefault="00992C68" w:rsidP="00DC223F">
      <w:pPr>
        <w:rPr>
          <w:highlight w:val="white"/>
        </w:rPr>
      </w:pPr>
      <w:r>
        <w:rPr>
          <w:highlight w:val="white"/>
        </w:rPr>
        <w:t xml:space="preserve">Constructors of classes </w:t>
      </w:r>
      <w:r w:rsidR="00C94023">
        <w:rPr>
          <w:highlight w:val="white"/>
        </w:rPr>
        <w:t xml:space="preserve">with no </w:t>
      </w:r>
      <w:r w:rsidR="00C94023" w:rsidRPr="00C94023">
        <w:rPr>
          <w:rStyle w:val="CodeFragment"/>
          <w:highlight w:val="white"/>
        </w:rPr>
        <w:t>extends</w:t>
      </w:r>
      <w:r w:rsidR="00C94023" w:rsidRPr="00C94023">
        <w:rPr>
          <w:highlight w:val="white"/>
        </w:rPr>
        <w:t xml:space="preserve"> </w:t>
      </w:r>
      <w:r w:rsidR="00C94023">
        <w:rPr>
          <w:highlight w:val="white"/>
        </w:rPr>
        <w:t>clause</w:t>
      </w:r>
      <w:r w:rsidR="006D2B43">
        <w:rPr>
          <w:highlight w:val="white"/>
        </w:rPr>
        <w:t xml:space="preserve"> </w:t>
      </w:r>
      <w:r>
        <w:rPr>
          <w:highlight w:val="white"/>
        </w:rPr>
        <w:t>may not</w:t>
      </w:r>
      <w:r w:rsidR="00FD5647">
        <w:rPr>
          <w:highlight w:val="white"/>
        </w:rPr>
        <w:t xml:space="preserve"> contain super calls, whereas c</w:t>
      </w:r>
      <w:r>
        <w:rPr>
          <w:highlight w:val="white"/>
        </w:rPr>
        <w:t>onstructors of derive</w:t>
      </w:r>
      <w:r w:rsidR="00C94023">
        <w:rPr>
          <w:highlight w:val="white"/>
        </w:rPr>
        <w:t>d</w:t>
      </w:r>
      <w:r>
        <w:rPr>
          <w:highlight w:val="white"/>
        </w:rPr>
        <w:t xml:space="preserve"> </w:t>
      </w:r>
      <w:r w:rsidR="00DC223F">
        <w:rPr>
          <w:highlight w:val="white"/>
        </w:rPr>
        <w:t>class</w:t>
      </w:r>
      <w:r w:rsidR="00C94023">
        <w:rPr>
          <w:highlight w:val="white"/>
        </w:rPr>
        <w:t>es</w:t>
      </w:r>
      <w:r>
        <w:rPr>
          <w:highlight w:val="white"/>
        </w:rPr>
        <w:t xml:space="preserve"> must contain at least one super call</w:t>
      </w:r>
      <w:r w:rsidR="00FD5647">
        <w:rPr>
          <w:highlight w:val="white"/>
        </w:rPr>
        <w:t xml:space="preserve"> somewhere in their function body. Super calls are not permitted outside constructors or in local functions inside constructors.</w:t>
      </w:r>
    </w:p>
    <w:p w14:paraId="5C8E9217" w14:textId="77777777" w:rsidR="0044410D" w:rsidRPr="0044410D" w:rsidRDefault="007434BF" w:rsidP="00DC223F">
      <w:pPr>
        <w:rPr>
          <w:highlight w:val="white"/>
        </w:rPr>
      </w:pPr>
      <w:r>
        <w:rPr>
          <w:highlight w:val="white"/>
        </w:rPr>
        <w:t>T</w:t>
      </w:r>
      <w:r w:rsidR="00DC223F">
        <w:rPr>
          <w:highlight w:val="white"/>
        </w:rPr>
        <w:t xml:space="preserve">he first statement in the body of a constructor </w:t>
      </w:r>
      <w:r w:rsidR="00DC223F" w:rsidRPr="00353FFF">
        <w:rPr>
          <w:i/>
          <w:highlight w:val="white"/>
        </w:rPr>
        <w:t>must</w:t>
      </w:r>
      <w:r w:rsidR="00DC223F">
        <w:rPr>
          <w:highlight w:val="white"/>
        </w:rPr>
        <w:t xml:space="preserve"> be a super call if both of the following are true:</w:t>
      </w:r>
    </w:p>
    <w:p w14:paraId="64875392" w14:textId="77777777" w:rsidR="0044410D" w:rsidRPr="0044410D" w:rsidRDefault="00DC223F" w:rsidP="00236652">
      <w:pPr>
        <w:pStyle w:val="ListParagraph"/>
        <w:numPr>
          <w:ilvl w:val="0"/>
          <w:numId w:val="26"/>
        </w:numPr>
        <w:rPr>
          <w:highlight w:val="white"/>
        </w:rPr>
      </w:pPr>
      <w:r>
        <w:rPr>
          <w:highlight w:val="white"/>
        </w:rPr>
        <w:t>The containing class</w:t>
      </w:r>
      <w:r w:rsidR="00C94023">
        <w:rPr>
          <w:highlight w:val="white"/>
        </w:rPr>
        <w:t xml:space="preserve"> is a derived class.</w:t>
      </w:r>
    </w:p>
    <w:p w14:paraId="369DF25D" w14:textId="77777777" w:rsidR="0044410D" w:rsidRPr="0044410D" w:rsidRDefault="00DC223F" w:rsidP="00236652">
      <w:pPr>
        <w:pStyle w:val="ListParagraph"/>
        <w:numPr>
          <w:ilvl w:val="0"/>
          <w:numId w:val="26"/>
        </w:numPr>
        <w:rPr>
          <w:highlight w:val="white"/>
        </w:rPr>
      </w:pPr>
      <w:r>
        <w:rPr>
          <w:highlight w:val="white"/>
        </w:rPr>
        <w:t xml:space="preserve">The constructor declares parameter properties or the containing class declares </w:t>
      </w:r>
      <w:r w:rsidR="00FC3399">
        <w:rPr>
          <w:highlight w:val="white"/>
        </w:rPr>
        <w:t xml:space="preserve">instance </w:t>
      </w:r>
      <w:r>
        <w:rPr>
          <w:highlight w:val="white"/>
        </w:rPr>
        <w:t>member variables with initializers.</w:t>
      </w:r>
    </w:p>
    <w:p w14:paraId="6467A9F5" w14:textId="77777777" w:rsidR="0044410D" w:rsidRPr="0044410D" w:rsidRDefault="005771FC" w:rsidP="005771FC">
      <w:pPr>
        <w:rPr>
          <w:highlight w:val="white"/>
        </w:rPr>
      </w:pPr>
      <w:r>
        <w:rPr>
          <w:highlight w:val="white"/>
        </w:rPr>
        <w:t xml:space="preserve">In such a required super call, it is a compile-time error for argument expressions to reference </w:t>
      </w:r>
      <w:r w:rsidRPr="00C23E8F">
        <w:rPr>
          <w:rStyle w:val="CodeFragment"/>
          <w:highlight w:val="white"/>
        </w:rPr>
        <w:t>this</w:t>
      </w:r>
      <w:r>
        <w:rPr>
          <w:highlight w:val="white"/>
        </w:rPr>
        <w:t>.</w:t>
      </w:r>
    </w:p>
    <w:p w14:paraId="77F0037A" w14:textId="77777777" w:rsidR="0044410D" w:rsidRPr="0044410D" w:rsidRDefault="007434BF" w:rsidP="007434BF">
      <w:pPr>
        <w:rPr>
          <w:highlight w:val="white"/>
        </w:rPr>
      </w:pPr>
      <w:r w:rsidRPr="007434BF">
        <w:rPr>
          <w:highlight w:val="white"/>
        </w:rPr>
        <w:t xml:space="preserve">Initialization of </w:t>
      </w:r>
      <w:r w:rsidR="00AC762E">
        <w:rPr>
          <w:highlight w:val="white"/>
        </w:rPr>
        <w:t xml:space="preserve">parameter properties and </w:t>
      </w:r>
      <w:r w:rsidR="00FC3399">
        <w:rPr>
          <w:highlight w:val="white"/>
        </w:rPr>
        <w:t xml:space="preserve">instance </w:t>
      </w:r>
      <w:r w:rsidRPr="007434BF">
        <w:rPr>
          <w:highlight w:val="white"/>
        </w:rPr>
        <w:t xml:space="preserve">member variables </w:t>
      </w:r>
      <w:r w:rsidR="00AC762E">
        <w:rPr>
          <w:highlight w:val="white"/>
        </w:rPr>
        <w:t xml:space="preserve">with initializers </w:t>
      </w:r>
      <w:r w:rsidRPr="007434BF">
        <w:rPr>
          <w:highlight w:val="white"/>
        </w:rPr>
        <w:t xml:space="preserve">takes place immediately at the beginning of the constructor body if the class </w:t>
      </w:r>
      <w:r w:rsidR="0034100B">
        <w:rPr>
          <w:highlight w:val="white"/>
        </w:rPr>
        <w:t>has no base class</w:t>
      </w:r>
      <w:r w:rsidRPr="007434BF">
        <w:rPr>
          <w:highlight w:val="white"/>
        </w:rPr>
        <w:t xml:space="preserve">, or immediately following the super call if the class </w:t>
      </w:r>
      <w:r w:rsidR="0034100B">
        <w:rPr>
          <w:highlight w:val="white"/>
        </w:rPr>
        <w:t>is a derived class</w:t>
      </w:r>
      <w:r w:rsidRPr="007434BF">
        <w:rPr>
          <w:highlight w:val="white"/>
        </w:rPr>
        <w:t>.</w:t>
      </w:r>
    </w:p>
    <w:p w14:paraId="4DC2599A" w14:textId="77777777" w:rsidR="0044410D" w:rsidRPr="0044410D" w:rsidRDefault="00F16111" w:rsidP="00F16111">
      <w:pPr>
        <w:pStyle w:val="Heading3"/>
      </w:pPr>
      <w:bookmarkStart w:id="1760" w:name="_Ref330995067"/>
      <w:bookmarkStart w:id="1761" w:name="_Toc402619945"/>
      <w:bookmarkStart w:id="1762" w:name="_Toc401414130"/>
      <w:r>
        <w:t>Automatic Constructors</w:t>
      </w:r>
      <w:bookmarkEnd w:id="1760"/>
      <w:bookmarkEnd w:id="1761"/>
      <w:bookmarkEnd w:id="1762"/>
    </w:p>
    <w:p w14:paraId="33F45392" w14:textId="77777777" w:rsidR="0044410D" w:rsidRPr="0044410D" w:rsidRDefault="00CB143D" w:rsidP="00CB143D">
      <w:r>
        <w:t xml:space="preserve">If a class omits a constructor declaration, an </w:t>
      </w:r>
      <w:r w:rsidRPr="00CB143D">
        <w:rPr>
          <w:b/>
          <w:i/>
        </w:rPr>
        <w:t>automatic constructor</w:t>
      </w:r>
      <w:r>
        <w:t xml:space="preserve"> is provided.</w:t>
      </w:r>
    </w:p>
    <w:p w14:paraId="3F36CDB9" w14:textId="77777777" w:rsidR="0044410D" w:rsidRPr="0044410D" w:rsidRDefault="00F16111" w:rsidP="00F16111">
      <w:r>
        <w:t xml:space="preserve">In </w:t>
      </w:r>
      <w:r w:rsidR="0045797D">
        <w:t xml:space="preserve">a </w:t>
      </w:r>
      <w:r>
        <w:t xml:space="preserve">class </w:t>
      </w:r>
      <w:r w:rsidR="00C94023">
        <w:t xml:space="preserve">with no </w:t>
      </w:r>
      <w:r w:rsidR="00C94023" w:rsidRPr="00C94023">
        <w:rPr>
          <w:rStyle w:val="CodeFragment"/>
        </w:rPr>
        <w:t>extends</w:t>
      </w:r>
      <w:r w:rsidR="00C94023">
        <w:t xml:space="preserve"> clause,</w:t>
      </w:r>
      <w:r>
        <w:t xml:space="preserve"> </w:t>
      </w:r>
      <w:r w:rsidR="0045797D">
        <w:t>the</w:t>
      </w:r>
      <w:r w:rsidR="00CB143D">
        <w:t xml:space="preserve"> automatic</w:t>
      </w:r>
      <w:r>
        <w:t xml:space="preserve"> constructor has no parameters and performs no</w:t>
      </w:r>
      <w:r w:rsidR="00F36880">
        <w:t xml:space="preserve"> action </w:t>
      </w:r>
      <w:r>
        <w:t xml:space="preserve">other than executing </w:t>
      </w:r>
      <w:r w:rsidR="0045797D">
        <w:t xml:space="preserve">the </w:t>
      </w:r>
      <w:r w:rsidR="00FC3399">
        <w:t xml:space="preserve">instance </w:t>
      </w:r>
      <w:r>
        <w:t xml:space="preserve">member variable initializers (section </w:t>
      </w:r>
      <w:r>
        <w:fldChar w:fldCharType="begin"/>
      </w:r>
      <w:r>
        <w:instrText xml:space="preserve"> REF _Ref330994751 \r \h </w:instrText>
      </w:r>
      <w:r>
        <w:fldChar w:fldCharType="separate"/>
      </w:r>
      <w:r w:rsidR="00B510EF">
        <w:t>8.4.1</w:t>
      </w:r>
      <w:r>
        <w:fldChar w:fldCharType="end"/>
      </w:r>
      <w:r>
        <w:t>)</w:t>
      </w:r>
      <w:r w:rsidR="00CB143D">
        <w:t>, if any.</w:t>
      </w:r>
    </w:p>
    <w:p w14:paraId="347F0933" w14:textId="77777777" w:rsidR="0044410D" w:rsidRPr="0044410D" w:rsidRDefault="00F16111" w:rsidP="00F16111">
      <w:r>
        <w:t xml:space="preserve">In a </w:t>
      </w:r>
      <w:r w:rsidR="00C94023">
        <w:t>derived class</w:t>
      </w:r>
      <w:r>
        <w:t xml:space="preserve">, </w:t>
      </w:r>
      <w:r w:rsidR="0045797D">
        <w:t>the</w:t>
      </w:r>
      <w:r w:rsidR="00CB143D">
        <w:t xml:space="preserve"> automatic</w:t>
      </w:r>
      <w:r>
        <w:t xml:space="preserve"> constructor has the same parameter list (and possibly overloads) as the base class constructor. The automatically provided constructor first forwards the call to the base class constructor using a call equivalent to</w:t>
      </w:r>
    </w:p>
    <w:p w14:paraId="0890BEF3" w14:textId="77777777" w:rsidR="0044410D" w:rsidRPr="0044410D" w:rsidRDefault="00F16111" w:rsidP="00F16111">
      <w:pPr>
        <w:pStyle w:val="Code"/>
      </w:pPr>
      <w:r>
        <w:lastRenderedPageBreak/>
        <w:t>BaseClass.apply(</w:t>
      </w:r>
      <w:r w:rsidRPr="00FC3A8E">
        <w:rPr>
          <w:color w:val="0000FF"/>
          <w:highlight w:val="white"/>
        </w:rPr>
        <w:t>this</w:t>
      </w:r>
      <w:r>
        <w:t>, arguments);</w:t>
      </w:r>
    </w:p>
    <w:p w14:paraId="33FA2674" w14:textId="77777777" w:rsidR="0044410D" w:rsidRPr="0044410D" w:rsidRDefault="00F16111" w:rsidP="00F16111">
      <w:r>
        <w:t xml:space="preserve">and then executes the </w:t>
      </w:r>
      <w:r w:rsidR="00FC3399">
        <w:t xml:space="preserve">instance </w:t>
      </w:r>
      <w:r>
        <w:t>member variable initializers</w:t>
      </w:r>
      <w:r w:rsidR="00CB143D">
        <w:t>, if any.</w:t>
      </w:r>
    </w:p>
    <w:p w14:paraId="1EA1F022" w14:textId="77777777" w:rsidR="0044410D" w:rsidRPr="0044410D" w:rsidRDefault="005D7555" w:rsidP="0048216A">
      <w:pPr>
        <w:pStyle w:val="Heading2"/>
      </w:pPr>
      <w:bookmarkStart w:id="1763" w:name="_Ref327195142"/>
      <w:bookmarkStart w:id="1764" w:name="_Toc402619946"/>
      <w:bookmarkStart w:id="1765" w:name="_Toc401414131"/>
      <w:r>
        <w:t xml:space="preserve">Property </w:t>
      </w:r>
      <w:r w:rsidR="0048216A">
        <w:t>Member</w:t>
      </w:r>
      <w:bookmarkEnd w:id="1752"/>
      <w:r w:rsidR="00036771">
        <w:t xml:space="preserve"> Declarations</w:t>
      </w:r>
      <w:bookmarkEnd w:id="1753"/>
      <w:bookmarkEnd w:id="1763"/>
      <w:bookmarkEnd w:id="1764"/>
      <w:bookmarkEnd w:id="1765"/>
    </w:p>
    <w:p w14:paraId="45860079" w14:textId="77777777" w:rsidR="0044410D" w:rsidRPr="0044410D" w:rsidRDefault="0058429C" w:rsidP="00485415">
      <w:r>
        <w:t>Property m</w:t>
      </w:r>
      <w:r w:rsidR="00485415">
        <w:t>ember declaration</w:t>
      </w:r>
      <w:r w:rsidR="004260DD">
        <w:t>s</w:t>
      </w:r>
      <w:r w:rsidR="00485415" w:rsidRPr="00485415">
        <w:t xml:space="preserve"> </w:t>
      </w:r>
      <w:r w:rsidR="00485415">
        <w:t>can be member variable declaration</w:t>
      </w:r>
      <w:r w:rsidR="004260DD">
        <w:t>s</w:t>
      </w:r>
      <w:r w:rsidR="00FC3399">
        <w:t xml:space="preserve">, </w:t>
      </w:r>
      <w:r w:rsidR="00485415">
        <w:t>member function declaration</w:t>
      </w:r>
      <w:r w:rsidR="004260DD">
        <w:t>s</w:t>
      </w:r>
      <w:r w:rsidR="00485415">
        <w:t>, or member accessor declaration</w:t>
      </w:r>
      <w:r w:rsidR="004260DD">
        <w:t>s</w:t>
      </w:r>
      <w:r w:rsidR="0021732F">
        <w:t>.</w:t>
      </w:r>
    </w:p>
    <w:p w14:paraId="40CCFDAB" w14:textId="77777777" w:rsidR="0044410D" w:rsidRPr="0044410D" w:rsidRDefault="005D7555" w:rsidP="0062643E">
      <w:pPr>
        <w:pStyle w:val="Grammar"/>
      </w:pPr>
      <w:r w:rsidRPr="006551A1">
        <w:rPr>
          <w:rStyle w:val="Production"/>
        </w:rPr>
        <w:t>Property</w:t>
      </w:r>
      <w:r w:rsidR="0062643E" w:rsidRPr="006551A1">
        <w:rPr>
          <w:rStyle w:val="Production"/>
        </w:rPr>
        <w:t>MemberDeclaration:</w:t>
      </w:r>
      <w:r w:rsidR="0048218E" w:rsidRPr="0048218E">
        <w:br/>
      </w:r>
      <w:r w:rsidR="0062643E" w:rsidRPr="006551A1">
        <w:rPr>
          <w:rStyle w:val="Production"/>
        </w:rPr>
        <w:t>MemberVariableDeclaration</w:t>
      </w:r>
      <w:r w:rsidR="0048218E" w:rsidRPr="0048218E">
        <w:br/>
      </w:r>
      <w:r w:rsidR="0062643E" w:rsidRPr="006551A1">
        <w:rPr>
          <w:rStyle w:val="Production"/>
        </w:rPr>
        <w:t>MemberFunctionDeclar</w:t>
      </w:r>
      <w:r w:rsidR="00411EB0" w:rsidRPr="006551A1">
        <w:rPr>
          <w:rStyle w:val="Production"/>
        </w:rPr>
        <w:t>ation</w:t>
      </w:r>
      <w:r w:rsidR="0048218E" w:rsidRPr="0048218E">
        <w:br/>
      </w:r>
      <w:r w:rsidR="00411EB0" w:rsidRPr="006551A1">
        <w:rPr>
          <w:rStyle w:val="Production"/>
        </w:rPr>
        <w:t>MemberAccessorDeclaration</w:t>
      </w:r>
    </w:p>
    <w:p w14:paraId="132C6F8D" w14:textId="77777777" w:rsidR="0044410D" w:rsidRPr="0044410D" w:rsidRDefault="0058429C" w:rsidP="004059F8">
      <w:r>
        <w:t>M</w:t>
      </w:r>
      <w:r w:rsidR="0021732F">
        <w:t xml:space="preserve">ember declarations without a </w:t>
      </w:r>
      <w:r w:rsidR="0021732F" w:rsidRPr="00C23E8F">
        <w:rPr>
          <w:rStyle w:val="CodeFragment"/>
        </w:rPr>
        <w:t>static</w:t>
      </w:r>
      <w:r w:rsidR="0021732F">
        <w:t xml:space="preserve"> modifi</w:t>
      </w:r>
      <w:r w:rsidR="008A1A14">
        <w:t>er</w:t>
      </w:r>
      <w:r w:rsidR="0021732F">
        <w:t xml:space="preserve"> are called instance member declarations. Instance </w:t>
      </w:r>
      <w:r>
        <w:t xml:space="preserve">property </w:t>
      </w:r>
      <w:r w:rsidR="0021732F">
        <w:t>member declarations declare properties in the class instance type</w:t>
      </w:r>
      <w:r w:rsidR="008A1A14">
        <w:t xml:space="preserve"> (section </w:t>
      </w:r>
      <w:r w:rsidR="008A1A14">
        <w:fldChar w:fldCharType="begin"/>
      </w:r>
      <w:r w:rsidR="008A1A14">
        <w:instrText xml:space="preserve"> REF _Ref327509036 \r \h </w:instrText>
      </w:r>
      <w:r w:rsidR="008A1A14">
        <w:fldChar w:fldCharType="separate"/>
      </w:r>
      <w:r w:rsidR="00B510EF">
        <w:t>8.2.4</w:t>
      </w:r>
      <w:r w:rsidR="008A1A14">
        <w:fldChar w:fldCharType="end"/>
      </w:r>
      <w:r w:rsidR="008A1A14">
        <w:t>)</w:t>
      </w:r>
      <w:r w:rsidR="00E1734B">
        <w:t xml:space="preserve">, and must specify names that are unique among all instance </w:t>
      </w:r>
      <w:r>
        <w:t xml:space="preserve">property </w:t>
      </w:r>
      <w:r w:rsidR="00E1734B">
        <w:t>member and parameter property declarations in the containing class, with the exception that instance get and set accessor declarations may pairwise specify the same name.</w:t>
      </w:r>
    </w:p>
    <w:p w14:paraId="2AC03350" w14:textId="77777777" w:rsidR="0044410D" w:rsidRPr="0044410D" w:rsidRDefault="0021732F" w:rsidP="00E1734B">
      <w:r>
        <w:t xml:space="preserve">Member declarations with a </w:t>
      </w:r>
      <w:r w:rsidRPr="00C23E8F">
        <w:rPr>
          <w:rStyle w:val="CodeFragment"/>
        </w:rPr>
        <w:t>static</w:t>
      </w:r>
      <w:r>
        <w:t xml:space="preserve"> modifi</w:t>
      </w:r>
      <w:r w:rsidR="008A1A14">
        <w:t>er</w:t>
      </w:r>
      <w:r>
        <w:t xml:space="preserve"> are called static member declarations. Static </w:t>
      </w:r>
      <w:r w:rsidR="0058429C">
        <w:t xml:space="preserve">property </w:t>
      </w:r>
      <w:r>
        <w:t>member declarations declare properties in the constructor function type</w:t>
      </w:r>
      <w:r w:rsidR="008A1A14">
        <w:t xml:space="preserve"> (section </w:t>
      </w:r>
      <w:r w:rsidR="008A1A14">
        <w:fldChar w:fldCharType="begin"/>
      </w:r>
      <w:r w:rsidR="008A1A14">
        <w:instrText xml:space="preserve"> REF _Ref333051845 \r \h </w:instrText>
      </w:r>
      <w:r w:rsidR="008A1A14">
        <w:fldChar w:fldCharType="separate"/>
      </w:r>
      <w:r w:rsidR="00B510EF">
        <w:t>8.2.5</w:t>
      </w:r>
      <w:r w:rsidR="008A1A14">
        <w:fldChar w:fldCharType="end"/>
      </w:r>
      <w:r w:rsidR="00E1734B">
        <w:t xml:space="preserve">), and must specify names that are unique among all static </w:t>
      </w:r>
      <w:r w:rsidR="0058429C">
        <w:t xml:space="preserve">property </w:t>
      </w:r>
      <w:r w:rsidR="00E1734B">
        <w:t>member declarations in the containing class, with the exception that static get and set accessor declarations may pairwise specify the same name.</w:t>
      </w:r>
    </w:p>
    <w:p w14:paraId="2A7D5BA8" w14:textId="77777777" w:rsidR="0044410D" w:rsidRPr="0044410D" w:rsidRDefault="00E1734B" w:rsidP="00E1734B">
      <w:r>
        <w:t xml:space="preserve">Note that the declaration spaces of instance and static </w:t>
      </w:r>
      <w:r w:rsidR="0058429C">
        <w:t xml:space="preserve">property </w:t>
      </w:r>
      <w:r>
        <w:t>members are separate. Thus, it is possible to have instan</w:t>
      </w:r>
      <w:r w:rsidR="0058429C">
        <w:t>ce and static property</w:t>
      </w:r>
      <w:r>
        <w:t xml:space="preserve"> members with the same name.</w:t>
      </w:r>
    </w:p>
    <w:p w14:paraId="2631FC79" w14:textId="77777777" w:rsidR="0044410D" w:rsidRPr="0044410D" w:rsidRDefault="00E1734B" w:rsidP="00E1734B">
      <w:r>
        <w:t>Except for overrides</w:t>
      </w:r>
      <w:r w:rsidR="00A65A2B">
        <w:t xml:space="preserve">, as described in section </w:t>
      </w:r>
      <w:r w:rsidR="00A65A2B">
        <w:fldChar w:fldCharType="begin"/>
      </w:r>
      <w:r w:rsidR="00A65A2B">
        <w:instrText xml:space="preserve"> REF _Ref333162474 \r \h </w:instrText>
      </w:r>
      <w:r w:rsidR="00A65A2B">
        <w:fldChar w:fldCharType="separate"/>
      </w:r>
      <w:r w:rsidR="00B510EF">
        <w:t>8.2.3</w:t>
      </w:r>
      <w:r w:rsidR="00A65A2B">
        <w:fldChar w:fldCharType="end"/>
      </w:r>
      <w:r>
        <w:t xml:space="preserve">, it is an error for a derived class to declare a </w:t>
      </w:r>
      <w:r w:rsidR="0058429C">
        <w:t xml:space="preserve">property </w:t>
      </w:r>
      <w:r>
        <w:t>member with the same name and kind (instance or static) as a base class member.</w:t>
      </w:r>
    </w:p>
    <w:p w14:paraId="66AF6986" w14:textId="77777777" w:rsidR="0044410D" w:rsidRPr="0044410D" w:rsidRDefault="00E1734B" w:rsidP="00E1734B">
      <w:r>
        <w:t xml:space="preserve">Every class automatically contains a static </w:t>
      </w:r>
      <w:r w:rsidR="0058429C">
        <w:t xml:space="preserve">property </w:t>
      </w:r>
      <w:r>
        <w:t xml:space="preserve">member named </w:t>
      </w:r>
      <w:r w:rsidR="008F4735">
        <w:t>'</w:t>
      </w:r>
      <w:r>
        <w:t>prototype</w:t>
      </w:r>
      <w:r w:rsidR="008F4735">
        <w:t>'</w:t>
      </w:r>
      <w:r w:rsidR="00BE5D59">
        <w:t xml:space="preserve">, </w:t>
      </w:r>
      <w:r w:rsidR="005A02C8">
        <w:t>the type of which is an instantiation of the class type with type Any supplied as a type argument for each type parameter</w:t>
      </w:r>
      <w:r w:rsidR="00A71C2F">
        <w:t xml:space="preserve">. </w:t>
      </w:r>
      <w:r>
        <w:t xml:space="preserve">It is an error to explicitly declare a static </w:t>
      </w:r>
      <w:r w:rsidR="0058429C">
        <w:t xml:space="preserve">property </w:t>
      </w:r>
      <w:r>
        <w:t xml:space="preserve">member with </w:t>
      </w:r>
      <w:r w:rsidR="00A71C2F">
        <w:t>the</w:t>
      </w:r>
      <w:r>
        <w:t xml:space="preserve"> name</w:t>
      </w:r>
      <w:r w:rsidR="00A71C2F">
        <w:t xml:space="preserve"> </w:t>
      </w:r>
      <w:r w:rsidR="008F4735">
        <w:t>'</w:t>
      </w:r>
      <w:r w:rsidR="00A71C2F">
        <w:t>prototype</w:t>
      </w:r>
      <w:r w:rsidR="008F4735">
        <w:t>'</w:t>
      </w:r>
      <w:r>
        <w:t>.</w:t>
      </w:r>
    </w:p>
    <w:p w14:paraId="72702307" w14:textId="77777777" w:rsidR="0044410D" w:rsidRPr="0044410D" w:rsidRDefault="009157A4" w:rsidP="009157A4">
      <w:r>
        <w:t xml:space="preserve">Below is an example of a class containing both instance and static </w:t>
      </w:r>
      <w:r w:rsidR="0058429C">
        <w:t xml:space="preserve">property member </w:t>
      </w:r>
      <w:r>
        <w:t>declarations:</w:t>
      </w:r>
    </w:p>
    <w:p w14:paraId="52FCAC38" w14:textId="77777777" w:rsidR="0044410D" w:rsidRPr="0044410D" w:rsidRDefault="009157A4" w:rsidP="00A870F7">
      <w:pPr>
        <w:pStyle w:val="Code"/>
      </w:pPr>
      <w:r w:rsidRPr="00C32601">
        <w:rPr>
          <w:color w:val="0000FF"/>
          <w:highlight w:val="white"/>
        </w:rPr>
        <w:t>class</w:t>
      </w:r>
      <w:r w:rsidR="008E10B2">
        <w:t xml:space="preserve"> Point </w:t>
      </w:r>
      <w:r>
        <w:t>{</w:t>
      </w:r>
      <w:r w:rsidR="0048218E" w:rsidRPr="0048218E">
        <w:br/>
      </w:r>
      <w:r>
        <w:t xml:space="preserve">    </w:t>
      </w:r>
      <w:r w:rsidRPr="00E55146">
        <w:rPr>
          <w:color w:val="0000FF"/>
          <w:highlight w:val="white"/>
        </w:rPr>
        <w:t>constructor</w:t>
      </w:r>
      <w:r>
        <w:t>(</w:t>
      </w:r>
      <w:r>
        <w:rPr>
          <w:color w:val="0000FF"/>
        </w:rPr>
        <w:t>public</w:t>
      </w:r>
      <w:r>
        <w:t xml:space="preserve"> x: </w:t>
      </w:r>
      <w:r w:rsidRPr="00C32601">
        <w:rPr>
          <w:color w:val="0000FF"/>
          <w:highlight w:val="white"/>
        </w:rPr>
        <w:t>number</w:t>
      </w:r>
      <w:r>
        <w:t xml:space="preserve">, </w:t>
      </w:r>
      <w:r>
        <w:rPr>
          <w:color w:val="0000FF"/>
        </w:rPr>
        <w:t>public</w:t>
      </w:r>
      <w:r>
        <w:t xml:space="preserve"> y: </w:t>
      </w:r>
      <w:r w:rsidRPr="00C32601">
        <w:rPr>
          <w:color w:val="0000FF"/>
          <w:highlight w:val="white"/>
        </w:rPr>
        <w:t>number</w:t>
      </w:r>
      <w:r>
        <w:t>) { }</w:t>
      </w:r>
      <w:r w:rsidR="0048218E" w:rsidRPr="0048218E">
        <w:br/>
      </w:r>
      <w:r>
        <w:rPr>
          <w:color w:val="0000FF"/>
          <w:highlight w:val="white"/>
        </w:rPr>
        <w:t xml:space="preserve">    </w:t>
      </w:r>
      <w:r w:rsidRPr="00C32601">
        <w:rPr>
          <w:color w:val="0000FF"/>
          <w:highlight w:val="white"/>
        </w:rPr>
        <w:t>public</w:t>
      </w:r>
      <w:r>
        <w:t xml:space="preserve"> distance(p: Point) {</w:t>
      </w:r>
      <w:r w:rsidR="0048218E" w:rsidRPr="0048218E">
        <w:br/>
      </w:r>
      <w:r>
        <w:t xml:space="preserve">        </w:t>
      </w:r>
      <w:r w:rsidRPr="00C32601">
        <w:rPr>
          <w:color w:val="0000FF"/>
          <w:highlight w:val="white"/>
        </w:rPr>
        <w:t>var</w:t>
      </w:r>
      <w:r>
        <w:t xml:space="preserve"> dx = </w:t>
      </w:r>
      <w:r w:rsidRPr="00A816E6">
        <w:rPr>
          <w:color w:val="0000FF"/>
          <w:highlight w:val="white"/>
        </w:rPr>
        <w:t>this</w:t>
      </w:r>
      <w:r>
        <w:t>.x - p.x;</w:t>
      </w:r>
      <w:r w:rsidR="0048218E" w:rsidRPr="0048218E">
        <w:br/>
      </w:r>
      <w:r>
        <w:t xml:space="preserve">        </w:t>
      </w:r>
      <w:r w:rsidRPr="00C32601">
        <w:rPr>
          <w:color w:val="0000FF"/>
          <w:highlight w:val="white"/>
        </w:rPr>
        <w:t>var</w:t>
      </w:r>
      <w:r>
        <w:t xml:space="preserve"> dy = </w:t>
      </w:r>
      <w:r w:rsidRPr="00A816E6">
        <w:rPr>
          <w:color w:val="0000FF"/>
          <w:highlight w:val="white"/>
        </w:rPr>
        <w:t>this</w:t>
      </w:r>
      <w:r>
        <w:t>.y - p.y;</w:t>
      </w:r>
      <w:r w:rsidR="0048218E" w:rsidRPr="0048218E">
        <w:br/>
      </w:r>
      <w:r>
        <w:t xml:space="preserve">        </w:t>
      </w:r>
      <w:r w:rsidRPr="00C32601">
        <w:rPr>
          <w:color w:val="0000FF"/>
          <w:highlight w:val="white"/>
        </w:rPr>
        <w:t>return</w:t>
      </w:r>
      <w:r>
        <w:t xml:space="preserve"> Math</w:t>
      </w:r>
      <w:r w:rsidR="00A870F7">
        <w:t>.sqrt(dx * dx + dy * dy);</w:t>
      </w:r>
      <w:r w:rsidR="0048218E" w:rsidRPr="0048218E">
        <w:br/>
      </w:r>
      <w:r w:rsidR="00A870F7">
        <w:t xml:space="preserve">    }</w:t>
      </w:r>
      <w:r w:rsidR="0048218E" w:rsidRPr="0048218E">
        <w:br/>
      </w:r>
      <w:r>
        <w:t xml:space="preserve">    </w:t>
      </w:r>
      <w:r w:rsidRPr="00C32601">
        <w:rPr>
          <w:color w:val="0000FF"/>
          <w:highlight w:val="white"/>
        </w:rPr>
        <w:t>static</w:t>
      </w:r>
      <w:r>
        <w:t xml:space="preserve"> origin = </w:t>
      </w:r>
      <w:r w:rsidRPr="00C32601">
        <w:rPr>
          <w:color w:val="0000FF"/>
          <w:highlight w:val="white"/>
        </w:rPr>
        <w:t>new</w:t>
      </w:r>
      <w:r>
        <w:t xml:space="preserve"> Point(</w:t>
      </w:r>
      <w:r w:rsidRPr="00787FA8">
        <w:rPr>
          <w:color w:val="800000"/>
          <w:highlight w:val="white"/>
        </w:rPr>
        <w:t>0</w:t>
      </w:r>
      <w:r>
        <w:t xml:space="preserve">, </w:t>
      </w:r>
      <w:r w:rsidRPr="00787FA8">
        <w:rPr>
          <w:color w:val="800000"/>
          <w:highlight w:val="white"/>
        </w:rPr>
        <w:t>0</w:t>
      </w:r>
      <w:r>
        <w:t>);</w:t>
      </w:r>
      <w:r w:rsidR="0048218E" w:rsidRPr="0048218E">
        <w:br/>
      </w:r>
      <w:r>
        <w:t xml:space="preserve">    </w:t>
      </w:r>
      <w:r w:rsidRPr="00C32601">
        <w:rPr>
          <w:color w:val="0000FF"/>
          <w:highlight w:val="white"/>
        </w:rPr>
        <w:t>static</w:t>
      </w:r>
      <w:r>
        <w:t xml:space="preserve"> distance(p1: Point, p2: Point) { </w:t>
      </w:r>
      <w:r w:rsidRPr="004B3645">
        <w:rPr>
          <w:color w:val="0000FF"/>
          <w:highlight w:val="white"/>
        </w:rPr>
        <w:t>return</w:t>
      </w:r>
      <w:r>
        <w:t xml:space="preserve"> p1.distance(p2); }</w:t>
      </w:r>
      <w:r w:rsidR="0048218E" w:rsidRPr="0048218E">
        <w:br/>
      </w:r>
      <w:r>
        <w:t>}</w:t>
      </w:r>
    </w:p>
    <w:p w14:paraId="4267B0BE" w14:textId="77777777" w:rsidR="0044410D" w:rsidRPr="0044410D" w:rsidRDefault="009157A4" w:rsidP="009157A4">
      <w:r>
        <w:lastRenderedPageBreak/>
        <w:t xml:space="preserve">The class instance type </w:t>
      </w:r>
      <w:r w:rsidR="008F4735">
        <w:t>'</w:t>
      </w:r>
      <w:r>
        <w:t>Point</w:t>
      </w:r>
      <w:r w:rsidR="008F4735">
        <w:t>'</w:t>
      </w:r>
      <w:r>
        <w:t xml:space="preserve"> has the members:</w:t>
      </w:r>
    </w:p>
    <w:p w14:paraId="1EF43F0B" w14:textId="77777777" w:rsidR="0044410D" w:rsidRPr="0044410D" w:rsidRDefault="00E239CB" w:rsidP="009157A4">
      <w:pPr>
        <w:pStyle w:val="Code"/>
      </w:pPr>
      <w:r w:rsidRPr="00E239CB">
        <w:rPr>
          <w:color w:val="0000FF"/>
          <w:highlight w:val="white"/>
        </w:rPr>
        <w:t>interface</w:t>
      </w:r>
      <w:r>
        <w:t xml:space="preserve"> Point </w:t>
      </w:r>
      <w:r w:rsidR="009157A4">
        <w:t>{</w:t>
      </w:r>
      <w:r w:rsidR="0048218E" w:rsidRPr="0048218E">
        <w:br/>
      </w:r>
      <w:r w:rsidR="009157A4">
        <w:t xml:space="preserve">    x: </w:t>
      </w:r>
      <w:r w:rsidR="009157A4" w:rsidRPr="009157A4">
        <w:rPr>
          <w:color w:val="0000FF"/>
          <w:highlight w:val="white"/>
        </w:rPr>
        <w:t>number</w:t>
      </w:r>
      <w:r w:rsidR="009157A4">
        <w:t>;</w:t>
      </w:r>
      <w:r w:rsidR="0048218E" w:rsidRPr="0048218E">
        <w:br/>
      </w:r>
      <w:r w:rsidR="009157A4">
        <w:t xml:space="preserve">    y: </w:t>
      </w:r>
      <w:r w:rsidR="009157A4" w:rsidRPr="009157A4">
        <w:rPr>
          <w:color w:val="0000FF"/>
          <w:highlight w:val="white"/>
        </w:rPr>
        <w:t>number</w:t>
      </w:r>
      <w:r w:rsidR="009157A4">
        <w:t>;</w:t>
      </w:r>
      <w:r w:rsidR="0048218E" w:rsidRPr="0048218E">
        <w:br/>
      </w:r>
      <w:r w:rsidR="009157A4">
        <w:t xml:space="preserve">    distance(p: Point);</w:t>
      </w:r>
      <w:r w:rsidR="0048218E" w:rsidRPr="0048218E">
        <w:br/>
      </w:r>
      <w:r w:rsidR="009157A4">
        <w:t>}</w:t>
      </w:r>
    </w:p>
    <w:p w14:paraId="1B23508E" w14:textId="77777777" w:rsidR="0044410D" w:rsidRPr="0044410D" w:rsidRDefault="009157A4" w:rsidP="009157A4">
      <w:r>
        <w:t xml:space="preserve">and the constructor function </w:t>
      </w:r>
      <w:r w:rsidR="008F4735">
        <w:t>'</w:t>
      </w:r>
      <w:r w:rsidR="00E239CB">
        <w:t>Point</w:t>
      </w:r>
      <w:r w:rsidR="008F4735">
        <w:t>'</w:t>
      </w:r>
      <w:r w:rsidR="00E239CB">
        <w:t xml:space="preserve"> has a type corresponding to the declaration</w:t>
      </w:r>
      <w:r>
        <w:t>:</w:t>
      </w:r>
    </w:p>
    <w:p w14:paraId="34D61CF8" w14:textId="77777777" w:rsidR="0044410D" w:rsidRPr="0044410D" w:rsidRDefault="00E239CB" w:rsidP="009157A4">
      <w:pPr>
        <w:pStyle w:val="Code"/>
      </w:pPr>
      <w:r w:rsidRPr="00E239CB">
        <w:rPr>
          <w:color w:val="0000FF"/>
          <w:highlight w:val="white"/>
        </w:rPr>
        <w:t>var</w:t>
      </w:r>
      <w:r>
        <w:t xml:space="preserve"> Point: </w:t>
      </w:r>
      <w:r w:rsidR="009157A4">
        <w:t>{</w:t>
      </w:r>
      <w:r w:rsidR="0048218E" w:rsidRPr="0048218E">
        <w:br/>
      </w:r>
      <w:r w:rsidR="009157A4">
        <w:t xml:space="preserve">    </w:t>
      </w:r>
      <w:r w:rsidR="009157A4" w:rsidRPr="00C32601">
        <w:rPr>
          <w:color w:val="0000FF"/>
          <w:highlight w:val="white"/>
        </w:rPr>
        <w:t>new</w:t>
      </w:r>
      <w:r w:rsidR="009157A4">
        <w:t xml:space="preserve">(x: </w:t>
      </w:r>
      <w:r w:rsidR="009157A4" w:rsidRPr="00C32601">
        <w:rPr>
          <w:color w:val="0000FF"/>
          <w:highlight w:val="white"/>
        </w:rPr>
        <w:t>number</w:t>
      </w:r>
      <w:r w:rsidR="009157A4">
        <w:t xml:space="preserve">, y: </w:t>
      </w:r>
      <w:r w:rsidR="009157A4" w:rsidRPr="00C32601">
        <w:rPr>
          <w:color w:val="0000FF"/>
          <w:highlight w:val="white"/>
        </w:rPr>
        <w:t>number</w:t>
      </w:r>
      <w:r w:rsidR="009157A4">
        <w:t>): Point;</w:t>
      </w:r>
      <w:r w:rsidR="0048218E" w:rsidRPr="0048218E">
        <w:br/>
      </w:r>
      <w:r w:rsidR="009157A4">
        <w:t xml:space="preserve">    origin: Point;</w:t>
      </w:r>
      <w:r w:rsidR="0048218E" w:rsidRPr="0048218E">
        <w:br/>
      </w:r>
      <w:r w:rsidR="009157A4">
        <w:t xml:space="preserve">    distance(p1: Point, p2: Point): </w:t>
      </w:r>
      <w:r w:rsidR="009157A4" w:rsidRPr="00C32601">
        <w:rPr>
          <w:color w:val="0000FF"/>
          <w:highlight w:val="white"/>
        </w:rPr>
        <w:t>number</w:t>
      </w:r>
      <w:r w:rsidR="009157A4">
        <w:t>;</w:t>
      </w:r>
      <w:r w:rsidR="0048218E" w:rsidRPr="0048218E">
        <w:br/>
      </w:r>
      <w:r w:rsidR="009157A4">
        <w:t>}</w:t>
      </w:r>
    </w:p>
    <w:p w14:paraId="15223794" w14:textId="77777777" w:rsidR="0044410D" w:rsidRPr="0044410D" w:rsidRDefault="007F6D86" w:rsidP="00424EF1">
      <w:pPr>
        <w:pStyle w:val="Heading3"/>
      </w:pPr>
      <w:bookmarkStart w:id="1766" w:name="_Ref330994751"/>
      <w:bookmarkStart w:id="1767" w:name="_Toc402619947"/>
      <w:bookmarkStart w:id="1768" w:name="_Toc401414132"/>
      <w:r>
        <w:t>Member Variable</w:t>
      </w:r>
      <w:r w:rsidR="00424EF1">
        <w:t xml:space="preserve"> Declarations</w:t>
      </w:r>
      <w:bookmarkEnd w:id="1766"/>
      <w:bookmarkEnd w:id="1767"/>
      <w:bookmarkEnd w:id="1768"/>
    </w:p>
    <w:p w14:paraId="5CBAE84E" w14:textId="77777777" w:rsidR="0044410D" w:rsidRPr="0044410D" w:rsidRDefault="007F6D86" w:rsidP="007F6D86">
      <w:r>
        <w:t xml:space="preserve">A member variable declaration declares </w:t>
      </w:r>
      <w:r w:rsidR="00A816E6">
        <w:t>a</w:t>
      </w:r>
      <w:r w:rsidR="002A45D7">
        <w:t xml:space="preserve">n instance </w:t>
      </w:r>
      <w:r w:rsidR="00A455B9">
        <w:t>member variable</w:t>
      </w:r>
      <w:r w:rsidR="002A45D7">
        <w:t xml:space="preserve"> or a </w:t>
      </w:r>
      <w:r w:rsidR="00A455B9">
        <w:t>static member variable</w:t>
      </w:r>
      <w:r w:rsidR="002A45D7">
        <w:t>.</w:t>
      </w:r>
    </w:p>
    <w:p w14:paraId="096ED361" w14:textId="77777777" w:rsidR="0044410D" w:rsidRPr="0044410D" w:rsidRDefault="00822EB8" w:rsidP="00822EB8">
      <w:pPr>
        <w:pStyle w:val="Grammar"/>
      </w:pPr>
      <w:r w:rsidRPr="006551A1">
        <w:rPr>
          <w:rStyle w:val="Production"/>
        </w:rPr>
        <w:t>MemberVariableDeclaration:</w:t>
      </w:r>
      <w:r w:rsidR="0048218E" w:rsidRPr="0048218E">
        <w:br/>
      </w:r>
      <w:r w:rsidR="00064050" w:rsidRPr="006551A1">
        <w:rPr>
          <w:rStyle w:val="Production"/>
        </w:rPr>
        <w:t>AccessibilityModifier</w:t>
      </w:r>
      <w:r w:rsidR="00D31C46" w:rsidRPr="00D31C46">
        <w:rPr>
          <w:rStyle w:val="Production"/>
          <w:vertAlign w:val="subscript"/>
        </w:rPr>
        <w:t>opt</w:t>
      </w:r>
      <w:r>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6551A1">
        <w:rPr>
          <w:rStyle w:val="Production"/>
        </w:rPr>
        <w:t>Initialiser</w:t>
      </w:r>
      <w:r w:rsidR="00D31C46" w:rsidRPr="00D31C46">
        <w:rPr>
          <w:rStyle w:val="Production"/>
          <w:vertAlign w:val="subscript"/>
        </w:rPr>
        <w:t>opt</w:t>
      </w:r>
      <w:r>
        <w:t xml:space="preserve">   </w:t>
      </w:r>
      <w:r w:rsidRPr="00123C7E">
        <w:rPr>
          <w:rStyle w:val="Terminal"/>
        </w:rPr>
        <w:t>;</w:t>
      </w:r>
    </w:p>
    <w:p w14:paraId="7BAFD7F2" w14:textId="77777777" w:rsidR="0044410D" w:rsidRPr="0044410D" w:rsidRDefault="002A45D7" w:rsidP="002A45D7">
      <w:r>
        <w:t>The type associated with a member variable declaration is determined in the same manner as an ordinary variable declaration (see section</w:t>
      </w:r>
      <w:r w:rsidR="0072006D">
        <w:t xml:space="preserve"> </w:t>
      </w:r>
      <w:r w:rsidR="0072006D">
        <w:fldChar w:fldCharType="begin"/>
      </w:r>
      <w:r w:rsidR="0072006D">
        <w:instrText xml:space="preserve"> REF _Ref369177867 \r \h </w:instrText>
      </w:r>
      <w:r w:rsidR="0072006D">
        <w:fldChar w:fldCharType="separate"/>
      </w:r>
      <w:r w:rsidR="00B510EF">
        <w:t>5.1</w:t>
      </w:r>
      <w:r w:rsidR="0072006D">
        <w:fldChar w:fldCharType="end"/>
      </w:r>
      <w:r>
        <w:t>).</w:t>
      </w:r>
    </w:p>
    <w:p w14:paraId="23FC6975" w14:textId="77777777" w:rsidR="0044410D" w:rsidRPr="0044410D" w:rsidRDefault="00AA57A8" w:rsidP="002A45D7">
      <w:r>
        <w:t>An instance member variable declaration</w:t>
      </w:r>
      <w:r w:rsidR="002A45D7">
        <w:t xml:space="preserve"> </w:t>
      </w:r>
      <w:r w:rsidR="00E20A63">
        <w:t>introduces</w:t>
      </w:r>
      <w:r w:rsidR="002A45D7">
        <w:t xml:space="preserve"> a </w:t>
      </w:r>
      <w:r w:rsidR="00E20A63">
        <w:t>member</w:t>
      </w:r>
      <w:r w:rsidR="002A45D7">
        <w:t xml:space="preserve"> in the class instance type and optionally initializes a property on instances of the class. Initializers in instance member variable declarations are executed once for every new instance of the class and are equivalent to assignments to properties of </w:t>
      </w:r>
      <w:r w:rsidR="002A45D7" w:rsidRPr="00C23E8F">
        <w:rPr>
          <w:rStyle w:val="CodeFragment"/>
        </w:rPr>
        <w:t>this</w:t>
      </w:r>
      <w:r w:rsidR="002A45D7">
        <w:t xml:space="preserve"> in the constructor.</w:t>
      </w:r>
      <w:r w:rsidR="007D03F3" w:rsidRPr="007D03F3">
        <w:t xml:space="preserve"> </w:t>
      </w:r>
      <w:r w:rsidR="007D03F3">
        <w:t xml:space="preserve">In an initializer expression for an instance member variable, </w:t>
      </w:r>
      <w:r w:rsidR="007D03F3" w:rsidRPr="00C23E8F">
        <w:rPr>
          <w:rStyle w:val="CodeFragment"/>
        </w:rPr>
        <w:t>this</w:t>
      </w:r>
      <w:r w:rsidR="007D03F3">
        <w:t xml:space="preserve"> is of the class instance type.</w:t>
      </w:r>
    </w:p>
    <w:p w14:paraId="256681CD" w14:textId="77777777" w:rsidR="0044410D" w:rsidRPr="0044410D" w:rsidRDefault="00533CD8" w:rsidP="00533CD8">
      <w:r>
        <w:t>A static member variable declaration introduces a property in the constructor function type and optionally initializes a property on the constructor function object. Initializers in static member variable declarations are executed once when the containing program or module is loaded.</w:t>
      </w:r>
    </w:p>
    <w:p w14:paraId="688E5635" w14:textId="77777777" w:rsidR="0044410D" w:rsidRPr="0044410D" w:rsidRDefault="00750878" w:rsidP="002A45D7">
      <w:r>
        <w:t>Initializer expressions for instance member variables are evaluated in the scope of the class constructor body but are not permitted to reference parameters or local variables of the constructor. This effectiv</w:t>
      </w:r>
      <w:r w:rsidR="00533CD8">
        <w:t xml:space="preserve">ely means that entities from </w:t>
      </w:r>
      <w:r>
        <w:t>outer scope</w:t>
      </w:r>
      <w:r w:rsidR="00533CD8">
        <w:t>s</w:t>
      </w:r>
      <w:r>
        <w:t xml:space="preserve"> by the same name as a constructor parameter or local variable are inaccessible in initializer expressions for instance member variables.</w:t>
      </w:r>
    </w:p>
    <w:p w14:paraId="378E2D0F" w14:textId="77777777" w:rsidR="0044410D" w:rsidRPr="0044410D" w:rsidRDefault="00E74CFA" w:rsidP="007F6D86">
      <w:r>
        <w:t xml:space="preserve">Since </w:t>
      </w:r>
      <w:r w:rsidR="009157A4">
        <w:t xml:space="preserve">instance member variable initializers </w:t>
      </w:r>
      <w:r>
        <w:t>are equivalent</w:t>
      </w:r>
      <w:r w:rsidR="009157A4">
        <w:t xml:space="preserve"> to assignments to properties of </w:t>
      </w:r>
      <w:r w:rsidR="009157A4" w:rsidRPr="00C23E8F">
        <w:rPr>
          <w:rStyle w:val="CodeFragment"/>
        </w:rPr>
        <w:t>this</w:t>
      </w:r>
      <w:r w:rsidR="009157A4">
        <w:t xml:space="preserve"> in </w:t>
      </w:r>
      <w:r>
        <w:t>the constructor, the example</w:t>
      </w:r>
    </w:p>
    <w:p w14:paraId="64637150" w14:textId="77777777" w:rsidR="0044410D" w:rsidRPr="0044410D" w:rsidRDefault="00702F56" w:rsidP="00702F56">
      <w:pPr>
        <w:pStyle w:val="Code"/>
        <w:rPr>
          <w:highlight w:val="white"/>
        </w:rPr>
      </w:pPr>
      <w:r>
        <w:rPr>
          <w:color w:val="0000FF"/>
          <w:highlight w:val="white"/>
        </w:rPr>
        <w:lastRenderedPageBreak/>
        <w:t>class</w:t>
      </w:r>
      <w:r w:rsidR="008E10B2">
        <w:rPr>
          <w:highlight w:val="white"/>
        </w:rPr>
        <w:t xml:space="preserve"> Employee </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name: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address: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retired = </w:t>
      </w:r>
      <w:r>
        <w:rPr>
          <w:color w:val="0000FF"/>
          <w:highlight w:val="white"/>
        </w:rPr>
        <w:t>false</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manager: Employee = </w:t>
      </w:r>
      <w:r>
        <w:rPr>
          <w:color w:val="0000FF"/>
          <w:highlight w:val="white"/>
        </w:rPr>
        <w:t>null</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reports: Employee[] = [];</w:t>
      </w:r>
      <w:r w:rsidR="0048218E" w:rsidRPr="0048218E">
        <w:rPr>
          <w:highlight w:val="white"/>
        </w:rPr>
        <w:br/>
      </w:r>
      <w:r>
        <w:rPr>
          <w:highlight w:val="white"/>
        </w:rPr>
        <w:t>}</w:t>
      </w:r>
    </w:p>
    <w:p w14:paraId="55FEF43C" w14:textId="77777777" w:rsidR="0044410D" w:rsidRPr="0044410D" w:rsidRDefault="005644A7" w:rsidP="007F6D86">
      <w:r>
        <w:t>is equivalent to</w:t>
      </w:r>
    </w:p>
    <w:p w14:paraId="30EC8A66" w14:textId="77777777" w:rsidR="0044410D" w:rsidRPr="0044410D" w:rsidRDefault="005644A7" w:rsidP="00A870F7">
      <w:pPr>
        <w:pStyle w:val="Code"/>
        <w:rPr>
          <w:highlight w:val="white"/>
        </w:rPr>
      </w:pPr>
      <w:r>
        <w:rPr>
          <w:color w:val="0000FF"/>
          <w:highlight w:val="white"/>
        </w:rPr>
        <w:t>class</w:t>
      </w:r>
      <w:r w:rsidR="008E10B2">
        <w:rPr>
          <w:highlight w:val="white"/>
        </w:rPr>
        <w:t xml:space="preserve"> Employee </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name: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address: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retired</w:t>
      </w:r>
      <w:r w:rsidR="00CD7595">
        <w:rPr>
          <w:highlight w:val="white"/>
        </w:rPr>
        <w:t xml:space="preserve">: </w:t>
      </w:r>
      <w:r w:rsidR="001A6764">
        <w:rPr>
          <w:color w:val="0000FF"/>
          <w:highlight w:val="white"/>
        </w:rPr>
        <w:t>boolean</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manager: Employee;</w:t>
      </w:r>
      <w:r w:rsidR="0048218E" w:rsidRPr="0048218E">
        <w:rPr>
          <w:highlight w:val="white"/>
        </w:rPr>
        <w:br/>
      </w:r>
      <w:r>
        <w:rPr>
          <w:highlight w:val="white"/>
        </w:rPr>
        <w:t xml:space="preserve">    </w:t>
      </w:r>
      <w:r>
        <w:rPr>
          <w:color w:val="0000FF"/>
          <w:highlight w:val="white"/>
        </w:rPr>
        <w:t>public</w:t>
      </w:r>
      <w:r w:rsidR="00A870F7">
        <w:rPr>
          <w:highlight w:val="white"/>
        </w:rPr>
        <w:t xml:space="preserve"> reports: Employee[];</w:t>
      </w:r>
      <w:r w:rsidR="0048218E" w:rsidRPr="0048218E">
        <w:rPr>
          <w:highlight w:val="white"/>
        </w:rPr>
        <w:br/>
      </w:r>
      <w:r>
        <w:rPr>
          <w:highlight w:val="white"/>
        </w:rPr>
        <w:t xml:space="preserve">    </w:t>
      </w:r>
      <w:r w:rsidRPr="00E55146">
        <w:rPr>
          <w:color w:val="0000FF"/>
          <w:highlight w:val="white"/>
        </w:rPr>
        <w:t>constructor</w:t>
      </w:r>
      <w:r>
        <w:rPr>
          <w:highlight w:val="white"/>
        </w:rPr>
        <w:t>() {</w:t>
      </w:r>
      <w:r w:rsidR="0048218E" w:rsidRPr="0048218E">
        <w:rPr>
          <w:highlight w:val="white"/>
        </w:rPr>
        <w:br/>
      </w:r>
      <w:r>
        <w:rPr>
          <w:highlight w:val="white"/>
        </w:rPr>
        <w:t xml:space="preserve">        </w:t>
      </w:r>
      <w:r w:rsidRPr="005644A7">
        <w:rPr>
          <w:color w:val="0000FF"/>
          <w:highlight w:val="white"/>
        </w:rPr>
        <w:t>this</w:t>
      </w:r>
      <w:r>
        <w:rPr>
          <w:highlight w:val="white"/>
        </w:rPr>
        <w:t xml:space="preserve">.retired = </w:t>
      </w:r>
      <w:r w:rsidRPr="005644A7">
        <w:rPr>
          <w:color w:val="0000FF"/>
          <w:highlight w:val="white"/>
        </w:rPr>
        <w:t>false</w:t>
      </w:r>
      <w:r>
        <w:rPr>
          <w:highlight w:val="white"/>
        </w:rPr>
        <w:t>;</w:t>
      </w:r>
      <w:r w:rsidR="0048218E" w:rsidRPr="0048218E">
        <w:rPr>
          <w:highlight w:val="white"/>
        </w:rPr>
        <w:br/>
      </w:r>
      <w:r>
        <w:rPr>
          <w:highlight w:val="white"/>
        </w:rPr>
        <w:t xml:space="preserve">        </w:t>
      </w:r>
      <w:r w:rsidRPr="005644A7">
        <w:rPr>
          <w:color w:val="0000FF"/>
          <w:highlight w:val="white"/>
        </w:rPr>
        <w:t>this</w:t>
      </w:r>
      <w:r>
        <w:rPr>
          <w:highlight w:val="white"/>
        </w:rPr>
        <w:t xml:space="preserve">.manager = </w:t>
      </w:r>
      <w:r w:rsidRPr="005644A7">
        <w:rPr>
          <w:color w:val="0000FF"/>
          <w:highlight w:val="white"/>
        </w:rPr>
        <w:t>null</w:t>
      </w:r>
      <w:r>
        <w:rPr>
          <w:highlight w:val="white"/>
        </w:rPr>
        <w:t>;</w:t>
      </w:r>
      <w:r w:rsidR="0048218E" w:rsidRPr="0048218E">
        <w:rPr>
          <w:highlight w:val="white"/>
        </w:rPr>
        <w:br/>
      </w:r>
      <w:r>
        <w:rPr>
          <w:highlight w:val="white"/>
        </w:rPr>
        <w:t xml:space="preserve">        </w:t>
      </w:r>
      <w:r w:rsidRPr="005644A7">
        <w:rPr>
          <w:color w:val="0000FF"/>
          <w:highlight w:val="white"/>
        </w:rPr>
        <w:t>this</w:t>
      </w:r>
      <w:r>
        <w:rPr>
          <w:highlight w:val="white"/>
        </w:rPr>
        <w:t>.reports = [];</w:t>
      </w:r>
      <w:r w:rsidR="0048218E" w:rsidRPr="0048218E">
        <w:rPr>
          <w:highlight w:val="white"/>
        </w:rPr>
        <w:br/>
      </w:r>
      <w:r>
        <w:rPr>
          <w:highlight w:val="white"/>
        </w:rPr>
        <w:t xml:space="preserve">    }</w:t>
      </w:r>
      <w:r w:rsidR="0048218E" w:rsidRPr="0048218E">
        <w:rPr>
          <w:highlight w:val="white"/>
        </w:rPr>
        <w:br/>
      </w:r>
      <w:r>
        <w:rPr>
          <w:highlight w:val="white"/>
        </w:rPr>
        <w:t>}</w:t>
      </w:r>
    </w:p>
    <w:p w14:paraId="7D863468" w14:textId="77777777" w:rsidR="0044410D" w:rsidRPr="0044410D" w:rsidRDefault="007F6D86" w:rsidP="00C5247D">
      <w:pPr>
        <w:pStyle w:val="Heading3"/>
      </w:pPr>
      <w:bookmarkStart w:id="1769" w:name="_Ref331172549"/>
      <w:bookmarkStart w:id="1770" w:name="_Toc402619948"/>
      <w:bookmarkStart w:id="1771" w:name="_Toc401414133"/>
      <w:r>
        <w:t>Member Function</w:t>
      </w:r>
      <w:r w:rsidR="00C5247D">
        <w:t xml:space="preserve"> Declarations</w:t>
      </w:r>
      <w:bookmarkEnd w:id="1769"/>
      <w:bookmarkEnd w:id="1770"/>
      <w:bookmarkEnd w:id="1771"/>
    </w:p>
    <w:p w14:paraId="20957351" w14:textId="77777777" w:rsidR="0044410D" w:rsidRPr="0044410D" w:rsidRDefault="007F6D86" w:rsidP="007F6D86">
      <w:r>
        <w:t xml:space="preserve">A member function declaration declares </w:t>
      </w:r>
      <w:r w:rsidR="002A45D7">
        <w:t>an instance member function or a static member function.</w:t>
      </w:r>
    </w:p>
    <w:p w14:paraId="2075B5BB" w14:textId="77777777" w:rsidR="0044410D" w:rsidRPr="0044410D" w:rsidRDefault="00822EB8" w:rsidP="00822EB8">
      <w:pPr>
        <w:pStyle w:val="Grammar"/>
      </w:pPr>
      <w:r w:rsidRPr="006551A1">
        <w:rPr>
          <w:rStyle w:val="Production"/>
        </w:rPr>
        <w:t>MemberFunctionDeclaration:</w:t>
      </w:r>
      <w:r w:rsidR="0048218E" w:rsidRPr="0048218E">
        <w:br/>
      </w:r>
      <w:r w:rsidRPr="006551A1">
        <w:rPr>
          <w:rStyle w:val="Production"/>
        </w:rPr>
        <w:t>MemberFunctionOverloads</w:t>
      </w:r>
      <w:r w:rsidR="00D31C46" w:rsidRPr="00D31C46">
        <w:rPr>
          <w:rStyle w:val="Production"/>
          <w:vertAlign w:val="subscript"/>
        </w:rPr>
        <w:t>opt</w:t>
      </w:r>
      <w:r>
        <w:t xml:space="preserve">   </w:t>
      </w:r>
      <w:r w:rsidRPr="006551A1">
        <w:rPr>
          <w:rStyle w:val="Production"/>
        </w:rPr>
        <w:t>MemberFunctionImplementation</w:t>
      </w:r>
    </w:p>
    <w:p w14:paraId="5EC98F76" w14:textId="77777777" w:rsidR="0044410D" w:rsidRPr="0044410D" w:rsidRDefault="00822EB8" w:rsidP="00822EB8">
      <w:pPr>
        <w:pStyle w:val="Grammar"/>
      </w:pPr>
      <w:r w:rsidRPr="006551A1">
        <w:rPr>
          <w:rStyle w:val="Production"/>
        </w:rPr>
        <w:t>MemberFunctionOverloads</w:t>
      </w:r>
      <w:r>
        <w:t>:</w:t>
      </w:r>
      <w:r w:rsidR="0048218E" w:rsidRPr="0048218E">
        <w:br/>
      </w:r>
      <w:r w:rsidRPr="006551A1">
        <w:rPr>
          <w:rStyle w:val="Production"/>
        </w:rPr>
        <w:t>MemberFunctionOverload</w:t>
      </w:r>
      <w:r w:rsidR="0048218E" w:rsidRPr="0048218E">
        <w:br/>
      </w:r>
      <w:r w:rsidRPr="006551A1">
        <w:rPr>
          <w:rStyle w:val="Production"/>
        </w:rPr>
        <w:t>MemberFunctionOverloads</w:t>
      </w:r>
      <w:r>
        <w:t xml:space="preserve">   </w:t>
      </w:r>
      <w:r w:rsidRPr="006551A1">
        <w:rPr>
          <w:rStyle w:val="Production"/>
        </w:rPr>
        <w:t>MemberFunctionOverload</w:t>
      </w:r>
    </w:p>
    <w:p w14:paraId="75919B79" w14:textId="77777777" w:rsidR="0044410D" w:rsidRPr="0044410D" w:rsidRDefault="00822EB8" w:rsidP="00822EB8">
      <w:pPr>
        <w:pStyle w:val="Grammar"/>
      </w:pPr>
      <w:r w:rsidRPr="006551A1">
        <w:rPr>
          <w:rStyle w:val="Production"/>
        </w:rPr>
        <w:t>MemberFunctionOverload</w:t>
      </w:r>
      <w: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69420E">
        <w:rPr>
          <w:rStyle w:val="Terminal"/>
        </w:rPr>
        <w:t>;</w:t>
      </w:r>
    </w:p>
    <w:p w14:paraId="6E066997" w14:textId="77777777" w:rsidR="0044410D" w:rsidRPr="0044410D" w:rsidRDefault="00822EB8" w:rsidP="00822EB8">
      <w:pPr>
        <w:pStyle w:val="Grammar"/>
      </w:pPr>
      <w:r w:rsidRPr="00624799">
        <w:rPr>
          <w:rStyle w:val="Production"/>
        </w:rPr>
        <w:t>MemberFunctionImplementation: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9B7170">
        <w:rPr>
          <w:rStyle w:val="Terminal"/>
        </w:rPr>
        <w:t>{</w:t>
      </w:r>
      <w:r>
        <w:t xml:space="preserve">   </w:t>
      </w:r>
      <w:r w:rsidRPr="006551A1">
        <w:rPr>
          <w:rStyle w:val="Production"/>
        </w:rPr>
        <w:t>FunctionBody</w:t>
      </w:r>
      <w:r>
        <w:t xml:space="preserve">   </w:t>
      </w:r>
      <w:r w:rsidRPr="009B7170">
        <w:rPr>
          <w:rStyle w:val="Terminal"/>
        </w:rPr>
        <w:t>}</w:t>
      </w:r>
    </w:p>
    <w:p w14:paraId="070DB0A2" w14:textId="77777777" w:rsidR="0044410D" w:rsidRPr="0044410D" w:rsidRDefault="00AD749A" w:rsidP="009E43E3">
      <w:r>
        <w:t>A member function declaration is processed in the same manner as an ordinary function declaration (section</w:t>
      </w:r>
      <w:r w:rsidR="002F02FA">
        <w:t xml:space="preserve"> </w:t>
      </w:r>
      <w:r w:rsidR="002F02FA">
        <w:fldChar w:fldCharType="begin"/>
      </w:r>
      <w:r w:rsidR="002F02FA">
        <w:instrText xml:space="preserve"> REF _Ref366592365 \r \h </w:instrText>
      </w:r>
      <w:r w:rsidR="002F02FA">
        <w:fldChar w:fldCharType="separate"/>
      </w:r>
      <w:r w:rsidR="00B510EF">
        <w:t>6</w:t>
      </w:r>
      <w:r w:rsidR="002F02FA">
        <w:fldChar w:fldCharType="end"/>
      </w:r>
      <w:r w:rsidR="007636BF">
        <w:t xml:space="preserve">), except that in a member function </w:t>
      </w:r>
      <w:r w:rsidR="007636BF" w:rsidRPr="00C23E8F">
        <w:rPr>
          <w:rStyle w:val="CodeFragment"/>
        </w:rPr>
        <w:t>this</w:t>
      </w:r>
      <w:r w:rsidR="007636BF">
        <w:t xml:space="preserve"> </w:t>
      </w:r>
      <w:r w:rsidR="009F0579">
        <w:t>has a known type</w:t>
      </w:r>
      <w:r w:rsidR="00F43162">
        <w:t>.</w:t>
      </w:r>
    </w:p>
    <w:p w14:paraId="333DE42F" w14:textId="77777777" w:rsidR="0044410D" w:rsidRPr="0044410D" w:rsidRDefault="009E43E3" w:rsidP="009E43E3">
      <w:r>
        <w:t>All ove</w:t>
      </w:r>
      <w:r w:rsidR="008103FD">
        <w:t>rloads of a member function must</w:t>
      </w:r>
      <w:r>
        <w:t xml:space="preserve"> have the same ac</w:t>
      </w:r>
      <w:r w:rsidR="000218C3">
        <w:t xml:space="preserve">cessibility (public, </w:t>
      </w:r>
      <w:r w:rsidR="00F43162">
        <w:t>private</w:t>
      </w:r>
      <w:r w:rsidR="000218C3">
        <w:t>, or protected</w:t>
      </w:r>
      <w:r w:rsidR="00F43162">
        <w:t>) and kind (instance or static).</w:t>
      </w:r>
    </w:p>
    <w:p w14:paraId="6867B4CA" w14:textId="77777777" w:rsidR="0044410D" w:rsidRPr="0044410D" w:rsidRDefault="00E20A63" w:rsidP="00E20A63">
      <w:r>
        <w:lastRenderedPageBreak/>
        <w:t xml:space="preserve">An instance member function declaration declares a property in the class instance type and </w:t>
      </w:r>
      <w:r w:rsidR="009E5F40">
        <w:t>assigns a function object to</w:t>
      </w:r>
      <w:r>
        <w:t xml:space="preserve"> a property on the prototype object of the class. </w:t>
      </w:r>
      <w:r w:rsidR="009E5F40">
        <w:t>In the body of</w:t>
      </w:r>
      <w:r>
        <w:t xml:space="preserve"> </w:t>
      </w:r>
      <w:r w:rsidR="00A03371">
        <w:t xml:space="preserve">an </w:t>
      </w:r>
      <w:r>
        <w:t>instance member function</w:t>
      </w:r>
      <w:r w:rsidR="009E5F40">
        <w:t xml:space="preserve"> declaration</w:t>
      </w:r>
      <w:r>
        <w:t xml:space="preserve">, </w:t>
      </w:r>
      <w:r w:rsidRPr="00C23E8F">
        <w:rPr>
          <w:rStyle w:val="CodeFragment"/>
        </w:rPr>
        <w:t>this</w:t>
      </w:r>
      <w:r>
        <w:t xml:space="preserve"> is of the class instance type.</w:t>
      </w:r>
    </w:p>
    <w:p w14:paraId="6D8FA1CA" w14:textId="77777777" w:rsidR="0044410D" w:rsidRPr="0044410D" w:rsidRDefault="009E5F40" w:rsidP="00E20A63">
      <w:r>
        <w:t xml:space="preserve">A static member function declaration declares a property in the constructor function type and assigns a function object to a property on the constructor function object. In the body of </w:t>
      </w:r>
      <w:r w:rsidR="00C2558D">
        <w:t xml:space="preserve">a </w:t>
      </w:r>
      <w:r>
        <w:t xml:space="preserve">static member function declaration, </w:t>
      </w:r>
      <w:r w:rsidR="007D1CCF">
        <w:t xml:space="preserve">the type of </w:t>
      </w:r>
      <w:r w:rsidRPr="0074545C">
        <w:rPr>
          <w:rStyle w:val="CodeFragment"/>
        </w:rPr>
        <w:t>this</w:t>
      </w:r>
      <w:r>
        <w:t xml:space="preserve"> is the constructor function</w:t>
      </w:r>
      <w:r w:rsidR="00AA4D8A">
        <w:t xml:space="preserve"> type.</w:t>
      </w:r>
    </w:p>
    <w:p w14:paraId="3A3EBE9D" w14:textId="77777777" w:rsidR="0044410D" w:rsidRPr="0044410D" w:rsidRDefault="0096533B" w:rsidP="00997B8B">
      <w:r>
        <w:t>A member function can access overridden base cl</w:t>
      </w:r>
      <w:r w:rsidR="001F5C71">
        <w:t>ass members using a super property</w:t>
      </w:r>
      <w:r>
        <w:t xml:space="preserve"> access</w:t>
      </w:r>
      <w:r w:rsidR="00242037">
        <w:t xml:space="preserve"> (section </w:t>
      </w:r>
      <w:r w:rsidR="00242037">
        <w:fldChar w:fldCharType="begin"/>
      </w:r>
      <w:r w:rsidR="00242037">
        <w:instrText xml:space="preserve"> REF _Ref331172674 \r \h </w:instrText>
      </w:r>
      <w:r w:rsidR="00242037">
        <w:fldChar w:fldCharType="separate"/>
      </w:r>
      <w:r w:rsidR="00B510EF">
        <w:t>4.8.2</w:t>
      </w:r>
      <w:r w:rsidR="00242037">
        <w:fldChar w:fldCharType="end"/>
      </w:r>
      <w:r w:rsidR="00242037">
        <w:t>)</w:t>
      </w:r>
      <w:r>
        <w:t>. For example</w:t>
      </w:r>
    </w:p>
    <w:p w14:paraId="14236D05" w14:textId="77777777" w:rsidR="0044410D" w:rsidRPr="0044410D" w:rsidRDefault="0096533B" w:rsidP="0096533B">
      <w:pPr>
        <w:pStyle w:val="Code"/>
        <w:rPr>
          <w:highlight w:val="white"/>
        </w:rPr>
      </w:pPr>
      <w:r>
        <w:rPr>
          <w:color w:val="0000FF"/>
          <w:highlight w:val="white"/>
        </w:rPr>
        <w:t>class</w:t>
      </w:r>
      <w:r>
        <w:rPr>
          <w:highlight w:val="white"/>
        </w:rPr>
        <w:t xml:space="preserve"> Point {</w:t>
      </w:r>
      <w:r w:rsidR="0048218E" w:rsidRPr="0048218E">
        <w:rPr>
          <w:highlight w:val="white"/>
        </w:rPr>
        <w:br/>
      </w:r>
      <w:r>
        <w:rPr>
          <w:highlight w:val="white"/>
        </w:rPr>
        <w:t xml:space="preserve">    </w:t>
      </w:r>
      <w:r>
        <w:rPr>
          <w:color w:val="0000FF"/>
          <w:highlight w:val="white"/>
        </w:rPr>
        <w:t>constructor</w:t>
      </w:r>
      <w:r>
        <w:rPr>
          <w:highlight w:val="white"/>
        </w:rPr>
        <w:t>(</w:t>
      </w:r>
      <w:r>
        <w:rPr>
          <w:color w:val="0000FF"/>
          <w:highlight w:val="white"/>
        </w:rPr>
        <w:t>public</w:t>
      </w:r>
      <w:r>
        <w:rPr>
          <w:highlight w:val="white"/>
        </w:rPr>
        <w:t xml:space="preserve"> x: </w:t>
      </w:r>
      <w:r>
        <w:rPr>
          <w:color w:val="0000FF"/>
          <w:highlight w:val="white"/>
        </w:rPr>
        <w:t>number</w:t>
      </w:r>
      <w:r>
        <w:rPr>
          <w:highlight w:val="white"/>
        </w:rPr>
        <w:t xml:space="preserve">, </w:t>
      </w:r>
      <w:r>
        <w:rPr>
          <w:color w:val="0000FF"/>
          <w:highlight w:val="white"/>
        </w:rPr>
        <w:t>public</w:t>
      </w:r>
      <w:r>
        <w:rPr>
          <w:highlight w:val="white"/>
        </w:rPr>
        <w:t xml:space="preserve"> y: </w:t>
      </w:r>
      <w:r>
        <w:rPr>
          <w:color w:val="0000FF"/>
          <w:highlight w:val="white"/>
        </w:rPr>
        <w:t>number</w:t>
      </w:r>
      <w:r>
        <w:rPr>
          <w:highlight w:val="white"/>
        </w:rPr>
        <w:t>) { }</w:t>
      </w:r>
      <w:r w:rsidR="0048218E" w:rsidRPr="0048218E">
        <w:rPr>
          <w:highlight w:val="white"/>
        </w:rPr>
        <w:br/>
      </w:r>
      <w:r>
        <w:rPr>
          <w:highlight w:val="white"/>
        </w:rPr>
        <w:t xml:space="preserve">    </w:t>
      </w:r>
      <w:r>
        <w:rPr>
          <w:color w:val="0000FF"/>
          <w:highlight w:val="white"/>
        </w:rPr>
        <w:t>public</w:t>
      </w:r>
      <w:r>
        <w:rPr>
          <w:highlight w:val="white"/>
        </w:rPr>
        <w:t xml:space="preserve"> toString() {</w:t>
      </w:r>
      <w:r w:rsidR="0048218E" w:rsidRPr="0048218E">
        <w:rPr>
          <w:highlight w:val="white"/>
        </w:rPr>
        <w:br/>
      </w:r>
      <w:r>
        <w:rPr>
          <w:highlight w:val="white"/>
        </w:rPr>
        <w:t xml:space="preserve">        </w:t>
      </w:r>
      <w:r>
        <w:rPr>
          <w:color w:val="0000FF"/>
          <w:highlight w:val="white"/>
        </w:rPr>
        <w:t>return</w:t>
      </w:r>
      <w:r>
        <w:rPr>
          <w:highlight w:val="white"/>
        </w:rPr>
        <w:t xml:space="preserve"> </w:t>
      </w:r>
      <w:r w:rsidR="008F4735">
        <w:rPr>
          <w:color w:val="800000"/>
          <w:highlight w:val="white"/>
        </w:rPr>
        <w:t>"</w:t>
      </w:r>
      <w:r>
        <w:rPr>
          <w:color w:val="800000"/>
          <w:highlight w:val="white"/>
        </w:rPr>
        <w:t>x=</w:t>
      </w:r>
      <w:r w:rsidR="008F4735">
        <w:rPr>
          <w:color w:val="800000"/>
          <w:highlight w:val="white"/>
        </w:rPr>
        <w:t>"</w:t>
      </w:r>
      <w:r>
        <w:rPr>
          <w:highlight w:val="white"/>
        </w:rPr>
        <w:t xml:space="preserve"> + </w:t>
      </w:r>
      <w:r>
        <w:rPr>
          <w:color w:val="0000FF"/>
          <w:highlight w:val="white"/>
        </w:rPr>
        <w:t>this</w:t>
      </w:r>
      <w:r>
        <w:rPr>
          <w:highlight w:val="white"/>
        </w:rPr>
        <w:t xml:space="preserve">.x + </w:t>
      </w:r>
      <w:r w:rsidR="008F4735">
        <w:rPr>
          <w:color w:val="800000"/>
          <w:highlight w:val="white"/>
        </w:rPr>
        <w:t>"</w:t>
      </w:r>
      <w:r>
        <w:rPr>
          <w:color w:val="800000"/>
          <w:highlight w:val="white"/>
        </w:rPr>
        <w:t xml:space="preserve"> y=</w:t>
      </w:r>
      <w:r w:rsidR="008F4735">
        <w:rPr>
          <w:color w:val="800000"/>
          <w:highlight w:val="white"/>
        </w:rPr>
        <w:t>"</w:t>
      </w:r>
      <w:r>
        <w:rPr>
          <w:highlight w:val="white"/>
        </w:rPr>
        <w:t xml:space="preserve"> + </w:t>
      </w:r>
      <w:r>
        <w:rPr>
          <w:color w:val="0000FF"/>
          <w:highlight w:val="white"/>
        </w:rPr>
        <w:t>this</w:t>
      </w:r>
      <w:r>
        <w:rPr>
          <w:highlight w:val="white"/>
        </w:rPr>
        <w:t>.y;</w:t>
      </w:r>
      <w:r w:rsidR="0048218E" w:rsidRPr="0048218E">
        <w:rPr>
          <w:highlight w:val="white"/>
        </w:rPr>
        <w:br/>
      </w:r>
      <w:r>
        <w:rPr>
          <w:highlight w:val="white"/>
        </w:rPr>
        <w:t xml:space="preserve">    }</w:t>
      </w:r>
      <w:r w:rsidR="0048218E" w:rsidRPr="0048218E">
        <w:rPr>
          <w:highlight w:val="white"/>
        </w:rPr>
        <w:br/>
      </w:r>
      <w:r>
        <w:rPr>
          <w:highlight w:val="white"/>
        </w:rPr>
        <w:t>}</w:t>
      </w:r>
    </w:p>
    <w:p w14:paraId="2E1A2672" w14:textId="77777777" w:rsidR="0044410D" w:rsidRPr="0044410D" w:rsidRDefault="0096533B" w:rsidP="00060595">
      <w:pPr>
        <w:pStyle w:val="Code"/>
        <w:rPr>
          <w:highlight w:val="white"/>
        </w:rPr>
      </w:pPr>
      <w:r>
        <w:rPr>
          <w:color w:val="0000FF"/>
          <w:highlight w:val="white"/>
        </w:rPr>
        <w:t>class</w:t>
      </w:r>
      <w:r>
        <w:rPr>
          <w:highlight w:val="white"/>
        </w:rPr>
        <w:t xml:space="preserve"> ColoredPoint </w:t>
      </w:r>
      <w:r>
        <w:rPr>
          <w:color w:val="0000FF"/>
          <w:highlight w:val="white"/>
        </w:rPr>
        <w:t>extends</w:t>
      </w:r>
      <w:r w:rsidR="008E10B2">
        <w:rPr>
          <w:highlight w:val="white"/>
        </w:rPr>
        <w:t xml:space="preserve"> Point </w:t>
      </w:r>
      <w:r>
        <w:rPr>
          <w:highlight w:val="white"/>
        </w:rPr>
        <w:t>{</w:t>
      </w:r>
      <w:r w:rsidR="0048218E" w:rsidRPr="0048218E">
        <w:rPr>
          <w:highlight w:val="white"/>
        </w:rPr>
        <w:br/>
      </w:r>
      <w:r>
        <w:rPr>
          <w:highlight w:val="white"/>
        </w:rPr>
        <w:t xml:space="preserve">    </w:t>
      </w:r>
      <w:r>
        <w:rPr>
          <w:color w:val="0000FF"/>
          <w:highlight w:val="white"/>
        </w:rPr>
        <w:t>constructor</w:t>
      </w:r>
      <w:r>
        <w:rPr>
          <w:highlight w:val="white"/>
        </w:rPr>
        <w:t xml:space="preserve">(x: </w:t>
      </w:r>
      <w:r>
        <w:rPr>
          <w:color w:val="0000FF"/>
          <w:highlight w:val="white"/>
        </w:rPr>
        <w:t>number</w:t>
      </w:r>
      <w:r>
        <w:rPr>
          <w:highlight w:val="white"/>
        </w:rPr>
        <w:t xml:space="preserve">, y: </w:t>
      </w:r>
      <w:r>
        <w:rPr>
          <w:color w:val="0000FF"/>
          <w:highlight w:val="white"/>
        </w:rPr>
        <w:t>number</w:t>
      </w:r>
      <w:r>
        <w:rPr>
          <w:highlight w:val="white"/>
        </w:rPr>
        <w:t xml:space="preserve">, </w:t>
      </w:r>
      <w:r>
        <w:rPr>
          <w:color w:val="0000FF"/>
          <w:highlight w:val="white"/>
        </w:rPr>
        <w:t>public</w:t>
      </w:r>
      <w:r>
        <w:rPr>
          <w:highlight w:val="white"/>
        </w:rPr>
        <w:t xml:space="preserve"> color: </w:t>
      </w:r>
      <w:r>
        <w:rPr>
          <w:color w:val="0000FF"/>
          <w:highlight w:val="white"/>
        </w:rPr>
        <w:t>string</w:t>
      </w:r>
      <w:r>
        <w:rPr>
          <w:highlight w:val="white"/>
        </w:rPr>
        <w:t>) {</w:t>
      </w:r>
      <w:r w:rsidR="0048218E" w:rsidRPr="0048218E">
        <w:rPr>
          <w:highlight w:val="white"/>
        </w:rPr>
        <w:br/>
      </w:r>
      <w:r>
        <w:rPr>
          <w:highlight w:val="white"/>
        </w:rPr>
        <w:t xml:space="preserve">        </w:t>
      </w:r>
      <w:r>
        <w:rPr>
          <w:color w:val="0000FF"/>
          <w:highlight w:val="white"/>
        </w:rPr>
        <w:t>super</w:t>
      </w:r>
      <w:r>
        <w:rPr>
          <w:highlight w:val="white"/>
        </w:rPr>
        <w:t>(x, y);</w:t>
      </w:r>
      <w:r w:rsidR="0048218E" w:rsidRPr="0048218E">
        <w:rPr>
          <w:highlight w:val="white"/>
        </w:rPr>
        <w:br/>
      </w:r>
      <w:r>
        <w:rPr>
          <w:highlight w:val="white"/>
        </w:rPr>
        <w:t xml:space="preserve">    }</w:t>
      </w:r>
      <w:r w:rsidR="0048218E" w:rsidRPr="0048218E">
        <w:rPr>
          <w:highlight w:val="white"/>
        </w:rPr>
        <w:br/>
      </w:r>
      <w:r>
        <w:rPr>
          <w:highlight w:val="white"/>
        </w:rPr>
        <w:t xml:space="preserve">    </w:t>
      </w:r>
      <w:r>
        <w:rPr>
          <w:color w:val="0000FF"/>
          <w:highlight w:val="white"/>
        </w:rPr>
        <w:t>public</w:t>
      </w:r>
      <w:r>
        <w:rPr>
          <w:highlight w:val="white"/>
        </w:rPr>
        <w:t xml:space="preserve"> toString() {</w:t>
      </w:r>
      <w:r w:rsidR="0048218E" w:rsidRPr="0048218E">
        <w:rPr>
          <w:highlight w:val="white"/>
        </w:rPr>
        <w:br/>
      </w:r>
      <w:r>
        <w:rPr>
          <w:highlight w:val="white"/>
        </w:rPr>
        <w:t xml:space="preserve">        </w:t>
      </w:r>
      <w:r>
        <w:rPr>
          <w:color w:val="0000FF"/>
          <w:highlight w:val="white"/>
        </w:rPr>
        <w:t>return</w:t>
      </w:r>
      <w:r>
        <w:rPr>
          <w:highlight w:val="white"/>
        </w:rPr>
        <w:t xml:space="preserve"> </w:t>
      </w:r>
      <w:r>
        <w:rPr>
          <w:color w:val="0000FF"/>
          <w:highlight w:val="white"/>
        </w:rPr>
        <w:t>super</w:t>
      </w:r>
      <w:r>
        <w:rPr>
          <w:highlight w:val="white"/>
        </w:rPr>
        <w:t xml:space="preserve">.toString() + </w:t>
      </w:r>
      <w:r w:rsidR="008F4735">
        <w:rPr>
          <w:color w:val="800000"/>
          <w:highlight w:val="white"/>
        </w:rPr>
        <w:t>"</w:t>
      </w:r>
      <w:r>
        <w:rPr>
          <w:color w:val="800000"/>
          <w:highlight w:val="white"/>
        </w:rPr>
        <w:t xml:space="preserve"> color=</w:t>
      </w:r>
      <w:r w:rsidR="008F4735">
        <w:rPr>
          <w:color w:val="800000"/>
          <w:highlight w:val="white"/>
        </w:rPr>
        <w:t>"</w:t>
      </w:r>
      <w:r>
        <w:rPr>
          <w:highlight w:val="white"/>
        </w:rPr>
        <w:t xml:space="preserve"> + </w:t>
      </w:r>
      <w:r>
        <w:rPr>
          <w:color w:val="0000FF"/>
          <w:highlight w:val="white"/>
        </w:rPr>
        <w:t>this</w:t>
      </w:r>
      <w:r>
        <w:rPr>
          <w:highlight w:val="white"/>
        </w:rPr>
        <w:t>.color;</w:t>
      </w:r>
      <w:r w:rsidR="0048218E" w:rsidRPr="0048218E">
        <w:rPr>
          <w:highlight w:val="white"/>
        </w:rPr>
        <w:br/>
      </w:r>
      <w:r>
        <w:rPr>
          <w:highlight w:val="white"/>
        </w:rPr>
        <w:t xml:space="preserve">    }</w:t>
      </w:r>
      <w:r w:rsidR="0048218E" w:rsidRPr="0048218E">
        <w:rPr>
          <w:highlight w:val="white"/>
        </w:rPr>
        <w:br/>
      </w:r>
      <w:r>
        <w:rPr>
          <w:highlight w:val="white"/>
        </w:rPr>
        <w:t>}</w:t>
      </w:r>
    </w:p>
    <w:p w14:paraId="3C419DC9" w14:textId="77777777" w:rsidR="0044410D" w:rsidRPr="0044410D" w:rsidRDefault="00183DCD" w:rsidP="00183DCD">
      <w:pPr>
        <w:rPr>
          <w:highlight w:val="white"/>
        </w:rPr>
      </w:pPr>
      <w:r>
        <w:rPr>
          <w:highlight w:val="white"/>
        </w:rPr>
        <w:t xml:space="preserve">In a static member function, </w:t>
      </w:r>
      <w:r w:rsidRPr="0074545C">
        <w:rPr>
          <w:rStyle w:val="CodeFragment"/>
          <w:highlight w:val="white"/>
        </w:rPr>
        <w:t>this</w:t>
      </w:r>
      <w:r>
        <w:rPr>
          <w:highlight w:val="white"/>
        </w:rPr>
        <w:t xml:space="preserve"> represents the constructor function object on which the static member fu</w:t>
      </w:r>
      <w:r w:rsidR="005E681B">
        <w:rPr>
          <w:highlight w:val="white"/>
        </w:rPr>
        <w:t xml:space="preserve">nction was invoked. Thus, a call to </w:t>
      </w:r>
      <w:r w:rsidR="008F4735">
        <w:rPr>
          <w:highlight w:val="white"/>
        </w:rPr>
        <w:t>'</w:t>
      </w:r>
      <w:r w:rsidR="005E681B">
        <w:rPr>
          <w:highlight w:val="white"/>
        </w:rPr>
        <w:t>new this()</w:t>
      </w:r>
      <w:r w:rsidR="008F4735">
        <w:rPr>
          <w:highlight w:val="white"/>
        </w:rPr>
        <w:t>'</w:t>
      </w:r>
      <w:r w:rsidR="005E681B">
        <w:rPr>
          <w:highlight w:val="white"/>
        </w:rPr>
        <w:t xml:space="preserve"> may actually invoke a derived class constructor:</w:t>
      </w:r>
    </w:p>
    <w:p w14:paraId="3C4EEE9A" w14:textId="77777777" w:rsidR="0044410D" w:rsidRPr="0044410D" w:rsidRDefault="00C92EF7" w:rsidP="00C92EF7">
      <w:pPr>
        <w:pStyle w:val="Code"/>
        <w:rPr>
          <w:highlight w:val="white"/>
        </w:rPr>
      </w:pPr>
      <w:r w:rsidRPr="00C92EF7">
        <w:rPr>
          <w:color w:val="0000FF"/>
          <w:highlight w:val="white"/>
        </w:rPr>
        <w:t>class</w:t>
      </w:r>
      <w:r>
        <w:rPr>
          <w:color w:val="000000"/>
          <w:highlight w:val="white"/>
        </w:rPr>
        <w:t xml:space="preserve"> A {</w:t>
      </w:r>
      <w:r w:rsidR="0048218E" w:rsidRPr="0048218E">
        <w:rPr>
          <w:highlight w:val="white"/>
        </w:rPr>
        <w:br/>
      </w:r>
      <w:r>
        <w:rPr>
          <w:color w:val="000000"/>
          <w:highlight w:val="white"/>
        </w:rPr>
        <w:t xml:space="preserve">    a = </w:t>
      </w:r>
      <w:r w:rsidRPr="00C92EF7">
        <w:rPr>
          <w:color w:val="800000"/>
          <w:highlight w:val="white"/>
        </w:rPr>
        <w:t>1</w:t>
      </w:r>
      <w:r>
        <w:rPr>
          <w:color w:val="000000"/>
          <w:highlight w:val="white"/>
        </w:rPr>
        <w:t>;</w:t>
      </w:r>
      <w:r w:rsidR="0048218E" w:rsidRPr="0048218E">
        <w:rPr>
          <w:highlight w:val="white"/>
        </w:rPr>
        <w:br/>
      </w:r>
      <w:r>
        <w:rPr>
          <w:color w:val="000000"/>
          <w:highlight w:val="white"/>
        </w:rPr>
        <w:t xml:space="preserve">    </w:t>
      </w:r>
      <w:r w:rsidRPr="00C92EF7">
        <w:rPr>
          <w:color w:val="0000FF"/>
          <w:highlight w:val="white"/>
        </w:rPr>
        <w:t>static</w:t>
      </w:r>
      <w:r>
        <w:rPr>
          <w:color w:val="000000"/>
          <w:highlight w:val="white"/>
        </w:rPr>
        <w:t xml:space="preserve"> create() {</w:t>
      </w:r>
      <w:r w:rsidR="0048218E" w:rsidRPr="0048218E">
        <w:rPr>
          <w:highlight w:val="white"/>
        </w:rPr>
        <w:br/>
      </w:r>
      <w:r>
        <w:rPr>
          <w:color w:val="000000"/>
          <w:highlight w:val="white"/>
        </w:rPr>
        <w:t xml:space="preserve">        </w:t>
      </w:r>
      <w:r w:rsidRPr="00C92EF7">
        <w:rPr>
          <w:color w:val="0000FF"/>
          <w:highlight w:val="white"/>
        </w:rPr>
        <w:t>return</w:t>
      </w:r>
      <w:r>
        <w:rPr>
          <w:color w:val="000000"/>
          <w:highlight w:val="white"/>
        </w:rPr>
        <w:t xml:space="preserve"> </w:t>
      </w:r>
      <w:r w:rsidRPr="00C92EF7">
        <w:rPr>
          <w:color w:val="0000FF"/>
          <w:highlight w:val="white"/>
        </w:rPr>
        <w:t>new</w:t>
      </w:r>
      <w:r>
        <w:rPr>
          <w:color w:val="000000"/>
          <w:highlight w:val="white"/>
        </w:rPr>
        <w:t xml:space="preserve"> </w:t>
      </w:r>
      <w:r w:rsidRPr="00C92EF7">
        <w:rPr>
          <w:color w:val="0000FF"/>
          <w:highlight w:val="white"/>
        </w:rPr>
        <w:t>this</w:t>
      </w:r>
      <w:r>
        <w:rPr>
          <w:color w:val="000000"/>
          <w:highlight w:val="white"/>
        </w:rPr>
        <w:t>();</w:t>
      </w:r>
      <w:r w:rsidR="0048218E" w:rsidRPr="0048218E">
        <w:rPr>
          <w:highlight w:val="white"/>
        </w:rPr>
        <w:br/>
      </w:r>
      <w:r>
        <w:rPr>
          <w:color w:val="000000"/>
          <w:highlight w:val="white"/>
        </w:rPr>
        <w:t xml:space="preserve">    }</w:t>
      </w:r>
      <w:r w:rsidR="0048218E" w:rsidRPr="0048218E">
        <w:rPr>
          <w:highlight w:val="white"/>
        </w:rPr>
        <w:br/>
      </w:r>
      <w:r>
        <w:rPr>
          <w:color w:val="000000"/>
          <w:highlight w:val="white"/>
        </w:rPr>
        <w:t>}</w:t>
      </w:r>
    </w:p>
    <w:p w14:paraId="3B2467D5" w14:textId="77777777" w:rsidR="0044410D" w:rsidRPr="0044410D" w:rsidRDefault="00C92EF7" w:rsidP="00C92EF7">
      <w:pPr>
        <w:pStyle w:val="Code"/>
        <w:rPr>
          <w:highlight w:val="white"/>
        </w:rPr>
      </w:pPr>
      <w:r w:rsidRPr="00C92EF7">
        <w:rPr>
          <w:color w:val="0000FF"/>
          <w:highlight w:val="white"/>
        </w:rPr>
        <w:t>class</w:t>
      </w:r>
      <w:r>
        <w:rPr>
          <w:color w:val="000000"/>
          <w:highlight w:val="white"/>
        </w:rPr>
        <w:t xml:space="preserve"> B </w:t>
      </w:r>
      <w:r w:rsidRPr="00C92EF7">
        <w:rPr>
          <w:color w:val="0000FF"/>
          <w:highlight w:val="white"/>
        </w:rPr>
        <w:t>extends</w:t>
      </w:r>
      <w:r>
        <w:rPr>
          <w:color w:val="000000"/>
          <w:highlight w:val="white"/>
        </w:rPr>
        <w:t xml:space="preserve"> A {</w:t>
      </w:r>
      <w:r w:rsidR="0048218E" w:rsidRPr="0048218E">
        <w:rPr>
          <w:highlight w:val="white"/>
        </w:rPr>
        <w:br/>
      </w:r>
      <w:r>
        <w:rPr>
          <w:color w:val="000000"/>
          <w:highlight w:val="white"/>
        </w:rPr>
        <w:t xml:space="preserve">    b = </w:t>
      </w:r>
      <w:r w:rsidRPr="00C92EF7">
        <w:rPr>
          <w:color w:val="800000"/>
          <w:highlight w:val="white"/>
        </w:rPr>
        <w:t>2</w:t>
      </w:r>
      <w:r>
        <w:rPr>
          <w:color w:val="000000"/>
          <w:highlight w:val="white"/>
        </w:rPr>
        <w:t>;</w:t>
      </w:r>
      <w:r w:rsidR="0048218E" w:rsidRPr="0048218E">
        <w:rPr>
          <w:highlight w:val="white"/>
        </w:rPr>
        <w:br/>
      </w:r>
      <w:r>
        <w:rPr>
          <w:color w:val="000000"/>
          <w:highlight w:val="white"/>
        </w:rPr>
        <w:t>}</w:t>
      </w:r>
    </w:p>
    <w:p w14:paraId="7EB020B4" w14:textId="77777777" w:rsidR="0044410D" w:rsidRPr="0044410D" w:rsidRDefault="00C92EF7" w:rsidP="00C92EF7">
      <w:pPr>
        <w:pStyle w:val="Code"/>
        <w:rPr>
          <w:highlight w:val="white"/>
        </w:rPr>
      </w:pPr>
      <w:r w:rsidRPr="00C92EF7">
        <w:rPr>
          <w:color w:val="0000FF"/>
          <w:highlight w:val="white"/>
        </w:rPr>
        <w:t>var</w:t>
      </w:r>
      <w:r>
        <w:rPr>
          <w:color w:val="000000"/>
          <w:highlight w:val="white"/>
        </w:rPr>
        <w:t xml:space="preserve"> x = A.create();  </w:t>
      </w:r>
      <w:r>
        <w:rPr>
          <w:color w:val="008000"/>
          <w:highlight w:val="white"/>
        </w:rPr>
        <w:t>// new A()</w:t>
      </w:r>
      <w:r w:rsidR="0048218E" w:rsidRPr="0048218E">
        <w:rPr>
          <w:highlight w:val="white"/>
        </w:rPr>
        <w:br/>
      </w:r>
      <w:r w:rsidRPr="00C92EF7">
        <w:rPr>
          <w:color w:val="0000FF"/>
          <w:highlight w:val="white"/>
        </w:rPr>
        <w:t>var</w:t>
      </w:r>
      <w:r>
        <w:rPr>
          <w:color w:val="000000"/>
          <w:highlight w:val="white"/>
        </w:rPr>
        <w:t xml:space="preserve"> y = B.create();  </w:t>
      </w:r>
      <w:r>
        <w:rPr>
          <w:color w:val="008000"/>
          <w:highlight w:val="white"/>
        </w:rPr>
        <w:t>// new B()</w:t>
      </w:r>
    </w:p>
    <w:p w14:paraId="45E3A0C9" w14:textId="77777777" w:rsidR="0044410D" w:rsidRPr="0044410D" w:rsidRDefault="00786641" w:rsidP="00183DCD">
      <w:r>
        <w:t>Note that TypeScript doesn</w:t>
      </w:r>
      <w:r w:rsidR="008F4735">
        <w:t>'</w:t>
      </w:r>
      <w:r>
        <w:t xml:space="preserve">t require or verify that derived constructor functions are subtypes of base constructor functions. In other words, changing the declaration of </w:t>
      </w:r>
      <w:r w:rsidR="008F4735">
        <w:t>'</w:t>
      </w:r>
      <w:r>
        <w:t>B</w:t>
      </w:r>
      <w:r w:rsidR="008F4735">
        <w:t>'</w:t>
      </w:r>
      <w:r>
        <w:t xml:space="preserve"> to</w:t>
      </w:r>
    </w:p>
    <w:p w14:paraId="489C218D" w14:textId="77777777" w:rsidR="0044410D" w:rsidRPr="0044410D" w:rsidRDefault="00786641" w:rsidP="00786641">
      <w:pPr>
        <w:pStyle w:val="Code"/>
        <w:rPr>
          <w:highlight w:val="white"/>
        </w:rPr>
      </w:pPr>
      <w:r w:rsidRPr="00C92EF7">
        <w:rPr>
          <w:color w:val="0000FF"/>
          <w:highlight w:val="white"/>
        </w:rPr>
        <w:lastRenderedPageBreak/>
        <w:t>class</w:t>
      </w:r>
      <w:r>
        <w:rPr>
          <w:color w:val="000000"/>
          <w:highlight w:val="white"/>
        </w:rPr>
        <w:t xml:space="preserve"> B </w:t>
      </w:r>
      <w:r w:rsidRPr="00C92EF7">
        <w:rPr>
          <w:color w:val="0000FF"/>
          <w:highlight w:val="white"/>
        </w:rPr>
        <w:t>extends</w:t>
      </w:r>
      <w:r>
        <w:rPr>
          <w:color w:val="000000"/>
          <w:highlight w:val="white"/>
        </w:rPr>
        <w:t xml:space="preserve"> A {</w:t>
      </w:r>
      <w:r w:rsidR="0048218E" w:rsidRPr="0048218E">
        <w:rPr>
          <w:highlight w:val="white"/>
        </w:rPr>
        <w:br/>
      </w:r>
      <w:r>
        <w:rPr>
          <w:color w:val="000000"/>
          <w:highlight w:val="white"/>
        </w:rPr>
        <w:t xml:space="preserve">    </w:t>
      </w:r>
      <w:r w:rsidRPr="00786641">
        <w:rPr>
          <w:color w:val="0000FF"/>
          <w:highlight w:val="white"/>
        </w:rPr>
        <w:t>constructor</w:t>
      </w:r>
      <w:r>
        <w:rPr>
          <w:color w:val="000000"/>
          <w:highlight w:val="white"/>
        </w:rPr>
        <w:t>(</w:t>
      </w:r>
      <w:r w:rsidRPr="00786641">
        <w:rPr>
          <w:color w:val="0000FF"/>
          <w:highlight w:val="white"/>
        </w:rPr>
        <w:t>public</w:t>
      </w:r>
      <w:r>
        <w:rPr>
          <w:color w:val="000000"/>
          <w:highlight w:val="white"/>
        </w:rPr>
        <w:t xml:space="preserve"> b: </w:t>
      </w:r>
      <w:r w:rsidRPr="00786641">
        <w:rPr>
          <w:color w:val="0000FF"/>
          <w:highlight w:val="white"/>
        </w:rPr>
        <w:t>number</w:t>
      </w:r>
      <w:r w:rsidR="00CA12FD">
        <w:rPr>
          <w:color w:val="000000"/>
          <w:highlight w:val="white"/>
        </w:rPr>
        <w:t>) {</w:t>
      </w:r>
      <w:r w:rsidR="0048218E" w:rsidRPr="0048218E">
        <w:rPr>
          <w:highlight w:val="white"/>
        </w:rPr>
        <w:br/>
      </w:r>
      <w:r w:rsidR="00CA12FD">
        <w:rPr>
          <w:color w:val="000000"/>
          <w:highlight w:val="white"/>
        </w:rPr>
        <w:t xml:space="preserve">        </w:t>
      </w:r>
      <w:r w:rsidR="00CA12FD" w:rsidRPr="00CA12FD">
        <w:rPr>
          <w:color w:val="0000FF"/>
          <w:highlight w:val="white"/>
        </w:rPr>
        <w:t>super</w:t>
      </w:r>
      <w:r w:rsidR="00CA12FD">
        <w:rPr>
          <w:color w:val="000000"/>
          <w:highlight w:val="white"/>
        </w:rPr>
        <w:t>();</w:t>
      </w:r>
      <w:r w:rsidR="0048218E" w:rsidRPr="0048218E">
        <w:rPr>
          <w:highlight w:val="white"/>
        </w:rPr>
        <w:br/>
      </w:r>
      <w:r w:rsidR="00CA12FD">
        <w:rPr>
          <w:color w:val="000000"/>
          <w:highlight w:val="white"/>
        </w:rPr>
        <w:t xml:space="preserve">    </w:t>
      </w:r>
      <w:r>
        <w:rPr>
          <w:color w:val="000000"/>
          <w:highlight w:val="white"/>
        </w:rPr>
        <w:t>}</w:t>
      </w:r>
      <w:r w:rsidR="0048218E" w:rsidRPr="0048218E">
        <w:rPr>
          <w:highlight w:val="white"/>
        </w:rPr>
        <w:br/>
      </w:r>
      <w:r>
        <w:rPr>
          <w:color w:val="000000"/>
          <w:highlight w:val="white"/>
        </w:rPr>
        <w:t>}</w:t>
      </w:r>
    </w:p>
    <w:p w14:paraId="28BFF298" w14:textId="77777777" w:rsidR="0044410D" w:rsidRPr="0044410D" w:rsidRDefault="00786641" w:rsidP="00183DCD">
      <w:r>
        <w:t xml:space="preserve">does not cause errors in the example, even though the call to the constructor from the </w:t>
      </w:r>
      <w:r w:rsidR="008F4735">
        <w:t>'</w:t>
      </w:r>
      <w:r>
        <w:t>create</w:t>
      </w:r>
      <w:r w:rsidR="008F4735">
        <w:t>'</w:t>
      </w:r>
      <w:r>
        <w:t xml:space="preserve"> function doesn</w:t>
      </w:r>
      <w:r w:rsidR="008F4735">
        <w:t>'</w:t>
      </w:r>
      <w:r w:rsidR="00FF5D17">
        <w:t xml:space="preserve">t specify an argument (thus giving the value </w:t>
      </w:r>
      <w:r w:rsidR="008F4735">
        <w:t>'</w:t>
      </w:r>
      <w:r w:rsidR="00FF5D17">
        <w:t>undefined</w:t>
      </w:r>
      <w:r w:rsidR="008F4735">
        <w:t>'</w:t>
      </w:r>
      <w:r w:rsidR="00FF5D17">
        <w:t xml:space="preserve"> to </w:t>
      </w:r>
      <w:r w:rsidR="008F4735">
        <w:t>'</w:t>
      </w:r>
      <w:r w:rsidR="00FF5D17">
        <w:t>b</w:t>
      </w:r>
      <w:r w:rsidR="008F4735">
        <w:t>'</w:t>
      </w:r>
      <w:r w:rsidR="00FF5D17">
        <w:t>).</w:t>
      </w:r>
    </w:p>
    <w:p w14:paraId="66CA78EC" w14:textId="77777777" w:rsidR="0044410D" w:rsidRPr="0044410D" w:rsidRDefault="007F6D86" w:rsidP="005E2A5C">
      <w:pPr>
        <w:pStyle w:val="Heading3"/>
      </w:pPr>
      <w:bookmarkStart w:id="1772" w:name="_Toc402619949"/>
      <w:bookmarkStart w:id="1773" w:name="_Toc401414134"/>
      <w:r>
        <w:t>Member Accessor Declarations</w:t>
      </w:r>
      <w:bookmarkEnd w:id="1772"/>
      <w:bookmarkEnd w:id="1773"/>
    </w:p>
    <w:p w14:paraId="008DEF6C" w14:textId="77777777" w:rsidR="0044410D" w:rsidRPr="0044410D" w:rsidRDefault="00864347" w:rsidP="00864347">
      <w:r>
        <w:t>A member accessor declaration declares an instance member accessor or a static member accessor.</w:t>
      </w:r>
    </w:p>
    <w:p w14:paraId="6026B51C" w14:textId="77777777" w:rsidR="0044410D" w:rsidRPr="0044410D" w:rsidRDefault="00822EB8" w:rsidP="00822EB8">
      <w:pPr>
        <w:pStyle w:val="Grammar"/>
      </w:pPr>
      <w:r w:rsidRPr="006551A1">
        <w:rPr>
          <w:rStyle w:val="Production"/>
        </w:rPr>
        <w:t>MemberAccessorDeclaration: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GetAccessor</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SetAccessor</w:t>
      </w:r>
    </w:p>
    <w:p w14:paraId="47FED9D3" w14:textId="77777777" w:rsidR="0044410D" w:rsidRPr="0044410D" w:rsidRDefault="00D92F61" w:rsidP="00864347">
      <w:r>
        <w:t xml:space="preserve">Get and set accessors are processed in the same manner as in an object literal (section </w:t>
      </w:r>
      <w:r>
        <w:fldChar w:fldCharType="begin"/>
      </w:r>
      <w:r>
        <w:instrText xml:space="preserve"> REF _Ref333241179 \r \h </w:instrText>
      </w:r>
      <w:r>
        <w:fldChar w:fldCharType="separate"/>
      </w:r>
      <w:r w:rsidR="00B510EF">
        <w:t>4.5</w:t>
      </w:r>
      <w:r>
        <w:fldChar w:fldCharType="end"/>
      </w:r>
      <w:r>
        <w:t>), except that a contextual type is never available in a member accessor declaration.</w:t>
      </w:r>
    </w:p>
    <w:p w14:paraId="16F7531D" w14:textId="77777777" w:rsidR="0044410D" w:rsidRPr="0044410D" w:rsidRDefault="00DF7D19" w:rsidP="00DF7D19">
      <w:r w:rsidRPr="005F32B7">
        <w:t xml:space="preserve">Accessors for the same </w:t>
      </w:r>
      <w:r w:rsidR="00D237F3">
        <w:t>member</w:t>
      </w:r>
      <w:r w:rsidRPr="005F32B7">
        <w:t xml:space="preserve"> name must</w:t>
      </w:r>
      <w:r>
        <w:t xml:space="preserve"> specify the same accessibility</w:t>
      </w:r>
      <w:r w:rsidR="00D237F3">
        <w:t>.</w:t>
      </w:r>
    </w:p>
    <w:p w14:paraId="293C42BF" w14:textId="77777777" w:rsidR="0044410D" w:rsidRPr="0044410D" w:rsidRDefault="00DF7D19" w:rsidP="00DF7D19">
      <w:r>
        <w:t xml:space="preserve">An instance member accessor declaration declares a property in the class instance type and </w:t>
      </w:r>
      <w:r w:rsidR="00D237F3">
        <w:t>defines</w:t>
      </w:r>
      <w:r>
        <w:t xml:space="preserve"> a property on the prototype object of the class with a get or set accessor.</w:t>
      </w:r>
      <w:r w:rsidRPr="00DF7D19">
        <w:t xml:space="preserve"> </w:t>
      </w:r>
      <w:r>
        <w:t xml:space="preserve">In the body of </w:t>
      </w:r>
      <w:r w:rsidR="00D237F3">
        <w:t xml:space="preserve">an </w:t>
      </w:r>
      <w:r>
        <w:t xml:space="preserve">instance member accessor declaration, </w:t>
      </w:r>
      <w:r w:rsidRPr="00C23E8F">
        <w:rPr>
          <w:rStyle w:val="CodeFragment"/>
        </w:rPr>
        <w:t>this</w:t>
      </w:r>
      <w:r>
        <w:t xml:space="preserve"> is of the class instance type.</w:t>
      </w:r>
    </w:p>
    <w:p w14:paraId="07D9709B" w14:textId="77777777" w:rsidR="0044410D" w:rsidRPr="0044410D" w:rsidRDefault="00D237F3" w:rsidP="00D237F3">
      <w:r>
        <w:t>A static member accessor declaration declares a property in the constructor function type and defines a property on the constructor function object of the class with a get or set accessor.</w:t>
      </w:r>
      <w:r w:rsidRPr="00DF7D19">
        <w:t xml:space="preserve"> </w:t>
      </w:r>
      <w:r>
        <w:t xml:space="preserve">In the body of </w:t>
      </w:r>
      <w:r w:rsidR="00B4189F">
        <w:t>a static</w:t>
      </w:r>
      <w:r>
        <w:t xml:space="preserve"> member accessor declaration, </w:t>
      </w:r>
      <w:r w:rsidR="007D1CCF">
        <w:t xml:space="preserve">the type of </w:t>
      </w:r>
      <w:r w:rsidRPr="00C23E8F">
        <w:rPr>
          <w:rStyle w:val="CodeFragment"/>
        </w:rPr>
        <w:t>this</w:t>
      </w:r>
      <w:r>
        <w:t xml:space="preserve"> is the </w:t>
      </w:r>
      <w:r w:rsidR="00B4189F">
        <w:t>constructor function</w:t>
      </w:r>
      <w:r w:rsidR="00EF4EDF">
        <w:t xml:space="preserve"> type</w:t>
      </w:r>
      <w:r>
        <w:t>.</w:t>
      </w:r>
    </w:p>
    <w:p w14:paraId="3BC1AE45" w14:textId="77777777" w:rsidR="0044410D" w:rsidRPr="0044410D" w:rsidRDefault="00921F9E" w:rsidP="00921F9E">
      <w:r>
        <w:t xml:space="preserve">Get and set accessors are emitted as calls to </w:t>
      </w:r>
      <w:r w:rsidR="008F4735">
        <w:t>'</w:t>
      </w:r>
      <w:r>
        <w:t>Object.defineProperty</w:t>
      </w:r>
      <w:r w:rsidR="008F4735">
        <w:t>'</w:t>
      </w:r>
      <w:r>
        <w:t xml:space="preserve"> in the generated JavaScript</w:t>
      </w:r>
      <w:r w:rsidR="00760888">
        <w:t xml:space="preserve">, as described in </w:t>
      </w:r>
      <w:r w:rsidR="005A3981">
        <w:t xml:space="preserve">section </w:t>
      </w:r>
      <w:r w:rsidR="005A3981">
        <w:fldChar w:fldCharType="begin"/>
      </w:r>
      <w:r w:rsidR="005A3981">
        <w:instrText xml:space="preserve"> REF _Ref332890757 \r \h </w:instrText>
      </w:r>
      <w:r w:rsidR="005A3981">
        <w:fldChar w:fldCharType="separate"/>
      </w:r>
      <w:r w:rsidR="00B510EF">
        <w:t>8.6.1</w:t>
      </w:r>
      <w:r w:rsidR="005A3981">
        <w:fldChar w:fldCharType="end"/>
      </w:r>
      <w:r w:rsidR="005A3981">
        <w:t>.</w:t>
      </w:r>
    </w:p>
    <w:p w14:paraId="10475D3E" w14:textId="77777777" w:rsidR="0044410D" w:rsidRPr="0044410D" w:rsidRDefault="005D7555" w:rsidP="005D7555">
      <w:pPr>
        <w:pStyle w:val="Heading2"/>
      </w:pPr>
      <w:bookmarkStart w:id="1774" w:name="_Ref365557477"/>
      <w:bookmarkStart w:id="1775" w:name="_Toc402619950"/>
      <w:bookmarkStart w:id="1776" w:name="_Toc401414135"/>
      <w:r>
        <w:t>Index Member Declarations</w:t>
      </w:r>
      <w:bookmarkEnd w:id="1774"/>
      <w:bookmarkEnd w:id="1775"/>
      <w:bookmarkEnd w:id="1776"/>
    </w:p>
    <w:p w14:paraId="1CD0D4A3" w14:textId="7B7F2655" w:rsidR="0044410D" w:rsidRPr="0044410D" w:rsidRDefault="0058429C" w:rsidP="0058429C">
      <w:r>
        <w:t xml:space="preserve">An index member declaration introduces an index signature </w:t>
      </w:r>
      <w:r w:rsidR="00121D5C">
        <w:t xml:space="preserve">(section </w:t>
      </w:r>
      <w:r w:rsidR="00121D5C">
        <w:fldChar w:fldCharType="begin"/>
      </w:r>
      <w:r w:rsidR="00121D5C">
        <w:instrText xml:space="preserve"> REF _Ref351648322 \r \h </w:instrText>
      </w:r>
      <w:r w:rsidR="00121D5C">
        <w:fldChar w:fldCharType="separate"/>
      </w:r>
      <w:r w:rsidR="00B510EF">
        <w:t>3.</w:t>
      </w:r>
      <w:del w:id="1777" w:author="Anders Hejlsberg" w:date="2014-11-01T15:43:00Z">
        <w:r w:rsidR="00633278">
          <w:delText>7</w:delText>
        </w:r>
      </w:del>
      <w:ins w:id="1778" w:author="Anders Hejlsberg" w:date="2014-11-01T15:43:00Z">
        <w:r w:rsidR="00B510EF">
          <w:t>8</w:t>
        </w:r>
      </w:ins>
      <w:r w:rsidR="00B510EF">
        <w:t>.4</w:t>
      </w:r>
      <w:r w:rsidR="00121D5C">
        <w:fldChar w:fldCharType="end"/>
      </w:r>
      <w:r w:rsidR="00121D5C">
        <w:t xml:space="preserve">) </w:t>
      </w:r>
      <w:r>
        <w:t>in the class instance type.</w:t>
      </w:r>
    </w:p>
    <w:p w14:paraId="127A4523" w14:textId="77777777" w:rsidR="0044410D" w:rsidRPr="0044410D" w:rsidRDefault="005D7555" w:rsidP="00B663C5">
      <w:pPr>
        <w:pStyle w:val="Grammar"/>
      </w:pPr>
      <w:r w:rsidRPr="006551A1">
        <w:rPr>
          <w:rStyle w:val="Production"/>
        </w:rPr>
        <w:t>IndexMemberDeclaration:</w:t>
      </w:r>
      <w:r w:rsidR="0048218E" w:rsidRPr="0048218E">
        <w:br/>
      </w:r>
      <w:r w:rsidRPr="006551A1">
        <w:rPr>
          <w:rStyle w:val="Production"/>
        </w:rPr>
        <w:t>IndexSignature</w:t>
      </w:r>
      <w:r>
        <w:t xml:space="preserve">   </w:t>
      </w:r>
      <w:r w:rsidRPr="0015390D">
        <w:rPr>
          <w:rStyle w:val="Terminal"/>
        </w:rPr>
        <w:t>;</w:t>
      </w:r>
    </w:p>
    <w:p w14:paraId="77BB13F9" w14:textId="77777777" w:rsidR="0044410D" w:rsidRPr="0044410D" w:rsidRDefault="00B663C5" w:rsidP="00B663C5">
      <w:r>
        <w:t>Index m</w:t>
      </w:r>
      <w:r w:rsidR="00FD4275">
        <w:t>ember declarations have no body and cannot specify an accessibility modifier.</w:t>
      </w:r>
    </w:p>
    <w:p w14:paraId="5EFA2381" w14:textId="57EE956C" w:rsidR="0044410D" w:rsidRPr="0044410D" w:rsidRDefault="00F7090C" w:rsidP="0058429C">
      <w:r>
        <w:t>A</w:t>
      </w:r>
      <w:r w:rsidR="007220BD">
        <w:t xml:space="preserve"> class declaration can have at most one string index member declaration and one numeric index member declaration. All </w:t>
      </w:r>
      <w:r>
        <w:t xml:space="preserve">instance </w:t>
      </w:r>
      <w:r w:rsidR="007220BD">
        <w:t xml:space="preserve">property members of a class must satisfy the constraints implied by the index members of the class as specified in section </w:t>
      </w:r>
      <w:r w:rsidR="007220BD">
        <w:fldChar w:fldCharType="begin"/>
      </w:r>
      <w:r w:rsidR="007220BD">
        <w:instrText xml:space="preserve"> REF _Ref351648322 \r \h </w:instrText>
      </w:r>
      <w:r w:rsidR="007220BD">
        <w:fldChar w:fldCharType="separate"/>
      </w:r>
      <w:r w:rsidR="00B510EF">
        <w:t>3.</w:t>
      </w:r>
      <w:del w:id="1779" w:author="Anders Hejlsberg" w:date="2014-11-01T15:43:00Z">
        <w:r w:rsidR="00633278">
          <w:delText>7</w:delText>
        </w:r>
      </w:del>
      <w:ins w:id="1780" w:author="Anders Hejlsberg" w:date="2014-11-01T15:43:00Z">
        <w:r w:rsidR="00B510EF">
          <w:t>8</w:t>
        </w:r>
      </w:ins>
      <w:r w:rsidR="00B510EF">
        <w:t>.4</w:t>
      </w:r>
      <w:r w:rsidR="007220BD">
        <w:fldChar w:fldCharType="end"/>
      </w:r>
      <w:r w:rsidR="007220BD">
        <w:t>.</w:t>
      </w:r>
    </w:p>
    <w:p w14:paraId="3D30E2DB" w14:textId="77777777" w:rsidR="0044410D" w:rsidRPr="0044410D" w:rsidRDefault="00ED645E" w:rsidP="0058429C">
      <w:r>
        <w:t>It is not possible to declare index members for the static side of a class.</w:t>
      </w:r>
    </w:p>
    <w:p w14:paraId="177BC0FB" w14:textId="77777777" w:rsidR="0044410D" w:rsidRPr="0044410D" w:rsidRDefault="00121D5C" w:rsidP="0058429C">
      <w:r>
        <w:lastRenderedPageBreak/>
        <w:t xml:space="preserve">Note that it is seldom meaningful to include a string index signature in a class because it constrains all </w:t>
      </w:r>
      <w:r w:rsidR="00F7090C">
        <w:t xml:space="preserve">instance </w:t>
      </w:r>
      <w:r>
        <w:t>properties of the class. However, numeric index signatures can be useful to control the element type w</w:t>
      </w:r>
      <w:r w:rsidR="00FB4916">
        <w:t>hen a class is used in an array-</w:t>
      </w:r>
      <w:r>
        <w:t>like manner.</w:t>
      </w:r>
    </w:p>
    <w:p w14:paraId="01A7135C" w14:textId="77777777" w:rsidR="0044410D" w:rsidRPr="0044410D" w:rsidRDefault="0091518A" w:rsidP="0091518A">
      <w:pPr>
        <w:pStyle w:val="Heading2"/>
      </w:pPr>
      <w:bookmarkStart w:id="1781" w:name="_Toc402619951"/>
      <w:bookmarkStart w:id="1782" w:name="_Toc401414136"/>
      <w:r>
        <w:t>Code Generation</w:t>
      </w:r>
      <w:bookmarkEnd w:id="1781"/>
      <w:bookmarkEnd w:id="1782"/>
    </w:p>
    <w:p w14:paraId="019E706A" w14:textId="77777777" w:rsidR="0044410D" w:rsidRPr="0044410D" w:rsidRDefault="00252EB2" w:rsidP="00252EB2">
      <w:r>
        <w:t xml:space="preserve">This section describes the </w:t>
      </w:r>
      <w:r w:rsidR="007A3544">
        <w:t xml:space="preserve">structure of the JavaScript code generated from </w:t>
      </w:r>
      <w:r w:rsidR="003C5236">
        <w:t>TypeScript</w:t>
      </w:r>
      <w:r w:rsidR="007A3544">
        <w:t xml:space="preserve"> classes.</w:t>
      </w:r>
    </w:p>
    <w:p w14:paraId="364B4AA2" w14:textId="77777777" w:rsidR="0044410D" w:rsidRPr="0044410D" w:rsidRDefault="008710C3" w:rsidP="00B618FF">
      <w:pPr>
        <w:pStyle w:val="Heading3"/>
      </w:pPr>
      <w:bookmarkStart w:id="1783" w:name="_Ref332890757"/>
      <w:bookmarkStart w:id="1784" w:name="_Toc402619952"/>
      <w:bookmarkStart w:id="1785" w:name="_Toc401414137"/>
      <w:r>
        <w:t>Class</w:t>
      </w:r>
      <w:r w:rsidR="00826E5F">
        <w:t>es</w:t>
      </w:r>
      <w:r>
        <w:t xml:space="preserve"> Without</w:t>
      </w:r>
      <w:r w:rsidR="00B618FF">
        <w:t xml:space="preserve"> Extends Clause</w:t>
      </w:r>
      <w:r w:rsidR="00826E5F">
        <w:t>s</w:t>
      </w:r>
      <w:bookmarkEnd w:id="1783"/>
      <w:bookmarkEnd w:id="1784"/>
      <w:bookmarkEnd w:id="1785"/>
    </w:p>
    <w:p w14:paraId="017AE9B4" w14:textId="77777777" w:rsidR="0044410D" w:rsidRPr="0044410D" w:rsidRDefault="0070019C" w:rsidP="0091518A">
      <w:r>
        <w:t>A</w:t>
      </w:r>
      <w:r w:rsidR="00B618FF">
        <w:t xml:space="preserve"> class with no </w:t>
      </w:r>
      <w:r w:rsidR="00B618FF" w:rsidRPr="00C23E8F">
        <w:rPr>
          <w:rStyle w:val="CodeFragment"/>
        </w:rPr>
        <w:t>extends</w:t>
      </w:r>
      <w:r w:rsidR="00B618FF" w:rsidRPr="007D1CCF">
        <w:t xml:space="preserve"> </w:t>
      </w:r>
      <w:r w:rsidR="00B618FF">
        <w:t xml:space="preserve">clause </w:t>
      </w:r>
      <w:r>
        <w:t xml:space="preserve">generates </w:t>
      </w:r>
      <w:r w:rsidR="00B618FF">
        <w:t>JavaScript equivalent to the following:</w:t>
      </w:r>
    </w:p>
    <w:p w14:paraId="63645623" w14:textId="77777777" w:rsidR="0044410D" w:rsidRPr="0044410D" w:rsidRDefault="0091518A" w:rsidP="0015390D">
      <w:pPr>
        <w:pStyle w:val="Code"/>
      </w:pPr>
      <w:r w:rsidRPr="005C28E7">
        <w:rPr>
          <w:color w:val="0000FF"/>
          <w:highlight w:val="white"/>
        </w:rPr>
        <w:t>var</w:t>
      </w:r>
      <w:r w:rsidRPr="0015390D">
        <w:t xml:space="preserve"> </w:t>
      </w:r>
      <w:r w:rsidR="0050268D" w:rsidRPr="0015390D">
        <w:rPr>
          <w:rStyle w:val="CodeItalic"/>
          <w:rFonts w:ascii="Consolas" w:hAnsi="Consolas"/>
          <w:i w:val="0"/>
        </w:rPr>
        <w:t>&lt;</w:t>
      </w:r>
      <w:r w:rsidRPr="0015390D">
        <w:rPr>
          <w:rStyle w:val="CodeItalic"/>
          <w:rFonts w:ascii="Consolas" w:hAnsi="Consolas"/>
          <w:i w:val="0"/>
          <w:highlight w:val="white"/>
        </w:rPr>
        <w:t>ClassName</w:t>
      </w:r>
      <w:r w:rsidR="0050268D" w:rsidRPr="0015390D">
        <w:rPr>
          <w:rStyle w:val="CodeItalic"/>
          <w:rFonts w:ascii="Consolas" w:hAnsi="Consolas"/>
          <w:i w:val="0"/>
        </w:rPr>
        <w:t>&gt;</w:t>
      </w:r>
      <w:r w:rsidRPr="0015390D">
        <w:t xml:space="preserve"> = (</w:t>
      </w:r>
      <w:r w:rsidRPr="005C28E7">
        <w:rPr>
          <w:color w:val="0000FF"/>
          <w:highlight w:val="white"/>
        </w:rPr>
        <w:t>function</w:t>
      </w:r>
      <w:r w:rsidRPr="0015390D">
        <w:t xml:space="preserve"> () {</w:t>
      </w:r>
      <w:r w:rsidR="0048218E" w:rsidRPr="0048218E">
        <w:br/>
      </w:r>
      <w:r w:rsidRPr="0015390D">
        <w:t xml:space="preserve">    </w:t>
      </w:r>
      <w:r w:rsidRPr="005C28E7">
        <w:rPr>
          <w:color w:val="0000FF"/>
          <w:highlight w:val="white"/>
        </w:rPr>
        <w:t>function</w:t>
      </w:r>
      <w:r w:rsidRPr="0015390D">
        <w:t xml:space="preserve"> </w:t>
      </w:r>
      <w:r w:rsidR="0050268D" w:rsidRPr="0015390D">
        <w:rPr>
          <w:rStyle w:val="CodeItalic"/>
          <w:rFonts w:ascii="Consolas" w:hAnsi="Consolas"/>
          <w:i w:val="0"/>
        </w:rPr>
        <w:t>&lt;</w:t>
      </w:r>
      <w:r w:rsidRPr="0015390D">
        <w:rPr>
          <w:rStyle w:val="CodeItalic"/>
          <w:rFonts w:ascii="Consolas" w:hAnsi="Consolas"/>
          <w:i w:val="0"/>
        </w:rPr>
        <w:t>ClassName</w:t>
      </w:r>
      <w:r w:rsidR="0050268D" w:rsidRPr="0015390D">
        <w:rPr>
          <w:rStyle w:val="CodeItalic"/>
          <w:rFonts w:ascii="Consolas" w:hAnsi="Consolas"/>
          <w:i w:val="0"/>
        </w:rPr>
        <w:t>&gt;</w:t>
      </w:r>
      <w:r w:rsidR="00FE61AA" w:rsidRPr="0015390D">
        <w:t>(</w:t>
      </w:r>
      <w:r w:rsidR="0050268D" w:rsidRPr="0015390D">
        <w:rPr>
          <w:rStyle w:val="CodeItalic"/>
          <w:rFonts w:ascii="Consolas" w:hAnsi="Consolas"/>
          <w:i w:val="0"/>
        </w:rPr>
        <w:t>&lt;</w:t>
      </w:r>
      <w:r w:rsidR="00307A51" w:rsidRPr="0015390D">
        <w:rPr>
          <w:rStyle w:val="CodeItalic"/>
          <w:rFonts w:ascii="Consolas" w:hAnsi="Consolas"/>
          <w:i w:val="0"/>
        </w:rPr>
        <w:t>C</w:t>
      </w:r>
      <w:r w:rsidRPr="0015390D">
        <w:rPr>
          <w:rStyle w:val="CodeItalic"/>
          <w:rFonts w:ascii="Consolas" w:hAnsi="Consolas"/>
          <w:i w:val="0"/>
        </w:rPr>
        <w:t>onstructorParam</w:t>
      </w:r>
      <w:r w:rsidR="00FE7567" w:rsidRPr="0015390D">
        <w:rPr>
          <w:rStyle w:val="CodeItalic"/>
          <w:rFonts w:ascii="Consolas" w:hAnsi="Consolas"/>
          <w:i w:val="0"/>
        </w:rPr>
        <w:t>eter</w:t>
      </w:r>
      <w:r w:rsidRPr="0015390D">
        <w:rPr>
          <w:rStyle w:val="CodeItalic"/>
          <w:rFonts w:ascii="Consolas" w:hAnsi="Consolas"/>
          <w:i w:val="0"/>
        </w:rPr>
        <w:t>s</w:t>
      </w:r>
      <w:r w:rsidR="0050268D" w:rsidRPr="0015390D">
        <w:rPr>
          <w:rStyle w:val="CodeItalic"/>
          <w:rFonts w:ascii="Consolas" w:hAnsi="Consolas"/>
          <w:i w:val="0"/>
        </w:rPr>
        <w:t>&gt;</w:t>
      </w:r>
      <w:r w:rsidR="0049497A" w:rsidRPr="0015390D">
        <w:t>) {</w:t>
      </w:r>
      <w:r w:rsidR="0048218E" w:rsidRPr="0048218E">
        <w:br/>
      </w:r>
      <w:r w:rsidR="00354CB9" w:rsidRPr="0015390D">
        <w:t xml:space="preserve">        </w:t>
      </w:r>
      <w:r w:rsidR="00354CB9" w:rsidRPr="0015390D">
        <w:rPr>
          <w:rStyle w:val="CodeItalic"/>
          <w:rFonts w:ascii="Consolas" w:hAnsi="Consolas"/>
          <w:i w:val="0"/>
        </w:rPr>
        <w:t>&lt;DefaultValueAssignments&gt;</w:t>
      </w:r>
      <w:r w:rsidR="0048218E" w:rsidRPr="0048218E">
        <w:br/>
      </w:r>
      <w:r w:rsidR="0049497A" w:rsidRPr="0015390D">
        <w:t xml:space="preserve">        </w:t>
      </w:r>
      <w:r w:rsidR="0050268D" w:rsidRPr="0015390D">
        <w:rPr>
          <w:rStyle w:val="CodeItalic"/>
          <w:rFonts w:ascii="Consolas" w:hAnsi="Consolas"/>
          <w:i w:val="0"/>
        </w:rPr>
        <w:t>&lt;</w:t>
      </w:r>
      <w:r w:rsidR="006D391F" w:rsidRPr="0015390D">
        <w:rPr>
          <w:rStyle w:val="CodeItalic"/>
          <w:rFonts w:ascii="Consolas" w:hAnsi="Consolas"/>
          <w:i w:val="0"/>
        </w:rPr>
        <w:t>ParameterPropertyAssignments</w:t>
      </w:r>
      <w:r w:rsidR="0050268D" w:rsidRPr="0015390D">
        <w:rPr>
          <w:rStyle w:val="CodeItalic"/>
          <w:rFonts w:ascii="Consolas" w:hAnsi="Consolas"/>
          <w:i w:val="0"/>
        </w:rPr>
        <w:t>&gt;</w:t>
      </w:r>
      <w:r w:rsidR="0048218E" w:rsidRPr="0048218E">
        <w:br/>
      </w:r>
      <w:r w:rsidR="0049497A" w:rsidRPr="0015390D">
        <w:t xml:space="preserve">        </w:t>
      </w:r>
      <w:r w:rsidR="0050268D" w:rsidRPr="0015390D">
        <w:rPr>
          <w:rStyle w:val="CodeItalic"/>
          <w:rFonts w:ascii="Consolas" w:hAnsi="Consolas"/>
          <w:i w:val="0"/>
        </w:rPr>
        <w:t>&lt;</w:t>
      </w:r>
      <w:r w:rsidR="0049497A" w:rsidRPr="0015390D">
        <w:rPr>
          <w:rStyle w:val="CodeItalic"/>
          <w:rFonts w:ascii="Consolas" w:hAnsi="Consolas"/>
          <w:i w:val="0"/>
        </w:rPr>
        <w:t>MemberVariableAssignments</w:t>
      </w:r>
      <w:r w:rsidR="0050268D" w:rsidRPr="0015390D">
        <w:rPr>
          <w:rStyle w:val="CodeItalic"/>
          <w:rFonts w:ascii="Consolas" w:hAnsi="Consolas"/>
          <w:i w:val="0"/>
        </w:rPr>
        <w:t>&gt;</w:t>
      </w:r>
      <w:r w:rsidR="0048218E" w:rsidRPr="0048218E">
        <w:br/>
      </w:r>
      <w:r w:rsidR="0049497A" w:rsidRPr="0015390D">
        <w:t xml:space="preserve">        </w:t>
      </w:r>
      <w:r w:rsidR="0050268D" w:rsidRPr="0015390D">
        <w:rPr>
          <w:rStyle w:val="CodeItalic"/>
          <w:rFonts w:ascii="Consolas" w:hAnsi="Consolas"/>
          <w:i w:val="0"/>
        </w:rPr>
        <w:t>&lt;</w:t>
      </w:r>
      <w:r w:rsidR="0049497A" w:rsidRPr="0015390D">
        <w:rPr>
          <w:rStyle w:val="CodeItalic"/>
          <w:rFonts w:ascii="Consolas" w:hAnsi="Consolas"/>
          <w:i w:val="0"/>
        </w:rPr>
        <w:t>ConstructorStatements</w:t>
      </w:r>
      <w:r w:rsidR="0050268D" w:rsidRPr="0015390D">
        <w:rPr>
          <w:rStyle w:val="CodeItalic"/>
          <w:rFonts w:ascii="Consolas" w:hAnsi="Consolas"/>
          <w:i w:val="0"/>
        </w:rPr>
        <w:t>&gt;</w:t>
      </w:r>
      <w:r w:rsidR="0048218E" w:rsidRPr="0048218E">
        <w:br/>
      </w:r>
      <w:r w:rsidR="0049497A" w:rsidRPr="0015390D">
        <w:t xml:space="preserve">    }</w:t>
      </w:r>
      <w:r w:rsidR="0048218E" w:rsidRPr="0048218E">
        <w:br/>
      </w:r>
      <w:r w:rsidR="007D1CCF" w:rsidRPr="0015390D">
        <w:t xml:space="preserve">    </w:t>
      </w:r>
      <w:r w:rsidR="007D1CCF" w:rsidRPr="0015390D">
        <w:rPr>
          <w:rStyle w:val="CodeItalic"/>
          <w:rFonts w:ascii="Consolas" w:hAnsi="Consolas"/>
          <w:i w:val="0"/>
        </w:rPr>
        <w:t>&lt;MemberFunctionStatements&gt;</w:t>
      </w:r>
      <w:r w:rsidR="0048218E" w:rsidRPr="0048218E">
        <w:br/>
      </w:r>
      <w:r w:rsidR="0049497A" w:rsidRPr="0015390D">
        <w:t xml:space="preserve">    </w:t>
      </w:r>
      <w:r w:rsidR="0050268D" w:rsidRPr="0015390D">
        <w:rPr>
          <w:rStyle w:val="CodeItalic"/>
          <w:rFonts w:ascii="Consolas" w:hAnsi="Consolas"/>
          <w:i w:val="0"/>
        </w:rPr>
        <w:t>&lt;</w:t>
      </w:r>
      <w:r w:rsidR="002F31FB" w:rsidRPr="0015390D">
        <w:rPr>
          <w:rStyle w:val="CodeItalic"/>
          <w:rFonts w:ascii="Consolas" w:hAnsi="Consolas"/>
          <w:i w:val="0"/>
        </w:rPr>
        <w:t>Static</w:t>
      </w:r>
      <w:r w:rsidR="007D1CCF" w:rsidRPr="0015390D">
        <w:rPr>
          <w:rStyle w:val="CodeItalic"/>
          <w:rFonts w:ascii="Consolas" w:hAnsi="Consolas"/>
          <w:i w:val="0"/>
        </w:rPr>
        <w:t>VariableAssignments</w:t>
      </w:r>
      <w:r w:rsidR="0050268D" w:rsidRPr="0015390D">
        <w:rPr>
          <w:rStyle w:val="CodeItalic"/>
          <w:rFonts w:ascii="Consolas" w:hAnsi="Consolas"/>
          <w:i w:val="0"/>
        </w:rPr>
        <w:t>&gt;</w:t>
      </w:r>
      <w:r w:rsidR="0048218E" w:rsidRPr="0048218E">
        <w:br/>
      </w:r>
      <w:r w:rsidRPr="0015390D">
        <w:t xml:space="preserve">    </w:t>
      </w:r>
      <w:r w:rsidRPr="005C28E7">
        <w:rPr>
          <w:color w:val="0000FF"/>
          <w:highlight w:val="white"/>
        </w:rPr>
        <w:t>return</w:t>
      </w:r>
      <w:r w:rsidRPr="0015390D">
        <w:t xml:space="preserve"> </w:t>
      </w:r>
      <w:r w:rsidR="0050268D" w:rsidRPr="0015390D">
        <w:rPr>
          <w:rStyle w:val="CodeItalic"/>
          <w:rFonts w:ascii="Consolas" w:hAnsi="Consolas"/>
          <w:i w:val="0"/>
        </w:rPr>
        <w:t>&lt;</w:t>
      </w:r>
      <w:r w:rsidRPr="0015390D">
        <w:rPr>
          <w:rStyle w:val="CodeItalic"/>
          <w:rFonts w:ascii="Consolas" w:hAnsi="Consolas"/>
          <w:i w:val="0"/>
        </w:rPr>
        <w:t>ClassName</w:t>
      </w:r>
      <w:r w:rsidR="0050268D" w:rsidRPr="0015390D">
        <w:rPr>
          <w:rStyle w:val="CodeItalic"/>
          <w:rFonts w:ascii="Consolas" w:hAnsi="Consolas"/>
          <w:i w:val="0"/>
        </w:rPr>
        <w:t>&gt;</w:t>
      </w:r>
      <w:r w:rsidRPr="0015390D">
        <w:t>;</w:t>
      </w:r>
      <w:r w:rsidR="0048218E" w:rsidRPr="0048218E">
        <w:br/>
      </w:r>
      <w:r w:rsidRPr="0015390D">
        <w:t>})();</w:t>
      </w:r>
    </w:p>
    <w:p w14:paraId="1B495BF4" w14:textId="77777777" w:rsidR="0044410D" w:rsidRPr="0044410D" w:rsidRDefault="00ED0D93" w:rsidP="00ED0D93">
      <w:r w:rsidRPr="00ED0D93">
        <w:rPr>
          <w:rStyle w:val="CodeItalic"/>
        </w:rPr>
        <w:t>ClassName</w:t>
      </w:r>
      <w:r>
        <w:t xml:space="preserve"> is the name of the class.</w:t>
      </w:r>
    </w:p>
    <w:p w14:paraId="68595969" w14:textId="77777777" w:rsidR="0044410D" w:rsidRPr="0044410D" w:rsidRDefault="009C57FC" w:rsidP="009C57FC">
      <w:r w:rsidRPr="00ED0D93">
        <w:rPr>
          <w:rStyle w:val="CodeItalic"/>
        </w:rPr>
        <w:t>ConstructorParam</w:t>
      </w:r>
      <w:r w:rsidR="00FE7567">
        <w:rPr>
          <w:rStyle w:val="CodeItalic"/>
        </w:rPr>
        <w:t>eter</w:t>
      </w:r>
      <w:r w:rsidRPr="00ED0D93">
        <w:rPr>
          <w:rStyle w:val="CodeItalic"/>
        </w:rPr>
        <w:t>s</w:t>
      </w:r>
      <w:r>
        <w:t xml:space="preserve"> is a comma separated list of the constructor</w:t>
      </w:r>
      <w:r w:rsidR="008F4735">
        <w:t>'</w:t>
      </w:r>
      <w:r>
        <w:t>s parameter na</w:t>
      </w:r>
      <w:r w:rsidR="004152C2">
        <w:t>mes</w:t>
      </w:r>
      <w:r w:rsidR="00354CB9">
        <w:t>.</w:t>
      </w:r>
    </w:p>
    <w:p w14:paraId="46C7ECB5" w14:textId="77777777" w:rsidR="0044410D" w:rsidRPr="0044410D" w:rsidRDefault="00354CB9" w:rsidP="009C57FC">
      <w:r w:rsidRPr="00073023">
        <w:rPr>
          <w:rStyle w:val="CodeItalic"/>
        </w:rPr>
        <w:t>DefaultValueAssignments</w:t>
      </w:r>
      <w:r>
        <w:t xml:space="preserve"> is a sequence of default property value assignments corresponding to those generated for a regular function declarat</w:t>
      </w:r>
      <w:r w:rsidR="00330ACA">
        <w:t xml:space="preserve">ion, as described in section </w:t>
      </w:r>
      <w:r w:rsidR="00330ACA">
        <w:fldChar w:fldCharType="begin"/>
      </w:r>
      <w:r w:rsidR="00330ACA">
        <w:instrText xml:space="preserve"> REF _Ref332892747 \r \h </w:instrText>
      </w:r>
      <w:r w:rsidR="00330ACA">
        <w:fldChar w:fldCharType="separate"/>
      </w:r>
      <w:r w:rsidR="00B510EF">
        <w:t>6.5</w:t>
      </w:r>
      <w:r w:rsidR="00330ACA">
        <w:fldChar w:fldCharType="end"/>
      </w:r>
      <w:r>
        <w:t>.</w:t>
      </w:r>
    </w:p>
    <w:p w14:paraId="7ED0B43E" w14:textId="77777777" w:rsidR="0044410D" w:rsidRPr="0044410D" w:rsidRDefault="009C57FC" w:rsidP="009C57FC">
      <w:r w:rsidRPr="00ED0D93">
        <w:rPr>
          <w:rStyle w:val="CodeItalic"/>
        </w:rPr>
        <w:t>ParameterPropertyAssignments</w:t>
      </w:r>
      <w:r>
        <w:t xml:space="preserve"> is a sequ</w:t>
      </w:r>
      <w:r w:rsidR="00BA54EB">
        <w:t xml:space="preserve">ence of assignments, one for </w:t>
      </w:r>
      <w:r w:rsidR="006D391F">
        <w:t>each parameter property declaration</w:t>
      </w:r>
      <w:r w:rsidR="00BA54EB">
        <w:t xml:space="preserve"> in the constructor</w:t>
      </w:r>
      <w:r w:rsidR="00ED0D93">
        <w:t xml:space="preserve">, in order </w:t>
      </w:r>
      <w:r w:rsidR="002F31FB">
        <w:t>they are declared</w:t>
      </w:r>
      <w:r w:rsidR="00BA54EB">
        <w:t>, of the form</w:t>
      </w:r>
    </w:p>
    <w:p w14:paraId="279F9C38" w14:textId="77777777" w:rsidR="0044410D" w:rsidRPr="0044410D" w:rsidRDefault="009C57FC" w:rsidP="009C57FC">
      <w:pPr>
        <w:pStyle w:val="Code"/>
      </w:pPr>
      <w:r w:rsidRPr="005C28E7">
        <w:rPr>
          <w:color w:val="0000FF"/>
          <w:highlight w:val="white"/>
        </w:rPr>
        <w:t>this</w:t>
      </w:r>
      <w:r w:rsidR="00FE61AA" w:rsidRPr="005C28E7">
        <w:t>.</w:t>
      </w:r>
      <w:r w:rsidR="0050268D" w:rsidRPr="005C28E7">
        <w:t>&lt;</w:t>
      </w:r>
      <w:r w:rsidR="00307A51" w:rsidRPr="005C28E7">
        <w:t>P</w:t>
      </w:r>
      <w:r w:rsidR="00193790" w:rsidRPr="005C28E7">
        <w:t>aram</w:t>
      </w:r>
      <w:r w:rsidR="00FE7567" w:rsidRPr="005C28E7">
        <w:t>eter</w:t>
      </w:r>
      <w:r w:rsidR="00BA54EB" w:rsidRPr="005C28E7">
        <w:t>Name</w:t>
      </w:r>
      <w:r w:rsidR="0050268D" w:rsidRPr="005C28E7">
        <w:t>&gt;</w:t>
      </w:r>
      <w:r w:rsidR="00BA54EB" w:rsidRPr="005C28E7">
        <w:t xml:space="preserve"> = </w:t>
      </w:r>
      <w:r w:rsidR="0050268D" w:rsidRPr="005C28E7">
        <w:t>&lt;</w:t>
      </w:r>
      <w:r w:rsidR="00193790" w:rsidRPr="005C28E7">
        <w:t>Param</w:t>
      </w:r>
      <w:r w:rsidR="00FE7567" w:rsidRPr="005C28E7">
        <w:t>eter</w:t>
      </w:r>
      <w:r w:rsidR="00BA54EB" w:rsidRPr="005C28E7">
        <w:t>Name</w:t>
      </w:r>
      <w:r w:rsidR="0050268D" w:rsidRPr="005C28E7">
        <w:t>&gt;</w:t>
      </w:r>
      <w:r w:rsidR="00BA54EB" w:rsidRPr="005C28E7">
        <w:t>;</w:t>
      </w:r>
    </w:p>
    <w:p w14:paraId="3138E730" w14:textId="77777777" w:rsidR="0044410D" w:rsidRPr="0044410D" w:rsidRDefault="00BA54EB" w:rsidP="00BA54EB">
      <w:r>
        <w:t xml:space="preserve">where </w:t>
      </w:r>
      <w:r w:rsidR="00193790">
        <w:rPr>
          <w:rStyle w:val="CodeItalic"/>
        </w:rPr>
        <w:t>Param</w:t>
      </w:r>
      <w:r w:rsidR="00FE7567">
        <w:rPr>
          <w:rStyle w:val="CodeItalic"/>
        </w:rPr>
        <w:t>eter</w:t>
      </w:r>
      <w:r w:rsidRPr="00ED0D93">
        <w:rPr>
          <w:rStyle w:val="CodeItalic"/>
        </w:rPr>
        <w:t>Name</w:t>
      </w:r>
      <w:r>
        <w:t xml:space="preserve"> is the name of a parameter property.</w:t>
      </w:r>
    </w:p>
    <w:p w14:paraId="6F09E3EB" w14:textId="77777777" w:rsidR="0044410D" w:rsidRPr="0044410D" w:rsidRDefault="00BA54EB" w:rsidP="00BA54EB">
      <w:r w:rsidRPr="00ED0D93">
        <w:rPr>
          <w:rStyle w:val="CodeItalic"/>
        </w:rPr>
        <w:t>MemberVariableAssignments</w:t>
      </w:r>
      <w:r>
        <w:t xml:space="preserve"> is a sequence of assignments, one for each </w:t>
      </w:r>
      <w:r w:rsidR="00B6608C">
        <w:t xml:space="preserve">instance </w:t>
      </w:r>
      <w:r>
        <w:t>m</w:t>
      </w:r>
      <w:r w:rsidR="0050268D">
        <w:t>ember variable declaration with</w:t>
      </w:r>
      <w:r>
        <w:t xml:space="preserve"> an initializer, </w:t>
      </w:r>
      <w:r w:rsidR="00ED0D93">
        <w:t xml:space="preserve">in </w:t>
      </w:r>
      <w:r w:rsidR="002F31FB">
        <w:t>the order they are declared</w:t>
      </w:r>
      <w:r w:rsidR="00ED0D93">
        <w:t xml:space="preserve">, </w:t>
      </w:r>
      <w:r>
        <w:t>of the form</w:t>
      </w:r>
    </w:p>
    <w:p w14:paraId="69799326" w14:textId="77777777" w:rsidR="0044410D" w:rsidRPr="0044410D" w:rsidRDefault="00BA54EB" w:rsidP="00BA54EB">
      <w:pPr>
        <w:pStyle w:val="Code"/>
      </w:pPr>
      <w:r w:rsidRPr="005C28E7">
        <w:rPr>
          <w:color w:val="0000FF"/>
          <w:highlight w:val="white"/>
        </w:rPr>
        <w:t>this</w:t>
      </w:r>
      <w:r w:rsidR="00FE61AA" w:rsidRPr="005C28E7">
        <w:t>.</w:t>
      </w:r>
      <w:r w:rsidR="0050268D" w:rsidRPr="005C28E7">
        <w:t>&lt;</w:t>
      </w:r>
      <w:r w:rsidR="00307A51" w:rsidRPr="005C28E7">
        <w:t>M</w:t>
      </w:r>
      <w:r w:rsidR="00193790" w:rsidRPr="005C28E7">
        <w:t>ember</w:t>
      </w:r>
      <w:r w:rsidRPr="005C28E7">
        <w:t>Name</w:t>
      </w:r>
      <w:r w:rsidR="0050268D" w:rsidRPr="005C28E7">
        <w:t>&gt;</w:t>
      </w:r>
      <w:r w:rsidRPr="005C28E7">
        <w:t xml:space="preserve"> = </w:t>
      </w:r>
      <w:r w:rsidR="0050268D" w:rsidRPr="005C28E7">
        <w:t>&lt;</w:t>
      </w:r>
      <w:r w:rsidR="00ED0D93" w:rsidRPr="005C28E7">
        <w:t>InitializerExpression</w:t>
      </w:r>
      <w:r w:rsidR="0050268D" w:rsidRPr="005C28E7">
        <w:t>&gt;</w:t>
      </w:r>
      <w:r w:rsidRPr="005C28E7">
        <w:t>;</w:t>
      </w:r>
    </w:p>
    <w:p w14:paraId="780EFE7B" w14:textId="77777777" w:rsidR="0044410D" w:rsidRPr="0044410D" w:rsidRDefault="00ED0D93" w:rsidP="00ED0D93">
      <w:r>
        <w:t xml:space="preserve">where </w:t>
      </w:r>
      <w:r w:rsidR="00193790">
        <w:rPr>
          <w:rStyle w:val="CodeItalic"/>
        </w:rPr>
        <w:t>Member</w:t>
      </w:r>
      <w:r w:rsidRPr="00ED0D93">
        <w:rPr>
          <w:rStyle w:val="CodeItalic"/>
        </w:rPr>
        <w:t>Name</w:t>
      </w:r>
      <w:r>
        <w:t xml:space="preserve"> is the name of the member variable and </w:t>
      </w:r>
      <w:r w:rsidRPr="00ED0D93">
        <w:rPr>
          <w:rStyle w:val="CodeItalic"/>
        </w:rPr>
        <w:t>InitializerExpression</w:t>
      </w:r>
      <w:r>
        <w:t xml:space="preserve"> is </w:t>
      </w:r>
      <w:r w:rsidR="00B6608C">
        <w:t xml:space="preserve">the code generated for </w:t>
      </w:r>
      <w:r>
        <w:t>the initializer expression.</w:t>
      </w:r>
    </w:p>
    <w:p w14:paraId="7245A12D" w14:textId="77777777" w:rsidR="0044410D" w:rsidRPr="0044410D" w:rsidRDefault="00ED0D93" w:rsidP="00ED0D93">
      <w:r w:rsidRPr="00ED0D93">
        <w:rPr>
          <w:rStyle w:val="CodeItalic"/>
        </w:rPr>
        <w:t>ConstructorStatements</w:t>
      </w:r>
      <w:r>
        <w:t xml:space="preserve"> </w:t>
      </w:r>
      <w:r w:rsidR="00AA4C45">
        <w:t xml:space="preserve">is the code generated </w:t>
      </w:r>
      <w:r w:rsidR="00112D84">
        <w:t>for</w:t>
      </w:r>
      <w:r>
        <w:t xml:space="preserve"> the statements specified in the constructor body.</w:t>
      </w:r>
    </w:p>
    <w:p w14:paraId="74453C26" w14:textId="77777777" w:rsidR="0044410D" w:rsidRPr="0044410D" w:rsidRDefault="002F31FB" w:rsidP="00ED0D93">
      <w:r>
        <w:rPr>
          <w:i/>
        </w:rPr>
        <w:lastRenderedPageBreak/>
        <w:t>Member</w:t>
      </w:r>
      <w:r w:rsidR="007D1CCF">
        <w:rPr>
          <w:i/>
        </w:rPr>
        <w:t>Function</w:t>
      </w:r>
      <w:r>
        <w:rPr>
          <w:i/>
        </w:rPr>
        <w:t>Statements</w:t>
      </w:r>
      <w:r w:rsidR="005514D2">
        <w:t xml:space="preserve"> is a sequence</w:t>
      </w:r>
      <w:r w:rsidR="00D4475F">
        <w:t xml:space="preserve"> of </w:t>
      </w:r>
      <w:r w:rsidR="00AC7B5A">
        <w:t>statements, one for each member function</w:t>
      </w:r>
      <w:r w:rsidR="00DA6EBF">
        <w:t xml:space="preserve"> declaration</w:t>
      </w:r>
      <w:r w:rsidR="00B6608C">
        <w:t xml:space="preserve"> or</w:t>
      </w:r>
      <w:r w:rsidR="00AC7B5A">
        <w:t xml:space="preserve"> </w:t>
      </w:r>
      <w:r w:rsidR="00D4475F">
        <w:t>member accessor</w:t>
      </w:r>
      <w:r w:rsidR="00DA6EBF">
        <w:t xml:space="preserve"> declaration</w:t>
      </w:r>
      <w:r w:rsidR="00D4475F">
        <w:t>,</w:t>
      </w:r>
      <w:r>
        <w:t xml:space="preserve"> in the order they are declared.</w:t>
      </w:r>
    </w:p>
    <w:p w14:paraId="1F2160F0" w14:textId="77777777" w:rsidR="0044410D" w:rsidRPr="0044410D" w:rsidRDefault="00AC7B5A" w:rsidP="00ED0D93">
      <w:r>
        <w:t>A</w:t>
      </w:r>
      <w:r w:rsidR="00180E19">
        <w:t>n</w:t>
      </w:r>
      <w:r>
        <w:t xml:space="preserve"> </w:t>
      </w:r>
      <w:r w:rsidR="00180E19">
        <w:t xml:space="preserve">instance </w:t>
      </w:r>
      <w:r>
        <w:t xml:space="preserve">member function </w:t>
      </w:r>
      <w:r w:rsidR="002B6E9F">
        <w:t xml:space="preserve">declaration </w:t>
      </w:r>
      <w:r w:rsidR="00FE61AA">
        <w:t>generates a statement of the form</w:t>
      </w:r>
    </w:p>
    <w:p w14:paraId="5E9096A6" w14:textId="77777777" w:rsidR="0044410D" w:rsidRPr="0044410D" w:rsidRDefault="002F31FB" w:rsidP="00AC7B5A">
      <w:pPr>
        <w:pStyle w:val="Code"/>
      </w:pPr>
      <w:r w:rsidRPr="005C28E7">
        <w:t>&lt;</w:t>
      </w:r>
      <w:r w:rsidR="00D4475F" w:rsidRPr="005C28E7">
        <w:t>ClassName</w:t>
      </w:r>
      <w:r w:rsidRPr="005C28E7">
        <w:t>&gt;</w:t>
      </w:r>
      <w:r w:rsidR="00FE61AA" w:rsidRPr="005C28E7">
        <w:t>.prototype.</w:t>
      </w:r>
      <w:r w:rsidRPr="005C28E7">
        <w:t>&lt;</w:t>
      </w:r>
      <w:r w:rsidR="00307A51" w:rsidRPr="005C28E7">
        <w:t>M</w:t>
      </w:r>
      <w:r w:rsidR="00D4475F" w:rsidRPr="005C28E7">
        <w:t>emberName</w:t>
      </w:r>
      <w:r w:rsidRPr="005C28E7">
        <w:t>&gt;</w:t>
      </w:r>
      <w:r w:rsidR="00FE61AA" w:rsidRPr="005C28E7">
        <w:t xml:space="preserve"> = </w:t>
      </w:r>
      <w:r w:rsidR="00FE61AA" w:rsidRPr="005C28E7">
        <w:rPr>
          <w:color w:val="0000FF"/>
          <w:highlight w:val="white"/>
        </w:rPr>
        <w:t>function</w:t>
      </w:r>
      <w:r w:rsidR="00FE61AA" w:rsidRPr="005C28E7">
        <w:t xml:space="preserve"> (</w:t>
      </w:r>
      <w:r w:rsidRPr="005C28E7">
        <w:t>&lt;</w:t>
      </w:r>
      <w:r w:rsidR="00307A51" w:rsidRPr="005C28E7">
        <w:t>Func</w:t>
      </w:r>
      <w:r w:rsidRPr="005C28E7">
        <w:t>tion</w:t>
      </w:r>
      <w:r w:rsidR="00307A51" w:rsidRPr="005C28E7">
        <w:t>Param</w:t>
      </w:r>
      <w:r w:rsidR="00FE7567" w:rsidRPr="005C28E7">
        <w:t>eter</w:t>
      </w:r>
      <w:r w:rsidR="00307A51" w:rsidRPr="005C28E7">
        <w:t>s</w:t>
      </w:r>
      <w:r w:rsidRPr="005C28E7">
        <w:t>&gt;</w:t>
      </w:r>
      <w:r w:rsidR="00FE61AA" w:rsidRPr="005C28E7">
        <w:t>)</w:t>
      </w:r>
      <w:r w:rsidRPr="005C28E7">
        <w:t xml:space="preserve"> {</w:t>
      </w:r>
      <w:r w:rsidR="0048218E" w:rsidRPr="0048218E">
        <w:br/>
      </w:r>
      <w:r w:rsidR="006E03E2" w:rsidRPr="005C28E7">
        <w:t xml:space="preserve">    &lt;DefaultValueAssignments&gt;</w:t>
      </w:r>
      <w:r w:rsidR="0048218E" w:rsidRPr="0048218E">
        <w:br/>
      </w:r>
      <w:r w:rsidRPr="005C28E7">
        <w:t xml:space="preserve">    &lt;</w:t>
      </w:r>
      <w:r w:rsidR="00FE61AA" w:rsidRPr="005C28E7">
        <w:t>Func</w:t>
      </w:r>
      <w:r w:rsidRPr="005C28E7">
        <w:t>tionStatements&gt;</w:t>
      </w:r>
      <w:r w:rsidR="0048218E" w:rsidRPr="0048218E">
        <w:br/>
      </w:r>
      <w:r w:rsidR="00FE61AA" w:rsidRPr="005C28E7">
        <w:t>}</w:t>
      </w:r>
    </w:p>
    <w:p w14:paraId="6BF058BC" w14:textId="77777777" w:rsidR="0044410D" w:rsidRPr="0044410D" w:rsidRDefault="00180E19" w:rsidP="00FE61AA">
      <w:r>
        <w:t>and static member function declaration generates a statement of the form</w:t>
      </w:r>
    </w:p>
    <w:p w14:paraId="7E891CDA" w14:textId="77777777" w:rsidR="0044410D" w:rsidRPr="0044410D" w:rsidRDefault="00180E19" w:rsidP="00180E19">
      <w:pPr>
        <w:pStyle w:val="Code"/>
      </w:pPr>
      <w:r w:rsidRPr="005C28E7">
        <w:t xml:space="preserve">&lt;ClassName&gt;.&lt;MemberName&gt; = </w:t>
      </w:r>
      <w:r w:rsidRPr="005C28E7">
        <w:rPr>
          <w:color w:val="0000FF"/>
          <w:highlight w:val="white"/>
        </w:rPr>
        <w:t>function</w:t>
      </w:r>
      <w:r w:rsidRPr="005C28E7">
        <w:t xml:space="preserve"> (&lt;FunctionParameters&gt;) {</w:t>
      </w:r>
      <w:r w:rsidR="0048218E" w:rsidRPr="0048218E">
        <w:br/>
      </w:r>
      <w:r w:rsidRPr="005C28E7">
        <w:t xml:space="preserve">    &lt;DefaultValueAssignments&gt;</w:t>
      </w:r>
      <w:r w:rsidR="0048218E" w:rsidRPr="0048218E">
        <w:br/>
      </w:r>
      <w:r w:rsidRPr="005C28E7">
        <w:t xml:space="preserve">    &lt;FunctionStatements&gt;</w:t>
      </w:r>
      <w:r w:rsidR="0048218E" w:rsidRPr="0048218E">
        <w:br/>
      </w:r>
      <w:r w:rsidRPr="005C28E7">
        <w:t>}</w:t>
      </w:r>
    </w:p>
    <w:p w14:paraId="6D24E170" w14:textId="77777777" w:rsidR="0044410D" w:rsidRPr="0044410D" w:rsidRDefault="00FE61AA" w:rsidP="00FE61AA">
      <w:r>
        <w:t>where</w:t>
      </w:r>
      <w:r w:rsidR="0099674D">
        <w:t xml:space="preserve"> </w:t>
      </w:r>
      <w:r w:rsidR="0099674D" w:rsidRPr="0099674D">
        <w:rPr>
          <w:rStyle w:val="CodeItalic"/>
        </w:rPr>
        <w:t>MemberName</w:t>
      </w:r>
      <w:r w:rsidR="0099674D">
        <w:t xml:space="preserve"> is the name of the </w:t>
      </w:r>
      <w:r w:rsidR="00B70955">
        <w:t xml:space="preserve">member </w:t>
      </w:r>
      <w:r w:rsidR="0099674D">
        <w:t>function,</w:t>
      </w:r>
      <w:r>
        <w:t xml:space="preserve"> </w:t>
      </w:r>
      <w:r w:rsidR="0099674D">
        <w:t xml:space="preserve">and </w:t>
      </w:r>
      <w:r w:rsidRPr="00FE61AA">
        <w:rPr>
          <w:rStyle w:val="CodeItalic"/>
        </w:rPr>
        <w:t>Func</w:t>
      </w:r>
      <w:r w:rsidR="002F31FB">
        <w:rPr>
          <w:rStyle w:val="CodeItalic"/>
        </w:rPr>
        <w:t>tion</w:t>
      </w:r>
      <w:r w:rsidRPr="00FE61AA">
        <w:rPr>
          <w:rStyle w:val="CodeItalic"/>
        </w:rPr>
        <w:t>Param</w:t>
      </w:r>
      <w:r w:rsidR="00FE7567">
        <w:rPr>
          <w:rStyle w:val="CodeItalic"/>
        </w:rPr>
        <w:t>eter</w:t>
      </w:r>
      <w:r w:rsidRPr="00FE61AA">
        <w:rPr>
          <w:rStyle w:val="CodeItalic"/>
        </w:rPr>
        <w:t>s</w:t>
      </w:r>
      <w:r w:rsidR="006E03E2">
        <w:t xml:space="preserve">, </w:t>
      </w:r>
      <w:r w:rsidR="006E03E2" w:rsidRPr="006E03E2">
        <w:rPr>
          <w:rStyle w:val="CodeItalic"/>
        </w:rPr>
        <w:t>DefaultValueAssignments</w:t>
      </w:r>
      <w:r w:rsidR="006E03E2">
        <w:t>,</w:t>
      </w:r>
      <w:r>
        <w:t xml:space="preserve"> and </w:t>
      </w:r>
      <w:r w:rsidR="002F31FB">
        <w:rPr>
          <w:rStyle w:val="CodeItalic"/>
        </w:rPr>
        <w:t>FunctionStatements</w:t>
      </w:r>
      <w:r>
        <w:t xml:space="preserve"> correspond to those generated for a regular function declarat</w:t>
      </w:r>
      <w:r w:rsidR="006E03E2">
        <w:t xml:space="preserve">ion, as described in section </w:t>
      </w:r>
      <w:r w:rsidR="006E03E2">
        <w:fldChar w:fldCharType="begin"/>
      </w:r>
      <w:r w:rsidR="006E03E2">
        <w:instrText xml:space="preserve"> REF _Ref332892747 \r \h </w:instrText>
      </w:r>
      <w:r w:rsidR="006E03E2">
        <w:fldChar w:fldCharType="separate"/>
      </w:r>
      <w:r w:rsidR="00B510EF">
        <w:t>6.5</w:t>
      </w:r>
      <w:r w:rsidR="006E03E2">
        <w:fldChar w:fldCharType="end"/>
      </w:r>
      <w:r>
        <w:t>.</w:t>
      </w:r>
    </w:p>
    <w:p w14:paraId="3AE96479" w14:textId="77777777" w:rsidR="0044410D" w:rsidRPr="0044410D" w:rsidRDefault="004152C2" w:rsidP="00FE61AA">
      <w:r>
        <w:t>A</w:t>
      </w:r>
      <w:r w:rsidR="00CE0E3B">
        <w:t xml:space="preserve"> get or set </w:t>
      </w:r>
      <w:r w:rsidR="00B6608C">
        <w:t xml:space="preserve">instance </w:t>
      </w:r>
      <w:r>
        <w:t xml:space="preserve">member </w:t>
      </w:r>
      <w:r w:rsidR="00CE0E3B">
        <w:t>accessor</w:t>
      </w:r>
      <w:r w:rsidR="002B6E9F">
        <w:t xml:space="preserve"> declaration</w:t>
      </w:r>
      <w:r w:rsidR="00CE0E3B">
        <w:t xml:space="preserve">, or a </w:t>
      </w:r>
      <w:r w:rsidR="002B6E9F">
        <w:t xml:space="preserve">pair of </w:t>
      </w:r>
      <w:r w:rsidR="00CE0E3B">
        <w:t xml:space="preserve">get and set </w:t>
      </w:r>
      <w:r w:rsidR="00B6608C">
        <w:t xml:space="preserve">instance </w:t>
      </w:r>
      <w:r>
        <w:t xml:space="preserve">member </w:t>
      </w:r>
      <w:r w:rsidR="00CE0E3B">
        <w:t xml:space="preserve">accessor </w:t>
      </w:r>
      <w:r w:rsidR="002B6E9F">
        <w:t>declarations</w:t>
      </w:r>
      <w:r w:rsidR="00CE0E3B">
        <w:t xml:space="preserve"> with the same name, generates a statement of the form</w:t>
      </w:r>
    </w:p>
    <w:p w14:paraId="26C04742" w14:textId="77777777" w:rsidR="0044410D" w:rsidRPr="0044410D" w:rsidRDefault="00FE61AA" w:rsidP="00FE61AA">
      <w:pPr>
        <w:pStyle w:val="Code"/>
      </w:pPr>
      <w:r w:rsidRPr="005C28E7">
        <w:t>Object.defineProperty(</w:t>
      </w:r>
      <w:r w:rsidR="002F31FB" w:rsidRPr="005C28E7">
        <w:t>&lt;</w:t>
      </w:r>
      <w:r w:rsidR="00307A51" w:rsidRPr="005C28E7">
        <w:t>C</w:t>
      </w:r>
      <w:r w:rsidRPr="005C28E7">
        <w:t>lassName</w:t>
      </w:r>
      <w:r w:rsidR="002F31FB" w:rsidRPr="005C28E7">
        <w:t>&gt;</w:t>
      </w:r>
      <w:r w:rsidRPr="005C28E7">
        <w:t xml:space="preserve">.prototype, </w:t>
      </w:r>
      <w:r w:rsidR="008F4735">
        <w:t>"</w:t>
      </w:r>
      <w:r w:rsidR="002F31FB" w:rsidRPr="005C28E7">
        <w:t>&lt;</w:t>
      </w:r>
      <w:r w:rsidRPr="005C28E7">
        <w:t>MemberName</w:t>
      </w:r>
      <w:r w:rsidR="002F31FB" w:rsidRPr="005C28E7">
        <w:t>&gt;</w:t>
      </w:r>
      <w:r w:rsidR="008F4735">
        <w:t>"</w:t>
      </w:r>
      <w:r w:rsidRPr="005C28E7">
        <w:t>, {</w:t>
      </w:r>
      <w:r w:rsidR="0048218E" w:rsidRPr="0048218E">
        <w:br/>
      </w:r>
      <w:r w:rsidRPr="005C28E7">
        <w:t xml:space="preserve">    get: </w:t>
      </w:r>
      <w:r w:rsidRPr="005C28E7">
        <w:rPr>
          <w:color w:val="0000FF"/>
          <w:highlight w:val="white"/>
        </w:rPr>
        <w:t>function</w:t>
      </w:r>
      <w:r w:rsidRPr="005C28E7">
        <w:t xml:space="preserve"> (</w:t>
      </w:r>
      <w:r w:rsidR="002F31FB" w:rsidRPr="005C28E7">
        <w:t>) {</w:t>
      </w:r>
      <w:r w:rsidR="0048218E" w:rsidRPr="0048218E">
        <w:br/>
      </w:r>
      <w:r w:rsidR="002F31FB" w:rsidRPr="005C28E7">
        <w:t xml:space="preserve">        &lt;GetAccessorStatements&gt;</w:t>
      </w:r>
      <w:r w:rsidR="0048218E" w:rsidRPr="0048218E">
        <w:br/>
      </w:r>
      <w:r w:rsidR="002F31FB" w:rsidRPr="005C28E7">
        <w:t xml:space="preserve">    </w:t>
      </w:r>
      <w:r w:rsidRPr="005C28E7">
        <w:t>},</w:t>
      </w:r>
      <w:r w:rsidR="0048218E" w:rsidRPr="0048218E">
        <w:br/>
      </w:r>
      <w:r w:rsidRPr="005C28E7">
        <w:t xml:space="preserve">    set: </w:t>
      </w:r>
      <w:r w:rsidRPr="005C28E7">
        <w:rPr>
          <w:color w:val="0000FF"/>
          <w:highlight w:val="white"/>
        </w:rPr>
        <w:t>function</w:t>
      </w:r>
      <w:r w:rsidRPr="005C28E7">
        <w:t xml:space="preserve"> (</w:t>
      </w:r>
      <w:r w:rsidR="002F31FB" w:rsidRPr="005C28E7">
        <w:t>&lt;</w:t>
      </w:r>
      <w:r w:rsidR="0099674D" w:rsidRPr="005C28E7">
        <w:t>ParameterName</w:t>
      </w:r>
      <w:r w:rsidR="002F31FB" w:rsidRPr="005C28E7">
        <w:t>&gt;) {</w:t>
      </w:r>
      <w:r w:rsidR="0048218E" w:rsidRPr="0048218E">
        <w:br/>
      </w:r>
      <w:r w:rsidR="002F31FB" w:rsidRPr="005C28E7">
        <w:t xml:space="preserve">        &lt;</w:t>
      </w:r>
      <w:r w:rsidRPr="005C28E7">
        <w:t>Set</w:t>
      </w:r>
      <w:r w:rsidR="002F31FB" w:rsidRPr="005C28E7">
        <w:t>AccessorStatements&gt;</w:t>
      </w:r>
      <w:r w:rsidR="0048218E" w:rsidRPr="0048218E">
        <w:br/>
      </w:r>
      <w:r w:rsidR="002F31FB" w:rsidRPr="005C28E7">
        <w:t xml:space="preserve">    }</w:t>
      </w:r>
      <w:r w:rsidRPr="005C28E7">
        <w:t>,</w:t>
      </w:r>
      <w:r w:rsidR="0048218E" w:rsidRPr="0048218E">
        <w:br/>
      </w:r>
      <w:r w:rsidRPr="005C28E7">
        <w:t xml:space="preserve">    enumerable: </w:t>
      </w:r>
      <w:r w:rsidRPr="005C28E7">
        <w:rPr>
          <w:color w:val="0000FF"/>
          <w:highlight w:val="white"/>
        </w:rPr>
        <w:t>true</w:t>
      </w:r>
      <w:r w:rsidRPr="005C28E7">
        <w:t>,</w:t>
      </w:r>
      <w:r w:rsidR="0048218E" w:rsidRPr="0048218E">
        <w:br/>
      </w:r>
      <w:r w:rsidRPr="005C28E7">
        <w:t xml:space="preserve">    configurable: </w:t>
      </w:r>
      <w:r w:rsidRPr="005C28E7">
        <w:rPr>
          <w:color w:val="0000FF"/>
          <w:highlight w:val="white"/>
        </w:rPr>
        <w:t>true</w:t>
      </w:r>
      <w:r w:rsidR="0048218E" w:rsidRPr="0048218E">
        <w:br/>
      </w:r>
      <w:r w:rsidRPr="005C28E7">
        <w:t>};</w:t>
      </w:r>
    </w:p>
    <w:p w14:paraId="397A6586" w14:textId="77777777" w:rsidR="0044410D" w:rsidRPr="0044410D" w:rsidRDefault="00B6608C" w:rsidP="00B6608C">
      <w:r>
        <w:t>and a get or set static member accessor declaration, or a pair of get and set static member accessor declarations with the same name, generates a statement of the form</w:t>
      </w:r>
    </w:p>
    <w:p w14:paraId="2795A883" w14:textId="77777777" w:rsidR="0044410D" w:rsidRPr="0044410D" w:rsidRDefault="00B6608C" w:rsidP="00B6608C">
      <w:pPr>
        <w:pStyle w:val="Code"/>
      </w:pPr>
      <w:r w:rsidRPr="005C28E7">
        <w:t xml:space="preserve">Object.defineProperty(&lt;ClassName&gt;, </w:t>
      </w:r>
      <w:r w:rsidR="008F4735">
        <w:t>"</w:t>
      </w:r>
      <w:r w:rsidRPr="005C28E7">
        <w:t>&lt;MemberName&gt;</w:t>
      </w:r>
      <w:r w:rsidR="008F4735">
        <w:t>"</w:t>
      </w:r>
      <w:r w:rsidRPr="005C28E7">
        <w:t>, {</w:t>
      </w:r>
      <w:r w:rsidR="0048218E" w:rsidRPr="0048218E">
        <w:br/>
      </w:r>
      <w:r w:rsidRPr="005C28E7">
        <w:t xml:space="preserve">    get: </w:t>
      </w:r>
      <w:r w:rsidRPr="005C28E7">
        <w:rPr>
          <w:color w:val="0000FF"/>
          <w:highlight w:val="white"/>
        </w:rPr>
        <w:t>function</w:t>
      </w:r>
      <w:r w:rsidRPr="005C28E7">
        <w:t xml:space="preserve"> () {</w:t>
      </w:r>
      <w:r w:rsidR="0048218E" w:rsidRPr="0048218E">
        <w:br/>
      </w:r>
      <w:r w:rsidRPr="005C28E7">
        <w:t xml:space="preserve">        &lt;GetAccessorStatements&gt;</w:t>
      </w:r>
      <w:r w:rsidR="0048218E" w:rsidRPr="0048218E">
        <w:br/>
      </w:r>
      <w:r w:rsidRPr="005C28E7">
        <w:t xml:space="preserve">    },</w:t>
      </w:r>
      <w:r w:rsidR="0048218E" w:rsidRPr="0048218E">
        <w:br/>
      </w:r>
      <w:r w:rsidRPr="005C28E7">
        <w:t xml:space="preserve">    set: </w:t>
      </w:r>
      <w:r w:rsidRPr="005C28E7">
        <w:rPr>
          <w:color w:val="0000FF"/>
          <w:highlight w:val="white"/>
        </w:rPr>
        <w:t>function</w:t>
      </w:r>
      <w:r w:rsidRPr="005C28E7">
        <w:t xml:space="preserve"> (&lt;ParameterName&gt;) {</w:t>
      </w:r>
      <w:r w:rsidR="0048218E" w:rsidRPr="0048218E">
        <w:br/>
      </w:r>
      <w:r w:rsidRPr="005C28E7">
        <w:t xml:space="preserve">        &lt;SetAccessorStatements&gt;</w:t>
      </w:r>
      <w:r w:rsidR="0048218E" w:rsidRPr="0048218E">
        <w:br/>
      </w:r>
      <w:r w:rsidRPr="005C28E7">
        <w:t xml:space="preserve">    },</w:t>
      </w:r>
      <w:r w:rsidR="0048218E" w:rsidRPr="0048218E">
        <w:br/>
      </w:r>
      <w:r w:rsidRPr="005C28E7">
        <w:t xml:space="preserve">    enumerable: </w:t>
      </w:r>
      <w:r w:rsidRPr="005C28E7">
        <w:rPr>
          <w:color w:val="0000FF"/>
          <w:highlight w:val="white"/>
        </w:rPr>
        <w:t>true</w:t>
      </w:r>
      <w:r w:rsidRPr="005C28E7">
        <w:t>,</w:t>
      </w:r>
      <w:r w:rsidR="0048218E" w:rsidRPr="0048218E">
        <w:br/>
      </w:r>
      <w:r w:rsidRPr="005C28E7">
        <w:t xml:space="preserve">    configurable: </w:t>
      </w:r>
      <w:r w:rsidRPr="005C28E7">
        <w:rPr>
          <w:color w:val="0000FF"/>
          <w:highlight w:val="white"/>
        </w:rPr>
        <w:t>true</w:t>
      </w:r>
      <w:r w:rsidR="0048218E" w:rsidRPr="0048218E">
        <w:br/>
      </w:r>
      <w:r w:rsidRPr="005C28E7">
        <w:t>};</w:t>
      </w:r>
    </w:p>
    <w:p w14:paraId="336E7378" w14:textId="77777777" w:rsidR="0044410D" w:rsidRPr="0044410D" w:rsidRDefault="004152C2" w:rsidP="006D391F">
      <w:r>
        <w:lastRenderedPageBreak/>
        <w:t xml:space="preserve">where </w:t>
      </w:r>
      <w:r w:rsidRPr="004152C2">
        <w:rPr>
          <w:rStyle w:val="CodeItalic"/>
        </w:rPr>
        <w:t>MemberName</w:t>
      </w:r>
      <w:r>
        <w:t xml:space="preserve"> is the name of the member accessor, </w:t>
      </w:r>
      <w:r w:rsidR="006D391F" w:rsidRPr="006D391F">
        <w:rPr>
          <w:rStyle w:val="CodeItalic"/>
        </w:rPr>
        <w:t>GetAccessorStatements</w:t>
      </w:r>
      <w:r w:rsidR="006D391F">
        <w:t xml:space="preserve"> </w:t>
      </w:r>
      <w:r w:rsidR="006E03E2">
        <w:t xml:space="preserve">is the code generated for </w:t>
      </w:r>
      <w:r w:rsidR="006D391F">
        <w:t xml:space="preserve">the statements </w:t>
      </w:r>
      <w:r w:rsidR="006E03E2">
        <w:t>in</w:t>
      </w:r>
      <w:r w:rsidR="006D391F">
        <w:t xml:space="preserve"> the get acessor</w:t>
      </w:r>
      <w:r w:rsidR="008F4735">
        <w:t>'</w:t>
      </w:r>
      <w:r w:rsidR="006D391F">
        <w:t xml:space="preserve">s function body, </w:t>
      </w:r>
      <w:r w:rsidR="0099674D">
        <w:rPr>
          <w:rStyle w:val="CodeItalic"/>
        </w:rPr>
        <w:t>ParameterName</w:t>
      </w:r>
      <w:r w:rsidR="006D391F">
        <w:t xml:space="preserve"> is the name of the set accessor parameter, and </w:t>
      </w:r>
      <w:r w:rsidR="006D391F" w:rsidRPr="006D391F">
        <w:rPr>
          <w:rStyle w:val="CodeItalic"/>
        </w:rPr>
        <w:t>SetAccessorStatements</w:t>
      </w:r>
      <w:r w:rsidR="006D391F">
        <w:t xml:space="preserve"> </w:t>
      </w:r>
      <w:r w:rsidR="006E03E2">
        <w:t>is the code generated for the statements in</w:t>
      </w:r>
      <w:r w:rsidR="006D391F">
        <w:t xml:space="preserve"> the set accessor</w:t>
      </w:r>
      <w:r w:rsidR="008F4735">
        <w:t>'</w:t>
      </w:r>
      <w:r w:rsidR="006D391F">
        <w:t>s function body.</w:t>
      </w:r>
      <w:r w:rsidRPr="004152C2">
        <w:t xml:space="preserve"> </w:t>
      </w:r>
      <w:r>
        <w:t xml:space="preserve">The </w:t>
      </w:r>
      <w:r w:rsidR="008F4735">
        <w:t>'</w:t>
      </w:r>
      <w:r>
        <w:t>get</w:t>
      </w:r>
      <w:r w:rsidR="008F4735">
        <w:t>'</w:t>
      </w:r>
      <w:r>
        <w:t xml:space="preserve"> property is included only if a get accessor is declared and the </w:t>
      </w:r>
      <w:r w:rsidR="008F4735">
        <w:t>'</w:t>
      </w:r>
      <w:r>
        <w:t>set</w:t>
      </w:r>
      <w:r w:rsidR="008F4735">
        <w:t>'</w:t>
      </w:r>
      <w:r>
        <w:t xml:space="preserve"> property is included only if a set accessor is declared.</w:t>
      </w:r>
    </w:p>
    <w:p w14:paraId="2F50A02E" w14:textId="77777777" w:rsidR="0044410D" w:rsidRPr="0044410D" w:rsidRDefault="007D1CCF" w:rsidP="007D1CCF">
      <w:r>
        <w:rPr>
          <w:i/>
        </w:rPr>
        <w:t>StaticVariableAssignments</w:t>
      </w:r>
      <w:r>
        <w:t xml:space="preserve"> is a sequence of statements, one for each static member variable declaration with an initializer, in the order they are declared, of the form</w:t>
      </w:r>
    </w:p>
    <w:p w14:paraId="431DD988" w14:textId="77777777" w:rsidR="0044410D" w:rsidRPr="0044410D" w:rsidRDefault="007D1CCF" w:rsidP="007D1CCF">
      <w:pPr>
        <w:pStyle w:val="Code"/>
      </w:pPr>
      <w:r w:rsidRPr="005C28E7">
        <w:t>&lt;ClassName&gt;.&lt;MemberName&gt; = &lt;InitializerExpression&gt;;</w:t>
      </w:r>
    </w:p>
    <w:p w14:paraId="6B2F018F" w14:textId="77777777" w:rsidR="0044410D" w:rsidRPr="0044410D" w:rsidRDefault="007D1CCF" w:rsidP="006D391F">
      <w:r>
        <w:t xml:space="preserve">where </w:t>
      </w:r>
      <w:r>
        <w:rPr>
          <w:rStyle w:val="CodeItalic"/>
        </w:rPr>
        <w:t>Member</w:t>
      </w:r>
      <w:r w:rsidRPr="008C6078">
        <w:rPr>
          <w:rStyle w:val="CodeItalic"/>
        </w:rPr>
        <w:t>Name</w:t>
      </w:r>
      <w:r>
        <w:t xml:space="preserve"> is the name of the static variable, and </w:t>
      </w:r>
      <w:r w:rsidRPr="008C6078">
        <w:rPr>
          <w:rStyle w:val="CodeItalic"/>
        </w:rPr>
        <w:t>InitializerExpression</w:t>
      </w:r>
      <w:r>
        <w:t xml:space="preserve"> is the code generated for the initializer expression.</w:t>
      </w:r>
    </w:p>
    <w:p w14:paraId="055BABE9" w14:textId="77777777" w:rsidR="0044410D" w:rsidRPr="0044410D" w:rsidRDefault="008710C3" w:rsidP="00B618FF">
      <w:pPr>
        <w:pStyle w:val="Heading3"/>
      </w:pPr>
      <w:bookmarkStart w:id="1786" w:name="_Ref332975645"/>
      <w:bookmarkStart w:id="1787" w:name="_Toc402619953"/>
      <w:bookmarkStart w:id="1788" w:name="_Toc401414138"/>
      <w:r>
        <w:t>Class</w:t>
      </w:r>
      <w:r w:rsidR="00826E5F">
        <w:t>es</w:t>
      </w:r>
      <w:r>
        <w:t xml:space="preserve"> With </w:t>
      </w:r>
      <w:r w:rsidR="00B618FF">
        <w:t>Extends Clause</w:t>
      </w:r>
      <w:r w:rsidR="00826E5F">
        <w:t>s</w:t>
      </w:r>
      <w:bookmarkEnd w:id="1786"/>
      <w:bookmarkEnd w:id="1787"/>
      <w:bookmarkEnd w:id="1788"/>
    </w:p>
    <w:p w14:paraId="28DEBEC5" w14:textId="77777777" w:rsidR="0044410D" w:rsidRPr="0044410D" w:rsidRDefault="0070019C" w:rsidP="00B618FF">
      <w:r>
        <w:t>A</w:t>
      </w:r>
      <w:r w:rsidR="00B618FF">
        <w:t xml:space="preserve"> class </w:t>
      </w:r>
      <w:r>
        <w:t xml:space="preserve">with an </w:t>
      </w:r>
      <w:r w:rsidRPr="00C23E8F">
        <w:rPr>
          <w:rStyle w:val="CodeFragment"/>
        </w:rPr>
        <w:t>extends</w:t>
      </w:r>
      <w:r>
        <w:t xml:space="preserve"> clause generates </w:t>
      </w:r>
      <w:r w:rsidR="00B618FF">
        <w:t>JavaScript equivalen</w:t>
      </w:r>
      <w:r>
        <w:t>t to the following:</w:t>
      </w:r>
    </w:p>
    <w:p w14:paraId="04495D18" w14:textId="77777777" w:rsidR="0044410D" w:rsidRPr="0044410D" w:rsidRDefault="0070019C" w:rsidP="00826E5F">
      <w:pPr>
        <w:pStyle w:val="Code"/>
      </w:pPr>
      <w:r w:rsidRPr="005C28E7">
        <w:rPr>
          <w:color w:val="0000FF"/>
          <w:highlight w:val="white"/>
        </w:rPr>
        <w:t>var</w:t>
      </w:r>
      <w:r w:rsidRPr="005C28E7">
        <w:t xml:space="preserve"> &lt;</w:t>
      </w:r>
      <w:r w:rsidRPr="005C28E7">
        <w:rPr>
          <w:highlight w:val="white"/>
        </w:rPr>
        <w:t>ClassName</w:t>
      </w:r>
      <w:r w:rsidRPr="005C28E7">
        <w:t>&gt; = (</w:t>
      </w:r>
      <w:r w:rsidRPr="005C28E7">
        <w:rPr>
          <w:color w:val="0000FF"/>
          <w:highlight w:val="white"/>
        </w:rPr>
        <w:t>function</w:t>
      </w:r>
      <w:r w:rsidRPr="005C28E7">
        <w:t xml:space="preserve"> (_super) {</w:t>
      </w:r>
      <w:r w:rsidR="0048218E" w:rsidRPr="0048218E">
        <w:br/>
      </w:r>
      <w:r w:rsidR="00A95585" w:rsidRPr="005C28E7">
        <w:t xml:space="preserve">    __extends(&lt;ClassName&gt;, _super);</w:t>
      </w:r>
      <w:r w:rsidR="0048218E" w:rsidRPr="0048218E">
        <w:br/>
      </w:r>
      <w:r w:rsidRPr="005C28E7">
        <w:t xml:space="preserve">    </w:t>
      </w:r>
      <w:r w:rsidRPr="005C28E7">
        <w:rPr>
          <w:color w:val="0000FF"/>
          <w:highlight w:val="white"/>
        </w:rPr>
        <w:t>function</w:t>
      </w:r>
      <w:r w:rsidRPr="005C28E7">
        <w:t xml:space="preserve"> &lt;ClassName&gt;(&lt;ConstructorParameters&gt;) {</w:t>
      </w:r>
      <w:r w:rsidR="0048218E" w:rsidRPr="0048218E">
        <w:br/>
      </w:r>
      <w:r w:rsidR="00073023" w:rsidRPr="005C28E7">
        <w:t xml:space="preserve">        &lt;DefaultValueAssignments&gt;</w:t>
      </w:r>
      <w:r w:rsidR="0048218E" w:rsidRPr="0048218E">
        <w:br/>
      </w:r>
      <w:r w:rsidR="00D25159" w:rsidRPr="005C28E7">
        <w:t xml:space="preserve">        &lt;SuperCallStatement&gt;</w:t>
      </w:r>
      <w:r w:rsidR="0048218E" w:rsidRPr="0048218E">
        <w:br/>
      </w:r>
      <w:r w:rsidRPr="005C28E7">
        <w:t xml:space="preserve">        &lt;ParameterPropertyAssignments&gt;</w:t>
      </w:r>
      <w:r w:rsidR="0048218E" w:rsidRPr="0048218E">
        <w:br/>
      </w:r>
      <w:r w:rsidRPr="005C28E7">
        <w:t xml:space="preserve">        &lt;MemberVariableAssignments&gt;</w:t>
      </w:r>
      <w:r w:rsidR="0048218E" w:rsidRPr="0048218E">
        <w:br/>
      </w:r>
      <w:r w:rsidRPr="005C28E7">
        <w:t xml:space="preserve">        &lt;ConstructorStatements&gt;</w:t>
      </w:r>
      <w:r w:rsidR="0048218E" w:rsidRPr="0048218E">
        <w:br/>
      </w:r>
      <w:r w:rsidRPr="005C28E7">
        <w:t xml:space="preserve">    }</w:t>
      </w:r>
      <w:r w:rsidR="0048218E" w:rsidRPr="0048218E">
        <w:br/>
      </w:r>
      <w:r w:rsidR="00FA2DEF" w:rsidRPr="005C28E7">
        <w:t xml:space="preserve">    &lt;MemberFunctionStatements&gt;</w:t>
      </w:r>
      <w:r w:rsidR="0048218E" w:rsidRPr="0048218E">
        <w:br/>
      </w:r>
      <w:r w:rsidR="00FA2DEF" w:rsidRPr="005C28E7">
        <w:t xml:space="preserve">    &lt;StaticVariableAssignments&gt;</w:t>
      </w:r>
      <w:r w:rsidR="0048218E" w:rsidRPr="0048218E">
        <w:br/>
      </w:r>
      <w:r w:rsidRPr="005C28E7">
        <w:t xml:space="preserve">    </w:t>
      </w:r>
      <w:r w:rsidRPr="005C28E7">
        <w:rPr>
          <w:color w:val="0000FF"/>
          <w:highlight w:val="white"/>
        </w:rPr>
        <w:t>return</w:t>
      </w:r>
      <w:r w:rsidRPr="005C28E7">
        <w:t xml:space="preserve"> &lt;ClassName&gt;;</w:t>
      </w:r>
      <w:r w:rsidR="0048218E" w:rsidRPr="0048218E">
        <w:br/>
      </w:r>
      <w:r w:rsidRPr="005C28E7">
        <w:t>})(&lt;BaseClassName&gt;);</w:t>
      </w:r>
    </w:p>
    <w:p w14:paraId="0D8506D0" w14:textId="77777777" w:rsidR="0044410D" w:rsidRPr="0044410D" w:rsidRDefault="00EC11F4" w:rsidP="00A95585">
      <w:r>
        <w:t>In addition,</w:t>
      </w:r>
      <w:r w:rsidR="00A95585">
        <w:t xml:space="preserve"> the </w:t>
      </w:r>
      <w:r w:rsidR="008F4735">
        <w:t>'</w:t>
      </w:r>
      <w:r w:rsidR="00D15DC6">
        <w:t>__extends</w:t>
      </w:r>
      <w:r w:rsidR="008F4735">
        <w:t>'</w:t>
      </w:r>
      <w:r w:rsidR="00D15DC6">
        <w:t xml:space="preserve"> </w:t>
      </w:r>
      <w:r w:rsidR="00C953F7">
        <w:t>function</w:t>
      </w:r>
      <w:r w:rsidR="00D15DC6">
        <w:t xml:space="preserve"> below</w:t>
      </w:r>
      <w:r w:rsidR="00A95585">
        <w:t xml:space="preserve"> is emitted at the beginnin</w:t>
      </w:r>
      <w:r w:rsidR="00D15DC6">
        <w:t>g of the JavaScript source file.</w:t>
      </w:r>
      <w:r w:rsidR="00D15DC6" w:rsidRPr="00D15DC6">
        <w:t xml:space="preserve"> </w:t>
      </w:r>
      <w:r w:rsidR="00D15DC6">
        <w:t>It copies all properties from the base constructor function object to the derived constructor function object (in order to</w:t>
      </w:r>
      <w:r w:rsidR="003B520A">
        <w:t xml:space="preserve"> inherit static members</w:t>
      </w:r>
      <w:r w:rsidR="00D15DC6">
        <w:t xml:space="preserve">), and appropriately establishes the </w:t>
      </w:r>
      <w:r w:rsidR="008F4735">
        <w:t>'</w:t>
      </w:r>
      <w:r w:rsidR="00D15DC6">
        <w:t>prototype</w:t>
      </w:r>
      <w:r w:rsidR="008F4735">
        <w:t>'</w:t>
      </w:r>
      <w:r w:rsidR="00D15DC6">
        <w:t xml:space="preserve"> property of the derived constructor function object.</w:t>
      </w:r>
    </w:p>
    <w:p w14:paraId="436309AB" w14:textId="77777777" w:rsidR="0044410D" w:rsidRPr="0044410D" w:rsidRDefault="00A95585" w:rsidP="00A95585">
      <w:pPr>
        <w:pStyle w:val="Code"/>
      </w:pPr>
      <w:r w:rsidRPr="00A95585">
        <w:rPr>
          <w:color w:val="0000FF"/>
          <w:highlight w:val="white"/>
        </w:rPr>
        <w:t>var</w:t>
      </w:r>
      <w:r>
        <w:rPr>
          <w:highlight w:val="white"/>
        </w:rPr>
        <w:t xml:space="preserve"> __extends = </w:t>
      </w:r>
      <w:r w:rsidRPr="00A95585">
        <w:rPr>
          <w:color w:val="0000FF"/>
          <w:highlight w:val="white"/>
        </w:rPr>
        <w:t>this</w:t>
      </w:r>
      <w:r>
        <w:rPr>
          <w:highlight w:val="white"/>
        </w:rPr>
        <w:t xml:space="preserve">.__extends || </w:t>
      </w:r>
      <w:r w:rsidRPr="00A95585">
        <w:rPr>
          <w:color w:val="0000FF"/>
          <w:highlight w:val="white"/>
        </w:rPr>
        <w:t>function</w:t>
      </w:r>
      <w:r w:rsidR="001B45ED">
        <w:rPr>
          <w:highlight w:val="white"/>
        </w:rPr>
        <w:t>(d, b</w:t>
      </w:r>
      <w:r>
        <w:rPr>
          <w:highlight w:val="white"/>
        </w:rPr>
        <w:t>) {</w:t>
      </w:r>
      <w:r w:rsidR="0048218E" w:rsidRPr="0048218E">
        <w:rPr>
          <w:highlight w:val="white"/>
        </w:rPr>
        <w:br/>
      </w:r>
      <w:r>
        <w:rPr>
          <w:highlight w:val="white"/>
        </w:rPr>
        <w:t xml:space="preserve">    </w:t>
      </w:r>
      <w:r w:rsidRPr="00A95585">
        <w:rPr>
          <w:color w:val="0000FF"/>
          <w:highlight w:val="white"/>
        </w:rPr>
        <w:t>for</w:t>
      </w:r>
      <w:r>
        <w:rPr>
          <w:highlight w:val="white"/>
        </w:rPr>
        <w:t xml:space="preserve"> (</w:t>
      </w:r>
      <w:r w:rsidRPr="00A95585">
        <w:rPr>
          <w:color w:val="0000FF"/>
          <w:highlight w:val="white"/>
        </w:rPr>
        <w:t>var</w:t>
      </w:r>
      <w:r w:rsidR="001B45ED">
        <w:rPr>
          <w:highlight w:val="white"/>
        </w:rPr>
        <w:t xml:space="preserve"> p</w:t>
      </w:r>
      <w:r>
        <w:rPr>
          <w:highlight w:val="white"/>
        </w:rPr>
        <w:t xml:space="preserve"> </w:t>
      </w:r>
      <w:r w:rsidRPr="00A95585">
        <w:rPr>
          <w:color w:val="0000FF"/>
          <w:highlight w:val="white"/>
        </w:rPr>
        <w:t>in</w:t>
      </w:r>
      <w:r w:rsidR="001B45ED">
        <w:rPr>
          <w:highlight w:val="white"/>
        </w:rPr>
        <w:t xml:space="preserve"> b</w:t>
      </w:r>
      <w:r>
        <w:rPr>
          <w:highlight w:val="white"/>
        </w:rPr>
        <w:t xml:space="preserve">) </w:t>
      </w:r>
      <w:r w:rsidRPr="00A95585">
        <w:rPr>
          <w:color w:val="0000FF"/>
          <w:highlight w:val="white"/>
        </w:rPr>
        <w:t>if</w:t>
      </w:r>
      <w:r w:rsidR="001B45ED">
        <w:rPr>
          <w:highlight w:val="white"/>
        </w:rPr>
        <w:t xml:space="preserve"> (b.hasOwnProperty(p)) d[p] = b[p</w:t>
      </w:r>
      <w:r>
        <w:rPr>
          <w:highlight w:val="white"/>
        </w:rPr>
        <w:t>];</w:t>
      </w:r>
      <w:r w:rsidR="0048218E" w:rsidRPr="0048218E">
        <w:rPr>
          <w:highlight w:val="white"/>
        </w:rPr>
        <w:br/>
      </w:r>
      <w:r>
        <w:rPr>
          <w:color w:val="0000FF"/>
          <w:highlight w:val="white"/>
        </w:rPr>
        <w:t xml:space="preserve">    </w:t>
      </w:r>
      <w:r w:rsidRPr="0070019C">
        <w:rPr>
          <w:color w:val="0000FF"/>
          <w:highlight w:val="white"/>
        </w:rPr>
        <w:t>function</w:t>
      </w:r>
      <w:r w:rsidR="007C2054">
        <w:t xml:space="preserve"> f</w:t>
      </w:r>
      <w:r>
        <w:t xml:space="preserve">() { </w:t>
      </w:r>
      <w:r w:rsidRPr="0070019C">
        <w:rPr>
          <w:color w:val="0000FF"/>
          <w:highlight w:val="white"/>
        </w:rPr>
        <w:t>this</w:t>
      </w:r>
      <w:r w:rsidR="001B45ED">
        <w:t>.constructor = d</w:t>
      </w:r>
      <w:r>
        <w:t>; }</w:t>
      </w:r>
      <w:r w:rsidR="0048218E" w:rsidRPr="0048218E">
        <w:br/>
      </w:r>
      <w:r>
        <w:t xml:space="preserve">    </w:t>
      </w:r>
      <w:r w:rsidR="007C2054">
        <w:t>f</w:t>
      </w:r>
      <w:r w:rsidR="001B45ED">
        <w:t>.prototype = b.prototype;</w:t>
      </w:r>
      <w:r w:rsidR="0048218E" w:rsidRPr="0048218E">
        <w:br/>
      </w:r>
      <w:r w:rsidR="001B45ED">
        <w:t xml:space="preserve">    d</w:t>
      </w:r>
      <w:r>
        <w:t xml:space="preserve">.prototype = </w:t>
      </w:r>
      <w:r w:rsidRPr="0070019C">
        <w:rPr>
          <w:color w:val="0000FF"/>
          <w:highlight w:val="white"/>
        </w:rPr>
        <w:t>new</w:t>
      </w:r>
      <w:r w:rsidR="007C2054">
        <w:t xml:space="preserve"> f</w:t>
      </w:r>
      <w:r>
        <w:t>();</w:t>
      </w:r>
      <w:r w:rsidR="0048218E" w:rsidRPr="0048218E">
        <w:br/>
      </w:r>
      <w:r>
        <w:t>}</w:t>
      </w:r>
    </w:p>
    <w:p w14:paraId="4976B020" w14:textId="77777777" w:rsidR="0044410D" w:rsidRPr="0044410D" w:rsidRDefault="0055578D" w:rsidP="002C6000">
      <w:r w:rsidRPr="0055578D">
        <w:rPr>
          <w:rStyle w:val="CodeItalic"/>
        </w:rPr>
        <w:t>BaseClassName</w:t>
      </w:r>
      <w:r>
        <w:t xml:space="preserve"> is the class name specified in the </w:t>
      </w:r>
      <w:r w:rsidRPr="00C23E8F">
        <w:rPr>
          <w:rStyle w:val="CodeFragment"/>
        </w:rPr>
        <w:t>extends</w:t>
      </w:r>
      <w:r>
        <w:t xml:space="preserve"> clause.</w:t>
      </w:r>
    </w:p>
    <w:p w14:paraId="694F8EA5" w14:textId="77777777" w:rsidR="0044410D" w:rsidRPr="0044410D" w:rsidRDefault="00956429" w:rsidP="002C6000">
      <w:r>
        <w:t xml:space="preserve">If the class has no </w:t>
      </w:r>
      <w:r w:rsidR="00CB71E2">
        <w:t xml:space="preserve">explicitly declared </w:t>
      </w:r>
      <w:r>
        <w:t xml:space="preserve">constructor, the </w:t>
      </w:r>
      <w:r w:rsidRPr="00CB71E2">
        <w:rPr>
          <w:i/>
        </w:rPr>
        <w:t>SuperCallStatement</w:t>
      </w:r>
      <w:r>
        <w:t xml:space="preserve"> takes the form</w:t>
      </w:r>
    </w:p>
    <w:p w14:paraId="2C2033AC" w14:textId="77777777" w:rsidR="0044410D" w:rsidRPr="0044410D" w:rsidRDefault="00956429" w:rsidP="00956429">
      <w:pPr>
        <w:pStyle w:val="Code"/>
      </w:pPr>
      <w:r>
        <w:lastRenderedPageBreak/>
        <w:t>_super.apply(</w:t>
      </w:r>
      <w:r w:rsidRPr="00956429">
        <w:rPr>
          <w:color w:val="0000FF"/>
          <w:highlight w:val="white"/>
        </w:rPr>
        <w:t>this</w:t>
      </w:r>
      <w:r>
        <w:t>, arguments);</w:t>
      </w:r>
    </w:p>
    <w:p w14:paraId="6A6B1E41" w14:textId="77777777" w:rsidR="0044410D" w:rsidRPr="0044410D" w:rsidRDefault="00CB71E2" w:rsidP="002C6000">
      <w:r>
        <w:t>Otherwise t</w:t>
      </w:r>
      <w:r w:rsidR="0055578D">
        <w:t xml:space="preserve">he </w:t>
      </w:r>
      <w:r w:rsidR="0055578D" w:rsidRPr="0055578D">
        <w:rPr>
          <w:rStyle w:val="CodeItalic"/>
        </w:rPr>
        <w:t>SuperCallStatement</w:t>
      </w:r>
      <w:r w:rsidR="0055578D">
        <w:t xml:space="preserve"> is present if the constructor function is required to start with a super call, </w:t>
      </w:r>
      <w:r w:rsidR="00D25159">
        <w:t xml:space="preserve">as </w:t>
      </w:r>
      <w:r w:rsidR="0055578D">
        <w:t xml:space="preserve">discussed </w:t>
      </w:r>
      <w:r w:rsidR="00D25159">
        <w:t xml:space="preserve">in section </w:t>
      </w:r>
      <w:r w:rsidR="00D25159">
        <w:fldChar w:fldCharType="begin"/>
      </w:r>
      <w:r w:rsidR="00D25159">
        <w:instrText xml:space="preserve"> REF _Ref331167300 \r \h </w:instrText>
      </w:r>
      <w:r w:rsidR="00D25159">
        <w:fldChar w:fldCharType="separate"/>
      </w:r>
      <w:r w:rsidR="00B510EF">
        <w:t>8.3.2</w:t>
      </w:r>
      <w:r w:rsidR="00D25159">
        <w:fldChar w:fldCharType="end"/>
      </w:r>
      <w:r w:rsidR="0055578D">
        <w:t>, and takes the form</w:t>
      </w:r>
    </w:p>
    <w:p w14:paraId="2A749C79" w14:textId="77777777" w:rsidR="0044410D" w:rsidRPr="0044410D" w:rsidRDefault="002C6000" w:rsidP="002C6000">
      <w:pPr>
        <w:pStyle w:val="Code"/>
      </w:pPr>
      <w:r w:rsidRPr="005C28E7">
        <w:t>_super.call(</w:t>
      </w:r>
      <w:r w:rsidRPr="005C28E7">
        <w:rPr>
          <w:color w:val="0000FF"/>
          <w:highlight w:val="white"/>
        </w:rPr>
        <w:t>this</w:t>
      </w:r>
      <w:r w:rsidRPr="005C28E7">
        <w:t>, &lt;SuperCallArguments&gt;)</w:t>
      </w:r>
    </w:p>
    <w:p w14:paraId="56A3A745" w14:textId="77777777" w:rsidR="0044410D" w:rsidRPr="0044410D" w:rsidRDefault="002C6000" w:rsidP="002C6000">
      <w:r>
        <w:t xml:space="preserve">where </w:t>
      </w:r>
      <w:r w:rsidRPr="002C6000">
        <w:rPr>
          <w:i/>
        </w:rPr>
        <w:t>SuperCallArguments</w:t>
      </w:r>
      <w:r>
        <w:t xml:space="preserve"> is the argument list specified in the </w:t>
      </w:r>
      <w:r w:rsidR="0055578D">
        <w:t xml:space="preserve">super </w:t>
      </w:r>
      <w:r>
        <w:t>call.</w:t>
      </w:r>
      <w:r w:rsidR="0055578D">
        <w:t xml:space="preserve"> Note that this call precedes the code generated for parameter propert</w:t>
      </w:r>
      <w:r w:rsidR="00AA4C45">
        <w:t>ies</w:t>
      </w:r>
      <w:r w:rsidR="0055578D">
        <w:t xml:space="preserve"> and member</w:t>
      </w:r>
      <w:r w:rsidR="00AA4C45">
        <w:t xml:space="preserve"> variables with initializers</w:t>
      </w:r>
      <w:r w:rsidR="0055578D">
        <w:t xml:space="preserve">. </w:t>
      </w:r>
      <w:r w:rsidR="004E23D6">
        <w:t>S</w:t>
      </w:r>
      <w:r w:rsidR="0055578D">
        <w:t xml:space="preserve">uper calls </w:t>
      </w:r>
      <w:r w:rsidR="004E23D6">
        <w:t>elsewhere</w:t>
      </w:r>
      <w:r w:rsidR="0055578D">
        <w:t xml:space="preserve"> in the constructor</w:t>
      </w:r>
      <w:r w:rsidR="004E23D6">
        <w:t xml:space="preserve"> generate similar code, but </w:t>
      </w:r>
      <w:r w:rsidR="00073023">
        <w:t xml:space="preserve">the </w:t>
      </w:r>
      <w:r w:rsidR="004E23D6">
        <w:t xml:space="preserve">code </w:t>
      </w:r>
      <w:r w:rsidR="00073023">
        <w:t>generated for such calls will be</w:t>
      </w:r>
      <w:r w:rsidR="004E23D6">
        <w:t xml:space="preserve"> part of the </w:t>
      </w:r>
      <w:r w:rsidR="004E23D6" w:rsidRPr="004E23D6">
        <w:rPr>
          <w:rStyle w:val="CodeItalic"/>
        </w:rPr>
        <w:t>ConstructorStatements</w:t>
      </w:r>
      <w:r w:rsidR="004E23D6">
        <w:t xml:space="preserve"> section.</w:t>
      </w:r>
    </w:p>
    <w:p w14:paraId="5F54EFAF" w14:textId="77777777" w:rsidR="0044410D" w:rsidRPr="0044410D" w:rsidRDefault="001F5C71" w:rsidP="002C6000">
      <w:r>
        <w:t>A super property</w:t>
      </w:r>
      <w:r w:rsidR="004D6533">
        <w:t xml:space="preserve"> access in </w:t>
      </w:r>
      <w:r w:rsidR="00826E5F">
        <w:t>the constructor, a</w:t>
      </w:r>
      <w:r w:rsidR="00C85ADE">
        <w:t>n instance</w:t>
      </w:r>
      <w:r w:rsidR="00826E5F">
        <w:t xml:space="preserve"> member function, or a</w:t>
      </w:r>
      <w:r w:rsidR="00C85ADE">
        <w:t>n instance</w:t>
      </w:r>
      <w:r w:rsidR="00826E5F">
        <w:t xml:space="preserve"> member accessor generates JavaScript equivalent to</w:t>
      </w:r>
    </w:p>
    <w:p w14:paraId="587C02CF" w14:textId="77777777" w:rsidR="0044410D" w:rsidRPr="0044410D" w:rsidRDefault="004D6533" w:rsidP="004D6533">
      <w:pPr>
        <w:pStyle w:val="Code"/>
      </w:pPr>
      <w:r w:rsidRPr="005C28E7">
        <w:t>_super.</w:t>
      </w:r>
      <w:r w:rsidR="00826E5F" w:rsidRPr="005C28E7">
        <w:t>prototype.&lt;</w:t>
      </w:r>
      <w:r w:rsidR="001F5C71" w:rsidRPr="005C28E7">
        <w:t>Property</w:t>
      </w:r>
      <w:r w:rsidR="00826E5F" w:rsidRPr="005C28E7">
        <w:t>Name&gt;</w:t>
      </w:r>
    </w:p>
    <w:p w14:paraId="2884B12B" w14:textId="77777777" w:rsidR="0044410D" w:rsidRPr="0044410D" w:rsidRDefault="00826E5F" w:rsidP="001F5C71">
      <w:r>
        <w:t xml:space="preserve">where </w:t>
      </w:r>
      <w:r w:rsidR="00B96A3A">
        <w:rPr>
          <w:rStyle w:val="CodeItalic"/>
        </w:rPr>
        <w:t>Property</w:t>
      </w:r>
      <w:r w:rsidRPr="00826E5F">
        <w:rPr>
          <w:rStyle w:val="CodeItalic"/>
        </w:rPr>
        <w:t>Name</w:t>
      </w:r>
      <w:r>
        <w:t xml:space="preserve"> is the name of the referenced base class </w:t>
      </w:r>
      <w:r w:rsidR="00B96A3A">
        <w:t>propert</w:t>
      </w:r>
      <w:r w:rsidR="00B96A3A" w:rsidRPr="00A6043B">
        <w:t>y</w:t>
      </w:r>
      <w:r w:rsidRPr="00A6043B">
        <w:t>.</w:t>
      </w:r>
      <w:r w:rsidR="009F5E29" w:rsidRPr="00A6043B">
        <w:t xml:space="preserve"> </w:t>
      </w:r>
      <w:r w:rsidR="00FC04A3" w:rsidRPr="00A6043B">
        <w:t xml:space="preserve">When the super </w:t>
      </w:r>
      <w:r w:rsidR="00B96A3A" w:rsidRPr="00A6043B">
        <w:t>property</w:t>
      </w:r>
      <w:r w:rsidR="00FC04A3" w:rsidRPr="00A6043B">
        <w:t xml:space="preserve"> access </w:t>
      </w:r>
      <w:r w:rsidR="00FD22EA" w:rsidRPr="00A6043B">
        <w:t>appears in a</w:t>
      </w:r>
      <w:r w:rsidR="001B45ED" w:rsidRPr="00A6043B">
        <w:t xml:space="preserve"> function call</w:t>
      </w:r>
      <w:r w:rsidR="00FC04A3" w:rsidRPr="00A6043B">
        <w:t>, the generated JavaScript is equivalent to</w:t>
      </w:r>
    </w:p>
    <w:p w14:paraId="058D7CAA" w14:textId="77777777" w:rsidR="0044410D" w:rsidRPr="0044410D" w:rsidRDefault="00FC04A3" w:rsidP="00FC04A3">
      <w:pPr>
        <w:pStyle w:val="Code"/>
      </w:pPr>
      <w:r w:rsidRPr="005C28E7">
        <w:t>_super.prototype.&lt;</w:t>
      </w:r>
      <w:r w:rsidR="00B96A3A" w:rsidRPr="005C28E7">
        <w:t>Property</w:t>
      </w:r>
      <w:r w:rsidRPr="005C28E7">
        <w:t>Name&gt;.call(</w:t>
      </w:r>
      <w:r w:rsidRPr="005C28E7">
        <w:rPr>
          <w:color w:val="0000FF"/>
          <w:highlight w:val="white"/>
        </w:rPr>
        <w:t>this</w:t>
      </w:r>
      <w:r w:rsidRPr="005C28E7">
        <w:t>, &lt;Arguments&gt;)</w:t>
      </w:r>
    </w:p>
    <w:p w14:paraId="1FF44885" w14:textId="77777777" w:rsidR="0044410D" w:rsidRPr="0044410D" w:rsidRDefault="00FC04A3" w:rsidP="00FC04A3">
      <w:r>
        <w:t>where Arguments is the code generated for the argument li</w:t>
      </w:r>
      <w:r w:rsidR="00B96A3A">
        <w:t xml:space="preserve">st specified in the </w:t>
      </w:r>
      <w:r w:rsidR="001B45ED">
        <w:t>function call</w:t>
      </w:r>
      <w:r>
        <w:t>.</w:t>
      </w:r>
    </w:p>
    <w:bookmarkEnd w:id="1718"/>
    <w:p w14:paraId="798EEA15" w14:textId="77777777" w:rsidR="0044410D" w:rsidRPr="0044410D" w:rsidRDefault="008F2949" w:rsidP="008F2949">
      <w:r>
        <w:t>A super property access in a static member function or a static member accessor generates JavaScript equivalent to</w:t>
      </w:r>
    </w:p>
    <w:p w14:paraId="7AB72AAD" w14:textId="77777777" w:rsidR="0044410D" w:rsidRPr="0044410D" w:rsidRDefault="008F2949" w:rsidP="008F2949">
      <w:pPr>
        <w:pStyle w:val="Code"/>
      </w:pPr>
      <w:r w:rsidRPr="005C28E7">
        <w:t>_super.&lt;PropertyName&gt;</w:t>
      </w:r>
    </w:p>
    <w:p w14:paraId="5FED2336" w14:textId="77777777" w:rsidR="0044410D" w:rsidRPr="0044410D" w:rsidRDefault="008F2949" w:rsidP="008F2949">
      <w:r>
        <w:t xml:space="preserve">where </w:t>
      </w:r>
      <w:r>
        <w:rPr>
          <w:rStyle w:val="CodeItalic"/>
        </w:rPr>
        <w:t>Property</w:t>
      </w:r>
      <w:r w:rsidRPr="00826E5F">
        <w:rPr>
          <w:rStyle w:val="CodeItalic"/>
        </w:rPr>
        <w:t>Name</w:t>
      </w:r>
      <w:r>
        <w:t xml:space="preserve"> is the name of the referenced base </w:t>
      </w:r>
      <w:r w:rsidRPr="00A6043B">
        <w:t xml:space="preserve">class property. When the super property access </w:t>
      </w:r>
      <w:r>
        <w:t>appears in a function call, the generated JavaScript is equivalent to</w:t>
      </w:r>
    </w:p>
    <w:p w14:paraId="276CABE8" w14:textId="77777777" w:rsidR="0044410D" w:rsidRPr="0044410D" w:rsidRDefault="008F2949" w:rsidP="008F2949">
      <w:pPr>
        <w:pStyle w:val="Code"/>
      </w:pPr>
      <w:r w:rsidRPr="005C28E7">
        <w:t>_super.&lt;PropertyName&gt;.call(</w:t>
      </w:r>
      <w:r w:rsidRPr="005C28E7">
        <w:rPr>
          <w:color w:val="0000FF"/>
          <w:highlight w:val="white"/>
        </w:rPr>
        <w:t>this</w:t>
      </w:r>
      <w:r w:rsidRPr="005C28E7">
        <w:t>, &lt;Arguments&gt;)</w:t>
      </w:r>
    </w:p>
    <w:p w14:paraId="0F0B9C3B" w14:textId="77777777" w:rsidR="0044410D" w:rsidRPr="0044410D" w:rsidRDefault="008F2949" w:rsidP="008F2949">
      <w:r>
        <w:t>where Arguments is the code generated for the argument list specified in the function call.</w:t>
      </w:r>
    </w:p>
    <w:p w14:paraId="4B7538B5" w14:textId="77777777" w:rsidR="0044410D" w:rsidRPr="0044410D" w:rsidRDefault="0044410D" w:rsidP="0074339D"/>
    <w:p w14:paraId="6B0D5736"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79D79C30" w14:textId="77777777" w:rsidR="0044410D" w:rsidRPr="0044410D" w:rsidRDefault="00643688" w:rsidP="00A67A5C">
      <w:pPr>
        <w:pStyle w:val="Heading1"/>
      </w:pPr>
      <w:bookmarkStart w:id="1789" w:name="_Ref366570607"/>
      <w:bookmarkStart w:id="1790" w:name="_Toc402619954"/>
      <w:bookmarkStart w:id="1791" w:name="_Ref333577574"/>
      <w:bookmarkStart w:id="1792" w:name="_Toc401414139"/>
      <w:r>
        <w:lastRenderedPageBreak/>
        <w:t>Enums</w:t>
      </w:r>
      <w:bookmarkEnd w:id="1789"/>
      <w:bookmarkEnd w:id="1790"/>
      <w:bookmarkEnd w:id="1792"/>
    </w:p>
    <w:p w14:paraId="5F8FDB17" w14:textId="77777777" w:rsidR="0044410D" w:rsidRPr="0044410D" w:rsidRDefault="00643688" w:rsidP="00643688">
      <w:r>
        <w:t>An enum type is a distinct subtype of the Number primitive type with an associated set of named constants that define the possible values of the enum type.</w:t>
      </w:r>
    </w:p>
    <w:p w14:paraId="2CD4F2B9" w14:textId="77777777" w:rsidR="0044410D" w:rsidRPr="0044410D" w:rsidRDefault="00643688" w:rsidP="00643688">
      <w:pPr>
        <w:pStyle w:val="Heading2"/>
      </w:pPr>
      <w:bookmarkStart w:id="1793" w:name="_Ref350695559"/>
      <w:bookmarkStart w:id="1794" w:name="_Ref350701399"/>
      <w:bookmarkStart w:id="1795" w:name="_Ref350702099"/>
      <w:bookmarkStart w:id="1796" w:name="_Ref350869434"/>
      <w:bookmarkStart w:id="1797" w:name="_Toc402619955"/>
      <w:bookmarkStart w:id="1798" w:name="_Toc401414140"/>
      <w:r>
        <w:t>Enum Declarations</w:t>
      </w:r>
      <w:bookmarkEnd w:id="1793"/>
      <w:bookmarkEnd w:id="1794"/>
      <w:bookmarkEnd w:id="1795"/>
      <w:bookmarkEnd w:id="1796"/>
      <w:bookmarkEnd w:id="1797"/>
      <w:bookmarkEnd w:id="1798"/>
    </w:p>
    <w:p w14:paraId="0070763B" w14:textId="77777777" w:rsidR="0044410D" w:rsidRPr="0044410D" w:rsidRDefault="00556713" w:rsidP="00E252A0">
      <w:r>
        <w:t>An e</w:t>
      </w:r>
      <w:r w:rsidRPr="00556713">
        <w:t>num</w:t>
      </w:r>
      <w:r>
        <w:t xml:space="preserve"> d</w:t>
      </w:r>
      <w:r w:rsidRPr="00556713">
        <w:t>eclaration</w:t>
      </w:r>
      <w:r>
        <w:t xml:space="preserve"> declares an </w:t>
      </w:r>
      <w:r>
        <w:rPr>
          <w:b/>
          <w:i/>
        </w:rPr>
        <w:t>enum</w:t>
      </w:r>
      <w:r w:rsidRPr="004957E4">
        <w:rPr>
          <w:b/>
          <w:i/>
        </w:rPr>
        <w:t xml:space="preserve"> type</w:t>
      </w:r>
      <w:r>
        <w:t xml:space="preserve"> and an </w:t>
      </w:r>
      <w:r>
        <w:rPr>
          <w:b/>
          <w:i/>
        </w:rPr>
        <w:t>enum object</w:t>
      </w:r>
      <w:r>
        <w:t xml:space="preserve"> in the containing module.</w:t>
      </w:r>
    </w:p>
    <w:p w14:paraId="757472CC" w14:textId="77777777" w:rsidR="0044410D" w:rsidRPr="0044410D" w:rsidRDefault="00643688" w:rsidP="00643688">
      <w:pPr>
        <w:pStyle w:val="Grammar"/>
      </w:pPr>
      <w:r w:rsidRPr="006551A1">
        <w:rPr>
          <w:rStyle w:val="Production"/>
        </w:rPr>
        <w:t>EnumDeclaration:</w:t>
      </w:r>
      <w:r w:rsidR="0048218E" w:rsidRPr="0048218E">
        <w:br/>
      </w:r>
      <w:r w:rsidRPr="00523369">
        <w:rPr>
          <w:rStyle w:val="Terminal"/>
        </w:rPr>
        <w:t>enum</w:t>
      </w:r>
      <w:r>
        <w:t xml:space="preserve">   </w:t>
      </w:r>
      <w:r w:rsidRPr="006551A1">
        <w:rPr>
          <w:rStyle w:val="Production"/>
        </w:rPr>
        <w:t>Identifier</w:t>
      </w:r>
      <w:r>
        <w:t xml:space="preserve">   </w:t>
      </w:r>
      <w:r w:rsidRPr="00523369">
        <w:rPr>
          <w:rStyle w:val="Terminal"/>
        </w:rPr>
        <w:t>{</w:t>
      </w:r>
      <w:r>
        <w:t xml:space="preserve">   </w:t>
      </w:r>
      <w:r w:rsidRPr="006551A1">
        <w:rPr>
          <w:rStyle w:val="Production"/>
        </w:rPr>
        <w:t>EnumBody</w:t>
      </w:r>
      <w:r w:rsidR="00D31C46" w:rsidRPr="00D31C46">
        <w:rPr>
          <w:rStyle w:val="Production"/>
          <w:vertAlign w:val="subscript"/>
        </w:rPr>
        <w:t>opt</w:t>
      </w:r>
      <w:r>
        <w:t xml:space="preserve">   </w:t>
      </w:r>
      <w:r w:rsidRPr="00523369">
        <w:rPr>
          <w:rStyle w:val="Terminal"/>
        </w:rPr>
        <w:t>}</w:t>
      </w:r>
    </w:p>
    <w:p w14:paraId="0F64F340" w14:textId="77777777" w:rsidR="0044410D" w:rsidRPr="0044410D" w:rsidRDefault="00556713" w:rsidP="00AA0C5C">
      <w:r>
        <w:t xml:space="preserve">The enum type and enum object </w:t>
      </w:r>
      <w:r w:rsidR="002A6305">
        <w:t xml:space="preserve">declared by an </w:t>
      </w:r>
      <w:r w:rsidR="002A6305" w:rsidRPr="002A6305">
        <w:rPr>
          <w:rStyle w:val="Production"/>
        </w:rPr>
        <w:t>EnumDeclaration</w:t>
      </w:r>
      <w:r w:rsidR="002A6305">
        <w:t xml:space="preserve"> both have the name given by the </w:t>
      </w:r>
      <w:r w:rsidR="002A6305" w:rsidRPr="002A6305">
        <w:rPr>
          <w:rStyle w:val="Production"/>
        </w:rPr>
        <w:t>Identifier</w:t>
      </w:r>
      <w:r w:rsidR="00AA0C5C">
        <w:t xml:space="preserve"> of the declaration.</w:t>
      </w:r>
      <w:r w:rsidR="00394971">
        <w:t xml:space="preserve"> The</w:t>
      </w:r>
      <w:r w:rsidR="00B04E67">
        <w:t xml:space="preserve"> enum type is a distinct subtyp</w:t>
      </w:r>
      <w:r w:rsidR="00AA0C5C">
        <w:t>e of the Number primitive type.</w:t>
      </w:r>
      <w:r w:rsidR="00394971">
        <w:t xml:space="preserve"> </w:t>
      </w:r>
      <w:r w:rsidR="00B04E67">
        <w:t xml:space="preserve">The enum object </w:t>
      </w:r>
      <w:r w:rsidR="00AA0C5C">
        <w:t>is a variable of an anonymous object type containing</w:t>
      </w:r>
      <w:r w:rsidR="00B04E67">
        <w:t xml:space="preserve"> a set of properties, all of the enum type, corresponding to the values</w:t>
      </w:r>
      <w:r w:rsidR="00C900DB">
        <w:t xml:space="preserve"> declared for the enum type in the body of the declaration</w:t>
      </w:r>
      <w:r w:rsidR="00B04E67">
        <w:t>.</w:t>
      </w:r>
      <w:r w:rsidR="00AA0C5C">
        <w:t xml:space="preserve"> The enum object</w:t>
      </w:r>
      <w:r w:rsidR="008F4735">
        <w:t>'</w:t>
      </w:r>
      <w:r w:rsidR="00AA0C5C">
        <w:t>s type furthe</w:t>
      </w:r>
      <w:r w:rsidR="000930B8">
        <w:t>rmore includes a numeric index signature</w:t>
      </w:r>
      <w:r w:rsidR="00AA0C5C">
        <w:t xml:space="preserve"> with the signature </w:t>
      </w:r>
      <w:r w:rsidR="008F4735">
        <w:t>'</w:t>
      </w:r>
      <w:r w:rsidR="00AA0C5C">
        <w:t>[x: number]: string</w:t>
      </w:r>
      <w:r w:rsidR="008F4735">
        <w:t>'</w:t>
      </w:r>
      <w:r w:rsidR="00AA0C5C">
        <w:t>.</w:t>
      </w:r>
    </w:p>
    <w:p w14:paraId="2ED495EC" w14:textId="76E72487" w:rsidR="0044410D" w:rsidRPr="0044410D" w:rsidRDefault="00394971" w:rsidP="00AA0C5C">
      <w:r>
        <w:t xml:space="preserve">The </w:t>
      </w:r>
      <w:r w:rsidRPr="00FE7CD2">
        <w:rPr>
          <w:rStyle w:val="Production"/>
        </w:rPr>
        <w:t>Identifier</w:t>
      </w:r>
      <w:r>
        <w:t xml:space="preserve"> of an enum declaration may not be one of the predefined type names (section </w:t>
      </w:r>
      <w:r>
        <w:fldChar w:fldCharType="begin"/>
      </w:r>
      <w:r>
        <w:instrText xml:space="preserve"> REF _Ref352313823 \r \h </w:instrText>
      </w:r>
      <w:r>
        <w:fldChar w:fldCharType="separate"/>
      </w:r>
      <w:r w:rsidR="00B510EF">
        <w:t>3.</w:t>
      </w:r>
      <w:del w:id="1799" w:author="Anders Hejlsberg" w:date="2014-11-01T15:43:00Z">
        <w:r w:rsidR="00633278">
          <w:delText>6</w:delText>
        </w:r>
      </w:del>
      <w:ins w:id="1800" w:author="Anders Hejlsberg" w:date="2014-11-01T15:43:00Z">
        <w:r w:rsidR="00B510EF">
          <w:t>7</w:t>
        </w:r>
      </w:ins>
      <w:r w:rsidR="00B510EF">
        <w:t>.1</w:t>
      </w:r>
      <w:r>
        <w:fldChar w:fldCharType="end"/>
      </w:r>
      <w:r>
        <w:t>).</w:t>
      </w:r>
    </w:p>
    <w:p w14:paraId="2C885700" w14:textId="77777777" w:rsidR="0044410D" w:rsidRPr="0044410D" w:rsidRDefault="002D4D40" w:rsidP="00AA0C5C">
      <w:r>
        <w:t>The example</w:t>
      </w:r>
    </w:p>
    <w:p w14:paraId="057E73CB" w14:textId="77777777" w:rsidR="0044410D" w:rsidRPr="0044410D" w:rsidRDefault="00AA0C5C" w:rsidP="00AA0C5C">
      <w:pPr>
        <w:pStyle w:val="Code"/>
      </w:pPr>
      <w:r w:rsidRPr="00556713">
        <w:rPr>
          <w:color w:val="0000FF"/>
          <w:highlight w:val="white"/>
        </w:rPr>
        <w:t>enum</w:t>
      </w:r>
      <w:r>
        <w:t xml:space="preserve"> Color { Red, Green, Blue }</w:t>
      </w:r>
    </w:p>
    <w:p w14:paraId="5F2CEF96" w14:textId="77777777" w:rsidR="0044410D" w:rsidRPr="0044410D" w:rsidRDefault="00AA0C5C" w:rsidP="00AA0C5C">
      <w:r>
        <w:t xml:space="preserve">declares a subtype of the Number primitive type called </w:t>
      </w:r>
      <w:r w:rsidR="008F4735">
        <w:t>'</w:t>
      </w:r>
      <w:r>
        <w:t>Color</w:t>
      </w:r>
      <w:r w:rsidR="008F4735">
        <w:t>'</w:t>
      </w:r>
      <w:r>
        <w:t xml:space="preserve"> and introduces a variable </w:t>
      </w:r>
      <w:r w:rsidR="008F4735">
        <w:t>'</w:t>
      </w:r>
      <w:r>
        <w:t>Color</w:t>
      </w:r>
      <w:r w:rsidR="008F4735">
        <w:t>'</w:t>
      </w:r>
      <w:r>
        <w:t xml:space="preserve"> with</w:t>
      </w:r>
      <w:r w:rsidR="003C74E5">
        <w:t xml:space="preserve"> a type that corresponds to the declaration</w:t>
      </w:r>
    </w:p>
    <w:p w14:paraId="59F03A36" w14:textId="77777777" w:rsidR="0044410D" w:rsidRPr="0044410D" w:rsidRDefault="00AA0C5C" w:rsidP="003C74E5">
      <w:pPr>
        <w:pStyle w:val="Code"/>
      </w:pPr>
      <w:r w:rsidRPr="003C74E5">
        <w:rPr>
          <w:color w:val="0000FF"/>
          <w:highlight w:val="white"/>
        </w:rPr>
        <w:t>var</w:t>
      </w:r>
      <w:r>
        <w:t xml:space="preserve"> Color: {</w:t>
      </w:r>
      <w:r w:rsidR="0048218E" w:rsidRPr="0048218E">
        <w:br/>
      </w:r>
      <w:r>
        <w:t xml:space="preserve">    [x: </w:t>
      </w:r>
      <w:r w:rsidRPr="003C74E5">
        <w:rPr>
          <w:color w:val="0000FF"/>
          <w:highlight w:val="white"/>
        </w:rPr>
        <w:t>number</w:t>
      </w:r>
      <w:r>
        <w:t xml:space="preserve">]: </w:t>
      </w:r>
      <w:r w:rsidRPr="003C74E5">
        <w:rPr>
          <w:color w:val="0000FF"/>
          <w:highlight w:val="white"/>
        </w:rPr>
        <w:t>string</w:t>
      </w:r>
      <w:r>
        <w:t>;</w:t>
      </w:r>
      <w:r w:rsidR="0048218E" w:rsidRPr="0048218E">
        <w:br/>
      </w:r>
      <w:r>
        <w:t xml:space="preserve">    Red: Color;</w:t>
      </w:r>
      <w:r w:rsidR="0048218E" w:rsidRPr="0048218E">
        <w:br/>
      </w:r>
      <w:r>
        <w:t xml:space="preserve">    Green: Color;</w:t>
      </w:r>
      <w:r w:rsidR="0048218E" w:rsidRPr="0048218E">
        <w:br/>
      </w:r>
      <w:r>
        <w:t xml:space="preserve">    Blue: Color;</w:t>
      </w:r>
      <w:r w:rsidR="0048218E" w:rsidRPr="0048218E">
        <w:br/>
      </w:r>
      <w:r>
        <w:t>};</w:t>
      </w:r>
    </w:p>
    <w:p w14:paraId="6FF618F5" w14:textId="77777777" w:rsidR="0044410D" w:rsidRPr="0044410D" w:rsidRDefault="000930B8" w:rsidP="00C6680C">
      <w:r>
        <w:t>The numeric index signature</w:t>
      </w:r>
      <w:r w:rsidR="00C6680C">
        <w:t xml:space="preserve"> reflects a </w:t>
      </w:r>
      <w:r w:rsidR="008F4735">
        <w:t>"</w:t>
      </w:r>
      <w:r w:rsidR="00C6680C">
        <w:t>reverse mapping</w:t>
      </w:r>
      <w:r w:rsidR="008F4735">
        <w:t>"</w:t>
      </w:r>
      <w:r w:rsidR="00C6680C">
        <w:t xml:space="preserve"> that is automatically generated in every enum object, as described in section</w:t>
      </w:r>
      <w:r w:rsidR="00702E04">
        <w:t xml:space="preserve"> </w:t>
      </w:r>
      <w:r w:rsidR="00702E04">
        <w:fldChar w:fldCharType="begin"/>
      </w:r>
      <w:r w:rsidR="00702E04">
        <w:instrText xml:space="preserve"> REF _Ref354734560 \r \h </w:instrText>
      </w:r>
      <w:r w:rsidR="00702E04">
        <w:fldChar w:fldCharType="separate"/>
      </w:r>
      <w:r w:rsidR="00B510EF">
        <w:t>9.4</w:t>
      </w:r>
      <w:r w:rsidR="00702E04">
        <w:fldChar w:fldCharType="end"/>
      </w:r>
      <w:r w:rsidR="00C6680C">
        <w:t>. The reverse mapping provides a convenient way to obtain the string representation of an enum value. For example</w:t>
      </w:r>
    </w:p>
    <w:p w14:paraId="4F286C0F" w14:textId="77777777" w:rsidR="0044410D" w:rsidRPr="0044410D" w:rsidRDefault="00C6680C" w:rsidP="00C6680C">
      <w:pPr>
        <w:pStyle w:val="Code"/>
      </w:pPr>
      <w:r w:rsidRPr="00C6680C">
        <w:rPr>
          <w:color w:val="0000FF"/>
          <w:highlight w:val="white"/>
        </w:rPr>
        <w:t>var</w:t>
      </w:r>
      <w:r>
        <w:t xml:space="preserve"> c = Color.Red;</w:t>
      </w:r>
      <w:r w:rsidR="0048218E" w:rsidRPr="0048218E">
        <w:br/>
      </w:r>
      <w:r>
        <w:t xml:space="preserve">console.log(Color[c]);  </w:t>
      </w:r>
      <w:r w:rsidRPr="00C6680C">
        <w:rPr>
          <w:color w:val="008000"/>
          <w:highlight w:val="white"/>
        </w:rPr>
        <w:t xml:space="preserve">// Outputs </w:t>
      </w:r>
      <w:r w:rsidR="008F4735">
        <w:rPr>
          <w:color w:val="008000"/>
          <w:highlight w:val="white"/>
        </w:rPr>
        <w:t>"</w:t>
      </w:r>
      <w:r w:rsidRPr="00C6680C">
        <w:rPr>
          <w:color w:val="008000"/>
          <w:highlight w:val="white"/>
        </w:rPr>
        <w:t>Red</w:t>
      </w:r>
      <w:r w:rsidR="008F4735">
        <w:rPr>
          <w:color w:val="008000"/>
          <w:highlight w:val="white"/>
        </w:rPr>
        <w:t>"</w:t>
      </w:r>
    </w:p>
    <w:p w14:paraId="5CC65B6E" w14:textId="77777777" w:rsidR="0044410D" w:rsidRPr="0044410D" w:rsidRDefault="00C900DB" w:rsidP="00C900DB">
      <w:pPr>
        <w:pStyle w:val="Heading2"/>
      </w:pPr>
      <w:bookmarkStart w:id="1801" w:name="_Toc402619956"/>
      <w:bookmarkStart w:id="1802" w:name="_Toc401414141"/>
      <w:r>
        <w:t>Enum Members</w:t>
      </w:r>
      <w:bookmarkEnd w:id="1801"/>
      <w:bookmarkEnd w:id="1802"/>
    </w:p>
    <w:p w14:paraId="40AE7EF3" w14:textId="77777777" w:rsidR="0044410D" w:rsidRPr="0044410D" w:rsidRDefault="00C900DB" w:rsidP="00643688">
      <w:r>
        <w:t>The body of an enum declaration defines zero or more enum members which are the named values of the enum type.</w:t>
      </w:r>
      <w:r w:rsidR="00B13775" w:rsidRPr="00B13775">
        <w:rPr>
          <w:highlight w:val="white"/>
        </w:rPr>
        <w:t xml:space="preserve"> </w:t>
      </w:r>
      <w:r w:rsidR="00B13775">
        <w:rPr>
          <w:highlight w:val="white"/>
        </w:rPr>
        <w:t>Each enum member has an associated numeric value of the primitive type introduced by the enum declaration.</w:t>
      </w:r>
    </w:p>
    <w:p w14:paraId="01491104" w14:textId="77777777" w:rsidR="0044410D" w:rsidRPr="0044410D" w:rsidRDefault="007C5488" w:rsidP="000B7C15">
      <w:pPr>
        <w:pStyle w:val="Grammar"/>
      </w:pPr>
      <w:r w:rsidRPr="006551A1">
        <w:rPr>
          <w:rStyle w:val="Production"/>
        </w:rPr>
        <w:lastRenderedPageBreak/>
        <w:t>EnumBody</w:t>
      </w:r>
      <w:r>
        <w:t>:</w:t>
      </w:r>
      <w:r w:rsidR="0048218E" w:rsidRPr="0048218E">
        <w:br/>
      </w:r>
      <w:r w:rsidR="002C51B5" w:rsidRPr="006551A1">
        <w:rPr>
          <w:rStyle w:val="Production"/>
        </w:rPr>
        <w:t>Constant</w:t>
      </w:r>
      <w:r w:rsidR="0028020D" w:rsidRPr="006551A1">
        <w:rPr>
          <w:rStyle w:val="Production"/>
        </w:rPr>
        <w:t>EnumMembers</w:t>
      </w:r>
      <w:r w:rsidR="0028020D">
        <w:t xml:space="preserve">   </w:t>
      </w:r>
      <w:r w:rsidR="0028020D" w:rsidRPr="002C51B5">
        <w:rPr>
          <w:rStyle w:val="Terminal"/>
        </w:rPr>
        <w:t>,</w:t>
      </w:r>
      <w:r w:rsidR="00D31C46" w:rsidRPr="00D31C46">
        <w:rPr>
          <w:rStyle w:val="Production"/>
          <w:vertAlign w:val="subscript"/>
        </w:rPr>
        <w:t>opt</w:t>
      </w:r>
      <w:r w:rsidR="0048218E" w:rsidRPr="0048218E">
        <w:br/>
      </w:r>
      <w:r w:rsidR="002C51B5" w:rsidRPr="006551A1">
        <w:rPr>
          <w:rStyle w:val="Production"/>
        </w:rPr>
        <w:t>Constant</w:t>
      </w:r>
      <w:r w:rsidR="0028020D" w:rsidRPr="006551A1">
        <w:rPr>
          <w:rStyle w:val="Production"/>
        </w:rPr>
        <w:t>EnumMembers</w:t>
      </w:r>
      <w:r w:rsidR="0028020D">
        <w:t xml:space="preserve">   </w:t>
      </w:r>
      <w:r w:rsidR="0028020D" w:rsidRPr="002C51B5">
        <w:rPr>
          <w:rStyle w:val="Terminal"/>
        </w:rPr>
        <w:t>,</w:t>
      </w:r>
      <w:r w:rsidR="0028020D">
        <w:t xml:space="preserve">   </w:t>
      </w:r>
      <w:r w:rsidR="0028020D" w:rsidRPr="006551A1">
        <w:rPr>
          <w:rStyle w:val="Production"/>
        </w:rPr>
        <w:t>EnumMemberSections</w:t>
      </w:r>
      <w:r w:rsidR="0028020D">
        <w:t xml:space="preserve"> </w:t>
      </w:r>
      <w:r w:rsidR="002C51B5">
        <w:t xml:space="preserve">  </w:t>
      </w:r>
      <w:r w:rsidR="002C51B5" w:rsidRPr="002C51B5">
        <w:rPr>
          <w:rStyle w:val="Terminal"/>
        </w:rPr>
        <w:t>,</w:t>
      </w:r>
      <w:r w:rsidR="00D31C46" w:rsidRPr="00D31C46">
        <w:rPr>
          <w:rStyle w:val="Production"/>
          <w:vertAlign w:val="subscript"/>
        </w:rPr>
        <w:t>opt</w:t>
      </w:r>
      <w:r w:rsidR="0048218E" w:rsidRPr="0048218E">
        <w:br/>
      </w:r>
      <w:r w:rsidR="0028020D" w:rsidRPr="006551A1">
        <w:rPr>
          <w:rStyle w:val="Production"/>
        </w:rPr>
        <w:t>EnumMemberSections</w:t>
      </w:r>
      <w:r w:rsidR="002C51B5">
        <w:t xml:space="preserve">   </w:t>
      </w:r>
      <w:r w:rsidR="002C51B5" w:rsidRPr="002C51B5">
        <w:rPr>
          <w:rStyle w:val="Terminal"/>
        </w:rPr>
        <w:t>,</w:t>
      </w:r>
      <w:r w:rsidR="00D31C46" w:rsidRPr="00D31C46">
        <w:rPr>
          <w:rStyle w:val="Production"/>
          <w:vertAlign w:val="subscript"/>
        </w:rPr>
        <w:t>opt</w:t>
      </w:r>
    </w:p>
    <w:p w14:paraId="6B1E66AC" w14:textId="77777777" w:rsidR="0044410D" w:rsidRPr="0044410D" w:rsidRDefault="002C51B5" w:rsidP="000B7C15">
      <w:pPr>
        <w:pStyle w:val="Grammar"/>
      </w:pPr>
      <w:r w:rsidRPr="006551A1">
        <w:rPr>
          <w:rStyle w:val="Production"/>
        </w:rPr>
        <w:t>ConstantEnumMembers:</w:t>
      </w:r>
      <w:r w:rsidR="0048218E" w:rsidRPr="0048218E">
        <w:br/>
      </w:r>
      <w:r w:rsidRPr="006551A1">
        <w:rPr>
          <w:rStyle w:val="Production"/>
        </w:rPr>
        <w:t>PropertyName</w:t>
      </w:r>
      <w:r w:rsidR="0048218E" w:rsidRPr="0048218E">
        <w:br/>
      </w:r>
      <w:r w:rsidRPr="006551A1">
        <w:rPr>
          <w:rStyle w:val="Production"/>
        </w:rPr>
        <w:t>Constant</w:t>
      </w:r>
      <w:r w:rsidR="0028020D" w:rsidRPr="006551A1">
        <w:rPr>
          <w:rStyle w:val="Production"/>
        </w:rPr>
        <w:t>EnumMembers</w:t>
      </w:r>
      <w:r w:rsidR="0028020D">
        <w:t xml:space="preserve">   </w:t>
      </w:r>
      <w:r w:rsidR="0028020D" w:rsidRPr="002C51B5">
        <w:rPr>
          <w:rStyle w:val="Terminal"/>
        </w:rPr>
        <w:t>,</w:t>
      </w:r>
      <w:r w:rsidR="0028020D">
        <w:t xml:space="preserve">   </w:t>
      </w:r>
      <w:r w:rsidR="0028020D" w:rsidRPr="006551A1">
        <w:rPr>
          <w:rStyle w:val="Production"/>
        </w:rPr>
        <w:t>PropertyName</w:t>
      </w:r>
    </w:p>
    <w:p w14:paraId="0855B260" w14:textId="77777777" w:rsidR="0044410D" w:rsidRPr="0044410D" w:rsidRDefault="0028020D" w:rsidP="000B7C15">
      <w:pPr>
        <w:pStyle w:val="Grammar"/>
      </w:pPr>
      <w:r w:rsidRPr="006551A1">
        <w:rPr>
          <w:rStyle w:val="Production"/>
        </w:rPr>
        <w:t>EnumMemberSections:</w:t>
      </w:r>
      <w:r w:rsidR="0048218E" w:rsidRPr="0048218E">
        <w:br/>
      </w:r>
      <w:r w:rsidRPr="006551A1">
        <w:rPr>
          <w:rStyle w:val="Production"/>
        </w:rPr>
        <w:t>EnumMemberSection</w:t>
      </w:r>
      <w:r w:rsidR="0048218E" w:rsidRPr="0048218E">
        <w:br/>
      </w:r>
      <w:r w:rsidRPr="006551A1">
        <w:rPr>
          <w:rStyle w:val="Production"/>
        </w:rPr>
        <w:t>EnumMemberSections</w:t>
      </w:r>
      <w:r>
        <w:t xml:space="preserve">   </w:t>
      </w:r>
      <w:r w:rsidR="002C51B5" w:rsidRPr="002C51B5">
        <w:rPr>
          <w:rStyle w:val="Terminal"/>
        </w:rPr>
        <w:t>,</w:t>
      </w:r>
      <w:r>
        <w:t xml:space="preserve">   </w:t>
      </w:r>
      <w:r w:rsidRPr="006551A1">
        <w:rPr>
          <w:rStyle w:val="Production"/>
        </w:rPr>
        <w:t>EnumMemberSection</w:t>
      </w:r>
    </w:p>
    <w:p w14:paraId="5AA8BC4E" w14:textId="77777777" w:rsidR="0044410D" w:rsidRPr="0044410D" w:rsidRDefault="0028020D" w:rsidP="000B7C15">
      <w:pPr>
        <w:pStyle w:val="Grammar"/>
      </w:pPr>
      <w:r w:rsidRPr="006551A1">
        <w:rPr>
          <w:rStyle w:val="Production"/>
        </w:rPr>
        <w:t>EnumMemberSection:</w:t>
      </w:r>
      <w:r w:rsidR="0048218E" w:rsidRPr="0048218E">
        <w:br/>
      </w:r>
      <w:r w:rsidRPr="006551A1">
        <w:rPr>
          <w:rStyle w:val="Production"/>
        </w:rPr>
        <w:t>ConstantEnumMemberSection</w:t>
      </w:r>
      <w:r w:rsidR="0048218E" w:rsidRPr="0048218E">
        <w:br/>
      </w:r>
      <w:r w:rsidRPr="006551A1">
        <w:rPr>
          <w:rStyle w:val="Production"/>
        </w:rPr>
        <w:t>ComputedEnumMember</w:t>
      </w:r>
    </w:p>
    <w:p w14:paraId="164CD55B" w14:textId="77777777" w:rsidR="0044410D" w:rsidRPr="0044410D" w:rsidRDefault="0028020D" w:rsidP="000B7C15">
      <w:pPr>
        <w:pStyle w:val="Grammar"/>
      </w:pPr>
      <w:r w:rsidRPr="006551A1">
        <w:rPr>
          <w:rStyle w:val="Production"/>
        </w:rPr>
        <w:t>ConstantEnumMember</w:t>
      </w:r>
      <w:r w:rsidR="002C51B5" w:rsidRPr="006551A1">
        <w:rPr>
          <w:rStyle w:val="Production"/>
        </w:rPr>
        <w:t>Section:</w:t>
      </w:r>
      <w:r w:rsidR="0048218E" w:rsidRPr="0048218E">
        <w:br/>
      </w:r>
      <w:r w:rsidRPr="006551A1">
        <w:rPr>
          <w:rStyle w:val="Production"/>
        </w:rPr>
        <w:t>PropertyName</w:t>
      </w:r>
      <w:r>
        <w:t xml:space="preserve">   </w:t>
      </w:r>
      <w:r w:rsidRPr="002C51B5">
        <w:rPr>
          <w:rStyle w:val="Terminal"/>
        </w:rPr>
        <w:t>=</w:t>
      </w:r>
      <w:r w:rsidR="008A10CF">
        <w:t xml:space="preserve">   </w:t>
      </w:r>
      <w:r w:rsidR="00CA5D5C" w:rsidRPr="006551A1">
        <w:rPr>
          <w:rStyle w:val="Production"/>
        </w:rPr>
        <w:t>ConstantEnumValue</w:t>
      </w:r>
      <w:r w:rsidR="0048218E" w:rsidRPr="0048218E">
        <w:br/>
      </w:r>
      <w:r w:rsidRPr="006551A1">
        <w:rPr>
          <w:rStyle w:val="Production"/>
        </w:rPr>
        <w:t>PropertyName</w:t>
      </w:r>
      <w:r>
        <w:t xml:space="preserve">   </w:t>
      </w:r>
      <w:r w:rsidRPr="002C51B5">
        <w:rPr>
          <w:rStyle w:val="Terminal"/>
        </w:rPr>
        <w:t>=</w:t>
      </w:r>
      <w:r w:rsidR="008A10CF">
        <w:t xml:space="preserve">   </w:t>
      </w:r>
      <w:r w:rsidR="00CA5D5C" w:rsidRPr="006551A1">
        <w:rPr>
          <w:rStyle w:val="Production"/>
        </w:rPr>
        <w:t>ConstantEnumValue</w:t>
      </w:r>
      <w:r>
        <w:t xml:space="preserve">   </w:t>
      </w:r>
      <w:r w:rsidRPr="002C51B5">
        <w:rPr>
          <w:rStyle w:val="Terminal"/>
        </w:rPr>
        <w:t>,</w:t>
      </w:r>
      <w:r>
        <w:t xml:space="preserve">   </w:t>
      </w:r>
      <w:r w:rsidR="002C51B5" w:rsidRPr="006551A1">
        <w:rPr>
          <w:rStyle w:val="Production"/>
        </w:rPr>
        <w:t>Constant</w:t>
      </w:r>
      <w:r w:rsidRPr="006551A1">
        <w:rPr>
          <w:rStyle w:val="Production"/>
        </w:rPr>
        <w:t>EnumMembers</w:t>
      </w:r>
    </w:p>
    <w:p w14:paraId="1CA1AF72" w14:textId="77777777" w:rsidR="0044410D" w:rsidRPr="0044410D" w:rsidRDefault="007D4DF3" w:rsidP="00CA5D5C">
      <w:pPr>
        <w:pStyle w:val="Grammar"/>
      </w:pPr>
      <w:r w:rsidRPr="006551A1">
        <w:rPr>
          <w:rStyle w:val="Production"/>
        </w:rPr>
        <w:t>ConstantEnumValue:</w:t>
      </w:r>
      <w:r w:rsidR="0048218E" w:rsidRPr="0048218E">
        <w:br/>
      </w:r>
      <w:r w:rsidR="00CA5D5C" w:rsidRPr="006551A1">
        <w:rPr>
          <w:rStyle w:val="Production"/>
        </w:rPr>
        <w:t>SignedInteger</w:t>
      </w:r>
      <w:r w:rsidR="0048218E" w:rsidRPr="0048218E">
        <w:br/>
      </w:r>
      <w:r w:rsidR="001554EC" w:rsidRPr="006551A1">
        <w:rPr>
          <w:rStyle w:val="Production"/>
        </w:rPr>
        <w:t>HexIntegerLiteral</w:t>
      </w:r>
    </w:p>
    <w:p w14:paraId="01D4626A" w14:textId="77777777" w:rsidR="0044410D" w:rsidRPr="0044410D" w:rsidRDefault="002C51B5" w:rsidP="002C51B5">
      <w:pPr>
        <w:pStyle w:val="Grammar"/>
      </w:pPr>
      <w:r w:rsidRPr="006551A1">
        <w:rPr>
          <w:rStyle w:val="Production"/>
        </w:rPr>
        <w:t>ComputedEnumMember:</w:t>
      </w:r>
      <w:r w:rsidR="0048218E" w:rsidRPr="0048218E">
        <w:br/>
      </w:r>
      <w:r w:rsidRPr="006551A1">
        <w:rPr>
          <w:rStyle w:val="Production"/>
        </w:rPr>
        <w:t>PropertyName</w:t>
      </w:r>
      <w:r>
        <w:t xml:space="preserve">   </w:t>
      </w:r>
      <w:r w:rsidRPr="002C51B5">
        <w:rPr>
          <w:rStyle w:val="Terminal"/>
        </w:rPr>
        <w:t>=</w:t>
      </w:r>
      <w:r>
        <w:t xml:space="preserve">   </w:t>
      </w:r>
      <w:r w:rsidRPr="006551A1">
        <w:rPr>
          <w:rStyle w:val="Production"/>
        </w:rPr>
        <w:t>AssignmentExpression</w:t>
      </w:r>
    </w:p>
    <w:p w14:paraId="4BD02040" w14:textId="77777777" w:rsidR="0044410D" w:rsidRPr="0044410D" w:rsidRDefault="000B7C15" w:rsidP="00643688">
      <w:pPr>
        <w:rPr>
          <w:highlight w:val="white"/>
        </w:rPr>
      </w:pPr>
      <w:r>
        <w:rPr>
          <w:highlight w:val="white"/>
        </w:rPr>
        <w:t xml:space="preserve">Enum members are either </w:t>
      </w:r>
      <w:r w:rsidRPr="000B7C15">
        <w:rPr>
          <w:b/>
          <w:i/>
          <w:highlight w:val="white"/>
        </w:rPr>
        <w:t>constant</w:t>
      </w:r>
      <w:r>
        <w:rPr>
          <w:b/>
          <w:i/>
          <w:highlight w:val="white"/>
        </w:rPr>
        <w:t xml:space="preserve"> members</w:t>
      </w:r>
      <w:r>
        <w:rPr>
          <w:highlight w:val="white"/>
        </w:rPr>
        <w:t xml:space="preserve"> or </w:t>
      </w:r>
      <w:r w:rsidRPr="000B7C15">
        <w:rPr>
          <w:b/>
          <w:i/>
          <w:highlight w:val="white"/>
        </w:rPr>
        <w:t>computed</w:t>
      </w:r>
      <w:r>
        <w:rPr>
          <w:b/>
          <w:i/>
          <w:highlight w:val="white"/>
        </w:rPr>
        <w:t xml:space="preserve"> members</w:t>
      </w:r>
      <w:r>
        <w:rPr>
          <w:highlight w:val="white"/>
        </w:rPr>
        <w:t xml:space="preserve">. Constant members have known constant values that </w:t>
      </w:r>
      <w:r w:rsidR="00D1042C">
        <w:rPr>
          <w:highlight w:val="white"/>
        </w:rPr>
        <w:t>are</w:t>
      </w:r>
      <w:r>
        <w:rPr>
          <w:highlight w:val="white"/>
        </w:rPr>
        <w:t xml:space="preserve"> substituted in place of </w:t>
      </w:r>
      <w:r w:rsidR="004415E0">
        <w:rPr>
          <w:highlight w:val="white"/>
        </w:rPr>
        <w:t xml:space="preserve">references to </w:t>
      </w:r>
      <w:r>
        <w:rPr>
          <w:highlight w:val="white"/>
        </w:rPr>
        <w:t>the membe</w:t>
      </w:r>
      <w:r w:rsidR="007E34BF">
        <w:rPr>
          <w:highlight w:val="white"/>
        </w:rPr>
        <w:t>rs in the generated JavaScript code</w:t>
      </w:r>
      <w:r>
        <w:rPr>
          <w:highlight w:val="white"/>
        </w:rPr>
        <w:t>. Computed members have values that are computed at run-time and not known at compile-time.</w:t>
      </w:r>
      <w:r w:rsidR="007E34BF">
        <w:rPr>
          <w:highlight w:val="white"/>
        </w:rPr>
        <w:t xml:space="preserve"> No substitution is performed for references to computed members.</w:t>
      </w:r>
    </w:p>
    <w:p w14:paraId="0A720362" w14:textId="77777777" w:rsidR="0044410D" w:rsidRPr="0044410D" w:rsidRDefault="007E34BF" w:rsidP="00643688">
      <w:pPr>
        <w:rPr>
          <w:highlight w:val="white"/>
        </w:rPr>
      </w:pPr>
      <w:r>
        <w:rPr>
          <w:highlight w:val="white"/>
        </w:rPr>
        <w:t>The body of an</w:t>
      </w:r>
      <w:r w:rsidR="002871DF">
        <w:rPr>
          <w:highlight w:val="white"/>
        </w:rPr>
        <w:t xml:space="preserve"> enum declaration consists of an optional</w:t>
      </w:r>
      <w:r w:rsidR="002C51B5">
        <w:rPr>
          <w:highlight w:val="white"/>
        </w:rPr>
        <w:t xml:space="preserve"> </w:t>
      </w:r>
      <w:r w:rsidR="002C51B5" w:rsidRPr="002C51B5">
        <w:rPr>
          <w:rStyle w:val="Production"/>
          <w:highlight w:val="white"/>
        </w:rPr>
        <w:t>ConstantEnumMembers</w:t>
      </w:r>
      <w:r w:rsidR="002871DF">
        <w:rPr>
          <w:highlight w:val="white"/>
        </w:rPr>
        <w:t xml:space="preserve"> production followed by any number of </w:t>
      </w:r>
      <w:r>
        <w:rPr>
          <w:rStyle w:val="Production"/>
          <w:highlight w:val="white"/>
        </w:rPr>
        <w:t>ConstantEnumMemberSection</w:t>
      </w:r>
      <w:r>
        <w:rPr>
          <w:highlight w:val="white"/>
        </w:rPr>
        <w:t xml:space="preserve"> or </w:t>
      </w:r>
      <w:r w:rsidRPr="007E34BF">
        <w:rPr>
          <w:rStyle w:val="Production"/>
          <w:highlight w:val="white"/>
        </w:rPr>
        <w:t>ComputedEnumMember</w:t>
      </w:r>
      <w:r w:rsidR="002871DF">
        <w:rPr>
          <w:highlight w:val="white"/>
        </w:rPr>
        <w:t xml:space="preserve"> productions.</w:t>
      </w:r>
    </w:p>
    <w:p w14:paraId="52F87FB2" w14:textId="77777777" w:rsidR="0044410D" w:rsidRPr="0044410D" w:rsidRDefault="002871DF" w:rsidP="00236652">
      <w:pPr>
        <w:pStyle w:val="ListParagraph"/>
        <w:numPr>
          <w:ilvl w:val="0"/>
          <w:numId w:val="50"/>
        </w:numPr>
        <w:rPr>
          <w:highlight w:val="white"/>
        </w:rPr>
      </w:pPr>
      <w:r w:rsidRPr="007E34BF">
        <w:rPr>
          <w:highlight w:val="white"/>
        </w:rPr>
        <w:t xml:space="preserve">If present, the initial </w:t>
      </w:r>
      <w:r w:rsidRPr="007E34BF">
        <w:rPr>
          <w:rStyle w:val="Production"/>
          <w:highlight w:val="white"/>
        </w:rPr>
        <w:t>ConstantEnumMembers</w:t>
      </w:r>
      <w:r w:rsidRPr="007E34BF">
        <w:rPr>
          <w:highlight w:val="white"/>
        </w:rPr>
        <w:t xml:space="preserve"> production introduces a series of constant members with </w:t>
      </w:r>
      <w:r w:rsidR="002C51B5" w:rsidRPr="007E34BF">
        <w:rPr>
          <w:highlight w:val="white"/>
        </w:rPr>
        <w:t xml:space="preserve">consecutive integral values starting </w:t>
      </w:r>
      <w:r w:rsidRPr="007E34BF">
        <w:rPr>
          <w:highlight w:val="white"/>
        </w:rPr>
        <w:t>at</w:t>
      </w:r>
      <w:r w:rsidR="002C51B5" w:rsidRPr="007E34BF">
        <w:rPr>
          <w:highlight w:val="white"/>
        </w:rPr>
        <w:t xml:space="preserve"> </w:t>
      </w:r>
      <w:r w:rsidRPr="007E34BF">
        <w:rPr>
          <w:highlight w:val="white"/>
        </w:rPr>
        <w:t xml:space="preserve">the value </w:t>
      </w:r>
      <w:r w:rsidR="002C51B5" w:rsidRPr="007E34BF">
        <w:rPr>
          <w:highlight w:val="white"/>
        </w:rPr>
        <w:t>zero.</w:t>
      </w:r>
    </w:p>
    <w:p w14:paraId="2247B93D" w14:textId="77777777" w:rsidR="0044410D" w:rsidRPr="0044410D" w:rsidRDefault="007E34BF" w:rsidP="00236652">
      <w:pPr>
        <w:pStyle w:val="ListParagraph"/>
        <w:numPr>
          <w:ilvl w:val="0"/>
          <w:numId w:val="50"/>
        </w:numPr>
        <w:rPr>
          <w:highlight w:val="white"/>
        </w:rPr>
      </w:pPr>
      <w:r>
        <w:rPr>
          <w:highlight w:val="white"/>
        </w:rPr>
        <w:t xml:space="preserve">A </w:t>
      </w:r>
      <w:r w:rsidRPr="007E34BF">
        <w:rPr>
          <w:rStyle w:val="Production"/>
          <w:highlight w:val="white"/>
        </w:rPr>
        <w:t>ConstantEnumMemberSection</w:t>
      </w:r>
      <w:r>
        <w:rPr>
          <w:highlight w:val="white"/>
        </w:rPr>
        <w:t xml:space="preserve"> introduces one or more constant members with consecutive integral values starting at the specified constant value.</w:t>
      </w:r>
    </w:p>
    <w:p w14:paraId="349A3061" w14:textId="77777777" w:rsidR="0044410D" w:rsidRPr="0044410D" w:rsidRDefault="007E34BF" w:rsidP="00236652">
      <w:pPr>
        <w:pStyle w:val="ListParagraph"/>
        <w:numPr>
          <w:ilvl w:val="0"/>
          <w:numId w:val="50"/>
        </w:numPr>
        <w:rPr>
          <w:highlight w:val="white"/>
        </w:rPr>
      </w:pPr>
      <w:r>
        <w:rPr>
          <w:highlight w:val="white"/>
        </w:rPr>
        <w:t xml:space="preserve">A </w:t>
      </w:r>
      <w:r w:rsidRPr="007E34BF">
        <w:rPr>
          <w:rStyle w:val="Production"/>
          <w:highlight w:val="white"/>
        </w:rPr>
        <w:t>ComputedEnumMember</w:t>
      </w:r>
      <w:r>
        <w:rPr>
          <w:highlight w:val="white"/>
        </w:rPr>
        <w:t xml:space="preserve"> introduces a computed member with a value computed by an expression.</w:t>
      </w:r>
    </w:p>
    <w:p w14:paraId="1A3EBD33" w14:textId="77777777" w:rsidR="0044410D" w:rsidRPr="0044410D" w:rsidRDefault="000E14B2" w:rsidP="00643688">
      <w:pPr>
        <w:rPr>
          <w:highlight w:val="white"/>
        </w:rPr>
      </w:pPr>
      <w:r>
        <w:rPr>
          <w:highlight w:val="white"/>
        </w:rPr>
        <w:t>E</w:t>
      </w:r>
      <w:r w:rsidR="00A11B45">
        <w:rPr>
          <w:highlight w:val="white"/>
        </w:rPr>
        <w:t xml:space="preserve">xpressions </w:t>
      </w:r>
      <w:r>
        <w:rPr>
          <w:highlight w:val="white"/>
        </w:rPr>
        <w:t xml:space="preserve">specified for computed members </w:t>
      </w:r>
      <w:r w:rsidR="00A11B45">
        <w:rPr>
          <w:highlight w:val="white"/>
        </w:rPr>
        <w:t xml:space="preserve">must </w:t>
      </w:r>
      <w:r>
        <w:rPr>
          <w:highlight w:val="white"/>
        </w:rPr>
        <w:t>produce</w:t>
      </w:r>
      <w:r w:rsidR="00A11B45">
        <w:rPr>
          <w:highlight w:val="white"/>
        </w:rPr>
        <w:t xml:space="preserve"> values of type Any, the Number primitive type, or </w:t>
      </w:r>
      <w:r w:rsidR="001D0793">
        <w:rPr>
          <w:highlight w:val="white"/>
        </w:rPr>
        <w:t>the</w:t>
      </w:r>
      <w:r w:rsidR="00A11B45">
        <w:rPr>
          <w:highlight w:val="white"/>
        </w:rPr>
        <w:t xml:space="preserve"> enum type</w:t>
      </w:r>
      <w:r w:rsidR="001D0793">
        <w:rPr>
          <w:highlight w:val="white"/>
        </w:rPr>
        <w:t xml:space="preserve"> itself</w:t>
      </w:r>
      <w:r w:rsidR="00A11B45">
        <w:rPr>
          <w:highlight w:val="white"/>
        </w:rPr>
        <w:t>.</w:t>
      </w:r>
    </w:p>
    <w:p w14:paraId="73ED1DB3" w14:textId="77777777" w:rsidR="0044410D" w:rsidRPr="0044410D" w:rsidRDefault="000E14B2" w:rsidP="00643688">
      <w:pPr>
        <w:rPr>
          <w:highlight w:val="white"/>
        </w:rPr>
      </w:pPr>
      <w:r>
        <w:rPr>
          <w:highlight w:val="white"/>
        </w:rPr>
        <w:lastRenderedPageBreak/>
        <w:t>In the example</w:t>
      </w:r>
    </w:p>
    <w:p w14:paraId="6A994380" w14:textId="77777777" w:rsidR="0044410D" w:rsidRPr="0044410D" w:rsidRDefault="000E14B2" w:rsidP="000E14B2">
      <w:pPr>
        <w:pStyle w:val="Code"/>
        <w:rPr>
          <w:highlight w:val="white"/>
        </w:rPr>
      </w:pPr>
      <w:r w:rsidRPr="006E4644">
        <w:rPr>
          <w:color w:val="0000FF"/>
          <w:highlight w:val="white"/>
        </w:rPr>
        <w:t>enum</w:t>
      </w:r>
      <w:r>
        <w:rPr>
          <w:highlight w:val="white"/>
        </w:rPr>
        <w:t xml:space="preserve"> </w:t>
      </w:r>
      <w:r w:rsidR="006E4644">
        <w:rPr>
          <w:highlight w:val="white"/>
        </w:rPr>
        <w:t>Test</w:t>
      </w:r>
      <w:r>
        <w:rPr>
          <w:highlight w:val="white"/>
        </w:rPr>
        <w:t xml:space="preserve"> {</w:t>
      </w:r>
      <w:r w:rsidR="0048218E" w:rsidRPr="0048218E">
        <w:rPr>
          <w:highlight w:val="white"/>
        </w:rPr>
        <w:br/>
      </w:r>
      <w:r>
        <w:rPr>
          <w:highlight w:val="white"/>
        </w:rPr>
        <w:t xml:space="preserve">    A,</w:t>
      </w:r>
      <w:r w:rsidR="0048218E" w:rsidRPr="0048218E">
        <w:rPr>
          <w:highlight w:val="white"/>
        </w:rPr>
        <w:br/>
      </w:r>
      <w:r>
        <w:rPr>
          <w:highlight w:val="white"/>
        </w:rPr>
        <w:t xml:space="preserve">    B,</w:t>
      </w:r>
      <w:r w:rsidR="0048218E" w:rsidRPr="0048218E">
        <w:rPr>
          <w:highlight w:val="white"/>
        </w:rPr>
        <w:br/>
      </w:r>
      <w:r w:rsidR="007E34BF">
        <w:rPr>
          <w:highlight w:val="white"/>
        </w:rPr>
        <w:t xml:space="preserve">    C = Math.floor(Math.random() * </w:t>
      </w:r>
      <w:r w:rsidR="007E34BF" w:rsidRPr="006E4644">
        <w:rPr>
          <w:color w:val="800000"/>
          <w:highlight w:val="white"/>
        </w:rPr>
        <w:t>1000</w:t>
      </w:r>
      <w:r w:rsidR="007E34BF">
        <w:rPr>
          <w:highlight w:val="white"/>
        </w:rPr>
        <w:t>),</w:t>
      </w:r>
      <w:r w:rsidR="0048218E" w:rsidRPr="0048218E">
        <w:rPr>
          <w:highlight w:val="white"/>
        </w:rPr>
        <w:br/>
      </w:r>
      <w:r w:rsidR="007E34BF">
        <w:rPr>
          <w:highlight w:val="white"/>
        </w:rPr>
        <w:t xml:space="preserve">    D</w:t>
      </w:r>
      <w:r>
        <w:rPr>
          <w:highlight w:val="white"/>
        </w:rPr>
        <w:t xml:space="preserve"> = </w:t>
      </w:r>
      <w:r w:rsidRPr="006E4644">
        <w:rPr>
          <w:color w:val="800000"/>
          <w:highlight w:val="white"/>
        </w:rPr>
        <w:t>10</w:t>
      </w:r>
      <w:r w:rsidR="007E34BF">
        <w:rPr>
          <w:highlight w:val="white"/>
        </w:rPr>
        <w:t>,</w:t>
      </w:r>
      <w:r w:rsidR="0048218E" w:rsidRPr="0048218E">
        <w:rPr>
          <w:highlight w:val="white"/>
        </w:rPr>
        <w:br/>
      </w:r>
      <w:r w:rsidR="007E34BF">
        <w:rPr>
          <w:highlight w:val="white"/>
        </w:rPr>
        <w:t xml:space="preserve">    E</w:t>
      </w:r>
      <w:r w:rsidR="0048218E" w:rsidRPr="0048218E">
        <w:rPr>
          <w:highlight w:val="white"/>
        </w:rPr>
        <w:br/>
      </w:r>
      <w:r w:rsidR="006E4644">
        <w:rPr>
          <w:highlight w:val="white"/>
        </w:rPr>
        <w:t>}</w:t>
      </w:r>
    </w:p>
    <w:p w14:paraId="14BF7FDC" w14:textId="77777777" w:rsidR="0044410D" w:rsidRPr="0044410D" w:rsidRDefault="008F4735" w:rsidP="00BB4A1E">
      <w:pPr>
        <w:rPr>
          <w:highlight w:val="white"/>
        </w:rPr>
      </w:pPr>
      <w:r>
        <w:rPr>
          <w:highlight w:val="white"/>
        </w:rPr>
        <w:t>'</w:t>
      </w:r>
      <w:r w:rsidR="007E34BF">
        <w:rPr>
          <w:highlight w:val="white"/>
        </w:rPr>
        <w:t>A</w:t>
      </w:r>
      <w:r>
        <w:rPr>
          <w:highlight w:val="white"/>
        </w:rPr>
        <w:t>'</w:t>
      </w:r>
      <w:r w:rsidR="007E34BF">
        <w:rPr>
          <w:highlight w:val="white"/>
        </w:rPr>
        <w:t xml:space="preserve">, </w:t>
      </w:r>
      <w:r>
        <w:rPr>
          <w:highlight w:val="white"/>
        </w:rPr>
        <w:t>'</w:t>
      </w:r>
      <w:r w:rsidR="007E34BF">
        <w:rPr>
          <w:highlight w:val="white"/>
        </w:rPr>
        <w:t>B</w:t>
      </w:r>
      <w:r>
        <w:rPr>
          <w:highlight w:val="white"/>
        </w:rPr>
        <w:t>'</w:t>
      </w:r>
      <w:r w:rsidR="007E34BF">
        <w:rPr>
          <w:highlight w:val="white"/>
        </w:rPr>
        <w:t xml:space="preserve">, </w:t>
      </w:r>
      <w:r>
        <w:rPr>
          <w:highlight w:val="white"/>
        </w:rPr>
        <w:t>'</w:t>
      </w:r>
      <w:r w:rsidR="007E34BF">
        <w:rPr>
          <w:highlight w:val="white"/>
        </w:rPr>
        <w:t>D</w:t>
      </w:r>
      <w:r>
        <w:rPr>
          <w:highlight w:val="white"/>
        </w:rPr>
        <w:t>'</w:t>
      </w:r>
      <w:r w:rsidR="007E34BF">
        <w:rPr>
          <w:highlight w:val="white"/>
        </w:rPr>
        <w:t xml:space="preserve">, and </w:t>
      </w:r>
      <w:r>
        <w:rPr>
          <w:highlight w:val="white"/>
        </w:rPr>
        <w:t>'</w:t>
      </w:r>
      <w:r w:rsidR="007E34BF">
        <w:rPr>
          <w:highlight w:val="white"/>
        </w:rPr>
        <w:t>E</w:t>
      </w:r>
      <w:r>
        <w:rPr>
          <w:highlight w:val="white"/>
        </w:rPr>
        <w:t>'</w:t>
      </w:r>
      <w:r w:rsidR="006E4644">
        <w:rPr>
          <w:highlight w:val="white"/>
        </w:rPr>
        <w:t xml:space="preserve"> are constant members with values 0, 1,</w:t>
      </w:r>
      <w:r w:rsidR="007E34BF">
        <w:rPr>
          <w:highlight w:val="white"/>
        </w:rPr>
        <w:t xml:space="preserve"> 10, and 11 respectively, and </w:t>
      </w:r>
      <w:r>
        <w:rPr>
          <w:highlight w:val="white"/>
        </w:rPr>
        <w:t>'</w:t>
      </w:r>
      <w:r w:rsidR="007E34BF">
        <w:rPr>
          <w:highlight w:val="white"/>
        </w:rPr>
        <w:t>C</w:t>
      </w:r>
      <w:r>
        <w:rPr>
          <w:highlight w:val="white"/>
        </w:rPr>
        <w:t>'</w:t>
      </w:r>
      <w:r w:rsidR="006E4644">
        <w:rPr>
          <w:highlight w:val="white"/>
        </w:rPr>
        <w:t xml:space="preserve"> is a computed member.</w:t>
      </w:r>
    </w:p>
    <w:p w14:paraId="1198E627" w14:textId="77777777" w:rsidR="0044410D" w:rsidRPr="0044410D" w:rsidRDefault="006E4644" w:rsidP="00BB4A1E">
      <w:pPr>
        <w:rPr>
          <w:highlight w:val="white"/>
        </w:rPr>
      </w:pPr>
      <w:r>
        <w:rPr>
          <w:highlight w:val="white"/>
        </w:rPr>
        <w:t>In the example</w:t>
      </w:r>
    </w:p>
    <w:p w14:paraId="31C227BB" w14:textId="77777777" w:rsidR="0044410D" w:rsidRPr="0044410D" w:rsidRDefault="00BB4A1E" w:rsidP="00BB4A1E">
      <w:pPr>
        <w:pStyle w:val="Code"/>
        <w:rPr>
          <w:highlight w:val="white"/>
        </w:rPr>
      </w:pPr>
      <w:r w:rsidRPr="00580519">
        <w:rPr>
          <w:color w:val="0000FF"/>
          <w:highlight w:val="white"/>
        </w:rPr>
        <w:t>enum</w:t>
      </w:r>
      <w:r>
        <w:rPr>
          <w:highlight w:val="white"/>
        </w:rPr>
        <w:t xml:space="preserve"> Style {</w:t>
      </w:r>
      <w:r w:rsidR="0048218E" w:rsidRPr="0048218E">
        <w:rPr>
          <w:highlight w:val="white"/>
        </w:rPr>
        <w:br/>
      </w:r>
      <w:r w:rsidR="0051172C">
        <w:rPr>
          <w:highlight w:val="white"/>
        </w:rPr>
        <w:t xml:space="preserve">    None =</w:t>
      </w:r>
      <w:r w:rsidR="00580519">
        <w:rPr>
          <w:highlight w:val="white"/>
        </w:rPr>
        <w:t xml:space="preserve"> </w:t>
      </w:r>
      <w:r w:rsidRPr="00580519">
        <w:rPr>
          <w:color w:val="800000"/>
          <w:highlight w:val="white"/>
        </w:rPr>
        <w:t>0</w:t>
      </w:r>
      <w:r w:rsidR="00580519">
        <w:rPr>
          <w:highlight w:val="white"/>
        </w:rPr>
        <w:t>,</w:t>
      </w:r>
      <w:r w:rsidR="0048218E" w:rsidRPr="0048218E">
        <w:rPr>
          <w:highlight w:val="white"/>
        </w:rPr>
        <w:br/>
      </w:r>
      <w:r>
        <w:rPr>
          <w:highlight w:val="white"/>
        </w:rPr>
        <w:t xml:space="preserve">    </w:t>
      </w:r>
      <w:r w:rsidR="0051172C">
        <w:rPr>
          <w:highlight w:val="white"/>
        </w:rPr>
        <w:t>Bold =</w:t>
      </w:r>
      <w:r w:rsidR="00580519">
        <w:rPr>
          <w:highlight w:val="white"/>
        </w:rPr>
        <w:t xml:space="preserve"> </w:t>
      </w:r>
      <w:r w:rsidRPr="00580519">
        <w:rPr>
          <w:color w:val="800000"/>
          <w:highlight w:val="white"/>
        </w:rPr>
        <w:t>1</w:t>
      </w:r>
      <w:r w:rsidR="00580519">
        <w:rPr>
          <w:highlight w:val="white"/>
        </w:rPr>
        <w:t>,</w:t>
      </w:r>
      <w:r w:rsidR="0048218E" w:rsidRPr="0048218E">
        <w:rPr>
          <w:highlight w:val="white"/>
        </w:rPr>
        <w:br/>
      </w:r>
      <w:r>
        <w:rPr>
          <w:highlight w:val="white"/>
        </w:rPr>
        <w:t xml:space="preserve">    Italic</w:t>
      </w:r>
      <w:r w:rsidR="0051172C">
        <w:rPr>
          <w:highlight w:val="white"/>
        </w:rPr>
        <w:t xml:space="preserve"> =</w:t>
      </w:r>
      <w:r w:rsidR="00580519">
        <w:rPr>
          <w:highlight w:val="white"/>
        </w:rPr>
        <w:t xml:space="preserve"> </w:t>
      </w:r>
      <w:r w:rsidRPr="00580519">
        <w:rPr>
          <w:color w:val="800000"/>
          <w:highlight w:val="white"/>
        </w:rPr>
        <w:t>2</w:t>
      </w:r>
      <w:r w:rsidR="0051172C">
        <w:rPr>
          <w:highlight w:val="white"/>
        </w:rPr>
        <w:t>,</w:t>
      </w:r>
      <w:r w:rsidR="0048218E" w:rsidRPr="0048218E">
        <w:rPr>
          <w:highlight w:val="white"/>
        </w:rPr>
        <w:br/>
      </w:r>
      <w:r w:rsidR="0051172C">
        <w:rPr>
          <w:highlight w:val="white"/>
        </w:rPr>
        <w:t xml:space="preserve">    Underline =</w:t>
      </w:r>
      <w:r w:rsidR="00580519">
        <w:rPr>
          <w:highlight w:val="white"/>
        </w:rPr>
        <w:t xml:space="preserve"> </w:t>
      </w:r>
      <w:r w:rsidRPr="00580519">
        <w:rPr>
          <w:color w:val="800000"/>
          <w:highlight w:val="white"/>
        </w:rPr>
        <w:t>4</w:t>
      </w:r>
      <w:r w:rsidR="00580519">
        <w:rPr>
          <w:highlight w:val="white"/>
        </w:rPr>
        <w:t>,</w:t>
      </w:r>
      <w:r w:rsidR="0048218E" w:rsidRPr="0048218E">
        <w:rPr>
          <w:highlight w:val="white"/>
        </w:rPr>
        <w:br/>
      </w:r>
      <w:r>
        <w:rPr>
          <w:highlight w:val="white"/>
        </w:rPr>
        <w:t xml:space="preserve">    </w:t>
      </w:r>
      <w:r w:rsidR="00580519">
        <w:rPr>
          <w:highlight w:val="white"/>
        </w:rPr>
        <w:t>Emphasis</w:t>
      </w:r>
      <w:r w:rsidR="0051172C">
        <w:rPr>
          <w:highlight w:val="white"/>
        </w:rPr>
        <w:t xml:space="preserve"> =</w:t>
      </w:r>
      <w:r w:rsidR="005313A9">
        <w:rPr>
          <w:highlight w:val="white"/>
        </w:rPr>
        <w:t xml:space="preserve"> Bold | </w:t>
      </w:r>
      <w:r w:rsidR="00D9693B">
        <w:rPr>
          <w:highlight w:val="white"/>
        </w:rPr>
        <w:t>Italic,</w:t>
      </w:r>
      <w:r w:rsidR="0048218E" w:rsidRPr="0048218E">
        <w:rPr>
          <w:highlight w:val="white"/>
        </w:rPr>
        <w:br/>
      </w:r>
      <w:r w:rsidR="0051172C">
        <w:rPr>
          <w:highlight w:val="white"/>
        </w:rPr>
        <w:t xml:space="preserve">    Hyperlink =</w:t>
      </w:r>
      <w:r w:rsidR="00D9693B">
        <w:rPr>
          <w:highlight w:val="white"/>
        </w:rPr>
        <w:t xml:space="preserve"> </w:t>
      </w:r>
      <w:r w:rsidR="005313A9">
        <w:rPr>
          <w:highlight w:val="white"/>
        </w:rPr>
        <w:t xml:space="preserve">Bold | </w:t>
      </w:r>
      <w:r w:rsidR="00D9693B">
        <w:rPr>
          <w:highlight w:val="white"/>
        </w:rPr>
        <w:t>Underline</w:t>
      </w:r>
      <w:r w:rsidR="0048218E" w:rsidRPr="0048218E">
        <w:rPr>
          <w:highlight w:val="white"/>
        </w:rPr>
        <w:br/>
      </w:r>
      <w:r w:rsidR="00580519">
        <w:rPr>
          <w:highlight w:val="white"/>
        </w:rPr>
        <w:t>}</w:t>
      </w:r>
    </w:p>
    <w:p w14:paraId="007B084E" w14:textId="77777777" w:rsidR="0044410D" w:rsidRPr="0044410D" w:rsidRDefault="006E4644" w:rsidP="00580519">
      <w:pPr>
        <w:rPr>
          <w:highlight w:val="white"/>
        </w:rPr>
      </w:pPr>
      <w:r>
        <w:rPr>
          <w:highlight w:val="white"/>
        </w:rPr>
        <w:t xml:space="preserve">the first four members are constant members and the last two are computed members. </w:t>
      </w:r>
      <w:r w:rsidR="004F12E7">
        <w:rPr>
          <w:highlight w:val="white"/>
        </w:rPr>
        <w:t>Note that</w:t>
      </w:r>
      <w:r>
        <w:rPr>
          <w:highlight w:val="white"/>
        </w:rPr>
        <w:t xml:space="preserve"> computed</w:t>
      </w:r>
      <w:r w:rsidR="004F12E7">
        <w:rPr>
          <w:highlight w:val="white"/>
        </w:rPr>
        <w:t xml:space="preserve"> member declar</w:t>
      </w:r>
      <w:r w:rsidR="005313A9">
        <w:rPr>
          <w:highlight w:val="white"/>
        </w:rPr>
        <w:t>ations can reference other</w:t>
      </w:r>
      <w:r w:rsidR="002B7627">
        <w:rPr>
          <w:highlight w:val="white"/>
        </w:rPr>
        <w:t xml:space="preserve"> </w:t>
      </w:r>
      <w:r w:rsidR="005313A9">
        <w:rPr>
          <w:highlight w:val="white"/>
        </w:rPr>
        <w:t xml:space="preserve">enum </w:t>
      </w:r>
      <w:r w:rsidR="002B7627">
        <w:rPr>
          <w:highlight w:val="white"/>
        </w:rPr>
        <w:t>members</w:t>
      </w:r>
      <w:r w:rsidR="005313A9">
        <w:rPr>
          <w:highlight w:val="white"/>
        </w:rPr>
        <w:t xml:space="preserve"> without qualification</w:t>
      </w:r>
      <w:r w:rsidR="002B7627">
        <w:rPr>
          <w:highlight w:val="white"/>
        </w:rPr>
        <w:t>. Also, because enums are subtypes of the Number primitive type, numeric operators, such as the bitwise OR operator, can be used to compute enum values.</w:t>
      </w:r>
    </w:p>
    <w:p w14:paraId="0AFA43DF" w14:textId="77777777" w:rsidR="0044410D" w:rsidRPr="0044410D" w:rsidRDefault="00927C88" w:rsidP="00927C88">
      <w:pPr>
        <w:pStyle w:val="Heading2"/>
        <w:rPr>
          <w:highlight w:val="white"/>
        </w:rPr>
      </w:pPr>
      <w:bookmarkStart w:id="1803" w:name="_Ref352749354"/>
      <w:bookmarkStart w:id="1804" w:name="_Toc402619957"/>
      <w:bookmarkStart w:id="1805" w:name="_Toc401414142"/>
      <w:r>
        <w:rPr>
          <w:highlight w:val="white"/>
        </w:rPr>
        <w:t>Declaration Merging</w:t>
      </w:r>
      <w:bookmarkEnd w:id="1803"/>
      <w:bookmarkEnd w:id="1804"/>
      <w:bookmarkEnd w:id="1805"/>
    </w:p>
    <w:p w14:paraId="3E0A89F2" w14:textId="77777777" w:rsidR="0044410D" w:rsidRPr="0044410D" w:rsidRDefault="003D3B29" w:rsidP="003D3B29">
      <w:bookmarkStart w:id="1806" w:name="_Ref351458374"/>
      <w:r>
        <w:t xml:space="preserve">Enums are </w:t>
      </w:r>
      <w:r w:rsidR="008F4735">
        <w:t>"</w:t>
      </w:r>
      <w:r>
        <w:t>open-ended</w:t>
      </w:r>
      <w:r w:rsidR="008F4735">
        <w:t>"</w:t>
      </w:r>
      <w:r>
        <w:t xml:space="preserve"> and enum declarations with the same qualified name relative to a common root (as defined in section </w:t>
      </w:r>
      <w:r>
        <w:fldChar w:fldCharType="begin"/>
      </w:r>
      <w:r>
        <w:instrText xml:space="preserve"> REF _Ref323978672 \r \h </w:instrText>
      </w:r>
      <w:r>
        <w:fldChar w:fldCharType="separate"/>
      </w:r>
      <w:r w:rsidR="00B510EF">
        <w:t>2.3</w:t>
      </w:r>
      <w:r>
        <w:fldChar w:fldCharType="end"/>
      </w:r>
      <w:r>
        <w:t xml:space="preserve">) </w:t>
      </w:r>
      <w:r w:rsidR="00C17D4F">
        <w:t xml:space="preserve">define a single enum type and </w:t>
      </w:r>
      <w:r>
        <w:t>contribute to a single enum object.</w:t>
      </w:r>
    </w:p>
    <w:p w14:paraId="355AD647" w14:textId="77777777" w:rsidR="0044410D" w:rsidRPr="0044410D" w:rsidRDefault="00D03145" w:rsidP="003D3B29">
      <w:r>
        <w:t>It isn</w:t>
      </w:r>
      <w:r w:rsidR="008F4735">
        <w:t>'</w:t>
      </w:r>
      <w:r>
        <w:t>t possible for one enum declaration to continue the automatic numbering sequence of another, and when an enum type has multiple declarations, only one declaration is permitted to omit a value for the first member.</w:t>
      </w:r>
    </w:p>
    <w:p w14:paraId="78DB3D5A" w14:textId="77777777" w:rsidR="0044410D" w:rsidRPr="0044410D" w:rsidRDefault="00AA0C5C" w:rsidP="00AA0C5C">
      <w:pPr>
        <w:pStyle w:val="Heading2"/>
        <w:rPr>
          <w:highlight w:val="white"/>
        </w:rPr>
      </w:pPr>
      <w:bookmarkStart w:id="1807" w:name="_Ref354734560"/>
      <w:bookmarkStart w:id="1808" w:name="_Toc402619958"/>
      <w:bookmarkStart w:id="1809" w:name="_Toc401414143"/>
      <w:r>
        <w:rPr>
          <w:highlight w:val="white"/>
        </w:rPr>
        <w:t>Code Generation</w:t>
      </w:r>
      <w:bookmarkEnd w:id="1806"/>
      <w:bookmarkEnd w:id="1807"/>
      <w:bookmarkEnd w:id="1808"/>
      <w:bookmarkEnd w:id="1809"/>
    </w:p>
    <w:p w14:paraId="0DCDA48D" w14:textId="77777777" w:rsidR="0044410D" w:rsidRPr="0044410D" w:rsidRDefault="002D4D40" w:rsidP="002D4D40">
      <w:pPr>
        <w:rPr>
          <w:highlight w:val="white"/>
        </w:rPr>
      </w:pPr>
      <w:r>
        <w:rPr>
          <w:highlight w:val="white"/>
        </w:rPr>
        <w:t>An enum declaration generates JavaScript equivalent to the following:</w:t>
      </w:r>
    </w:p>
    <w:p w14:paraId="252E7CA2" w14:textId="77777777" w:rsidR="0044410D" w:rsidRPr="0044410D" w:rsidRDefault="00AA0C5C" w:rsidP="002D4D40">
      <w:pPr>
        <w:pStyle w:val="Code"/>
      </w:pPr>
      <w:r w:rsidRPr="005C28E7">
        <w:rPr>
          <w:color w:val="0000FF"/>
          <w:highlight w:val="white"/>
        </w:rPr>
        <w:t>var</w:t>
      </w:r>
      <w:r w:rsidRPr="005C28E7">
        <w:t xml:space="preserve"> &lt;</w:t>
      </w:r>
      <w:r w:rsidR="002D4D40" w:rsidRPr="005C28E7">
        <w:rPr>
          <w:highlight w:val="white"/>
        </w:rPr>
        <w:t>Enum</w:t>
      </w:r>
      <w:r w:rsidRPr="005C28E7">
        <w:rPr>
          <w:highlight w:val="white"/>
        </w:rPr>
        <w:t>Name</w:t>
      </w:r>
      <w:r w:rsidRPr="005C28E7">
        <w:t>&gt;</w:t>
      </w:r>
      <w:r w:rsidR="002D4D40" w:rsidRPr="005C28E7">
        <w:t>;</w:t>
      </w:r>
      <w:r w:rsidR="0048218E" w:rsidRPr="0048218E">
        <w:br/>
      </w:r>
      <w:r w:rsidRPr="005C28E7">
        <w:t>(</w:t>
      </w:r>
      <w:r w:rsidRPr="005C28E7">
        <w:rPr>
          <w:color w:val="0000FF"/>
          <w:highlight w:val="white"/>
        </w:rPr>
        <w:t>function</w:t>
      </w:r>
      <w:r w:rsidRPr="005C28E7">
        <w:t xml:space="preserve"> (</w:t>
      </w:r>
      <w:r w:rsidR="002D4D40" w:rsidRPr="005C28E7">
        <w:t>&lt;</w:t>
      </w:r>
      <w:r w:rsidR="002D4D40" w:rsidRPr="005C28E7">
        <w:rPr>
          <w:highlight w:val="white"/>
        </w:rPr>
        <w:t>EnumName</w:t>
      </w:r>
      <w:r w:rsidR="002D4D40" w:rsidRPr="005C28E7">
        <w:t>&gt;</w:t>
      </w:r>
      <w:r w:rsidRPr="005C28E7">
        <w:t>) {</w:t>
      </w:r>
      <w:r w:rsidR="0048218E" w:rsidRPr="0048218E">
        <w:br/>
      </w:r>
      <w:r w:rsidR="002D4D40" w:rsidRPr="005C28E7">
        <w:t xml:space="preserve">    &lt;EnumMemberAssignments&gt;</w:t>
      </w:r>
      <w:r w:rsidR="0048218E" w:rsidRPr="0048218E">
        <w:br/>
      </w:r>
      <w:r w:rsidRPr="005C28E7">
        <w:t>})(</w:t>
      </w:r>
      <w:r w:rsidR="002D4D40" w:rsidRPr="005C28E7">
        <w:t>&lt;</w:t>
      </w:r>
      <w:r w:rsidR="002D4D40" w:rsidRPr="005C28E7">
        <w:rPr>
          <w:highlight w:val="white"/>
        </w:rPr>
        <w:t>EnumName</w:t>
      </w:r>
      <w:r w:rsidR="002D4D40" w:rsidRPr="005C28E7">
        <w:t>&gt;</w:t>
      </w:r>
      <w:r w:rsidR="00E062DF" w:rsidRPr="005C28E7">
        <w:t>||(&lt;EnumName&gt;={})</w:t>
      </w:r>
      <w:r w:rsidR="002D4D40" w:rsidRPr="005C28E7">
        <w:t>)</w:t>
      </w:r>
      <w:r w:rsidRPr="005C28E7">
        <w:t>;</w:t>
      </w:r>
    </w:p>
    <w:p w14:paraId="03700A4D" w14:textId="77777777" w:rsidR="0044410D" w:rsidRPr="0044410D" w:rsidRDefault="00953BD1" w:rsidP="00953BD1">
      <w:r>
        <w:rPr>
          <w:rStyle w:val="CodeItalic"/>
        </w:rPr>
        <w:t>Enum</w:t>
      </w:r>
      <w:r w:rsidRPr="00ED0D93">
        <w:rPr>
          <w:rStyle w:val="CodeItalic"/>
        </w:rPr>
        <w:t>Name</w:t>
      </w:r>
      <w:r>
        <w:t xml:space="preserve"> is the name of the enum.</w:t>
      </w:r>
    </w:p>
    <w:p w14:paraId="7C47EF54" w14:textId="77777777" w:rsidR="0044410D" w:rsidRPr="0044410D" w:rsidRDefault="00953BD1" w:rsidP="00953BD1">
      <w:r>
        <w:rPr>
          <w:rStyle w:val="CodeItalic"/>
        </w:rPr>
        <w:lastRenderedPageBreak/>
        <w:t>EnumMember</w:t>
      </w:r>
      <w:r w:rsidRPr="00ED0D93">
        <w:rPr>
          <w:rStyle w:val="CodeItalic"/>
        </w:rPr>
        <w:t>Assignments</w:t>
      </w:r>
      <w:r>
        <w:t xml:space="preserve"> is a sequence of assignments, one for each enum member, in order they are declared, of the form</w:t>
      </w:r>
    </w:p>
    <w:p w14:paraId="6EB57508" w14:textId="77777777" w:rsidR="0044410D" w:rsidRPr="0044410D" w:rsidRDefault="00953BD1" w:rsidP="00953BD1">
      <w:pPr>
        <w:pStyle w:val="Code"/>
      </w:pPr>
      <w:r w:rsidRPr="005C28E7">
        <w:t>&lt;EnumName&gt;[&lt;EnumName&gt;</w:t>
      </w:r>
      <w:r w:rsidR="000C191C" w:rsidRPr="005C28E7">
        <w:t>[</w:t>
      </w:r>
      <w:r w:rsidR="008F4735">
        <w:t>"</w:t>
      </w:r>
      <w:r w:rsidRPr="005C28E7">
        <w:t>&lt;MemberName&gt;</w:t>
      </w:r>
      <w:r w:rsidR="008F4735">
        <w:t>"</w:t>
      </w:r>
      <w:r w:rsidR="000C191C" w:rsidRPr="005C28E7">
        <w:t>]</w:t>
      </w:r>
      <w:r w:rsidRPr="005C28E7">
        <w:t xml:space="preserve"> = &lt;</w:t>
      </w:r>
      <w:r w:rsidR="00683D5C" w:rsidRPr="005C28E7">
        <w:t xml:space="preserve">Value&gt;] = </w:t>
      </w:r>
      <w:r w:rsidR="008F4735">
        <w:t>"</w:t>
      </w:r>
      <w:r w:rsidR="00683D5C" w:rsidRPr="005C28E7">
        <w:t>&lt;MemberName&gt;</w:t>
      </w:r>
      <w:r w:rsidR="008F4735">
        <w:t>"</w:t>
      </w:r>
      <w:r w:rsidR="00683D5C" w:rsidRPr="005C28E7">
        <w:t>;</w:t>
      </w:r>
    </w:p>
    <w:p w14:paraId="425795FD" w14:textId="77777777" w:rsidR="0044410D" w:rsidRPr="0044410D" w:rsidRDefault="00683D5C" w:rsidP="00683D5C">
      <w:r>
        <w:t xml:space="preserve">where </w:t>
      </w:r>
      <w:r>
        <w:rPr>
          <w:rStyle w:val="CodeItalic"/>
        </w:rPr>
        <w:t>Member</w:t>
      </w:r>
      <w:r w:rsidRPr="00ED0D93">
        <w:rPr>
          <w:rStyle w:val="CodeItalic"/>
        </w:rPr>
        <w:t>Name</w:t>
      </w:r>
      <w:r>
        <w:t xml:space="preserve"> is </w:t>
      </w:r>
      <w:r w:rsidR="000C191C">
        <w:t xml:space="preserve">the name of the enum member and </w:t>
      </w:r>
      <w:r>
        <w:rPr>
          <w:rStyle w:val="CodeItalic"/>
        </w:rPr>
        <w:t>Value</w:t>
      </w:r>
      <w:r>
        <w:t xml:space="preserve"> is the assigned </w:t>
      </w:r>
      <w:r w:rsidR="000C191C">
        <w:t>constant value or</w:t>
      </w:r>
      <w:r>
        <w:t xml:space="preserve"> the code generated for the </w:t>
      </w:r>
      <w:r w:rsidR="006E4644">
        <w:t>computed</w:t>
      </w:r>
      <w:r>
        <w:t xml:space="preserve"> value expression.</w:t>
      </w:r>
    </w:p>
    <w:p w14:paraId="3521DBE9" w14:textId="77777777" w:rsidR="0044410D" w:rsidRPr="0044410D" w:rsidRDefault="00683D5C" w:rsidP="00643688">
      <w:pPr>
        <w:rPr>
          <w:highlight w:val="white"/>
        </w:rPr>
      </w:pPr>
      <w:r>
        <w:rPr>
          <w:highlight w:val="white"/>
        </w:rPr>
        <w:t xml:space="preserve">For example, the </w:t>
      </w:r>
      <w:r w:rsidR="008F4735">
        <w:rPr>
          <w:highlight w:val="white"/>
        </w:rPr>
        <w:t>'</w:t>
      </w:r>
      <w:r>
        <w:rPr>
          <w:highlight w:val="white"/>
        </w:rPr>
        <w:t>Color</w:t>
      </w:r>
      <w:r w:rsidR="008F4735">
        <w:rPr>
          <w:highlight w:val="white"/>
        </w:rPr>
        <w:t>'</w:t>
      </w:r>
      <w:r>
        <w:rPr>
          <w:highlight w:val="white"/>
        </w:rPr>
        <w:t xml:space="preserve"> enum example from section </w:t>
      </w:r>
      <w:r>
        <w:rPr>
          <w:highlight w:val="white"/>
        </w:rPr>
        <w:fldChar w:fldCharType="begin"/>
      </w:r>
      <w:r>
        <w:rPr>
          <w:highlight w:val="white"/>
        </w:rPr>
        <w:instrText xml:space="preserve"> REF _Ref350869434 \r \h </w:instrText>
      </w:r>
      <w:r>
        <w:rPr>
          <w:highlight w:val="white"/>
        </w:rPr>
      </w:r>
      <w:r>
        <w:rPr>
          <w:highlight w:val="white"/>
        </w:rPr>
        <w:fldChar w:fldCharType="separate"/>
      </w:r>
      <w:r w:rsidR="00B510EF">
        <w:rPr>
          <w:highlight w:val="white"/>
        </w:rPr>
        <w:t>9.1</w:t>
      </w:r>
      <w:r>
        <w:rPr>
          <w:highlight w:val="white"/>
        </w:rPr>
        <w:fldChar w:fldCharType="end"/>
      </w:r>
      <w:r>
        <w:rPr>
          <w:highlight w:val="white"/>
        </w:rPr>
        <w:t xml:space="preserve"> generates the following JavaScript:</w:t>
      </w:r>
    </w:p>
    <w:p w14:paraId="6EFE3AAE" w14:textId="77777777" w:rsidR="0044410D" w:rsidRPr="0044410D" w:rsidRDefault="00683D5C" w:rsidP="00683D5C">
      <w:pPr>
        <w:pStyle w:val="Code"/>
        <w:rPr>
          <w:highlight w:val="white"/>
        </w:rPr>
      </w:pPr>
      <w:r w:rsidRPr="00683D5C">
        <w:rPr>
          <w:color w:val="0000FF"/>
          <w:highlight w:val="white"/>
        </w:rPr>
        <w:t>var</w:t>
      </w:r>
      <w:r>
        <w:rPr>
          <w:highlight w:val="white"/>
        </w:rPr>
        <w:t xml:space="preserve"> Color;</w:t>
      </w:r>
      <w:r w:rsidR="0048218E" w:rsidRPr="0048218E">
        <w:rPr>
          <w:highlight w:val="white"/>
        </w:rPr>
        <w:br/>
      </w:r>
      <w:r>
        <w:rPr>
          <w:highlight w:val="white"/>
        </w:rPr>
        <w:t>(</w:t>
      </w:r>
      <w:r w:rsidRPr="00683D5C">
        <w:rPr>
          <w:color w:val="0000FF"/>
          <w:highlight w:val="white"/>
        </w:rPr>
        <w:t>function</w:t>
      </w:r>
      <w:r w:rsidR="000C191C">
        <w:rPr>
          <w:highlight w:val="white"/>
        </w:rPr>
        <w:t xml:space="preserve"> (Color) {</w:t>
      </w:r>
      <w:r w:rsidR="0048218E" w:rsidRPr="0048218E">
        <w:rPr>
          <w:highlight w:val="white"/>
        </w:rPr>
        <w:br/>
      </w:r>
      <w:r w:rsidR="000C191C">
        <w:rPr>
          <w:highlight w:val="white"/>
        </w:rPr>
        <w:t xml:space="preserve">    Color[Color[</w:t>
      </w:r>
      <w:r w:rsidR="008F4735">
        <w:rPr>
          <w:color w:val="800000"/>
          <w:highlight w:val="white"/>
        </w:rPr>
        <w:t>"</w:t>
      </w:r>
      <w:r w:rsidR="000C191C" w:rsidRPr="00607C62">
        <w:rPr>
          <w:color w:val="800000"/>
          <w:highlight w:val="white"/>
        </w:rPr>
        <w:t>Red</w:t>
      </w:r>
      <w:r w:rsidR="008F4735">
        <w:rPr>
          <w:color w:val="800000"/>
          <w:highlight w:val="white"/>
        </w:rPr>
        <w:t>"</w:t>
      </w:r>
      <w:r w:rsidR="000C191C">
        <w:rPr>
          <w:highlight w:val="white"/>
        </w:rPr>
        <w:t>]</w:t>
      </w:r>
      <w:r>
        <w:rPr>
          <w:highlight w:val="white"/>
        </w:rPr>
        <w:t xml:space="preserve"> = </w:t>
      </w:r>
      <w:r w:rsidRPr="00607C62">
        <w:rPr>
          <w:color w:val="800000"/>
          <w:highlight w:val="white"/>
        </w:rPr>
        <w:t>0</w:t>
      </w:r>
      <w:r>
        <w:rPr>
          <w:highlight w:val="white"/>
        </w:rPr>
        <w:t xml:space="preserve">] = </w:t>
      </w:r>
      <w:r w:rsidR="008F4735">
        <w:rPr>
          <w:color w:val="800000"/>
          <w:highlight w:val="white"/>
        </w:rPr>
        <w:t>"</w:t>
      </w:r>
      <w:r w:rsidRPr="00607C62">
        <w:rPr>
          <w:color w:val="800000"/>
          <w:highlight w:val="white"/>
        </w:rPr>
        <w:t>Red</w:t>
      </w:r>
      <w:r w:rsidR="008F4735">
        <w:rPr>
          <w:color w:val="800000"/>
          <w:highlight w:val="white"/>
        </w:rPr>
        <w:t>"</w:t>
      </w:r>
      <w:r w:rsidR="000C191C">
        <w:rPr>
          <w:highlight w:val="white"/>
        </w:rPr>
        <w:t>;</w:t>
      </w:r>
      <w:r w:rsidR="0048218E" w:rsidRPr="0048218E">
        <w:rPr>
          <w:highlight w:val="white"/>
        </w:rPr>
        <w:br/>
      </w:r>
      <w:r w:rsidR="000C191C">
        <w:rPr>
          <w:highlight w:val="white"/>
        </w:rPr>
        <w:t xml:space="preserve">    Color[Color[</w:t>
      </w:r>
      <w:r w:rsidR="008F4735">
        <w:rPr>
          <w:color w:val="800000"/>
          <w:highlight w:val="white"/>
        </w:rPr>
        <w:t>"</w:t>
      </w:r>
      <w:r w:rsidR="000C191C" w:rsidRPr="00607C62">
        <w:rPr>
          <w:color w:val="800000"/>
          <w:highlight w:val="white"/>
        </w:rPr>
        <w:t>Green</w:t>
      </w:r>
      <w:r w:rsidR="008F4735">
        <w:rPr>
          <w:color w:val="800000"/>
          <w:highlight w:val="white"/>
        </w:rPr>
        <w:t>"</w:t>
      </w:r>
      <w:r w:rsidR="000C191C">
        <w:rPr>
          <w:highlight w:val="white"/>
        </w:rPr>
        <w:t>]</w:t>
      </w:r>
      <w:r>
        <w:rPr>
          <w:highlight w:val="white"/>
        </w:rPr>
        <w:t xml:space="preserve"> = </w:t>
      </w:r>
      <w:r w:rsidRPr="00607C62">
        <w:rPr>
          <w:color w:val="800000"/>
          <w:highlight w:val="white"/>
        </w:rPr>
        <w:t>1</w:t>
      </w:r>
      <w:r>
        <w:rPr>
          <w:highlight w:val="white"/>
        </w:rPr>
        <w:t xml:space="preserve">] = </w:t>
      </w:r>
      <w:r w:rsidR="008F4735">
        <w:rPr>
          <w:color w:val="800000"/>
          <w:highlight w:val="white"/>
        </w:rPr>
        <w:t>"</w:t>
      </w:r>
      <w:r w:rsidRPr="00607C62">
        <w:rPr>
          <w:color w:val="800000"/>
          <w:highlight w:val="white"/>
        </w:rPr>
        <w:t>Green</w:t>
      </w:r>
      <w:r w:rsidR="008F4735">
        <w:rPr>
          <w:color w:val="800000"/>
          <w:highlight w:val="white"/>
        </w:rPr>
        <w:t>"</w:t>
      </w:r>
      <w:r w:rsidR="000C191C">
        <w:rPr>
          <w:highlight w:val="white"/>
        </w:rPr>
        <w:t>;</w:t>
      </w:r>
      <w:r w:rsidR="0048218E" w:rsidRPr="0048218E">
        <w:rPr>
          <w:highlight w:val="white"/>
        </w:rPr>
        <w:br/>
      </w:r>
      <w:r w:rsidR="000C191C">
        <w:rPr>
          <w:highlight w:val="white"/>
        </w:rPr>
        <w:t xml:space="preserve">    Color[Color[</w:t>
      </w:r>
      <w:r w:rsidR="008F4735">
        <w:rPr>
          <w:color w:val="800000"/>
          <w:highlight w:val="white"/>
        </w:rPr>
        <w:t>"</w:t>
      </w:r>
      <w:r w:rsidR="000C191C" w:rsidRPr="00607C62">
        <w:rPr>
          <w:color w:val="800000"/>
          <w:highlight w:val="white"/>
        </w:rPr>
        <w:t>Blue</w:t>
      </w:r>
      <w:r w:rsidR="008F4735">
        <w:rPr>
          <w:color w:val="800000"/>
          <w:highlight w:val="white"/>
        </w:rPr>
        <w:t>"</w:t>
      </w:r>
      <w:r w:rsidR="000C191C">
        <w:rPr>
          <w:highlight w:val="white"/>
        </w:rPr>
        <w:t>]</w:t>
      </w:r>
      <w:r>
        <w:rPr>
          <w:highlight w:val="white"/>
        </w:rPr>
        <w:t xml:space="preserve"> = </w:t>
      </w:r>
      <w:r w:rsidRPr="00607C62">
        <w:rPr>
          <w:color w:val="800000"/>
          <w:highlight w:val="white"/>
        </w:rPr>
        <w:t>2</w:t>
      </w:r>
      <w:r>
        <w:rPr>
          <w:highlight w:val="white"/>
        </w:rPr>
        <w:t xml:space="preserve">] = </w:t>
      </w:r>
      <w:r w:rsidR="008F4735">
        <w:rPr>
          <w:color w:val="800000"/>
          <w:highlight w:val="white"/>
        </w:rPr>
        <w:t>"</w:t>
      </w:r>
      <w:r w:rsidRPr="00607C62">
        <w:rPr>
          <w:color w:val="800000"/>
          <w:highlight w:val="white"/>
        </w:rPr>
        <w:t>Blue</w:t>
      </w:r>
      <w:r w:rsidR="008F4735">
        <w:rPr>
          <w:color w:val="800000"/>
          <w:highlight w:val="white"/>
        </w:rPr>
        <w:t>"</w:t>
      </w:r>
      <w:r>
        <w:rPr>
          <w:highlight w:val="white"/>
        </w:rPr>
        <w:t>;</w:t>
      </w:r>
      <w:r w:rsidR="0048218E" w:rsidRPr="0048218E">
        <w:rPr>
          <w:highlight w:val="white"/>
        </w:rPr>
        <w:br/>
      </w:r>
      <w:r>
        <w:rPr>
          <w:highlight w:val="white"/>
        </w:rPr>
        <w:t>})(Color</w:t>
      </w:r>
      <w:r w:rsidR="00E062DF">
        <w:rPr>
          <w:highlight w:val="white"/>
        </w:rPr>
        <w:t>||(Color</w:t>
      </w:r>
      <w:r>
        <w:rPr>
          <w:highlight w:val="white"/>
        </w:rPr>
        <w:t>={}</w:t>
      </w:r>
      <w:r w:rsidR="00E062DF">
        <w:rPr>
          <w:highlight w:val="white"/>
        </w:rPr>
        <w:t>)</w:t>
      </w:r>
      <w:r>
        <w:rPr>
          <w:highlight w:val="white"/>
        </w:rPr>
        <w:t>);</w:t>
      </w:r>
    </w:p>
    <w:p w14:paraId="2A1E1887" w14:textId="77777777" w:rsidR="0044410D" w:rsidRPr="0044410D" w:rsidRDefault="0044410D" w:rsidP="002A1EAD">
      <w:pPr>
        <w:rPr>
          <w:highlight w:val="white"/>
        </w:rPr>
      </w:pPr>
    </w:p>
    <w:p w14:paraId="5F9FBB7F" w14:textId="77777777" w:rsidR="002A1EAD" w:rsidRDefault="002A1EAD" w:rsidP="002A1EAD">
      <w:pPr>
        <w:rPr>
          <w:highlight w:val="white"/>
        </w:rPr>
        <w:sectPr w:rsidR="002A1EAD" w:rsidSect="009349E4">
          <w:type w:val="oddPage"/>
          <w:pgSz w:w="12240" w:h="15840"/>
          <w:pgMar w:top="1440" w:right="1440" w:bottom="1440" w:left="1440" w:header="720" w:footer="720" w:gutter="0"/>
          <w:cols w:space="720"/>
          <w:docGrid w:linePitch="360"/>
        </w:sectPr>
      </w:pPr>
    </w:p>
    <w:p w14:paraId="0DE8E9C8" w14:textId="77777777" w:rsidR="0044410D" w:rsidRPr="0044410D" w:rsidRDefault="002A1EAD" w:rsidP="002A1EAD">
      <w:pPr>
        <w:pStyle w:val="Heading1"/>
      </w:pPr>
      <w:bookmarkStart w:id="1810" w:name="_Ref366222721"/>
      <w:bookmarkStart w:id="1811" w:name="_Toc402619959"/>
      <w:bookmarkStart w:id="1812" w:name="_Toc401414144"/>
      <w:r>
        <w:lastRenderedPageBreak/>
        <w:t>Internal Modules</w:t>
      </w:r>
      <w:bookmarkEnd w:id="1810"/>
      <w:bookmarkEnd w:id="1811"/>
      <w:bookmarkEnd w:id="1812"/>
    </w:p>
    <w:p w14:paraId="3B5D4DB0" w14:textId="77777777" w:rsidR="0044410D" w:rsidRPr="0044410D" w:rsidRDefault="002A1EAD" w:rsidP="002A1EAD">
      <w:r>
        <w:t xml:space="preserve">An internal module </w:t>
      </w:r>
      <w:r w:rsidR="0009636D">
        <w:t xml:space="preserve">is a </w:t>
      </w:r>
      <w:r w:rsidR="00186872">
        <w:t>named container</w:t>
      </w:r>
      <w:r>
        <w:t xml:space="preserve"> of statements and declarations</w:t>
      </w:r>
      <w:r w:rsidR="00186872">
        <w:t xml:space="preserve">. An internal module </w:t>
      </w:r>
      <w:r w:rsidR="00670A7E">
        <w:t>represents</w:t>
      </w:r>
      <w:r w:rsidR="00584B7D">
        <w:t xml:space="preserve"> both </w:t>
      </w:r>
      <w:r w:rsidR="00186872">
        <w:t>a namespace</w:t>
      </w:r>
      <w:r w:rsidR="00584B7D">
        <w:t xml:space="preserve"> and a singleton module instance. The namespace contains named types and other namespaces, and the </w:t>
      </w:r>
      <w:r w:rsidR="00186872">
        <w:t xml:space="preserve">singleton module </w:t>
      </w:r>
      <w:r w:rsidR="00584B7D">
        <w:t xml:space="preserve">instance </w:t>
      </w:r>
      <w:r w:rsidR="00B61D36">
        <w:t>contains</w:t>
      </w:r>
      <w:r w:rsidR="00186872">
        <w:t xml:space="preserve"> properties </w:t>
      </w:r>
      <w:r w:rsidR="00584B7D">
        <w:t>for the</w:t>
      </w:r>
      <w:r w:rsidR="00186872">
        <w:t xml:space="preserve"> </w:t>
      </w:r>
      <w:r w:rsidR="00584B7D">
        <w:t>module</w:t>
      </w:r>
      <w:r w:rsidR="008F4735">
        <w:t>'</w:t>
      </w:r>
      <w:r w:rsidR="00584B7D">
        <w:t xml:space="preserve">s </w:t>
      </w:r>
      <w:r w:rsidR="00186872">
        <w:t>exported members.</w:t>
      </w:r>
      <w:r w:rsidR="00766BC0" w:rsidRPr="00766BC0">
        <w:t xml:space="preserve"> </w:t>
      </w:r>
      <w:r w:rsidR="00766BC0">
        <w:t>The body of an internal module corresponds to a function that is executed once, thereby providing a mechanism for maintaining local state with assured isolation.</w:t>
      </w:r>
    </w:p>
    <w:p w14:paraId="057A1CFA" w14:textId="77777777" w:rsidR="0044410D" w:rsidRPr="0044410D" w:rsidRDefault="002A1EAD" w:rsidP="002A1EAD">
      <w:pPr>
        <w:pStyle w:val="Heading2"/>
      </w:pPr>
      <w:bookmarkStart w:id="1813" w:name="_Ref352744561"/>
      <w:bookmarkStart w:id="1814" w:name="_Ref352744587"/>
      <w:bookmarkStart w:id="1815" w:name="_Ref352746058"/>
      <w:bookmarkStart w:id="1816" w:name="_Toc402619960"/>
      <w:bookmarkStart w:id="1817" w:name="_Toc401414145"/>
      <w:r>
        <w:t>Module Declarations</w:t>
      </w:r>
      <w:bookmarkEnd w:id="1813"/>
      <w:bookmarkEnd w:id="1814"/>
      <w:bookmarkEnd w:id="1815"/>
      <w:bookmarkEnd w:id="1816"/>
      <w:bookmarkEnd w:id="1817"/>
    </w:p>
    <w:p w14:paraId="38B65399" w14:textId="77777777" w:rsidR="0044410D" w:rsidRPr="0044410D" w:rsidRDefault="002A1EAD" w:rsidP="002A1EAD">
      <w:r w:rsidRPr="00A72E69">
        <w:t>A</w:t>
      </w:r>
      <w:r w:rsidR="00766BC0">
        <w:t>n internal</w:t>
      </w:r>
      <w:r w:rsidR="00B63966" w:rsidRPr="00A72E69">
        <w:t xml:space="preserve"> module declaration declares a</w:t>
      </w:r>
      <w:r w:rsidRPr="00A72E69">
        <w:t xml:space="preserve"> namespace</w:t>
      </w:r>
      <w:r w:rsidR="00B63966" w:rsidRPr="00A72E69">
        <w:t xml:space="preserve"> name</w:t>
      </w:r>
      <w:r w:rsidR="00032DE2">
        <w:t xml:space="preserve"> and, </w:t>
      </w:r>
      <w:r w:rsidR="00670A7E">
        <w:t>in the case of an</w:t>
      </w:r>
      <w:r w:rsidR="00032DE2">
        <w:t xml:space="preserve"> instantiated module,</w:t>
      </w:r>
      <w:r w:rsidR="00D61BE8" w:rsidRPr="00A72E69">
        <w:t xml:space="preserve"> </w:t>
      </w:r>
      <w:r w:rsidRPr="00A72E69">
        <w:t xml:space="preserve">a </w:t>
      </w:r>
      <w:r w:rsidR="00032DE2">
        <w:t>member name</w:t>
      </w:r>
      <w:r w:rsidR="00B63966" w:rsidRPr="00A72E69">
        <w:t xml:space="preserve"> in the containing module.</w:t>
      </w:r>
    </w:p>
    <w:p w14:paraId="45B1F7F0" w14:textId="77777777" w:rsidR="0044410D" w:rsidRPr="0044410D" w:rsidRDefault="00186872" w:rsidP="00186872">
      <w:pPr>
        <w:pStyle w:val="Grammar"/>
      </w:pPr>
      <w:r w:rsidRPr="006551A1">
        <w:rPr>
          <w:rStyle w:val="Production"/>
        </w:rPr>
        <w:t>ModuleDeclaration:</w:t>
      </w:r>
      <w:r w:rsidR="0048218E" w:rsidRPr="0048218E">
        <w:br/>
      </w:r>
      <w:r w:rsidRPr="00935E9A">
        <w:rPr>
          <w:rStyle w:val="Terminal"/>
        </w:rPr>
        <w:t>module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ModuleBody</w:t>
      </w:r>
      <w:r>
        <w:t xml:space="preserve">   </w:t>
      </w:r>
      <w:r w:rsidRPr="00935E9A">
        <w:rPr>
          <w:rStyle w:val="Terminal"/>
        </w:rPr>
        <w:t>}</w:t>
      </w:r>
    </w:p>
    <w:p w14:paraId="5781867B" w14:textId="77777777" w:rsidR="0044410D" w:rsidRPr="0044410D" w:rsidRDefault="00186872" w:rsidP="00186872">
      <w:pPr>
        <w:pStyle w:val="Grammar"/>
      </w:pPr>
      <w:r w:rsidRPr="006551A1">
        <w:rPr>
          <w:rStyle w:val="Production"/>
        </w:rPr>
        <w:t>IdentifierPath:</w:t>
      </w:r>
      <w:r w:rsidR="0048218E" w:rsidRPr="0048218E">
        <w:br/>
      </w:r>
      <w:r w:rsidRPr="006551A1">
        <w:rPr>
          <w:rStyle w:val="Production"/>
        </w:rPr>
        <w:t>Identifier</w:t>
      </w:r>
      <w:r w:rsidR="0048218E" w:rsidRPr="0048218E">
        <w:br/>
      </w:r>
      <w:r w:rsidRPr="006551A1">
        <w:rPr>
          <w:rStyle w:val="Production"/>
        </w:rPr>
        <w:t>IdentifierPath</w:t>
      </w:r>
      <w:r>
        <w:t xml:space="preserve">   </w:t>
      </w:r>
      <w:r w:rsidRPr="0066253A">
        <w:rPr>
          <w:rStyle w:val="Terminal"/>
        </w:rPr>
        <w:t>.</w:t>
      </w:r>
      <w:r>
        <w:t xml:space="preserve">   </w:t>
      </w:r>
      <w:r w:rsidRPr="006551A1">
        <w:rPr>
          <w:rStyle w:val="Production"/>
        </w:rPr>
        <w:t>Identifier</w:t>
      </w:r>
    </w:p>
    <w:p w14:paraId="1F1103CA" w14:textId="77777777" w:rsidR="0044410D" w:rsidRPr="0044410D" w:rsidRDefault="00A72E69" w:rsidP="00A72E69">
      <w:r>
        <w:t xml:space="preserve">Internal modules are either </w:t>
      </w:r>
      <w:r w:rsidRPr="00A72E69">
        <w:rPr>
          <w:b/>
          <w:i/>
        </w:rPr>
        <w:t>instantiated</w:t>
      </w:r>
      <w:r>
        <w:t xml:space="preserve"> or </w:t>
      </w:r>
      <w:r w:rsidRPr="00A72E69">
        <w:rPr>
          <w:b/>
          <w:i/>
        </w:rPr>
        <w:t>non-instantiated</w:t>
      </w:r>
      <w:r>
        <w:t>.</w:t>
      </w:r>
      <w:r w:rsidR="00032DE2">
        <w:t xml:space="preserve"> A non-instantiated module is an internal module containing only interface types and other non-instantiated modules. </w:t>
      </w:r>
      <w:r w:rsidR="00766BC0">
        <w:t>An instantiated module is an internal module that doesn</w:t>
      </w:r>
      <w:r w:rsidR="008F4735">
        <w:t>'</w:t>
      </w:r>
      <w:r w:rsidR="00766BC0">
        <w:t>t meet this definition</w:t>
      </w:r>
      <w:r w:rsidR="00032DE2">
        <w:t>. In intuitive terms, a</w:t>
      </w:r>
      <w:r>
        <w:t>n instantiated module is one for which a module object instance is created</w:t>
      </w:r>
      <w:r w:rsidR="00032DE2">
        <w:t>, whereas a non-instantiated module is one for which no code is generated.</w:t>
      </w:r>
    </w:p>
    <w:p w14:paraId="6ACB0D75" w14:textId="1C713626" w:rsidR="0044410D" w:rsidRPr="0044410D" w:rsidRDefault="00B15164" w:rsidP="0053344D">
      <w:r>
        <w:t>When a</w:t>
      </w:r>
      <w:r w:rsidR="00766BC0">
        <w:t xml:space="preserve"> module identifier </w:t>
      </w:r>
      <w:r>
        <w:t>is</w:t>
      </w:r>
      <w:r w:rsidR="00766BC0">
        <w:t xml:space="preserve"> referenced as a </w:t>
      </w:r>
      <w:r w:rsidR="00766BC0" w:rsidRPr="00B15164">
        <w:rPr>
          <w:rStyle w:val="Production"/>
        </w:rPr>
        <w:t>ModuleName</w:t>
      </w:r>
      <w:r>
        <w:t xml:space="preserve"> (section </w:t>
      </w:r>
      <w:r>
        <w:fldChar w:fldCharType="begin"/>
      </w:r>
      <w:r>
        <w:instrText xml:space="preserve"> REF _Ref343176491 \r \h </w:instrText>
      </w:r>
      <w:r>
        <w:fldChar w:fldCharType="separate"/>
      </w:r>
      <w:r w:rsidR="00B510EF">
        <w:t>3.</w:t>
      </w:r>
      <w:del w:id="1818" w:author="Anders Hejlsberg" w:date="2014-11-01T15:43:00Z">
        <w:r w:rsidR="00633278">
          <w:delText>6</w:delText>
        </w:r>
      </w:del>
      <w:ins w:id="1819" w:author="Anders Hejlsberg" w:date="2014-11-01T15:43:00Z">
        <w:r w:rsidR="00B510EF">
          <w:t>7</w:t>
        </w:r>
      </w:ins>
      <w:r w:rsidR="00B510EF">
        <w:t>.2</w:t>
      </w:r>
      <w:r>
        <w:fldChar w:fldCharType="end"/>
      </w:r>
      <w:r>
        <w:t xml:space="preserve">) </w:t>
      </w:r>
      <w:r w:rsidR="00766BC0">
        <w:t>it denotes a container of module and type names</w:t>
      </w:r>
      <w:r>
        <w:t>, and</w:t>
      </w:r>
      <w:r w:rsidR="00766BC0">
        <w:t xml:space="preserve"> </w:t>
      </w:r>
      <w:r>
        <w:t>when a</w:t>
      </w:r>
      <w:r w:rsidR="0053344D">
        <w:t xml:space="preserve"> module identifier </w:t>
      </w:r>
      <w:r>
        <w:t xml:space="preserve">is referenced as </w:t>
      </w:r>
      <w:r w:rsidR="0053344D">
        <w:t xml:space="preserve">a </w:t>
      </w:r>
      <w:r w:rsidR="0053344D" w:rsidRPr="00DC751F">
        <w:rPr>
          <w:rStyle w:val="Production"/>
        </w:rPr>
        <w:t>PrimaryExpression</w:t>
      </w:r>
      <w:r w:rsidR="0053344D">
        <w:t xml:space="preserve"> (section </w:t>
      </w:r>
      <w:r w:rsidR="0053344D">
        <w:fldChar w:fldCharType="begin"/>
      </w:r>
      <w:r w:rsidR="0053344D">
        <w:instrText xml:space="preserve"> REF _Ref319149627 \r \h </w:instrText>
      </w:r>
      <w:r w:rsidR="0053344D">
        <w:fldChar w:fldCharType="separate"/>
      </w:r>
      <w:r w:rsidR="00B510EF">
        <w:t>4.3</w:t>
      </w:r>
      <w:r w:rsidR="0053344D">
        <w:fldChar w:fldCharType="end"/>
      </w:r>
      <w:r w:rsidR="0053344D">
        <w:t>) it denotes the singleton module instance</w:t>
      </w:r>
      <w:r>
        <w:t xml:space="preserve">. </w:t>
      </w:r>
      <w:r w:rsidR="0053344D">
        <w:t>For example:</w:t>
      </w:r>
    </w:p>
    <w:p w14:paraId="0AD040BC" w14:textId="77777777" w:rsidR="0044410D" w:rsidRPr="0044410D" w:rsidRDefault="0053344D" w:rsidP="0053344D">
      <w:pPr>
        <w:pStyle w:val="Code"/>
      </w:pPr>
      <w:r w:rsidRPr="00C32601">
        <w:rPr>
          <w:color w:val="0000FF"/>
          <w:highlight w:val="white"/>
        </w:rPr>
        <w:t>module</w:t>
      </w:r>
      <w:r>
        <w:t xml:space="preserve"> M {</w:t>
      </w:r>
      <w:r w:rsidR="0048218E" w:rsidRPr="0048218E">
        <w:br/>
      </w:r>
      <w:r>
        <w:t xml:space="preserve">    </w:t>
      </w:r>
      <w:r w:rsidRPr="00C32601">
        <w:rPr>
          <w:color w:val="0000FF"/>
          <w:highlight w:val="white"/>
        </w:rPr>
        <w:t>export</w:t>
      </w:r>
      <w:r>
        <w:t xml:space="preserve"> </w:t>
      </w:r>
      <w:r w:rsidRPr="00C32601">
        <w:rPr>
          <w:color w:val="0000FF"/>
          <w:highlight w:val="white"/>
        </w:rPr>
        <w:t>interface</w:t>
      </w:r>
      <w:r>
        <w:t xml:space="preserve"> P { x: </w:t>
      </w:r>
      <w:r w:rsidRPr="00C32601">
        <w:rPr>
          <w:color w:val="0000FF"/>
          <w:highlight w:val="white"/>
        </w:rPr>
        <w:t>number</w:t>
      </w:r>
      <w:r>
        <w:t xml:space="preserve">; y: </w:t>
      </w:r>
      <w:r w:rsidRPr="00C32601">
        <w:rPr>
          <w:color w:val="0000FF"/>
          <w:highlight w:val="white"/>
        </w:rPr>
        <w:t>number</w:t>
      </w:r>
      <w:r>
        <w:t>;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a = </w:t>
      </w:r>
      <w:r w:rsidRPr="00787FA8">
        <w:rPr>
          <w:color w:val="800000"/>
          <w:highlight w:val="white"/>
        </w:rPr>
        <w:t>1</w:t>
      </w:r>
      <w:r>
        <w:t>;</w:t>
      </w:r>
      <w:r w:rsidR="0048218E" w:rsidRPr="0048218E">
        <w:br/>
      </w:r>
      <w:r>
        <w:t>}</w:t>
      </w:r>
    </w:p>
    <w:p w14:paraId="7250301B" w14:textId="77777777" w:rsidR="0044410D" w:rsidRPr="0044410D" w:rsidRDefault="0053344D" w:rsidP="0053344D">
      <w:pPr>
        <w:pStyle w:val="Code"/>
      </w:pPr>
      <w:r w:rsidRPr="00C32601">
        <w:rPr>
          <w:color w:val="0000FF"/>
          <w:highlight w:val="white"/>
        </w:rPr>
        <w:t>var</w:t>
      </w:r>
      <w:r>
        <w:t xml:space="preserve"> p: M.P;             </w:t>
      </w:r>
      <w:r w:rsidRPr="006F5FD2">
        <w:rPr>
          <w:color w:val="008000"/>
          <w:highlight w:val="white"/>
        </w:rPr>
        <w:t xml:space="preserve">// </w:t>
      </w:r>
      <w:r w:rsidR="00E133CC">
        <w:rPr>
          <w:color w:val="008000"/>
          <w:highlight w:val="white"/>
        </w:rPr>
        <w:t>M u</w:t>
      </w:r>
      <w:r w:rsidRPr="006F5FD2">
        <w:rPr>
          <w:color w:val="008000"/>
          <w:highlight w:val="white"/>
        </w:rPr>
        <w:t>sed as ModuleName</w:t>
      </w:r>
      <w:r w:rsidR="0048218E" w:rsidRPr="0048218E">
        <w:br/>
      </w:r>
      <w:r w:rsidRPr="00C32601">
        <w:rPr>
          <w:color w:val="0000FF"/>
          <w:highlight w:val="white"/>
        </w:rPr>
        <w:t>var</w:t>
      </w:r>
      <w:r>
        <w:t xml:space="preserve"> m = M;              </w:t>
      </w:r>
      <w:r w:rsidRPr="006F5FD2">
        <w:rPr>
          <w:color w:val="008000"/>
          <w:highlight w:val="white"/>
        </w:rPr>
        <w:t xml:space="preserve">// </w:t>
      </w:r>
      <w:r w:rsidR="00E133CC">
        <w:rPr>
          <w:color w:val="008000"/>
          <w:highlight w:val="white"/>
        </w:rPr>
        <w:t>M u</w:t>
      </w:r>
      <w:r w:rsidRPr="006F5FD2">
        <w:rPr>
          <w:color w:val="008000"/>
          <w:highlight w:val="white"/>
        </w:rPr>
        <w:t>sed as PrimaryExpression</w:t>
      </w:r>
      <w:r w:rsidR="0048218E" w:rsidRPr="0048218E">
        <w:br/>
      </w:r>
      <w:r w:rsidRPr="00C32601">
        <w:rPr>
          <w:color w:val="0000FF"/>
          <w:highlight w:val="white"/>
        </w:rPr>
        <w:t>var</w:t>
      </w:r>
      <w:r>
        <w:t xml:space="preserve"> x1 = M.a;           </w:t>
      </w:r>
      <w:r w:rsidRPr="006F5FD2">
        <w:rPr>
          <w:color w:val="008000"/>
          <w:highlight w:val="white"/>
        </w:rPr>
        <w:t xml:space="preserve">// </w:t>
      </w:r>
      <w:r w:rsidR="00E133CC">
        <w:rPr>
          <w:color w:val="008000"/>
          <w:highlight w:val="white"/>
        </w:rPr>
        <w:t>M u</w:t>
      </w:r>
      <w:r w:rsidRPr="006F5FD2">
        <w:rPr>
          <w:color w:val="008000"/>
          <w:highlight w:val="white"/>
        </w:rPr>
        <w:t>sed as PrimaryExpression</w:t>
      </w:r>
      <w:r w:rsidR="0048218E" w:rsidRPr="0048218E">
        <w:br/>
      </w:r>
      <w:r w:rsidRPr="00C32601">
        <w:rPr>
          <w:color w:val="0000FF"/>
          <w:highlight w:val="white"/>
        </w:rPr>
        <w:t>var</w:t>
      </w:r>
      <w:r>
        <w:t xml:space="preserve"> x2 = m.a;           </w:t>
      </w:r>
      <w:r w:rsidRPr="006F5FD2">
        <w:rPr>
          <w:color w:val="008000"/>
          <w:highlight w:val="white"/>
        </w:rPr>
        <w:t>// Same as M.a</w:t>
      </w:r>
      <w:r w:rsidR="0048218E" w:rsidRPr="0048218E">
        <w:br/>
      </w:r>
      <w:r w:rsidRPr="00C32601">
        <w:rPr>
          <w:color w:val="0000FF"/>
          <w:highlight w:val="white"/>
        </w:rPr>
        <w:t>var</w:t>
      </w:r>
      <w:r>
        <w:t xml:space="preserve"> q: m.P;             </w:t>
      </w:r>
      <w:r w:rsidRPr="006F5FD2">
        <w:rPr>
          <w:color w:val="008000"/>
          <w:highlight w:val="white"/>
        </w:rPr>
        <w:t>// Error</w:t>
      </w:r>
    </w:p>
    <w:p w14:paraId="0952646A" w14:textId="77777777" w:rsidR="0044410D" w:rsidRPr="0044410D" w:rsidRDefault="0053344D" w:rsidP="0053344D">
      <w:r w:rsidRPr="00E6292E">
        <w:t>Above</w:t>
      </w:r>
      <w:r>
        <w:t xml:space="preserve">, when </w:t>
      </w:r>
      <w:r w:rsidR="008F4735">
        <w:t>'</w:t>
      </w:r>
      <w:r>
        <w:t>M</w:t>
      </w:r>
      <w:r w:rsidR="008F4735">
        <w:t>'</w:t>
      </w:r>
      <w:r>
        <w:t xml:space="preserve"> is used as</w:t>
      </w:r>
      <w:r w:rsidRPr="00E6292E">
        <w:t xml:space="preserve"> a</w:t>
      </w:r>
      <w:r>
        <w:t xml:space="preserve"> </w:t>
      </w:r>
      <w:r w:rsidRPr="00E6292E">
        <w:rPr>
          <w:rStyle w:val="Production"/>
        </w:rPr>
        <w:t>PrimaryExpression</w:t>
      </w:r>
      <w:r w:rsidRPr="00E6292E">
        <w:t xml:space="preserve"> it denotes an object instance with a single member </w:t>
      </w:r>
      <w:r w:rsidR="008F4735">
        <w:t>'</w:t>
      </w:r>
      <w:r>
        <w:t>a</w:t>
      </w:r>
      <w:r w:rsidR="008F4735">
        <w:t>'</w:t>
      </w:r>
      <w:r>
        <w:t xml:space="preserve"> </w:t>
      </w:r>
      <w:r w:rsidRPr="00E6292E">
        <w:t xml:space="preserve">and when </w:t>
      </w:r>
      <w:r w:rsidR="008F4735">
        <w:t>'</w:t>
      </w:r>
      <w:r w:rsidRPr="00E6292E">
        <w:t>M</w:t>
      </w:r>
      <w:r w:rsidR="008F4735">
        <w:t>'</w:t>
      </w:r>
      <w:r w:rsidRPr="00E6292E">
        <w:t xml:space="preserve"> is used </w:t>
      </w:r>
      <w:r>
        <w:t xml:space="preserve">as a </w:t>
      </w:r>
      <w:r w:rsidRPr="00E6292E">
        <w:rPr>
          <w:rStyle w:val="Production"/>
        </w:rPr>
        <w:t>ModuleName</w:t>
      </w:r>
      <w:r w:rsidRPr="00E6292E">
        <w:t xml:space="preserve"> it denotes a container with a single type member </w:t>
      </w:r>
      <w:r w:rsidR="008F4735">
        <w:t>'</w:t>
      </w:r>
      <w:r w:rsidRPr="00E6292E">
        <w:t>P</w:t>
      </w:r>
      <w:r w:rsidR="008F4735">
        <w:t>'</w:t>
      </w:r>
      <w:r w:rsidR="00B15164">
        <w:t xml:space="preserve">. </w:t>
      </w:r>
      <w:r>
        <w:t xml:space="preserve">The final line in the example is an error because </w:t>
      </w:r>
      <w:r w:rsidR="008F4735">
        <w:t>'</w:t>
      </w:r>
      <w:r>
        <w:t>m</w:t>
      </w:r>
      <w:r w:rsidR="008F4735">
        <w:t>'</w:t>
      </w:r>
      <w:r>
        <w:t xml:space="preserve"> is a variable which cannot be referenced in a type name.</w:t>
      </w:r>
    </w:p>
    <w:p w14:paraId="38E2D980" w14:textId="77777777" w:rsidR="0044410D" w:rsidRPr="0044410D" w:rsidRDefault="00B15164" w:rsidP="0053344D">
      <w:r>
        <w:lastRenderedPageBreak/>
        <w:t xml:space="preserve">If the declaration of </w:t>
      </w:r>
      <w:r w:rsidR="008F4735">
        <w:t>'</w:t>
      </w:r>
      <w:r>
        <w:t>M</w:t>
      </w:r>
      <w:r w:rsidR="008F4735">
        <w:t>'</w:t>
      </w:r>
      <w:r>
        <w:t xml:space="preserve"> above had excluded the exported variable </w:t>
      </w:r>
      <w:r w:rsidR="008F4735">
        <w:t>'</w:t>
      </w:r>
      <w:r>
        <w:t>a</w:t>
      </w:r>
      <w:r w:rsidR="008F4735">
        <w:t>'</w:t>
      </w:r>
      <w:r>
        <w:t xml:space="preserve">, </w:t>
      </w:r>
      <w:r w:rsidR="008F4735">
        <w:t>'</w:t>
      </w:r>
      <w:r>
        <w:t>M</w:t>
      </w:r>
      <w:r w:rsidR="008F4735">
        <w:t>'</w:t>
      </w:r>
      <w:r>
        <w:t xml:space="preserve"> would be a non-instantiated module and it would be an error to reference </w:t>
      </w:r>
      <w:r w:rsidR="008F4735">
        <w:t>'</w:t>
      </w:r>
      <w:r>
        <w:t>M</w:t>
      </w:r>
      <w:r w:rsidR="008F4735">
        <w:t>'</w:t>
      </w:r>
      <w:r>
        <w:t xml:space="preserve"> as a </w:t>
      </w:r>
      <w:r w:rsidRPr="00B15164">
        <w:rPr>
          <w:rStyle w:val="Production"/>
        </w:rPr>
        <w:t>PrimaryExpression</w:t>
      </w:r>
      <w:r>
        <w:t>.</w:t>
      </w:r>
    </w:p>
    <w:p w14:paraId="71BED6AB" w14:textId="77777777" w:rsidR="0044410D" w:rsidRPr="0044410D" w:rsidRDefault="00B15164" w:rsidP="00B15164">
      <w:r>
        <w:t xml:space="preserve">An internal module declaration that specifies an </w:t>
      </w:r>
      <w:r w:rsidRPr="00525ADC">
        <w:rPr>
          <w:rStyle w:val="Production"/>
        </w:rPr>
        <w:t>IdentifierPath</w:t>
      </w:r>
      <w:r>
        <w:t xml:space="preserve"> with more than one identifier is equivalent to a series of nested single-identifier internal module declarations where all but the outermost are automatically exported. For example:</w:t>
      </w:r>
    </w:p>
    <w:p w14:paraId="413E4FCA" w14:textId="77777777" w:rsidR="0044410D" w:rsidRPr="0044410D" w:rsidRDefault="00B15164" w:rsidP="00B15164">
      <w:pPr>
        <w:pStyle w:val="Code"/>
      </w:pPr>
      <w:r w:rsidRPr="00C32601">
        <w:rPr>
          <w:color w:val="0000FF"/>
          <w:highlight w:val="white"/>
        </w:rPr>
        <w:t>module</w:t>
      </w:r>
      <w:r>
        <w:t xml:space="preserve"> A.B.C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x = </w:t>
      </w:r>
      <w:r w:rsidRPr="00787FA8">
        <w:rPr>
          <w:color w:val="800000"/>
          <w:highlight w:val="white"/>
        </w:rPr>
        <w:t>1</w:t>
      </w:r>
      <w:r>
        <w:t>;</w:t>
      </w:r>
      <w:r w:rsidR="0048218E" w:rsidRPr="0048218E">
        <w:br/>
      </w:r>
      <w:r>
        <w:t>}</w:t>
      </w:r>
    </w:p>
    <w:p w14:paraId="0E87C0FE" w14:textId="77777777" w:rsidR="0044410D" w:rsidRPr="0044410D" w:rsidRDefault="00B15164" w:rsidP="00B15164">
      <w:r>
        <w:t>corresponds to</w:t>
      </w:r>
    </w:p>
    <w:p w14:paraId="09038421" w14:textId="77777777" w:rsidR="0044410D" w:rsidRPr="0044410D" w:rsidRDefault="00B15164" w:rsidP="00B15164">
      <w:pPr>
        <w:pStyle w:val="Code"/>
      </w:pPr>
      <w:r w:rsidRPr="00C32601">
        <w:rPr>
          <w:color w:val="0000FF"/>
          <w:highlight w:val="white"/>
        </w:rPr>
        <w:t>module</w:t>
      </w:r>
      <w:r>
        <w:t xml:space="preserve"> A {</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B {</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C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x = </w:t>
      </w:r>
      <w:r w:rsidRPr="00787FA8">
        <w:rPr>
          <w:color w:val="800000"/>
          <w:highlight w:val="white"/>
        </w:rPr>
        <w:t>1</w:t>
      </w:r>
      <w:r>
        <w:t>;</w:t>
      </w:r>
      <w:r w:rsidR="0048218E" w:rsidRPr="0048218E">
        <w:br/>
      </w:r>
      <w:r>
        <w:t xml:space="preserve">        }</w:t>
      </w:r>
      <w:r w:rsidR="0048218E" w:rsidRPr="0048218E">
        <w:br/>
      </w:r>
      <w:r>
        <w:t xml:space="preserve">    }</w:t>
      </w:r>
      <w:r w:rsidR="0048218E" w:rsidRPr="0048218E">
        <w:br/>
      </w:r>
      <w:r>
        <w:t>}</w:t>
      </w:r>
    </w:p>
    <w:p w14:paraId="66F08DC6" w14:textId="77777777" w:rsidR="0044410D" w:rsidRPr="0044410D" w:rsidRDefault="00F3372E" w:rsidP="00F3372E">
      <w:pPr>
        <w:pStyle w:val="Heading2"/>
      </w:pPr>
      <w:bookmarkStart w:id="1820" w:name="_Toc402619961"/>
      <w:bookmarkStart w:id="1821" w:name="_Toc401414146"/>
      <w:r>
        <w:t>Module Body</w:t>
      </w:r>
      <w:bookmarkEnd w:id="1820"/>
      <w:bookmarkEnd w:id="1821"/>
    </w:p>
    <w:p w14:paraId="357BD014" w14:textId="77777777" w:rsidR="0044410D" w:rsidRPr="0044410D" w:rsidRDefault="0031609E" w:rsidP="00F3372E">
      <w:r>
        <w:t xml:space="preserve">The body </w:t>
      </w:r>
      <w:r w:rsidR="00F3372E">
        <w:t>of an internal module corre</w:t>
      </w:r>
      <w:r>
        <w:t xml:space="preserve">sponds to a </w:t>
      </w:r>
      <w:r w:rsidR="00F3372E">
        <w:t>function that is executed once</w:t>
      </w:r>
      <w:r>
        <w:t xml:space="preserve"> to initialize the module instance.</w:t>
      </w:r>
    </w:p>
    <w:p w14:paraId="69EA5F5D" w14:textId="77777777" w:rsidR="0044410D" w:rsidRPr="0044410D" w:rsidRDefault="00F3372E" w:rsidP="00F3372E">
      <w:pPr>
        <w:pStyle w:val="Grammar"/>
      </w:pPr>
      <w:r w:rsidRPr="006551A1">
        <w:rPr>
          <w:rStyle w:val="Production"/>
        </w:rPr>
        <w:t>ModuleBody:</w:t>
      </w:r>
      <w:r w:rsidR="0048218E" w:rsidRPr="0048218E">
        <w:br/>
      </w:r>
      <w:r w:rsidRPr="006551A1">
        <w:rPr>
          <w:rStyle w:val="Production"/>
        </w:rPr>
        <w:t>ModuleElements</w:t>
      </w:r>
      <w:r w:rsidR="00D31C46" w:rsidRPr="00D31C46">
        <w:rPr>
          <w:rStyle w:val="Production"/>
          <w:vertAlign w:val="subscript"/>
        </w:rPr>
        <w:t>opt</w:t>
      </w:r>
    </w:p>
    <w:p w14:paraId="5F59534B" w14:textId="77777777" w:rsidR="0044410D" w:rsidRPr="0044410D" w:rsidRDefault="00F3372E" w:rsidP="00F3372E">
      <w:pPr>
        <w:pStyle w:val="Grammar"/>
      </w:pPr>
      <w:r w:rsidRPr="006551A1">
        <w:rPr>
          <w:rStyle w:val="Production"/>
        </w:rPr>
        <w:t>ModuleElements:</w:t>
      </w:r>
      <w:r w:rsidR="0048218E" w:rsidRPr="0048218E">
        <w:br/>
      </w:r>
      <w:r w:rsidRPr="006551A1">
        <w:rPr>
          <w:rStyle w:val="Production"/>
        </w:rPr>
        <w:t>ModuleElement</w:t>
      </w:r>
      <w:r w:rsidR="0048218E" w:rsidRPr="0048218E">
        <w:br/>
      </w:r>
      <w:r w:rsidRPr="006551A1">
        <w:rPr>
          <w:rStyle w:val="Production"/>
        </w:rPr>
        <w:t>ModuleElements</w:t>
      </w:r>
      <w:r>
        <w:t xml:space="preserve">   </w:t>
      </w:r>
      <w:r w:rsidRPr="006551A1">
        <w:rPr>
          <w:rStyle w:val="Production"/>
        </w:rPr>
        <w:t>ModuleElement</w:t>
      </w:r>
    </w:p>
    <w:p w14:paraId="00DD3C4B" w14:textId="77777777" w:rsidR="0044410D" w:rsidRPr="0044410D" w:rsidRDefault="009A0144" w:rsidP="009A0144">
      <w:pPr>
        <w:pStyle w:val="Grammar"/>
      </w:pPr>
      <w:r w:rsidRPr="006551A1">
        <w:rPr>
          <w:rStyle w:val="Production"/>
        </w:rPr>
        <w:t>ModuleElement:</w:t>
      </w:r>
      <w:r w:rsidR="0048218E" w:rsidRPr="0048218E">
        <w:br/>
      </w:r>
      <w:r w:rsidRPr="006551A1">
        <w:rPr>
          <w:rStyle w:val="Production"/>
        </w:rPr>
        <w:t>Statement</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VariableDeclaration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FunctionDeclaration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ClassDeclaration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InterfaceDeclaration</w:t>
      </w:r>
      <w:r w:rsidR="00AA6DAC">
        <w:br/>
      </w:r>
      <w:r w:rsidR="00AA6DAC" w:rsidRPr="008500B1">
        <w:rPr>
          <w:rStyle w:val="Terminal"/>
        </w:rPr>
        <w:t>export</w:t>
      </w:r>
      <w:r w:rsidR="00AA6DAC" w:rsidRPr="00D31C46">
        <w:rPr>
          <w:rStyle w:val="Production"/>
          <w:vertAlign w:val="subscript"/>
        </w:rPr>
        <w:t>opt</w:t>
      </w:r>
      <w:r w:rsidR="00AA6DAC">
        <w:t xml:space="preserve">   </w:t>
      </w:r>
      <w:ins w:id="1822" w:author="Anders Hejlsberg" w:date="2014-11-01T15:43:00Z">
        <w:r w:rsidR="00AA6DAC" w:rsidRPr="00AA6DAC">
          <w:rPr>
            <w:rStyle w:val="Production"/>
          </w:rPr>
          <w:t>TypeAliasDeclaration</w:t>
        </w:r>
        <w:r w:rsidR="0048218E" w:rsidRPr="0048218E">
          <w:br/>
        </w:r>
        <w:r w:rsidRPr="008500B1">
          <w:rPr>
            <w:rStyle w:val="Terminal"/>
          </w:rPr>
          <w:t>export</w:t>
        </w:r>
        <w:r w:rsidR="00D31C46" w:rsidRPr="00D31C46">
          <w:rPr>
            <w:rStyle w:val="Production"/>
            <w:vertAlign w:val="subscript"/>
          </w:rPr>
          <w:t>opt</w:t>
        </w:r>
        <w:r>
          <w:t xml:space="preserve">   </w:t>
        </w:r>
      </w:ins>
      <w:r w:rsidRPr="006551A1">
        <w:rPr>
          <w:rStyle w:val="Production"/>
        </w:rPr>
        <w:t>EnumDeclaration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ModuleDeclaration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ImportDeclaration</w:t>
      </w:r>
      <w:r w:rsidR="0048218E" w:rsidRPr="0048218E">
        <w:br/>
      </w:r>
      <w:r w:rsidR="008A6741" w:rsidRPr="008500B1">
        <w:rPr>
          <w:rStyle w:val="Terminal"/>
        </w:rPr>
        <w:t>export</w:t>
      </w:r>
      <w:r w:rsidR="00D31C46" w:rsidRPr="00D31C46">
        <w:rPr>
          <w:rStyle w:val="Production"/>
          <w:vertAlign w:val="subscript"/>
        </w:rPr>
        <w:t>opt</w:t>
      </w:r>
      <w:r w:rsidR="008A6741">
        <w:t xml:space="preserve">   </w:t>
      </w:r>
      <w:r w:rsidR="008A6741" w:rsidRPr="006551A1">
        <w:rPr>
          <w:rStyle w:val="Production"/>
        </w:rPr>
        <w:t>AmbientDeclaration</w:t>
      </w:r>
    </w:p>
    <w:p w14:paraId="425EA6C5" w14:textId="77777777" w:rsidR="0044410D" w:rsidRPr="0044410D" w:rsidRDefault="00F1378E" w:rsidP="00F1378E">
      <w:r>
        <w:lastRenderedPageBreak/>
        <w:t>Each module body has a declaration space for local variables (including functions, modules, class constructor functions, and enum objects), a declaration space for local named types (classes, interfaces, and enums), and a declaration space for local namespaces (containers of named types). Every declaration (whether local or exported) in a module contributes to one or more of these declaration spaces.</w:t>
      </w:r>
    </w:p>
    <w:p w14:paraId="44309CC6" w14:textId="77777777" w:rsidR="0044410D" w:rsidRPr="0044410D" w:rsidRDefault="00E133CC" w:rsidP="00E133CC">
      <w:pPr>
        <w:pStyle w:val="Heading2"/>
      </w:pPr>
      <w:bookmarkStart w:id="1823" w:name="_Ref357432572"/>
      <w:bookmarkStart w:id="1824" w:name="_Toc402619962"/>
      <w:bookmarkStart w:id="1825" w:name="_Ref354497956"/>
      <w:bookmarkStart w:id="1826" w:name="_Ref354498297"/>
      <w:bookmarkStart w:id="1827" w:name="_Ref354498506"/>
      <w:bookmarkStart w:id="1828" w:name="_Ref354731360"/>
      <w:bookmarkStart w:id="1829" w:name="_Toc401414147"/>
      <w:r>
        <w:t>Import Declarations</w:t>
      </w:r>
      <w:bookmarkEnd w:id="1823"/>
      <w:bookmarkEnd w:id="1824"/>
      <w:bookmarkEnd w:id="1829"/>
    </w:p>
    <w:p w14:paraId="17FB28A1" w14:textId="77777777" w:rsidR="0044410D" w:rsidRPr="0044410D" w:rsidRDefault="00E133CC" w:rsidP="00E133CC">
      <w:r>
        <w:t xml:space="preserve">Import declarations are used to create local aliases </w:t>
      </w:r>
      <w:r w:rsidR="00E55849">
        <w:t>for entities in other modules.</w:t>
      </w:r>
    </w:p>
    <w:p w14:paraId="19527405" w14:textId="77777777" w:rsidR="0044410D" w:rsidRPr="0044410D" w:rsidRDefault="00E133CC" w:rsidP="00E133CC">
      <w:pPr>
        <w:pStyle w:val="Grammar"/>
      </w:pPr>
      <w:r w:rsidRPr="006551A1">
        <w:rPr>
          <w:rStyle w:val="Production"/>
        </w:rPr>
        <w:t>ImportDeclaration:</w:t>
      </w:r>
      <w:r w:rsidR="0048218E" w:rsidRPr="0048218E">
        <w:br/>
      </w:r>
      <w:r w:rsidRPr="009536E9">
        <w:rPr>
          <w:rStyle w:val="Terminal"/>
        </w:rPr>
        <w:t>import</w:t>
      </w:r>
      <w:r>
        <w:t xml:space="preserve">   </w:t>
      </w:r>
      <w:r w:rsidRPr="006551A1">
        <w:rPr>
          <w:rStyle w:val="Production"/>
        </w:rPr>
        <w:t>Identifier</w:t>
      </w:r>
      <w:r>
        <w:t xml:space="preserve">   </w:t>
      </w:r>
      <w:r w:rsidRPr="009536E9">
        <w:rPr>
          <w:rStyle w:val="Terminal"/>
        </w:rPr>
        <w:t>=</w:t>
      </w:r>
      <w:r>
        <w:t xml:space="preserve">   </w:t>
      </w:r>
      <w:r w:rsidRPr="006551A1">
        <w:rPr>
          <w:rStyle w:val="Production"/>
        </w:rPr>
        <w:t>EntityName</w:t>
      </w:r>
      <w:r>
        <w:t xml:space="preserve">   </w:t>
      </w:r>
      <w:r w:rsidRPr="009536E9">
        <w:rPr>
          <w:rStyle w:val="Terminal"/>
        </w:rPr>
        <w:t>;</w:t>
      </w:r>
    </w:p>
    <w:p w14:paraId="0B399AE4" w14:textId="77777777" w:rsidR="0044410D" w:rsidRPr="0044410D" w:rsidRDefault="00352707" w:rsidP="00E133CC">
      <w:pPr>
        <w:pStyle w:val="Grammar"/>
      </w:pPr>
      <w:r w:rsidRPr="006551A1">
        <w:rPr>
          <w:rStyle w:val="Production"/>
        </w:rPr>
        <w:t>EntityName:</w:t>
      </w:r>
      <w:r w:rsidR="0048218E" w:rsidRPr="0048218E">
        <w:br/>
      </w:r>
      <w:r w:rsidRPr="006551A1">
        <w:rPr>
          <w:rStyle w:val="Production"/>
        </w:rPr>
        <w:t>ModuleName</w:t>
      </w:r>
      <w:r w:rsidR="0048218E" w:rsidRPr="0048218E">
        <w:br/>
      </w:r>
      <w:r w:rsidR="00E55849" w:rsidRPr="006551A1">
        <w:rPr>
          <w:rStyle w:val="Production"/>
        </w:rPr>
        <w:t>Module</w:t>
      </w:r>
      <w:r w:rsidR="00E133CC" w:rsidRPr="006551A1">
        <w:rPr>
          <w:rStyle w:val="Production"/>
        </w:rPr>
        <w:t>Name</w:t>
      </w:r>
      <w:r w:rsidR="00E133CC">
        <w:t xml:space="preserve">   </w:t>
      </w:r>
      <w:r w:rsidR="00E133CC" w:rsidRPr="0049410E">
        <w:rPr>
          <w:rStyle w:val="Terminal"/>
        </w:rPr>
        <w:t>.</w:t>
      </w:r>
      <w:r w:rsidR="00E133CC">
        <w:t xml:space="preserve">   </w:t>
      </w:r>
      <w:r w:rsidR="00E133CC" w:rsidRPr="006551A1">
        <w:rPr>
          <w:rStyle w:val="Production"/>
        </w:rPr>
        <w:t>Identifier</w:t>
      </w:r>
    </w:p>
    <w:p w14:paraId="3BF7E3B6" w14:textId="77777777" w:rsidR="0044410D" w:rsidRPr="0044410D" w:rsidRDefault="00352707" w:rsidP="00E133CC">
      <w:r>
        <w:t xml:space="preserve">An </w:t>
      </w:r>
      <w:r w:rsidRPr="00352707">
        <w:rPr>
          <w:rStyle w:val="Production"/>
        </w:rPr>
        <w:t>EntityName</w:t>
      </w:r>
      <w:r>
        <w:t xml:space="preserve"> consisting of a single identifier is resolved as a </w:t>
      </w:r>
      <w:r w:rsidRPr="00352707">
        <w:rPr>
          <w:rStyle w:val="Production"/>
        </w:rPr>
        <w:t>ModuleName</w:t>
      </w:r>
      <w:r w:rsidR="00EB35FB">
        <w:t xml:space="preserve"> </w:t>
      </w:r>
      <w:r>
        <w:t xml:space="preserve">and is thus required </w:t>
      </w:r>
      <w:r w:rsidR="00EB35FB">
        <w:t>to reference an internal module. The resulting local alias references the given internal module and is itself classified as an internal module.</w:t>
      </w:r>
    </w:p>
    <w:p w14:paraId="2FE79084" w14:textId="77777777" w:rsidR="0044410D" w:rsidRPr="0044410D" w:rsidRDefault="00352707" w:rsidP="00E133CC">
      <w:r>
        <w:t xml:space="preserve">An </w:t>
      </w:r>
      <w:r w:rsidRPr="00352707">
        <w:rPr>
          <w:rStyle w:val="Production"/>
        </w:rPr>
        <w:t>EntityName</w:t>
      </w:r>
      <w:r>
        <w:t xml:space="preserve"> consisting of more than one identifier is resolved as a </w:t>
      </w:r>
      <w:r w:rsidRPr="006316BB">
        <w:rPr>
          <w:rStyle w:val="Production"/>
        </w:rPr>
        <w:t>ModuleName</w:t>
      </w:r>
      <w:r>
        <w:t xml:space="preserve"> followed by </w:t>
      </w:r>
      <w:r w:rsidR="006316BB">
        <w:t xml:space="preserve">an identifier that names </w:t>
      </w:r>
      <w:r w:rsidR="00517D66">
        <w:t>one or more</w:t>
      </w:r>
      <w:r w:rsidR="006316BB">
        <w:t xml:space="preserve"> exported </w:t>
      </w:r>
      <w:r w:rsidR="00517D66">
        <w:t>entities</w:t>
      </w:r>
      <w:r w:rsidR="0098668F">
        <w:t xml:space="preserve"> in</w:t>
      </w:r>
      <w:r w:rsidR="006316BB">
        <w:t xml:space="preserve"> the given module.</w:t>
      </w:r>
      <w:r w:rsidR="00EB35FB">
        <w:t xml:space="preserve"> The resulting local alias has all the meanings </w:t>
      </w:r>
      <w:r w:rsidR="00954461">
        <w:t xml:space="preserve">and classifications </w:t>
      </w:r>
      <w:r w:rsidR="00517D66">
        <w:t>of the referenced entity or entities</w:t>
      </w:r>
      <w:r w:rsidR="00EB35FB">
        <w:t>.</w:t>
      </w:r>
      <w:r w:rsidR="00517D66">
        <w:t xml:space="preserve"> (As many as three distinct meanings are possible for an entity name—namespace, type, and member.)</w:t>
      </w:r>
      <w:r w:rsidR="007065CA">
        <w:t xml:space="preserve"> In effect, it is as if the imported entity or entities were declared locally with the local alias name.</w:t>
      </w:r>
    </w:p>
    <w:p w14:paraId="619FD1CC" w14:textId="77777777" w:rsidR="0044410D" w:rsidRPr="0044410D" w:rsidRDefault="00EB35FB" w:rsidP="00E133CC">
      <w:r>
        <w:t>In the example</w:t>
      </w:r>
    </w:p>
    <w:p w14:paraId="4B4061A4" w14:textId="77777777" w:rsidR="0044410D" w:rsidRPr="0044410D" w:rsidRDefault="0098668F" w:rsidP="0098668F">
      <w:pPr>
        <w:pStyle w:val="Code"/>
        <w:rPr>
          <w:highlight w:val="white"/>
        </w:rPr>
      </w:pPr>
      <w:r w:rsidRPr="0098668F">
        <w:rPr>
          <w:color w:val="0000FF"/>
          <w:highlight w:val="white"/>
        </w:rPr>
        <w:t>module</w:t>
      </w:r>
      <w:r>
        <w:rPr>
          <w:color w:val="000000"/>
          <w:highlight w:val="white"/>
        </w:rPr>
        <w:t xml:space="preserve"> A {</w:t>
      </w:r>
      <w:r w:rsidR="0048218E" w:rsidRPr="0048218E">
        <w:rPr>
          <w:highlight w:val="white"/>
        </w:rPr>
        <w:br/>
      </w:r>
      <w:r>
        <w:rPr>
          <w:color w:val="000000"/>
          <w:highlight w:val="white"/>
        </w:rPr>
        <w:t xml:space="preserve">    </w:t>
      </w:r>
      <w:r w:rsidRPr="0098668F">
        <w:rPr>
          <w:color w:val="0000FF"/>
          <w:highlight w:val="white"/>
        </w:rPr>
        <w:t>export</w:t>
      </w:r>
      <w:r>
        <w:rPr>
          <w:color w:val="000000"/>
          <w:highlight w:val="white"/>
        </w:rPr>
        <w:t xml:space="preserve"> </w:t>
      </w:r>
      <w:r w:rsidRPr="0098668F">
        <w:rPr>
          <w:color w:val="0000FF"/>
          <w:highlight w:val="white"/>
        </w:rPr>
        <w:t>interface</w:t>
      </w:r>
      <w:r>
        <w:rPr>
          <w:color w:val="000000"/>
          <w:highlight w:val="white"/>
        </w:rPr>
        <w:t xml:space="preserve"> X { s: </w:t>
      </w:r>
      <w:r w:rsidRPr="0098668F">
        <w:rPr>
          <w:color w:val="0000FF"/>
          <w:highlight w:val="white"/>
        </w:rPr>
        <w:t>string</w:t>
      </w:r>
      <w:r>
        <w:rPr>
          <w:color w:val="000000"/>
          <w:highlight w:val="white"/>
        </w:rPr>
        <w:t xml:space="preserve"> }</w:t>
      </w:r>
      <w:r w:rsidR="0048218E" w:rsidRPr="0048218E">
        <w:rPr>
          <w:highlight w:val="white"/>
        </w:rPr>
        <w:br/>
      </w:r>
      <w:r>
        <w:rPr>
          <w:color w:val="000000"/>
          <w:highlight w:val="white"/>
        </w:rPr>
        <w:t xml:space="preserve">    </w:t>
      </w:r>
      <w:r w:rsidRPr="0098668F">
        <w:rPr>
          <w:color w:val="0000FF"/>
          <w:highlight w:val="white"/>
        </w:rPr>
        <w:t>export</w:t>
      </w:r>
      <w:r>
        <w:rPr>
          <w:color w:val="000000"/>
          <w:highlight w:val="white"/>
        </w:rPr>
        <w:t xml:space="preserve"> </w:t>
      </w:r>
      <w:r w:rsidRPr="0098668F">
        <w:rPr>
          <w:color w:val="0000FF"/>
          <w:highlight w:val="white"/>
        </w:rPr>
        <w:t>var</w:t>
      </w:r>
      <w:r>
        <w:rPr>
          <w:color w:val="000000"/>
          <w:highlight w:val="white"/>
        </w:rPr>
        <w:t xml:space="preserve"> X: X;</w:t>
      </w:r>
      <w:r w:rsidR="0048218E" w:rsidRPr="0048218E">
        <w:rPr>
          <w:highlight w:val="white"/>
        </w:rPr>
        <w:br/>
      </w:r>
      <w:r>
        <w:rPr>
          <w:color w:val="000000"/>
          <w:highlight w:val="white"/>
        </w:rPr>
        <w:t>}</w:t>
      </w:r>
    </w:p>
    <w:p w14:paraId="7FEEA4F2" w14:textId="77777777" w:rsidR="0044410D" w:rsidRPr="0044410D" w:rsidRDefault="0098668F" w:rsidP="00F27181">
      <w:pPr>
        <w:pStyle w:val="Code"/>
        <w:rPr>
          <w:highlight w:val="white"/>
        </w:rPr>
      </w:pPr>
      <w:r w:rsidRPr="0098668F">
        <w:rPr>
          <w:color w:val="0000FF"/>
          <w:highlight w:val="white"/>
        </w:rPr>
        <w:t>module</w:t>
      </w:r>
      <w:r>
        <w:rPr>
          <w:color w:val="000000"/>
          <w:highlight w:val="white"/>
        </w:rPr>
        <w:t xml:space="preserve"> B {</w:t>
      </w:r>
      <w:r w:rsidR="0048218E" w:rsidRPr="0048218E">
        <w:rPr>
          <w:highlight w:val="white"/>
        </w:rPr>
        <w:br/>
      </w:r>
      <w:r w:rsidR="00F27181">
        <w:rPr>
          <w:color w:val="000000"/>
          <w:highlight w:val="white"/>
        </w:rPr>
        <w:t xml:space="preserve">    </w:t>
      </w:r>
      <w:r w:rsidR="00F27181">
        <w:rPr>
          <w:color w:val="0000FF"/>
          <w:highlight w:val="white"/>
        </w:rPr>
        <w:t>interface</w:t>
      </w:r>
      <w:r w:rsidR="00F27181">
        <w:rPr>
          <w:highlight w:val="white"/>
        </w:rPr>
        <w:t xml:space="preserve"> A { n: </w:t>
      </w:r>
      <w:r w:rsidR="00F27181" w:rsidRPr="00F27181">
        <w:rPr>
          <w:color w:val="0000FF"/>
          <w:highlight w:val="white"/>
        </w:rPr>
        <w:t>number</w:t>
      </w:r>
      <w:r w:rsidR="00F27181">
        <w:rPr>
          <w:highlight w:val="white"/>
        </w:rPr>
        <w:t xml:space="preserve"> }</w:t>
      </w:r>
      <w:r w:rsidR="0048218E" w:rsidRPr="0048218E">
        <w:rPr>
          <w:highlight w:val="white"/>
        </w:rPr>
        <w:br/>
      </w:r>
      <w:r w:rsidR="00F27181">
        <w:rPr>
          <w:highlight w:val="white"/>
        </w:rPr>
        <w:t xml:space="preserve">    </w:t>
      </w:r>
      <w:r w:rsidR="003744D2" w:rsidRPr="00EB35FB">
        <w:rPr>
          <w:color w:val="0000FF"/>
          <w:highlight w:val="white"/>
        </w:rPr>
        <w:t>import</w:t>
      </w:r>
      <w:r w:rsidR="003744D2">
        <w:rPr>
          <w:color w:val="000000"/>
          <w:highlight w:val="white"/>
        </w:rPr>
        <w:t xml:space="preserve"> Y = A;    </w:t>
      </w:r>
      <w:r w:rsidR="003744D2" w:rsidRPr="0061615F">
        <w:rPr>
          <w:color w:val="008000"/>
          <w:highlight w:val="white"/>
        </w:rPr>
        <w:t>// Alias only for module A</w:t>
      </w:r>
      <w:r w:rsidR="0048218E" w:rsidRPr="0048218E">
        <w:rPr>
          <w:highlight w:val="white"/>
        </w:rPr>
        <w:br/>
      </w:r>
      <w:r>
        <w:rPr>
          <w:color w:val="000000"/>
          <w:highlight w:val="white"/>
        </w:rPr>
        <w:t xml:space="preserve">    </w:t>
      </w:r>
      <w:r w:rsidRPr="0098668F">
        <w:rPr>
          <w:color w:val="0000FF"/>
          <w:highlight w:val="white"/>
        </w:rPr>
        <w:t>import</w:t>
      </w:r>
      <w:r w:rsidR="00EB35FB">
        <w:rPr>
          <w:color w:val="000000"/>
          <w:highlight w:val="white"/>
        </w:rPr>
        <w:t xml:space="preserve"> </w:t>
      </w:r>
      <w:r w:rsidR="003744D2">
        <w:rPr>
          <w:color w:val="000000"/>
          <w:highlight w:val="white"/>
        </w:rPr>
        <w:t>Z</w:t>
      </w:r>
      <w:r>
        <w:rPr>
          <w:color w:val="000000"/>
          <w:highlight w:val="white"/>
        </w:rPr>
        <w:t xml:space="preserve"> = A.X;</w:t>
      </w:r>
      <w:r w:rsidR="00EB35FB">
        <w:rPr>
          <w:color w:val="000000"/>
          <w:highlight w:val="white"/>
        </w:rPr>
        <w:t xml:space="preserve">  </w:t>
      </w:r>
      <w:r w:rsidR="00EB35FB" w:rsidRPr="0061615F">
        <w:rPr>
          <w:color w:val="008000"/>
          <w:highlight w:val="white"/>
        </w:rPr>
        <w:t xml:space="preserve">// Alias </w:t>
      </w:r>
      <w:r w:rsidR="0061615F">
        <w:rPr>
          <w:color w:val="008000"/>
          <w:highlight w:val="white"/>
        </w:rPr>
        <w:t xml:space="preserve">for both type and </w:t>
      </w:r>
      <w:r w:rsidR="00954461">
        <w:rPr>
          <w:color w:val="008000"/>
          <w:highlight w:val="white"/>
        </w:rPr>
        <w:t>member</w:t>
      </w:r>
      <w:r w:rsidR="0061615F">
        <w:rPr>
          <w:color w:val="008000"/>
          <w:highlight w:val="white"/>
        </w:rPr>
        <w:t xml:space="preserve"> A.X</w:t>
      </w:r>
      <w:r w:rsidR="0048218E" w:rsidRPr="0048218E">
        <w:rPr>
          <w:highlight w:val="white"/>
        </w:rPr>
        <w:br/>
      </w:r>
      <w:r>
        <w:rPr>
          <w:color w:val="000000"/>
          <w:highlight w:val="white"/>
        </w:rPr>
        <w:t xml:space="preserve">    </w:t>
      </w:r>
      <w:r w:rsidRPr="0098668F">
        <w:rPr>
          <w:color w:val="0000FF"/>
          <w:highlight w:val="white"/>
        </w:rPr>
        <w:t>var</w:t>
      </w:r>
      <w:r w:rsidR="00EB35FB">
        <w:rPr>
          <w:color w:val="000000"/>
          <w:highlight w:val="white"/>
        </w:rPr>
        <w:t xml:space="preserve"> v: </w:t>
      </w:r>
      <w:r w:rsidR="003744D2">
        <w:rPr>
          <w:color w:val="000000"/>
          <w:highlight w:val="white"/>
        </w:rPr>
        <w:t>Z</w:t>
      </w:r>
      <w:r w:rsidR="00EB35FB">
        <w:rPr>
          <w:color w:val="000000"/>
          <w:highlight w:val="white"/>
        </w:rPr>
        <w:t xml:space="preserve"> = </w:t>
      </w:r>
      <w:r w:rsidR="003744D2">
        <w:rPr>
          <w:color w:val="000000"/>
          <w:highlight w:val="white"/>
        </w:rPr>
        <w:t>Z</w:t>
      </w:r>
      <w:r>
        <w:rPr>
          <w:color w:val="000000"/>
          <w:highlight w:val="white"/>
        </w:rPr>
        <w:t>;</w:t>
      </w:r>
      <w:r w:rsidR="0048218E" w:rsidRPr="0048218E">
        <w:rPr>
          <w:highlight w:val="white"/>
        </w:rPr>
        <w:br/>
      </w:r>
      <w:r>
        <w:rPr>
          <w:color w:val="000000"/>
          <w:highlight w:val="white"/>
        </w:rPr>
        <w:t>}</w:t>
      </w:r>
    </w:p>
    <w:p w14:paraId="013AC5FD" w14:textId="77777777" w:rsidR="0044410D" w:rsidRPr="0044410D" w:rsidRDefault="00EB35FB" w:rsidP="00E133CC">
      <w:r>
        <w:t xml:space="preserve">within </w:t>
      </w:r>
      <w:r w:rsidR="008F4735">
        <w:t>'</w:t>
      </w:r>
      <w:r>
        <w:t>B</w:t>
      </w:r>
      <w:r w:rsidR="008F4735">
        <w:t>'</w:t>
      </w:r>
      <w:r>
        <w:t>,</w:t>
      </w:r>
      <w:r w:rsidR="003744D2">
        <w:t xml:space="preserve"> </w:t>
      </w:r>
      <w:r w:rsidR="008F4735">
        <w:t>'</w:t>
      </w:r>
      <w:r w:rsidR="003744D2">
        <w:t>Y</w:t>
      </w:r>
      <w:r w:rsidR="008F4735">
        <w:t>'</w:t>
      </w:r>
      <w:r w:rsidR="003744D2">
        <w:t xml:space="preserve"> is an alias only for module </w:t>
      </w:r>
      <w:r w:rsidR="008F4735">
        <w:t>'</w:t>
      </w:r>
      <w:r w:rsidR="003744D2">
        <w:t>A</w:t>
      </w:r>
      <w:r w:rsidR="008F4735">
        <w:t>'</w:t>
      </w:r>
      <w:r w:rsidR="003744D2">
        <w:t xml:space="preserve"> and not the local </w:t>
      </w:r>
      <w:r w:rsidR="00035B15">
        <w:t>interface</w:t>
      </w:r>
      <w:r w:rsidR="003744D2">
        <w:t xml:space="preserve"> </w:t>
      </w:r>
      <w:r w:rsidR="008F4735">
        <w:t>'</w:t>
      </w:r>
      <w:r w:rsidR="003744D2">
        <w:t>A</w:t>
      </w:r>
      <w:r w:rsidR="008F4735">
        <w:t>'</w:t>
      </w:r>
      <w:r w:rsidR="003744D2">
        <w:t xml:space="preserve">, whereas </w:t>
      </w:r>
      <w:r w:rsidR="008F4735">
        <w:t>'</w:t>
      </w:r>
      <w:r w:rsidR="003744D2">
        <w:t>Z</w:t>
      </w:r>
      <w:r w:rsidR="008F4735">
        <w:t>'</w:t>
      </w:r>
      <w:r w:rsidR="003744D2">
        <w:t xml:space="preserve"> </w:t>
      </w:r>
      <w:r>
        <w:t xml:space="preserve">is an alias for all exported meanings of </w:t>
      </w:r>
      <w:r w:rsidR="008F4735">
        <w:t>'</w:t>
      </w:r>
      <w:r>
        <w:t>A.X</w:t>
      </w:r>
      <w:r w:rsidR="008F4735">
        <w:t>'</w:t>
      </w:r>
      <w:r w:rsidR="003744D2">
        <w:t xml:space="preserve">, </w:t>
      </w:r>
      <w:r>
        <w:t>thus den</w:t>
      </w:r>
      <w:r w:rsidR="003744D2">
        <w:t>oting</w:t>
      </w:r>
      <w:r w:rsidR="007430BB">
        <w:t xml:space="preserve"> both an interface type </w:t>
      </w:r>
      <w:r w:rsidR="0061615F">
        <w:t>and a variable</w:t>
      </w:r>
      <w:r w:rsidR="003744D2">
        <w:t>.</w:t>
      </w:r>
    </w:p>
    <w:p w14:paraId="46CA27F1" w14:textId="77777777" w:rsidR="0044410D" w:rsidRPr="0044410D" w:rsidRDefault="00F27181" w:rsidP="00E133CC">
      <w:r>
        <w:t xml:space="preserve">If the </w:t>
      </w:r>
      <w:r w:rsidRPr="00F27181">
        <w:rPr>
          <w:rStyle w:val="Production"/>
        </w:rPr>
        <w:t>ModuleName</w:t>
      </w:r>
      <w:r>
        <w:t xml:space="preserve"> portion of an </w:t>
      </w:r>
      <w:r w:rsidRPr="00F27181">
        <w:rPr>
          <w:rStyle w:val="Production"/>
        </w:rPr>
        <w:t>EntityName</w:t>
      </w:r>
      <w:r>
        <w:t xml:space="preserve"> references an instantiated module, the </w:t>
      </w:r>
      <w:r w:rsidRPr="00F27181">
        <w:rPr>
          <w:rStyle w:val="Production"/>
        </w:rPr>
        <w:t>ModuleName</w:t>
      </w:r>
      <w:r>
        <w:t xml:space="preserve"> is required to reference the module instance when evaluated as an expression. </w:t>
      </w:r>
      <w:r w:rsidR="00473D74">
        <w:t xml:space="preserve">In the </w:t>
      </w:r>
      <w:r>
        <w:t>example</w:t>
      </w:r>
    </w:p>
    <w:p w14:paraId="546B28C2" w14:textId="77777777" w:rsidR="0044410D" w:rsidRPr="0044410D" w:rsidRDefault="00F27181" w:rsidP="00F27181">
      <w:pPr>
        <w:pStyle w:val="Code"/>
      </w:pPr>
      <w:r w:rsidRPr="006E07BB">
        <w:rPr>
          <w:color w:val="0000FF"/>
          <w:highlight w:val="white"/>
        </w:rPr>
        <w:lastRenderedPageBreak/>
        <w:t>module</w:t>
      </w:r>
      <w:r>
        <w:t xml:space="preserve"> A {</w:t>
      </w:r>
      <w:r w:rsidR="0048218E" w:rsidRPr="0048218E">
        <w:br/>
      </w:r>
      <w:r>
        <w:t xml:space="preserve">    </w:t>
      </w:r>
      <w:r w:rsidRPr="006E07BB">
        <w:rPr>
          <w:color w:val="0000FF"/>
          <w:highlight w:val="white"/>
        </w:rPr>
        <w:t>export</w:t>
      </w:r>
      <w:r>
        <w:t xml:space="preserve"> </w:t>
      </w:r>
      <w:r w:rsidRPr="006E07BB">
        <w:rPr>
          <w:color w:val="0000FF"/>
          <w:highlight w:val="white"/>
        </w:rPr>
        <w:t>interface</w:t>
      </w:r>
      <w:r>
        <w:t xml:space="preserve"> X { s: </w:t>
      </w:r>
      <w:r w:rsidRPr="006E07BB">
        <w:rPr>
          <w:color w:val="0000FF"/>
          <w:highlight w:val="white"/>
        </w:rPr>
        <w:t>string</w:t>
      </w:r>
      <w:r>
        <w:t xml:space="preserve"> }</w:t>
      </w:r>
      <w:r w:rsidR="0048218E" w:rsidRPr="0048218E">
        <w:br/>
      </w:r>
      <w:r>
        <w:t>}</w:t>
      </w:r>
    </w:p>
    <w:p w14:paraId="2E078879" w14:textId="77777777" w:rsidR="0044410D" w:rsidRPr="0044410D" w:rsidRDefault="00F27181" w:rsidP="00F27181">
      <w:pPr>
        <w:pStyle w:val="Code"/>
      </w:pPr>
      <w:r w:rsidRPr="006E07BB">
        <w:rPr>
          <w:color w:val="0000FF"/>
          <w:highlight w:val="white"/>
        </w:rPr>
        <w:t>module</w:t>
      </w:r>
      <w:r>
        <w:t xml:space="preserve"> B {</w:t>
      </w:r>
      <w:r w:rsidR="0048218E" w:rsidRPr="0048218E">
        <w:br/>
      </w:r>
      <w:r>
        <w:t xml:space="preserve">    </w:t>
      </w:r>
      <w:r w:rsidRPr="006E07BB">
        <w:rPr>
          <w:color w:val="0000FF"/>
          <w:highlight w:val="white"/>
        </w:rPr>
        <w:t>var</w:t>
      </w:r>
      <w:r>
        <w:t xml:space="preserve"> A = 1;</w:t>
      </w:r>
      <w:r w:rsidR="0048218E" w:rsidRPr="0048218E">
        <w:br/>
      </w:r>
      <w:r>
        <w:t xml:space="preserve">    </w:t>
      </w:r>
      <w:r w:rsidRPr="006E07BB">
        <w:rPr>
          <w:color w:val="0000FF"/>
          <w:highlight w:val="white"/>
        </w:rPr>
        <w:t>import</w:t>
      </w:r>
      <w:r>
        <w:t xml:space="preserve"> Y = A;</w:t>
      </w:r>
      <w:r w:rsidR="0048218E" w:rsidRPr="0048218E">
        <w:br/>
      </w:r>
      <w:r>
        <w:t>}</w:t>
      </w:r>
    </w:p>
    <w:p w14:paraId="720B564E" w14:textId="77777777" w:rsidR="0044410D" w:rsidRPr="0044410D" w:rsidRDefault="008F4735" w:rsidP="00F27181">
      <w:r>
        <w:t>'</w:t>
      </w:r>
      <w:r w:rsidR="00473D74">
        <w:t>Y</w:t>
      </w:r>
      <w:r>
        <w:t>'</w:t>
      </w:r>
      <w:r w:rsidR="00473D74">
        <w:t xml:space="preserve"> is a local alias for the non-instantiated module </w:t>
      </w:r>
      <w:r>
        <w:t>'</w:t>
      </w:r>
      <w:r w:rsidR="00473D74">
        <w:t>A</w:t>
      </w:r>
      <w:r>
        <w:t>'</w:t>
      </w:r>
      <w:r w:rsidR="00473D74">
        <w:t xml:space="preserve">. If the declaration of </w:t>
      </w:r>
      <w:r>
        <w:t>'</w:t>
      </w:r>
      <w:r w:rsidR="00473D74">
        <w:t>A</w:t>
      </w:r>
      <w:r>
        <w:t>'</w:t>
      </w:r>
      <w:r w:rsidR="00473D74">
        <w:t xml:space="preserve"> is changed </w:t>
      </w:r>
      <w:r w:rsidR="00035B15">
        <w:t xml:space="preserve">such that </w:t>
      </w:r>
      <w:r>
        <w:t>'</w:t>
      </w:r>
      <w:r w:rsidR="00035B15">
        <w:t>A</w:t>
      </w:r>
      <w:r>
        <w:t>'</w:t>
      </w:r>
      <w:r w:rsidR="00035B15">
        <w:t xml:space="preserve"> becomes an instantiated module, for example by including</w:t>
      </w:r>
      <w:r w:rsidR="00473D74">
        <w:t xml:space="preserve"> a variable</w:t>
      </w:r>
      <w:r w:rsidR="00035B15">
        <w:t xml:space="preserve"> declaration in </w:t>
      </w:r>
      <w:r>
        <w:t>'</w:t>
      </w:r>
      <w:r w:rsidR="00035B15">
        <w:t>A</w:t>
      </w:r>
      <w:r>
        <w:t>'</w:t>
      </w:r>
      <w:r w:rsidR="00473D74">
        <w:t xml:space="preserve">, the import statement in </w:t>
      </w:r>
      <w:r>
        <w:t>'</w:t>
      </w:r>
      <w:r w:rsidR="00473D74">
        <w:t>B</w:t>
      </w:r>
      <w:r>
        <w:t>'</w:t>
      </w:r>
      <w:r w:rsidR="00473D74">
        <w:t xml:space="preserve"> above would be an error because the expression </w:t>
      </w:r>
      <w:r>
        <w:t>'</w:t>
      </w:r>
      <w:r w:rsidR="00473D74">
        <w:t>A</w:t>
      </w:r>
      <w:r>
        <w:t>'</w:t>
      </w:r>
      <w:r w:rsidR="00473D74">
        <w:t xml:space="preserve"> doesn</w:t>
      </w:r>
      <w:r>
        <w:t>'</w:t>
      </w:r>
      <w:r w:rsidR="00473D74">
        <w:t xml:space="preserve">t reference the module instance of module </w:t>
      </w:r>
      <w:r>
        <w:t>'</w:t>
      </w:r>
      <w:r w:rsidR="00473D74">
        <w:t>A</w:t>
      </w:r>
      <w:r>
        <w:t>'</w:t>
      </w:r>
      <w:r w:rsidR="00473D74">
        <w:t>.</w:t>
      </w:r>
    </w:p>
    <w:p w14:paraId="37FAF210" w14:textId="77777777" w:rsidR="0044410D" w:rsidRPr="0044410D" w:rsidRDefault="00927F3C" w:rsidP="00F27181">
      <w:r>
        <w:t xml:space="preserve">When an import statement includes an </w:t>
      </w:r>
      <w:r w:rsidRPr="00927F3C">
        <w:t>export</w:t>
      </w:r>
      <w:r>
        <w:t xml:space="preserve"> modifier, all meanings </w:t>
      </w:r>
      <w:r w:rsidR="00233FB4">
        <w:t>of the local alias are exported.</w:t>
      </w:r>
    </w:p>
    <w:p w14:paraId="31250FBA" w14:textId="77777777" w:rsidR="0044410D" w:rsidRPr="0044410D" w:rsidRDefault="002A1EAD" w:rsidP="00F3372E">
      <w:pPr>
        <w:pStyle w:val="Heading2"/>
      </w:pPr>
      <w:bookmarkStart w:id="1830" w:name="_Ref357084065"/>
      <w:bookmarkStart w:id="1831" w:name="_Ref357084368"/>
      <w:bookmarkStart w:id="1832" w:name="_Ref357156033"/>
      <w:bookmarkStart w:id="1833" w:name="_Ref357156087"/>
      <w:bookmarkStart w:id="1834" w:name="_Toc402619963"/>
      <w:bookmarkStart w:id="1835" w:name="_Toc401414148"/>
      <w:r>
        <w:t>Export Declarations</w:t>
      </w:r>
      <w:bookmarkEnd w:id="1825"/>
      <w:bookmarkEnd w:id="1826"/>
      <w:bookmarkEnd w:id="1827"/>
      <w:bookmarkEnd w:id="1828"/>
      <w:bookmarkEnd w:id="1830"/>
      <w:bookmarkEnd w:id="1831"/>
      <w:bookmarkEnd w:id="1832"/>
      <w:bookmarkEnd w:id="1833"/>
      <w:bookmarkEnd w:id="1834"/>
      <w:bookmarkEnd w:id="1835"/>
    </w:p>
    <w:p w14:paraId="75D92A15" w14:textId="77777777" w:rsidR="0044410D" w:rsidRPr="0044410D" w:rsidRDefault="002A1EAD" w:rsidP="002A1EAD">
      <w:r>
        <w:t>An export declaration declares an externally accessible module member.</w:t>
      </w:r>
      <w:r w:rsidRPr="00C315C3">
        <w:t xml:space="preserve"> </w:t>
      </w:r>
      <w:r>
        <w:t xml:space="preserve">An export declaration is simply a regular declaration prefixed with the keyword </w:t>
      </w:r>
      <w:r w:rsidRPr="00C23E8F">
        <w:rPr>
          <w:rStyle w:val="CodeFragment"/>
        </w:rPr>
        <w:t>export</w:t>
      </w:r>
      <w:r>
        <w:t>.</w:t>
      </w:r>
    </w:p>
    <w:p w14:paraId="27306DD4" w14:textId="3E3700E2" w:rsidR="0044410D" w:rsidRPr="0044410D" w:rsidRDefault="001959D9" w:rsidP="002A1EAD">
      <w:r>
        <w:t>E</w:t>
      </w:r>
      <w:r w:rsidR="00CA67FF">
        <w:t xml:space="preserve">xported class, interface, and enum types can be </w:t>
      </w:r>
      <w:r>
        <w:t xml:space="preserve">accessed </w:t>
      </w:r>
      <w:r w:rsidR="002D6D6D">
        <w:t>as</w:t>
      </w:r>
      <w:r w:rsidR="00CA67FF">
        <w:t xml:space="preserve"> a </w:t>
      </w:r>
      <w:r w:rsidR="00CA67FF" w:rsidRPr="001959D9">
        <w:rPr>
          <w:rStyle w:val="Production"/>
        </w:rPr>
        <w:t>TypeName</w:t>
      </w:r>
      <w:r w:rsidR="00CA67FF">
        <w:t xml:space="preserve"> </w:t>
      </w:r>
      <w:r>
        <w:t xml:space="preserve">(section </w:t>
      </w:r>
      <w:r>
        <w:fldChar w:fldCharType="begin"/>
      </w:r>
      <w:r>
        <w:instrText xml:space="preserve"> REF _Ref343165311 \r \h </w:instrText>
      </w:r>
      <w:r>
        <w:fldChar w:fldCharType="separate"/>
      </w:r>
      <w:r w:rsidR="00B510EF">
        <w:t>3.</w:t>
      </w:r>
      <w:del w:id="1836" w:author="Anders Hejlsberg" w:date="2014-11-01T15:43:00Z">
        <w:r w:rsidR="00633278">
          <w:delText>6</w:delText>
        </w:r>
      </w:del>
      <w:ins w:id="1837" w:author="Anders Hejlsberg" w:date="2014-11-01T15:43:00Z">
        <w:r w:rsidR="00B510EF">
          <w:t>7</w:t>
        </w:r>
      </w:ins>
      <w:r w:rsidR="00B510EF">
        <w:t>.2</w:t>
      </w:r>
      <w:r>
        <w:fldChar w:fldCharType="end"/>
      </w:r>
      <w:r>
        <w:t xml:space="preserve">) </w:t>
      </w:r>
      <w:r w:rsidR="00CA67FF">
        <w:t xml:space="preserve">of the form </w:t>
      </w:r>
      <w:r w:rsidR="00563AA7">
        <w:rPr>
          <w:i/>
        </w:rPr>
        <w:t>M.T</w:t>
      </w:r>
      <w:r w:rsidR="003F4FD7">
        <w:t xml:space="preserve">, </w:t>
      </w:r>
      <w:r>
        <w:t xml:space="preserve">where </w:t>
      </w:r>
      <w:r w:rsidRPr="001959D9">
        <w:rPr>
          <w:i/>
        </w:rPr>
        <w:t>M</w:t>
      </w:r>
      <w:r>
        <w:t xml:space="preserve"> is a reference to the containing module and </w:t>
      </w:r>
      <w:r w:rsidR="00563AA7">
        <w:rPr>
          <w:i/>
        </w:rPr>
        <w:t>T</w:t>
      </w:r>
      <w:r>
        <w:t xml:space="preserve"> is the exported type name.</w:t>
      </w:r>
      <w:r w:rsidR="00563AA7">
        <w:t xml:space="preserve"> Likewise, as part of a </w:t>
      </w:r>
      <w:r w:rsidR="00563AA7" w:rsidRPr="00563AA7">
        <w:rPr>
          <w:rStyle w:val="Production"/>
        </w:rPr>
        <w:t>TypeName</w:t>
      </w:r>
      <w:r w:rsidR="00563AA7">
        <w:t>, e</w:t>
      </w:r>
      <w:r>
        <w:t xml:space="preserve">xported modules can be accessed </w:t>
      </w:r>
      <w:r w:rsidR="002D6D6D">
        <w:t>as</w:t>
      </w:r>
      <w:r>
        <w:t xml:space="preserve"> a </w:t>
      </w:r>
      <w:r>
        <w:rPr>
          <w:rStyle w:val="Production"/>
        </w:rPr>
        <w:t>Module</w:t>
      </w:r>
      <w:r w:rsidRPr="001959D9">
        <w:rPr>
          <w:rStyle w:val="Production"/>
        </w:rPr>
        <w:t>Name</w:t>
      </w:r>
      <w:r w:rsidR="00563AA7">
        <w:t xml:space="preserve"> </w:t>
      </w:r>
      <w:r>
        <w:t xml:space="preserve">of the form </w:t>
      </w:r>
      <w:r w:rsidRPr="001959D9">
        <w:rPr>
          <w:i/>
        </w:rPr>
        <w:t>M.N</w:t>
      </w:r>
      <w:r>
        <w:t xml:space="preserve">, where </w:t>
      </w:r>
      <w:r w:rsidRPr="001959D9">
        <w:rPr>
          <w:i/>
        </w:rPr>
        <w:t>M</w:t>
      </w:r>
      <w:r>
        <w:t xml:space="preserve"> is a reference to the containing module and </w:t>
      </w:r>
      <w:r w:rsidRPr="001959D9">
        <w:rPr>
          <w:i/>
        </w:rPr>
        <w:t>N</w:t>
      </w:r>
      <w:r>
        <w:t xml:space="preserve"> is the exported module.</w:t>
      </w:r>
    </w:p>
    <w:p w14:paraId="07F21DC9" w14:textId="77777777" w:rsidR="0044410D" w:rsidRPr="0044410D" w:rsidRDefault="002A1EAD" w:rsidP="002A1EAD">
      <w:r>
        <w:t xml:space="preserve">Exported variable, function, class, </w:t>
      </w:r>
      <w:r w:rsidR="00F1378E">
        <w:t xml:space="preserve">enum, </w:t>
      </w:r>
      <w:r>
        <w:t>module</w:t>
      </w:r>
      <w:r w:rsidR="00563AA7">
        <w:t>, and import alias</w:t>
      </w:r>
      <w:r>
        <w:t xml:space="preserve"> declarations become properties on the module instance and together establish the module</w:t>
      </w:r>
      <w:r w:rsidR="008F4735">
        <w:t>'</w:t>
      </w:r>
      <w:r>
        <w:t xml:space="preserve">s </w:t>
      </w:r>
      <w:r w:rsidRPr="006A544C">
        <w:rPr>
          <w:b/>
          <w:i/>
        </w:rPr>
        <w:t>instance type</w:t>
      </w:r>
      <w:r>
        <w:t>. This unnamed type has the following members:</w:t>
      </w:r>
    </w:p>
    <w:p w14:paraId="6E6D4B3C" w14:textId="77777777" w:rsidR="0044410D" w:rsidRPr="0044410D" w:rsidRDefault="002A1EAD" w:rsidP="00236652">
      <w:pPr>
        <w:pStyle w:val="ListParagraph"/>
        <w:numPr>
          <w:ilvl w:val="0"/>
          <w:numId w:val="6"/>
        </w:numPr>
      </w:pPr>
      <w:r>
        <w:t>A property for each exported variable declaration.</w:t>
      </w:r>
    </w:p>
    <w:p w14:paraId="71EC24DF" w14:textId="77777777" w:rsidR="0044410D" w:rsidRPr="0044410D" w:rsidRDefault="002A1EAD" w:rsidP="00236652">
      <w:pPr>
        <w:pStyle w:val="ListParagraph"/>
        <w:numPr>
          <w:ilvl w:val="0"/>
          <w:numId w:val="6"/>
        </w:numPr>
      </w:pPr>
      <w:r>
        <w:t>A property of a function type for each exported function declaration.</w:t>
      </w:r>
    </w:p>
    <w:p w14:paraId="0B4F6465" w14:textId="77777777" w:rsidR="0044410D" w:rsidRPr="0044410D" w:rsidRDefault="002A1EAD" w:rsidP="00236652">
      <w:pPr>
        <w:pStyle w:val="ListParagraph"/>
        <w:numPr>
          <w:ilvl w:val="0"/>
          <w:numId w:val="6"/>
        </w:numPr>
      </w:pPr>
      <w:r>
        <w:t>A property of a constructor type for each exported class declaration.</w:t>
      </w:r>
    </w:p>
    <w:p w14:paraId="7FCB2106" w14:textId="77777777" w:rsidR="0044410D" w:rsidRPr="0044410D" w:rsidRDefault="0053344D" w:rsidP="00236652">
      <w:pPr>
        <w:pStyle w:val="ListParagraph"/>
        <w:numPr>
          <w:ilvl w:val="0"/>
          <w:numId w:val="6"/>
        </w:numPr>
      </w:pPr>
      <w:r>
        <w:t>A property of an object type for each exported enum declaration.</w:t>
      </w:r>
    </w:p>
    <w:p w14:paraId="2EBED512" w14:textId="77777777" w:rsidR="0044410D" w:rsidRPr="0044410D" w:rsidRDefault="002A1EAD" w:rsidP="00236652">
      <w:pPr>
        <w:pStyle w:val="ListParagraph"/>
        <w:numPr>
          <w:ilvl w:val="0"/>
          <w:numId w:val="6"/>
        </w:numPr>
      </w:pPr>
      <w:r>
        <w:t xml:space="preserve">A property of an object type for each exported </w:t>
      </w:r>
      <w:r w:rsidR="00563AA7">
        <w:t xml:space="preserve">instantiated </w:t>
      </w:r>
      <w:r>
        <w:t>module declaration.</w:t>
      </w:r>
    </w:p>
    <w:p w14:paraId="6A00F0F9" w14:textId="77777777" w:rsidR="0044410D" w:rsidRPr="0044410D" w:rsidRDefault="00563AA7" w:rsidP="00236652">
      <w:pPr>
        <w:pStyle w:val="ListParagraph"/>
        <w:numPr>
          <w:ilvl w:val="0"/>
          <w:numId w:val="6"/>
        </w:numPr>
      </w:pPr>
      <w:r>
        <w:t>A property for each exported import alias that references a variable, function, class, enum, or instantiated module.</w:t>
      </w:r>
    </w:p>
    <w:p w14:paraId="41296DB4" w14:textId="5F29B6F7" w:rsidR="0044410D" w:rsidRPr="0044410D" w:rsidRDefault="002A1EAD" w:rsidP="002A1EAD">
      <w:r>
        <w:t>An exported member depends on a (possibly empty) set of named types (section</w:t>
      </w:r>
      <w:r w:rsidR="001959D9">
        <w:t xml:space="preserve"> </w:t>
      </w:r>
      <w:r w:rsidR="001959D9">
        <w:fldChar w:fldCharType="begin"/>
      </w:r>
      <w:r w:rsidR="001959D9">
        <w:instrText xml:space="preserve"> REF _Ref349736654 \r \h </w:instrText>
      </w:r>
      <w:r w:rsidR="001959D9">
        <w:fldChar w:fldCharType="separate"/>
      </w:r>
      <w:r w:rsidR="00B510EF">
        <w:t>3.</w:t>
      </w:r>
      <w:del w:id="1838" w:author="Anders Hejlsberg" w:date="2014-11-01T15:43:00Z">
        <w:r w:rsidR="00633278">
          <w:delText>5</w:delText>
        </w:r>
      </w:del>
      <w:ins w:id="1839" w:author="Anders Hejlsberg" w:date="2014-11-01T15:43:00Z">
        <w:r w:rsidR="00B510EF">
          <w:t>6</w:t>
        </w:r>
      </w:ins>
      <w:r w:rsidR="001959D9">
        <w:fldChar w:fldCharType="end"/>
      </w:r>
      <w:r>
        <w:t>). Those named types must be at least as accessible as the exported member</w:t>
      </w:r>
      <w:r w:rsidR="00A163ED">
        <w:t>, or otherwise an error occurs.</w:t>
      </w:r>
    </w:p>
    <w:p w14:paraId="6D6265C9" w14:textId="77777777" w:rsidR="0044410D" w:rsidRPr="0044410D" w:rsidRDefault="002A1EAD" w:rsidP="002A1EAD">
      <w:r>
        <w:t xml:space="preserve">The named types upon which a member depends are the named types occurring in the transitive closure of the </w:t>
      </w:r>
      <w:r w:rsidRPr="00390458">
        <w:rPr>
          <w:b/>
          <w:i/>
        </w:rPr>
        <w:t>directly depends</w:t>
      </w:r>
      <w:r>
        <w:rPr>
          <w:b/>
          <w:i/>
        </w:rPr>
        <w:t xml:space="preserve"> on</w:t>
      </w:r>
      <w:r>
        <w:t xml:space="preserve"> relationship defined as follows:</w:t>
      </w:r>
    </w:p>
    <w:p w14:paraId="72E7B03A" w14:textId="77777777" w:rsidR="0044410D" w:rsidRPr="0044410D" w:rsidRDefault="001B42DC" w:rsidP="00236652">
      <w:pPr>
        <w:pStyle w:val="ListParagraph"/>
        <w:numPr>
          <w:ilvl w:val="0"/>
          <w:numId w:val="22"/>
        </w:numPr>
      </w:pPr>
      <w:r>
        <w:t xml:space="preserve">A variable directly depends on the </w:t>
      </w:r>
      <w:r w:rsidRPr="001B42DC">
        <w:rPr>
          <w:rStyle w:val="Production"/>
        </w:rPr>
        <w:t>Type</w:t>
      </w:r>
      <w:r>
        <w:t xml:space="preserve"> specified in its type annotation.</w:t>
      </w:r>
    </w:p>
    <w:p w14:paraId="3D60839A" w14:textId="77777777" w:rsidR="0044410D" w:rsidRPr="0044410D" w:rsidRDefault="001B42DC" w:rsidP="00236652">
      <w:pPr>
        <w:pStyle w:val="ListParagraph"/>
        <w:numPr>
          <w:ilvl w:val="0"/>
          <w:numId w:val="22"/>
        </w:numPr>
      </w:pPr>
      <w:r>
        <w:t xml:space="preserve">A function directly depends on each </w:t>
      </w:r>
      <w:r w:rsidRPr="001B42DC">
        <w:rPr>
          <w:rStyle w:val="Production"/>
        </w:rPr>
        <w:t>Type</w:t>
      </w:r>
      <w:r>
        <w:t xml:space="preserve"> specified in a parameter or return type annotation.</w:t>
      </w:r>
    </w:p>
    <w:p w14:paraId="3AA57F64" w14:textId="77777777" w:rsidR="0044410D" w:rsidRPr="0044410D" w:rsidRDefault="001B42DC" w:rsidP="00236652">
      <w:pPr>
        <w:pStyle w:val="ListParagraph"/>
        <w:numPr>
          <w:ilvl w:val="0"/>
          <w:numId w:val="22"/>
        </w:numPr>
      </w:pPr>
      <w:r>
        <w:lastRenderedPageBreak/>
        <w:t xml:space="preserve">A class directly depends on </w:t>
      </w:r>
      <w:r w:rsidR="00A163ED">
        <w:t>each</w:t>
      </w:r>
      <w:r w:rsidR="002C51F6">
        <w:t xml:space="preserve"> </w:t>
      </w:r>
      <w:r w:rsidR="002C51F6" w:rsidRPr="002C51F6">
        <w:rPr>
          <w:rStyle w:val="Production"/>
        </w:rPr>
        <w:t>Type</w:t>
      </w:r>
      <w:r w:rsidR="002C51F6">
        <w:t xml:space="preserve"> specified as a type parameter constraint, each</w:t>
      </w:r>
      <w:r w:rsidR="00A163ED">
        <w:t xml:space="preserve"> </w:t>
      </w:r>
      <w:r w:rsidR="00A163ED" w:rsidRPr="00A163ED">
        <w:rPr>
          <w:rStyle w:val="Production"/>
        </w:rPr>
        <w:t>TypeReference</w:t>
      </w:r>
      <w:r w:rsidR="00A163ED">
        <w:t xml:space="preserve"> specified as a base class or implemented interface, and each</w:t>
      </w:r>
      <w:r w:rsidR="004119C0">
        <w:t xml:space="preserve"> </w:t>
      </w:r>
      <w:r w:rsidR="004119C0" w:rsidRPr="00A163ED">
        <w:rPr>
          <w:rStyle w:val="Production"/>
        </w:rPr>
        <w:t>Type</w:t>
      </w:r>
      <w:r w:rsidR="004119C0">
        <w:t xml:space="preserve"> specified in a </w:t>
      </w:r>
      <w:r w:rsidR="00A163ED">
        <w:t xml:space="preserve">constructor parameter type annotation, </w:t>
      </w:r>
      <w:r w:rsidR="00274F55">
        <w:t xml:space="preserve">public </w:t>
      </w:r>
      <w:r w:rsidR="004119C0">
        <w:t>mem</w:t>
      </w:r>
      <w:r w:rsidR="00A163ED">
        <w:t xml:space="preserve">ber variable type annotation, </w:t>
      </w:r>
      <w:r w:rsidR="00274F55">
        <w:t xml:space="preserve">public </w:t>
      </w:r>
      <w:r w:rsidR="004119C0">
        <w:t xml:space="preserve">member </w:t>
      </w:r>
      <w:r w:rsidR="00A163ED">
        <w:t xml:space="preserve">function parameter or return type annotation, </w:t>
      </w:r>
      <w:r w:rsidR="00274F55">
        <w:t xml:space="preserve">public </w:t>
      </w:r>
      <w:r w:rsidR="00A163ED">
        <w:t>member accessor parameter or return type annotation, or index signature type annotation.</w:t>
      </w:r>
    </w:p>
    <w:p w14:paraId="7A14EE00" w14:textId="77777777" w:rsidR="0044410D" w:rsidRPr="0044410D" w:rsidRDefault="00A163ED" w:rsidP="00236652">
      <w:pPr>
        <w:pStyle w:val="ListParagraph"/>
        <w:numPr>
          <w:ilvl w:val="0"/>
          <w:numId w:val="22"/>
        </w:numPr>
      </w:pPr>
      <w:r>
        <w:t xml:space="preserve">An interface directly depends on </w:t>
      </w:r>
      <w:r w:rsidR="002C51F6">
        <w:t xml:space="preserve">each </w:t>
      </w:r>
      <w:r w:rsidR="002C51F6" w:rsidRPr="002C51F6">
        <w:rPr>
          <w:rStyle w:val="Production"/>
        </w:rPr>
        <w:t>Type</w:t>
      </w:r>
      <w:r w:rsidR="002C51F6">
        <w:t xml:space="preserve"> specified as a type parameter constraint, </w:t>
      </w:r>
      <w:r>
        <w:t xml:space="preserve">each </w:t>
      </w:r>
      <w:r w:rsidRPr="00A163ED">
        <w:rPr>
          <w:rStyle w:val="Production"/>
        </w:rPr>
        <w:t>TypeReference</w:t>
      </w:r>
      <w:r>
        <w:t xml:space="preserve"> specified as a base interface</w:t>
      </w:r>
      <w:r w:rsidR="002C51F6">
        <w:t>,</w:t>
      </w:r>
      <w:r>
        <w:t xml:space="preserve"> and the </w:t>
      </w:r>
      <w:r w:rsidRPr="00A163ED">
        <w:rPr>
          <w:rStyle w:val="Production"/>
        </w:rPr>
        <w:t>ObjectType</w:t>
      </w:r>
      <w:r>
        <w:t xml:space="preserve"> specified as </w:t>
      </w:r>
      <w:r w:rsidR="00362071">
        <w:t>its</w:t>
      </w:r>
      <w:r>
        <w:t xml:space="preserve"> body.</w:t>
      </w:r>
    </w:p>
    <w:p w14:paraId="0FFB6B91" w14:textId="77777777" w:rsidR="0044410D" w:rsidRPr="0044410D" w:rsidRDefault="00F67AAC" w:rsidP="00236652">
      <w:pPr>
        <w:pStyle w:val="ListParagraph"/>
        <w:numPr>
          <w:ilvl w:val="0"/>
          <w:numId w:val="22"/>
        </w:numPr>
      </w:pPr>
      <w:r>
        <w:t>A module directly depends on its exported members.</w:t>
      </w:r>
    </w:p>
    <w:p w14:paraId="3B5A4D01" w14:textId="77777777" w:rsidR="0044410D" w:rsidRPr="0044410D" w:rsidRDefault="00F67AAC" w:rsidP="00236652">
      <w:pPr>
        <w:pStyle w:val="ListParagraph"/>
        <w:numPr>
          <w:ilvl w:val="0"/>
          <w:numId w:val="22"/>
        </w:numPr>
      </w:pPr>
      <w:r>
        <w:t xml:space="preserve">A </w:t>
      </w:r>
      <w:r w:rsidRPr="00F67AAC">
        <w:rPr>
          <w:rStyle w:val="Production"/>
        </w:rPr>
        <w:t>Type</w:t>
      </w:r>
      <w:r>
        <w:t xml:space="preserve"> </w:t>
      </w:r>
      <w:r w:rsidR="007B28D7">
        <w:t xml:space="preserve">or </w:t>
      </w:r>
      <w:r w:rsidR="007B28D7" w:rsidRPr="007B28D7">
        <w:rPr>
          <w:rStyle w:val="Production"/>
        </w:rPr>
        <w:t>ObjectType</w:t>
      </w:r>
      <w:r w:rsidR="007B28D7">
        <w:t xml:space="preserve"> directly depends on every </w:t>
      </w:r>
      <w:r w:rsidR="007B28D7" w:rsidRPr="007B28D7">
        <w:rPr>
          <w:rStyle w:val="Production"/>
        </w:rPr>
        <w:t>TypeReference</w:t>
      </w:r>
      <w:r w:rsidR="007B28D7">
        <w:t xml:space="preserve"> that occurs </w:t>
      </w:r>
      <w:r w:rsidR="00362071">
        <w:t>within</w:t>
      </w:r>
      <w:r w:rsidR="007B28D7">
        <w:t xml:space="preserve"> the type at any level of nesting.</w:t>
      </w:r>
    </w:p>
    <w:p w14:paraId="1248E31A" w14:textId="77777777" w:rsidR="0044410D" w:rsidRPr="0044410D" w:rsidRDefault="007B28D7" w:rsidP="00236652">
      <w:pPr>
        <w:pStyle w:val="ListParagraph"/>
        <w:numPr>
          <w:ilvl w:val="0"/>
          <w:numId w:val="22"/>
        </w:numPr>
      </w:pPr>
      <w:r>
        <w:t xml:space="preserve">A </w:t>
      </w:r>
      <w:r w:rsidRPr="007B28D7">
        <w:rPr>
          <w:rStyle w:val="Production"/>
        </w:rPr>
        <w:t>TypeReference</w:t>
      </w:r>
      <w:r>
        <w:t xml:space="preserve"> directly depends on the type it references and on each </w:t>
      </w:r>
      <w:r w:rsidRPr="007B28D7">
        <w:rPr>
          <w:rStyle w:val="Production"/>
        </w:rPr>
        <w:t>Type</w:t>
      </w:r>
      <w:r>
        <w:t xml:space="preserve"> specified as a type argument.</w:t>
      </w:r>
    </w:p>
    <w:p w14:paraId="113D17B7" w14:textId="77777777" w:rsidR="0044410D" w:rsidRPr="0044410D" w:rsidRDefault="002A1EAD" w:rsidP="002A1EAD">
      <w:r>
        <w:t xml:space="preserve">A named type </w:t>
      </w:r>
      <w:r w:rsidRPr="006517E0">
        <w:rPr>
          <w:i/>
        </w:rPr>
        <w:t>T</w:t>
      </w:r>
      <w:r>
        <w:t xml:space="preserve"> having a root module </w:t>
      </w:r>
      <w:r w:rsidRPr="00AE528B">
        <w:rPr>
          <w:i/>
        </w:rPr>
        <w:t>R</w:t>
      </w:r>
      <w:r>
        <w:t xml:space="preserve"> (section </w:t>
      </w:r>
      <w:r>
        <w:fldChar w:fldCharType="begin"/>
      </w:r>
      <w:r>
        <w:instrText xml:space="preserve"> REF _Ref323978672 \r \h </w:instrText>
      </w:r>
      <w:r>
        <w:fldChar w:fldCharType="separate"/>
      </w:r>
      <w:r w:rsidR="00B510EF">
        <w:t>2.3</w:t>
      </w:r>
      <w:r>
        <w:fldChar w:fldCharType="end"/>
      </w:r>
      <w:r>
        <w:t xml:space="preserve">) is said to be </w:t>
      </w:r>
      <w:r w:rsidRPr="00AE528B">
        <w:rPr>
          <w:b/>
          <w:i/>
        </w:rPr>
        <w:t>at least as accessible as</w:t>
      </w:r>
      <w:r>
        <w:t xml:space="preserve"> a member </w:t>
      </w:r>
      <w:r w:rsidRPr="00AE528B">
        <w:rPr>
          <w:i/>
        </w:rPr>
        <w:t>M</w:t>
      </w:r>
      <w:r>
        <w:t xml:space="preserve"> if</w:t>
      </w:r>
    </w:p>
    <w:p w14:paraId="6FC394F4" w14:textId="77777777" w:rsidR="0044410D" w:rsidRPr="0044410D" w:rsidRDefault="002A1EAD" w:rsidP="00236652">
      <w:pPr>
        <w:pStyle w:val="ListParagraph"/>
        <w:numPr>
          <w:ilvl w:val="0"/>
          <w:numId w:val="21"/>
        </w:numPr>
      </w:pPr>
      <w:r>
        <w:rPr>
          <w:i/>
        </w:rPr>
        <w:t>R</w:t>
      </w:r>
      <w:r>
        <w:t xml:space="preserve"> is the global module or an external module, or</w:t>
      </w:r>
    </w:p>
    <w:p w14:paraId="3D364DCD" w14:textId="77777777" w:rsidR="0044410D" w:rsidRPr="0044410D" w:rsidRDefault="002A1EAD" w:rsidP="00236652">
      <w:pPr>
        <w:pStyle w:val="ListParagraph"/>
        <w:numPr>
          <w:ilvl w:val="0"/>
          <w:numId w:val="21"/>
        </w:numPr>
      </w:pPr>
      <w:r>
        <w:rPr>
          <w:i/>
        </w:rPr>
        <w:t>R</w:t>
      </w:r>
      <w:r>
        <w:t xml:space="preserve"> is an internal module in the parent module chain of </w:t>
      </w:r>
      <w:r w:rsidRPr="00AE528B">
        <w:rPr>
          <w:i/>
        </w:rPr>
        <w:t>M</w:t>
      </w:r>
      <w:r>
        <w:t>.</w:t>
      </w:r>
    </w:p>
    <w:p w14:paraId="6753805F" w14:textId="77777777" w:rsidR="0044410D" w:rsidRPr="0044410D" w:rsidRDefault="002A1EAD" w:rsidP="002A1EAD">
      <w:r>
        <w:t>In the example</w:t>
      </w:r>
    </w:p>
    <w:p w14:paraId="0970A09F" w14:textId="77777777" w:rsidR="0044410D" w:rsidRPr="0044410D" w:rsidRDefault="002A1EAD" w:rsidP="002A1EAD">
      <w:pPr>
        <w:pStyle w:val="Code"/>
        <w:rPr>
          <w:highlight w:val="white"/>
        </w:rPr>
      </w:pPr>
      <w:r>
        <w:rPr>
          <w:color w:val="0000FF"/>
          <w:highlight w:val="white"/>
        </w:rPr>
        <w:t>interface</w:t>
      </w:r>
      <w:r>
        <w:rPr>
          <w:highlight w:val="white"/>
        </w:rPr>
        <w:t xml:space="preserve"> A { x: </w:t>
      </w:r>
      <w:r>
        <w:rPr>
          <w:color w:val="0000FF"/>
          <w:highlight w:val="white"/>
        </w:rPr>
        <w:t>string</w:t>
      </w:r>
      <w:r>
        <w:rPr>
          <w:highlight w:val="white"/>
        </w:rPr>
        <w:t>; }</w:t>
      </w:r>
    </w:p>
    <w:p w14:paraId="40CE9AA6" w14:textId="77777777" w:rsidR="0044410D" w:rsidRPr="0044410D" w:rsidRDefault="002A1EAD" w:rsidP="002A1EAD">
      <w:pPr>
        <w:pStyle w:val="Code"/>
        <w:rPr>
          <w:highlight w:val="white"/>
        </w:rPr>
      </w:pPr>
      <w:r>
        <w:rPr>
          <w:color w:val="0000FF"/>
          <w:highlight w:val="white"/>
        </w:rPr>
        <w:t>module</w:t>
      </w:r>
      <w:r>
        <w:rPr>
          <w:highlight w:val="white"/>
        </w:rPr>
        <w:t xml:space="preserve"> M {</w:t>
      </w:r>
      <w:r w:rsidR="0048218E" w:rsidRPr="0048218E">
        <w:rPr>
          <w:highlight w:val="white"/>
        </w:rPr>
        <w:br/>
      </w:r>
      <w:r>
        <w:rPr>
          <w:highlight w:val="white"/>
        </w:rPr>
        <w:t xml:space="preserve">    </w:t>
      </w:r>
      <w:r>
        <w:rPr>
          <w:color w:val="0000FF"/>
          <w:highlight w:val="white"/>
        </w:rPr>
        <w:t>export</w:t>
      </w:r>
      <w:r>
        <w:rPr>
          <w:highlight w:val="white"/>
        </w:rPr>
        <w:t xml:space="preserve"> </w:t>
      </w:r>
      <w:r>
        <w:rPr>
          <w:color w:val="0000FF"/>
          <w:highlight w:val="white"/>
        </w:rPr>
        <w:t>interface</w:t>
      </w:r>
      <w:r>
        <w:rPr>
          <w:highlight w:val="white"/>
        </w:rPr>
        <w:t xml:space="preserve"> B { x: A; }</w:t>
      </w:r>
      <w:r w:rsidR="0048218E" w:rsidRPr="0048218E">
        <w:rPr>
          <w:highlight w:val="white"/>
        </w:rPr>
        <w:br/>
      </w:r>
      <w:r>
        <w:rPr>
          <w:highlight w:val="white"/>
        </w:rPr>
        <w:t xml:space="preserve">    </w:t>
      </w:r>
      <w:r>
        <w:rPr>
          <w:color w:val="0000FF"/>
          <w:highlight w:val="white"/>
        </w:rPr>
        <w:t>export</w:t>
      </w:r>
      <w:r>
        <w:rPr>
          <w:highlight w:val="white"/>
        </w:rPr>
        <w:t xml:space="preserve"> </w:t>
      </w:r>
      <w:r>
        <w:rPr>
          <w:color w:val="0000FF"/>
          <w:highlight w:val="white"/>
        </w:rPr>
        <w:t>interface</w:t>
      </w:r>
      <w:r>
        <w:rPr>
          <w:highlight w:val="white"/>
        </w:rPr>
        <w:t xml:space="preserve"> C { x: B; }</w:t>
      </w:r>
      <w:r w:rsidR="0048218E" w:rsidRPr="0048218E">
        <w:rPr>
          <w:highlight w:val="white"/>
        </w:rPr>
        <w:br/>
      </w:r>
      <w:r>
        <w:rPr>
          <w:highlight w:val="white"/>
        </w:rPr>
        <w:t xml:space="preserve">    </w:t>
      </w:r>
      <w:r>
        <w:rPr>
          <w:color w:val="0000FF"/>
          <w:highlight w:val="white"/>
        </w:rPr>
        <w:t>export</w:t>
      </w:r>
      <w:r>
        <w:rPr>
          <w:highlight w:val="white"/>
        </w:rPr>
        <w:t xml:space="preserve"> </w:t>
      </w:r>
      <w:r>
        <w:rPr>
          <w:color w:val="0000FF"/>
          <w:highlight w:val="white"/>
        </w:rPr>
        <w:t>function</w:t>
      </w:r>
      <w:r>
        <w:rPr>
          <w:highlight w:val="white"/>
        </w:rPr>
        <w:t xml:space="preserve"> foo(c: C) { … }</w:t>
      </w:r>
      <w:r w:rsidR="0048218E" w:rsidRPr="0048218E">
        <w:rPr>
          <w:highlight w:val="white"/>
        </w:rPr>
        <w:br/>
      </w:r>
      <w:r>
        <w:rPr>
          <w:highlight w:val="white"/>
        </w:rPr>
        <w:t>}</w:t>
      </w:r>
    </w:p>
    <w:p w14:paraId="510FB68F" w14:textId="77777777" w:rsidR="0044410D" w:rsidRPr="0044410D" w:rsidRDefault="002A1EAD" w:rsidP="002A1EAD">
      <w:r>
        <w:t xml:space="preserve">the </w:t>
      </w:r>
      <w:r w:rsidR="008F4735">
        <w:t>'</w:t>
      </w:r>
      <w:r>
        <w:t>foo</w:t>
      </w:r>
      <w:r w:rsidR="008F4735">
        <w:t>'</w:t>
      </w:r>
      <w:r>
        <w:t xml:space="preserve"> function depends upon the named types </w:t>
      </w:r>
      <w:r w:rsidR="008F4735">
        <w:t>'</w:t>
      </w:r>
      <w:r>
        <w:t>A</w:t>
      </w:r>
      <w:r w:rsidR="008F4735">
        <w:t>'</w:t>
      </w:r>
      <w:r>
        <w:t xml:space="preserve">, </w:t>
      </w:r>
      <w:r w:rsidR="008F4735">
        <w:t>'</w:t>
      </w:r>
      <w:r>
        <w:t>B</w:t>
      </w:r>
      <w:r w:rsidR="008F4735">
        <w:t>'</w:t>
      </w:r>
      <w:r>
        <w:t xml:space="preserve">, and </w:t>
      </w:r>
      <w:r w:rsidR="008F4735">
        <w:t>'</w:t>
      </w:r>
      <w:r>
        <w:t>C</w:t>
      </w:r>
      <w:r w:rsidR="008F4735">
        <w:t>'</w:t>
      </w:r>
      <w:r>
        <w:t xml:space="preserve">. In order to export </w:t>
      </w:r>
      <w:r w:rsidR="008F4735">
        <w:t>'</w:t>
      </w:r>
      <w:r>
        <w:t>foo</w:t>
      </w:r>
      <w:r w:rsidR="008F4735">
        <w:t>'</w:t>
      </w:r>
      <w:r>
        <w:t xml:space="preserve"> it is necessary to also export </w:t>
      </w:r>
      <w:r w:rsidR="008F4735">
        <w:t>'</w:t>
      </w:r>
      <w:r>
        <w:t>B</w:t>
      </w:r>
      <w:r w:rsidR="008F4735">
        <w:t>'</w:t>
      </w:r>
      <w:r>
        <w:t xml:space="preserve"> and </w:t>
      </w:r>
      <w:r w:rsidR="008F4735">
        <w:t>'</w:t>
      </w:r>
      <w:r>
        <w:t>C</w:t>
      </w:r>
      <w:r w:rsidR="008F4735">
        <w:t>'</w:t>
      </w:r>
      <w:r>
        <w:t xml:space="preserve"> as they otherwise would not be at least as accessible as </w:t>
      </w:r>
      <w:r w:rsidR="008F4735">
        <w:t>'</w:t>
      </w:r>
      <w:r>
        <w:t>foo</w:t>
      </w:r>
      <w:r w:rsidR="008F4735">
        <w:t>'</w:t>
      </w:r>
      <w:r>
        <w:t xml:space="preserve">. The </w:t>
      </w:r>
      <w:r w:rsidR="008F4735">
        <w:t>'</w:t>
      </w:r>
      <w:r>
        <w:t>A</w:t>
      </w:r>
      <w:r w:rsidR="008F4735">
        <w:t>'</w:t>
      </w:r>
      <w:r>
        <w:t xml:space="preserve"> interface is already at least as accessible as </w:t>
      </w:r>
      <w:r w:rsidR="008F4735">
        <w:t>'</w:t>
      </w:r>
      <w:r>
        <w:t>foo</w:t>
      </w:r>
      <w:r w:rsidR="008F4735">
        <w:t>'</w:t>
      </w:r>
      <w:r>
        <w:t xml:space="preserve"> because it is declared in a parent module of foo</w:t>
      </w:r>
      <w:r w:rsidR="008F4735">
        <w:t>'</w:t>
      </w:r>
      <w:r>
        <w:t>s module.</w:t>
      </w:r>
    </w:p>
    <w:p w14:paraId="62DB6723" w14:textId="77777777" w:rsidR="0044410D" w:rsidRPr="0044410D" w:rsidRDefault="00927C88" w:rsidP="00927C88">
      <w:pPr>
        <w:pStyle w:val="Heading2"/>
      </w:pPr>
      <w:bookmarkStart w:id="1840" w:name="_Ref352749355"/>
      <w:bookmarkStart w:id="1841" w:name="_Toc402619964"/>
      <w:bookmarkStart w:id="1842" w:name="_Toc401414149"/>
      <w:r>
        <w:t>Declaration Merging</w:t>
      </w:r>
      <w:bookmarkEnd w:id="1840"/>
      <w:bookmarkEnd w:id="1841"/>
      <w:bookmarkEnd w:id="1842"/>
    </w:p>
    <w:p w14:paraId="161085BB" w14:textId="77777777" w:rsidR="0044410D" w:rsidRPr="0044410D" w:rsidRDefault="00927C88" w:rsidP="00927C88">
      <w:r>
        <w:t xml:space="preserve">Internal modules are </w:t>
      </w:r>
      <w:r w:rsidR="008F4735">
        <w:t>"</w:t>
      </w:r>
      <w:r>
        <w:t>open-ended</w:t>
      </w:r>
      <w:r w:rsidR="008F4735">
        <w:t>"</w:t>
      </w:r>
      <w:r>
        <w:t xml:space="preserve"> and internal module declarations with the same qualified name relative to a common root (as defined in section </w:t>
      </w:r>
      <w:r>
        <w:fldChar w:fldCharType="begin"/>
      </w:r>
      <w:r>
        <w:instrText xml:space="preserve"> REF _Ref323978672 \r \h </w:instrText>
      </w:r>
      <w:r>
        <w:fldChar w:fldCharType="separate"/>
      </w:r>
      <w:r w:rsidR="00B510EF">
        <w:t>2.3</w:t>
      </w:r>
      <w:r>
        <w:fldChar w:fldCharType="end"/>
      </w:r>
      <w:r>
        <w:t>) contribute to a single module. For example, the following two declarations of a module outer might be located in separate source files.</w:t>
      </w:r>
    </w:p>
    <w:p w14:paraId="12E70C83" w14:textId="77777777" w:rsidR="0044410D" w:rsidRPr="0044410D" w:rsidRDefault="00927C88" w:rsidP="00927C88">
      <w:pPr>
        <w:ind w:left="360"/>
      </w:pPr>
      <w:r>
        <w:t>File a.ts:</w:t>
      </w:r>
    </w:p>
    <w:p w14:paraId="44D7AC32" w14:textId="77777777" w:rsidR="0044410D" w:rsidRPr="0044410D" w:rsidRDefault="00927C88" w:rsidP="00927C88">
      <w:pPr>
        <w:pStyle w:val="Code"/>
      </w:pPr>
      <w:r w:rsidRPr="00C32601">
        <w:rPr>
          <w:color w:val="0000FF"/>
          <w:highlight w:val="white"/>
        </w:rPr>
        <w:lastRenderedPageBreak/>
        <w:t>module</w:t>
      </w:r>
      <w:r>
        <w:t xml:space="preserve"> outer {</w:t>
      </w:r>
      <w:r w:rsidR="0048218E" w:rsidRPr="0048218E">
        <w:br/>
      </w:r>
      <w:r>
        <w:t xml:space="preserve">    </w:t>
      </w:r>
      <w:r w:rsidRPr="00C32601">
        <w:rPr>
          <w:color w:val="0000FF"/>
          <w:highlight w:val="white"/>
        </w:rPr>
        <w:t>var</w:t>
      </w:r>
      <w:r>
        <w:t xml:space="preserve"> local = </w:t>
      </w:r>
      <w:r w:rsidRPr="00787FA8">
        <w:rPr>
          <w:color w:val="800000"/>
          <w:highlight w:val="white"/>
        </w:rPr>
        <w:t>1</w:t>
      </w:r>
      <w:r>
        <w:t xml:space="preserve">;           </w:t>
      </w:r>
      <w:r w:rsidRPr="006F5FD2">
        <w:rPr>
          <w:color w:val="008000"/>
          <w:highlight w:val="white"/>
        </w:rPr>
        <w:t>// Non-exported local variable</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a = local;    </w:t>
      </w:r>
      <w:r w:rsidRPr="006F5FD2">
        <w:rPr>
          <w:color w:val="008000"/>
          <w:highlight w:val="white"/>
        </w:rPr>
        <w:t>// outer.a</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inner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x = </w:t>
      </w:r>
      <w:r w:rsidRPr="00787FA8">
        <w:rPr>
          <w:color w:val="800000"/>
          <w:highlight w:val="white"/>
        </w:rPr>
        <w:t>10</w:t>
      </w:r>
      <w:r>
        <w:t xml:space="preserve">;   </w:t>
      </w:r>
      <w:r w:rsidRPr="006F5FD2">
        <w:rPr>
          <w:color w:val="008000"/>
          <w:highlight w:val="white"/>
        </w:rPr>
        <w:t>// outer.inner.x</w:t>
      </w:r>
      <w:r w:rsidR="0048218E" w:rsidRPr="0048218E">
        <w:br/>
      </w:r>
      <w:r>
        <w:t xml:space="preserve">    }</w:t>
      </w:r>
      <w:r w:rsidR="0048218E" w:rsidRPr="0048218E">
        <w:br/>
      </w:r>
      <w:r>
        <w:t>}</w:t>
      </w:r>
    </w:p>
    <w:p w14:paraId="20F5D342" w14:textId="77777777" w:rsidR="0044410D" w:rsidRPr="0044410D" w:rsidRDefault="00927C88" w:rsidP="00927C88">
      <w:pPr>
        <w:ind w:left="360"/>
      </w:pPr>
      <w:r>
        <w:t>File b.ts:</w:t>
      </w:r>
    </w:p>
    <w:p w14:paraId="11B63D55" w14:textId="77777777" w:rsidR="0044410D" w:rsidRPr="0044410D" w:rsidRDefault="00927C88" w:rsidP="00927C88">
      <w:pPr>
        <w:pStyle w:val="Code"/>
      </w:pPr>
      <w:r w:rsidRPr="00C32601">
        <w:rPr>
          <w:color w:val="0000FF"/>
          <w:highlight w:val="white"/>
        </w:rPr>
        <w:t>module</w:t>
      </w:r>
      <w:r>
        <w:t xml:space="preserve"> outer {</w:t>
      </w:r>
      <w:r w:rsidR="0048218E" w:rsidRPr="0048218E">
        <w:br/>
      </w:r>
      <w:r>
        <w:t xml:space="preserve">    </w:t>
      </w:r>
      <w:r w:rsidRPr="00C32601">
        <w:rPr>
          <w:color w:val="0000FF"/>
          <w:highlight w:val="white"/>
        </w:rPr>
        <w:t>var</w:t>
      </w:r>
      <w:r>
        <w:t xml:space="preserve"> local = </w:t>
      </w:r>
      <w:r w:rsidRPr="00787FA8">
        <w:rPr>
          <w:color w:val="800000"/>
          <w:highlight w:val="white"/>
        </w:rPr>
        <w:t>2</w:t>
      </w:r>
      <w:r>
        <w:t xml:space="preserve">;           </w:t>
      </w:r>
      <w:r w:rsidRPr="006F5FD2">
        <w:rPr>
          <w:color w:val="008000"/>
          <w:highlight w:val="white"/>
        </w:rPr>
        <w:t>// Non-exported local variable</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b = local;    </w:t>
      </w:r>
      <w:r w:rsidRPr="006F5FD2">
        <w:rPr>
          <w:color w:val="008000"/>
          <w:highlight w:val="white"/>
        </w:rPr>
        <w:t>// outer.b</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inner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y = </w:t>
      </w:r>
      <w:r w:rsidRPr="00787FA8">
        <w:rPr>
          <w:color w:val="800000"/>
          <w:highlight w:val="white"/>
        </w:rPr>
        <w:t>20</w:t>
      </w:r>
      <w:r>
        <w:t xml:space="preserve">;   </w:t>
      </w:r>
      <w:r w:rsidRPr="006F5FD2">
        <w:rPr>
          <w:color w:val="008000"/>
          <w:highlight w:val="white"/>
        </w:rPr>
        <w:t>// outer.inner.y</w:t>
      </w:r>
      <w:r w:rsidR="0048218E" w:rsidRPr="0048218E">
        <w:br/>
      </w:r>
      <w:r>
        <w:t xml:space="preserve">    }</w:t>
      </w:r>
      <w:r w:rsidR="0048218E" w:rsidRPr="0048218E">
        <w:br/>
      </w:r>
      <w:r>
        <w:t>}</w:t>
      </w:r>
    </w:p>
    <w:p w14:paraId="175B9BC1" w14:textId="77777777" w:rsidR="0044410D" w:rsidRPr="0044410D" w:rsidRDefault="00927C88" w:rsidP="00927C88">
      <w:r>
        <w:t>Assuming the two source files are part of the same program, the two declarations will have the global module as their common root and will therefore contribute to the same module instance, the instance type of which will be:</w:t>
      </w:r>
    </w:p>
    <w:p w14:paraId="30730598" w14:textId="77777777" w:rsidR="0044410D" w:rsidRPr="0044410D" w:rsidRDefault="00927C88" w:rsidP="00927C88">
      <w:pPr>
        <w:pStyle w:val="Code"/>
      </w:pPr>
      <w:r>
        <w:t>{</w:t>
      </w:r>
      <w:r w:rsidR="0048218E" w:rsidRPr="0048218E">
        <w:br/>
      </w:r>
      <w:r>
        <w:t xml:space="preserve">    a: </w:t>
      </w:r>
      <w:r w:rsidRPr="00C32601">
        <w:rPr>
          <w:color w:val="0000FF"/>
          <w:highlight w:val="white"/>
        </w:rPr>
        <w:t>number</w:t>
      </w:r>
      <w:r>
        <w:t>;</w:t>
      </w:r>
      <w:r w:rsidR="0048218E" w:rsidRPr="0048218E">
        <w:br/>
      </w:r>
      <w:r>
        <w:t xml:space="preserve">    b: </w:t>
      </w:r>
      <w:r w:rsidRPr="00C32601">
        <w:rPr>
          <w:color w:val="0000FF"/>
          <w:highlight w:val="white"/>
        </w:rPr>
        <w:t>number</w:t>
      </w:r>
      <w:r>
        <w:t>;</w:t>
      </w:r>
      <w:r w:rsidR="0048218E" w:rsidRPr="0048218E">
        <w:br/>
      </w:r>
      <w:r>
        <w:t xml:space="preserve">    inner: {</w:t>
      </w:r>
      <w:r w:rsidR="0048218E" w:rsidRPr="0048218E">
        <w:br/>
      </w:r>
      <w:r>
        <w:t xml:space="preserve">        x: </w:t>
      </w:r>
      <w:r w:rsidRPr="00C32601">
        <w:rPr>
          <w:color w:val="0000FF"/>
          <w:highlight w:val="white"/>
        </w:rPr>
        <w:t>number</w:t>
      </w:r>
      <w:r>
        <w:t>;</w:t>
      </w:r>
      <w:r w:rsidR="0048218E" w:rsidRPr="0048218E">
        <w:br/>
      </w:r>
      <w:r>
        <w:t xml:space="preserve">        y: </w:t>
      </w:r>
      <w:r w:rsidRPr="00C32601">
        <w:rPr>
          <w:color w:val="0000FF"/>
          <w:highlight w:val="white"/>
        </w:rPr>
        <w:t>number</w:t>
      </w:r>
      <w:r>
        <w:t>;</w:t>
      </w:r>
      <w:r w:rsidR="0048218E" w:rsidRPr="0048218E">
        <w:br/>
      </w:r>
      <w:r>
        <w:t xml:space="preserve">    };</w:t>
      </w:r>
      <w:r w:rsidR="0048218E" w:rsidRPr="0048218E">
        <w:br/>
      </w:r>
      <w:r>
        <w:t>}</w:t>
      </w:r>
    </w:p>
    <w:p w14:paraId="47AA60D3" w14:textId="77777777" w:rsidR="0044410D" w:rsidRPr="0044410D" w:rsidRDefault="00B0083E" w:rsidP="00B0083E">
      <w:r>
        <w:t>Declaration merging does not apply to local aliases created by import declarations.</w:t>
      </w:r>
      <w:r w:rsidR="00F66923">
        <w:t xml:space="preserve"> In other words, it is not possible have an import declaration and a module declaration for the same name within the same module body.</w:t>
      </w:r>
    </w:p>
    <w:p w14:paraId="6E5158DD" w14:textId="77777777" w:rsidR="0044410D" w:rsidRPr="0044410D" w:rsidRDefault="006A24D3" w:rsidP="00B0083E">
      <w:r>
        <w:t>Declaration merging also extends to internal module declarations with the same qualified name relative to a common root as a function, class, or enum</w:t>
      </w:r>
      <w:r w:rsidR="009253A4">
        <w:t xml:space="preserve"> declaration</w:t>
      </w:r>
      <w:r>
        <w:t>:</w:t>
      </w:r>
    </w:p>
    <w:p w14:paraId="41CB0ACD" w14:textId="77777777" w:rsidR="0044410D" w:rsidRPr="0044410D" w:rsidRDefault="00DC4993" w:rsidP="00236652">
      <w:pPr>
        <w:pStyle w:val="ListParagraph"/>
        <w:numPr>
          <w:ilvl w:val="0"/>
          <w:numId w:val="46"/>
        </w:numPr>
      </w:pPr>
      <w:r>
        <w:t xml:space="preserve">When merging a function and an internal module, the type of the function object is merged with the instance type of the module. In effect, the </w:t>
      </w:r>
      <w:r w:rsidR="007C1F72">
        <w:t>overloads or implementation of the</w:t>
      </w:r>
      <w:r>
        <w:t xml:space="preserve"> </w:t>
      </w:r>
      <w:r w:rsidR="007C1F72">
        <w:t>function provide</w:t>
      </w:r>
      <w:r>
        <w:t xml:space="preserve"> the call signatures and the </w:t>
      </w:r>
      <w:r w:rsidR="007C1F72">
        <w:t>exported members of the module provide</w:t>
      </w:r>
      <w:r>
        <w:t xml:space="preserve"> the properties of the combined type.</w:t>
      </w:r>
    </w:p>
    <w:p w14:paraId="256A1F55" w14:textId="77777777" w:rsidR="0044410D" w:rsidRPr="0044410D" w:rsidRDefault="00DC4993" w:rsidP="00236652">
      <w:pPr>
        <w:pStyle w:val="ListParagraph"/>
        <w:numPr>
          <w:ilvl w:val="0"/>
          <w:numId w:val="46"/>
        </w:numPr>
      </w:pPr>
      <w:r>
        <w:t xml:space="preserve">When merging a class and an internal module, the type of the constructor function object is merged with the instance type of the module. In effect, the </w:t>
      </w:r>
      <w:r w:rsidR="007C1F72">
        <w:t>overloads or implementation of the class constructor</w:t>
      </w:r>
      <w:r>
        <w:t xml:space="preserve"> </w:t>
      </w:r>
      <w:r w:rsidR="007C1F72">
        <w:t xml:space="preserve">provide the </w:t>
      </w:r>
      <w:r>
        <w:t>construct signatures</w:t>
      </w:r>
      <w:r w:rsidR="007C1F72">
        <w:t>,</w:t>
      </w:r>
      <w:r>
        <w:t xml:space="preserve"> and the </w:t>
      </w:r>
      <w:r w:rsidR="007C1F72">
        <w:t>static members of the class and exported members of the module provide the properties of the combined type. It is an error to have static class members and exported module members with the same name.</w:t>
      </w:r>
    </w:p>
    <w:p w14:paraId="7340D6F1" w14:textId="77777777" w:rsidR="0044410D" w:rsidRPr="0044410D" w:rsidRDefault="007C1F72" w:rsidP="00236652">
      <w:pPr>
        <w:pStyle w:val="ListParagraph"/>
        <w:numPr>
          <w:ilvl w:val="0"/>
          <w:numId w:val="46"/>
        </w:numPr>
      </w:pPr>
      <w:r>
        <w:lastRenderedPageBreak/>
        <w:t xml:space="preserve">When merging an enum and an internal module, the type of the enum object is merged with the instance type of the module. In effect, the </w:t>
      </w:r>
      <w:r w:rsidR="00397764">
        <w:t>members of the enum and the exported members of the module provide the properties of the combined type. It is an error to have enum members and exported module members with the same name.</w:t>
      </w:r>
    </w:p>
    <w:p w14:paraId="1982DE4E" w14:textId="77777777" w:rsidR="0044410D" w:rsidRPr="0044410D" w:rsidRDefault="00213010" w:rsidP="00397764">
      <w:r>
        <w:t xml:space="preserve">When merging a non-ambient </w:t>
      </w:r>
      <w:r w:rsidR="00CF31D9">
        <w:t xml:space="preserve">function or class </w:t>
      </w:r>
      <w:r w:rsidR="0030183A">
        <w:t xml:space="preserve">declaration </w:t>
      </w:r>
      <w:r w:rsidR="00CF31D9">
        <w:t>and a non-ambient internal module</w:t>
      </w:r>
      <w:r w:rsidR="0030183A">
        <w:t xml:space="preserve"> declaration</w:t>
      </w:r>
      <w:r w:rsidR="00CF31D9">
        <w:t xml:space="preserve">, the function or class declaration must be located prior to the internal module declaration in the same source file. This ensures that the shared object instance is created as a function object. (While it is possible to add properties to an object after its creation, it is not possible to make an object </w:t>
      </w:r>
      <w:r w:rsidR="008F4735">
        <w:t>"</w:t>
      </w:r>
      <w:r w:rsidR="00CF31D9">
        <w:t>callable</w:t>
      </w:r>
      <w:r w:rsidR="008F4735">
        <w:t>"</w:t>
      </w:r>
      <w:r w:rsidR="00CF31D9">
        <w:t xml:space="preserve"> after the fact.)</w:t>
      </w:r>
    </w:p>
    <w:p w14:paraId="4C970876" w14:textId="77777777" w:rsidR="0044410D" w:rsidRPr="0044410D" w:rsidRDefault="0030183A" w:rsidP="00397764">
      <w:r w:rsidRPr="005C28E7">
        <w:t>The example</w:t>
      </w:r>
    </w:p>
    <w:p w14:paraId="592C8490" w14:textId="77777777" w:rsidR="0044410D" w:rsidRPr="0044410D" w:rsidRDefault="0030183A" w:rsidP="00746BA2">
      <w:pPr>
        <w:pStyle w:val="Code"/>
      </w:pPr>
      <w:r w:rsidRPr="005C28E7">
        <w:rPr>
          <w:color w:val="0000FF"/>
          <w:highlight w:val="white"/>
        </w:rPr>
        <w:t>interface</w:t>
      </w:r>
      <w:r w:rsidRPr="005C28E7">
        <w:t xml:space="preserve"> Point {</w:t>
      </w:r>
      <w:r w:rsidR="0048218E" w:rsidRPr="0048218E">
        <w:br/>
      </w:r>
      <w:r w:rsidRPr="005C28E7">
        <w:t xml:space="preserve">    x: </w:t>
      </w:r>
      <w:r w:rsidRPr="005C28E7">
        <w:rPr>
          <w:color w:val="0000FF"/>
          <w:highlight w:val="white"/>
        </w:rPr>
        <w:t>number</w:t>
      </w:r>
      <w:r w:rsidRPr="005C28E7">
        <w:t>;</w:t>
      </w:r>
      <w:r w:rsidR="0048218E" w:rsidRPr="0048218E">
        <w:br/>
      </w:r>
      <w:r w:rsidRPr="005C28E7">
        <w:t xml:space="preserve">    y: </w:t>
      </w:r>
      <w:r w:rsidRPr="005C28E7">
        <w:rPr>
          <w:color w:val="0000FF"/>
          <w:highlight w:val="white"/>
        </w:rPr>
        <w:t>number</w:t>
      </w:r>
      <w:r w:rsidRPr="005C28E7">
        <w:t>;</w:t>
      </w:r>
      <w:r w:rsidR="0048218E" w:rsidRPr="0048218E">
        <w:br/>
      </w:r>
      <w:r w:rsidRPr="005C28E7">
        <w:t>}</w:t>
      </w:r>
    </w:p>
    <w:p w14:paraId="1BE65F28" w14:textId="77777777" w:rsidR="0044410D" w:rsidRPr="0044410D" w:rsidRDefault="00746BA2" w:rsidP="00746BA2">
      <w:pPr>
        <w:pStyle w:val="Code"/>
      </w:pPr>
      <w:r w:rsidRPr="005C28E7">
        <w:rPr>
          <w:color w:val="0000FF"/>
          <w:highlight w:val="white"/>
        </w:rPr>
        <w:t>function</w:t>
      </w:r>
      <w:r w:rsidRPr="005C28E7">
        <w:t xml:space="preserve"> point(x: </w:t>
      </w:r>
      <w:r w:rsidRPr="005C28E7">
        <w:rPr>
          <w:color w:val="0000FF"/>
          <w:highlight w:val="white"/>
        </w:rPr>
        <w:t>number</w:t>
      </w:r>
      <w:r w:rsidRPr="005C28E7">
        <w:t xml:space="preserve">, y: </w:t>
      </w:r>
      <w:r w:rsidRPr="005C28E7">
        <w:rPr>
          <w:color w:val="0000FF"/>
          <w:highlight w:val="white"/>
        </w:rPr>
        <w:t>number</w:t>
      </w:r>
      <w:r w:rsidRPr="005C28E7">
        <w:t>)</w:t>
      </w:r>
      <w:r w:rsidR="0030183A" w:rsidRPr="005C28E7">
        <w:t>: Point</w:t>
      </w:r>
      <w:r w:rsidRPr="005C28E7">
        <w:t xml:space="preserve"> {</w:t>
      </w:r>
      <w:r w:rsidR="0048218E" w:rsidRPr="0048218E">
        <w:br/>
      </w:r>
      <w:r w:rsidRPr="005C28E7">
        <w:t xml:space="preserve">    </w:t>
      </w:r>
      <w:r w:rsidRPr="005C28E7">
        <w:rPr>
          <w:color w:val="0000FF"/>
          <w:highlight w:val="white"/>
        </w:rPr>
        <w:t>return</w:t>
      </w:r>
      <w:r w:rsidRPr="005C28E7">
        <w:t xml:space="preserve"> { x: x, y: y };</w:t>
      </w:r>
      <w:r w:rsidR="0048218E" w:rsidRPr="0048218E">
        <w:br/>
      </w:r>
      <w:r w:rsidRPr="005C28E7">
        <w:t>}</w:t>
      </w:r>
    </w:p>
    <w:p w14:paraId="6FDD4903" w14:textId="77777777" w:rsidR="0044410D" w:rsidRPr="0044410D" w:rsidRDefault="00746BA2" w:rsidP="00746BA2">
      <w:pPr>
        <w:pStyle w:val="Code"/>
      </w:pPr>
      <w:r w:rsidRPr="005C28E7">
        <w:rPr>
          <w:color w:val="0000FF"/>
          <w:highlight w:val="white"/>
        </w:rPr>
        <w:t>module</w:t>
      </w:r>
      <w:r w:rsidRPr="005C28E7">
        <w:t xml:space="preserve"> point {</w:t>
      </w:r>
      <w:r w:rsidR="0048218E" w:rsidRPr="0048218E">
        <w:br/>
      </w:r>
      <w:r w:rsidRPr="005C28E7">
        <w:t xml:space="preserve">    </w:t>
      </w:r>
      <w:r w:rsidRPr="005C28E7">
        <w:rPr>
          <w:color w:val="0000FF"/>
          <w:highlight w:val="white"/>
        </w:rPr>
        <w:t>export</w:t>
      </w:r>
      <w:r w:rsidRPr="005C28E7">
        <w:t xml:space="preserve"> </w:t>
      </w:r>
      <w:r w:rsidRPr="005C28E7">
        <w:rPr>
          <w:color w:val="0000FF"/>
          <w:highlight w:val="white"/>
        </w:rPr>
        <w:t>var</w:t>
      </w:r>
      <w:r w:rsidRPr="005C28E7">
        <w:t xml:space="preserve"> origin = point(</w:t>
      </w:r>
      <w:r w:rsidRPr="005C28E7">
        <w:rPr>
          <w:highlight w:val="white"/>
        </w:rPr>
        <w:t>0</w:t>
      </w:r>
      <w:r w:rsidRPr="005C28E7">
        <w:t xml:space="preserve">, </w:t>
      </w:r>
      <w:r w:rsidRPr="005C28E7">
        <w:rPr>
          <w:highlight w:val="white"/>
        </w:rPr>
        <w:t>0</w:t>
      </w:r>
      <w:r w:rsidRPr="005C28E7">
        <w:t>);</w:t>
      </w:r>
      <w:r w:rsidR="0048218E" w:rsidRPr="0048218E">
        <w:br/>
      </w:r>
      <w:r w:rsidRPr="005C28E7">
        <w:t xml:space="preserve">    </w:t>
      </w:r>
      <w:r w:rsidRPr="005C28E7">
        <w:rPr>
          <w:color w:val="0000FF"/>
          <w:highlight w:val="white"/>
        </w:rPr>
        <w:t>export</w:t>
      </w:r>
      <w:r w:rsidRPr="005C28E7">
        <w:t xml:space="preserve"> </w:t>
      </w:r>
      <w:r w:rsidRPr="005C28E7">
        <w:rPr>
          <w:color w:val="0000FF"/>
          <w:highlight w:val="white"/>
        </w:rPr>
        <w:t>function</w:t>
      </w:r>
      <w:r w:rsidRPr="005C28E7">
        <w:t xml:space="preserve"> equals(p1: Point, p2: Point) {</w:t>
      </w:r>
      <w:r w:rsidR="0048218E" w:rsidRPr="0048218E">
        <w:br/>
      </w:r>
      <w:r w:rsidRPr="005C28E7">
        <w:t xml:space="preserve">        </w:t>
      </w:r>
      <w:r w:rsidRPr="005C28E7">
        <w:rPr>
          <w:highlight w:val="white"/>
        </w:rPr>
        <w:t>return</w:t>
      </w:r>
      <w:r w:rsidRPr="005C28E7">
        <w:t xml:space="preserve"> p1.x == p2.x &amp;&amp; p1.y == p2.y;</w:t>
      </w:r>
      <w:r w:rsidR="0048218E" w:rsidRPr="0048218E">
        <w:br/>
      </w:r>
      <w:r w:rsidRPr="005C28E7">
        <w:t xml:space="preserve">    }</w:t>
      </w:r>
      <w:r w:rsidR="0048218E" w:rsidRPr="0048218E">
        <w:br/>
      </w:r>
      <w:r w:rsidRPr="005C28E7">
        <w:t>}</w:t>
      </w:r>
    </w:p>
    <w:p w14:paraId="1746DCDF" w14:textId="77777777" w:rsidR="0044410D" w:rsidRPr="0044410D" w:rsidRDefault="0030183A" w:rsidP="0030183A">
      <w:pPr>
        <w:pStyle w:val="Code"/>
      </w:pPr>
      <w:r w:rsidRPr="005C28E7">
        <w:rPr>
          <w:color w:val="0000FF"/>
          <w:highlight w:val="white"/>
        </w:rPr>
        <w:t>var</w:t>
      </w:r>
      <w:r w:rsidRPr="005C28E7">
        <w:t xml:space="preserve"> p1 = point(</w:t>
      </w:r>
      <w:r w:rsidRPr="005C28E7">
        <w:rPr>
          <w:highlight w:val="white"/>
        </w:rPr>
        <w:t>0</w:t>
      </w:r>
      <w:r w:rsidRPr="005C28E7">
        <w:t xml:space="preserve">, </w:t>
      </w:r>
      <w:r w:rsidRPr="005C28E7">
        <w:rPr>
          <w:highlight w:val="white"/>
        </w:rPr>
        <w:t>0</w:t>
      </w:r>
      <w:r w:rsidRPr="005C28E7">
        <w:t>);</w:t>
      </w:r>
      <w:r w:rsidR="0048218E" w:rsidRPr="0048218E">
        <w:br/>
      </w:r>
      <w:r w:rsidRPr="005C28E7">
        <w:rPr>
          <w:color w:val="0000FF"/>
          <w:highlight w:val="white"/>
        </w:rPr>
        <w:t>var</w:t>
      </w:r>
      <w:r w:rsidRPr="005C28E7">
        <w:t xml:space="preserve"> p2 = point.origin;</w:t>
      </w:r>
      <w:r w:rsidR="0048218E" w:rsidRPr="0048218E">
        <w:br/>
      </w:r>
      <w:r w:rsidRPr="005C28E7">
        <w:rPr>
          <w:color w:val="0000FF"/>
          <w:highlight w:val="white"/>
        </w:rPr>
        <w:t>var</w:t>
      </w:r>
      <w:r w:rsidRPr="005C28E7">
        <w:t xml:space="preserve"> b = point.equals(p1, p2);</w:t>
      </w:r>
    </w:p>
    <w:p w14:paraId="14941654" w14:textId="77777777" w:rsidR="0044410D" w:rsidRPr="0044410D" w:rsidRDefault="0030183A" w:rsidP="0030183A">
      <w:r>
        <w:t xml:space="preserve">declares </w:t>
      </w:r>
      <w:r w:rsidR="008F4735">
        <w:t>'</w:t>
      </w:r>
      <w:r>
        <w:t>point</w:t>
      </w:r>
      <w:r w:rsidR="008F4735">
        <w:t>'</w:t>
      </w:r>
      <w:r>
        <w:t xml:space="preserve"> as a function object with two properties, </w:t>
      </w:r>
      <w:r w:rsidR="008F4735">
        <w:t>'</w:t>
      </w:r>
      <w:r>
        <w:t>origin</w:t>
      </w:r>
      <w:r w:rsidR="008F4735">
        <w:t>'</w:t>
      </w:r>
      <w:r>
        <w:t xml:space="preserve"> and </w:t>
      </w:r>
      <w:r w:rsidR="008F4735">
        <w:t>'</w:t>
      </w:r>
      <w:r>
        <w:t>equals</w:t>
      </w:r>
      <w:r w:rsidR="008F4735">
        <w:t>'</w:t>
      </w:r>
      <w:r>
        <w:t xml:space="preserve">. Note that the module declaration for </w:t>
      </w:r>
      <w:r w:rsidR="008F4735">
        <w:t>'</w:t>
      </w:r>
      <w:r>
        <w:t>point</w:t>
      </w:r>
      <w:r w:rsidR="008F4735">
        <w:t>'</w:t>
      </w:r>
      <w:r>
        <w:t xml:space="preserve"> is located</w:t>
      </w:r>
      <w:r w:rsidR="00C55B22">
        <w:t xml:space="preserve"> after the function declaration.</w:t>
      </w:r>
    </w:p>
    <w:p w14:paraId="10295AA7" w14:textId="77777777" w:rsidR="0044410D" w:rsidRPr="0044410D" w:rsidRDefault="0053344D" w:rsidP="0053344D">
      <w:pPr>
        <w:pStyle w:val="Heading2"/>
      </w:pPr>
      <w:bookmarkStart w:id="1843" w:name="_Toc402619965"/>
      <w:bookmarkStart w:id="1844" w:name="_Toc401414150"/>
      <w:r>
        <w:t>Code Generation</w:t>
      </w:r>
      <w:bookmarkEnd w:id="1843"/>
      <w:bookmarkEnd w:id="1844"/>
    </w:p>
    <w:p w14:paraId="1D876CBF" w14:textId="77777777" w:rsidR="0044410D" w:rsidRPr="0044410D" w:rsidRDefault="0053344D" w:rsidP="0053344D">
      <w:r>
        <w:t>An internal module generates JavaScript code that is equivalent to the following:</w:t>
      </w:r>
    </w:p>
    <w:p w14:paraId="6F639813" w14:textId="77777777" w:rsidR="0044410D" w:rsidRPr="0044410D" w:rsidRDefault="0053344D" w:rsidP="0053344D">
      <w:pPr>
        <w:pStyle w:val="Code"/>
      </w:pPr>
      <w:r w:rsidRPr="005C28E7">
        <w:rPr>
          <w:color w:val="0000FF"/>
          <w:highlight w:val="white"/>
        </w:rPr>
        <w:t>var</w:t>
      </w:r>
      <w:r w:rsidRPr="005C28E7">
        <w:t xml:space="preserve"> &lt;ModuleName&gt;;</w:t>
      </w:r>
      <w:r w:rsidR="0048218E" w:rsidRPr="0048218E">
        <w:br/>
      </w:r>
      <w:r w:rsidRPr="005C28E7">
        <w:t>(</w:t>
      </w:r>
      <w:r w:rsidRPr="005C28E7">
        <w:rPr>
          <w:color w:val="0000FF"/>
          <w:highlight w:val="white"/>
        </w:rPr>
        <w:t>function</w:t>
      </w:r>
      <w:r w:rsidRPr="005C28E7">
        <w:t>(&lt;ModuleName&gt;) {</w:t>
      </w:r>
      <w:r w:rsidR="0048218E" w:rsidRPr="0048218E">
        <w:br/>
      </w:r>
      <w:r w:rsidRPr="005C28E7">
        <w:t xml:space="preserve">    &lt;ModuleStatements&gt;</w:t>
      </w:r>
      <w:r w:rsidR="0048218E" w:rsidRPr="0048218E">
        <w:br/>
      </w:r>
      <w:r w:rsidRPr="005C28E7">
        <w:t>})(&lt;ModuleName&gt;||(&lt;ModuleName&gt;={}));</w:t>
      </w:r>
    </w:p>
    <w:p w14:paraId="5ACE160C" w14:textId="77777777" w:rsidR="0044410D" w:rsidRPr="0044410D" w:rsidRDefault="00DD473A" w:rsidP="001036A3">
      <w:r>
        <w:t xml:space="preserve">where </w:t>
      </w:r>
      <w:r w:rsidR="0053344D" w:rsidRPr="00603A78">
        <w:rPr>
          <w:rStyle w:val="CodeItalic"/>
        </w:rPr>
        <w:t>ModuleName</w:t>
      </w:r>
      <w:r>
        <w:t xml:space="preserve"> is the name of the module and </w:t>
      </w:r>
      <w:r w:rsidR="0053344D" w:rsidRPr="00603A78">
        <w:rPr>
          <w:rStyle w:val="CodeItalic"/>
        </w:rPr>
        <w:t>ModuleStatements</w:t>
      </w:r>
      <w:r w:rsidR="0053344D">
        <w:t xml:space="preserve"> is the code generated for the statements in the module body.</w:t>
      </w:r>
      <w:r w:rsidR="00603A78">
        <w:t xml:space="preserve"> The </w:t>
      </w:r>
      <w:r w:rsidR="00603A78" w:rsidRPr="00603A78">
        <w:rPr>
          <w:rStyle w:val="CodeItalic"/>
        </w:rPr>
        <w:t>ModuleName</w:t>
      </w:r>
      <w:r w:rsidR="00603A78">
        <w:t xml:space="preserve"> function parameter may be prefixed with one or more underscore characters to ensure the name is unique within the function body. </w:t>
      </w:r>
      <w:r w:rsidR="001036A3">
        <w:t xml:space="preserve">Note that the entire module </w:t>
      </w:r>
      <w:r w:rsidR="001036A3">
        <w:lastRenderedPageBreak/>
        <w:t>is emitted as an anonymous function that is immediately executed. This ensures that local variables are in their own lexical environment isolated from the surrounding context. Also note that the generated function doesn</w:t>
      </w:r>
      <w:r w:rsidR="008F4735">
        <w:t>'</w:t>
      </w:r>
      <w:r w:rsidR="001036A3">
        <w:t>t create and return a module instance, but rather it extends the existing instance (which may have just been created in the function call). This ensures that internal modules can extend each other.</w:t>
      </w:r>
    </w:p>
    <w:p w14:paraId="2F30C205" w14:textId="77777777" w:rsidR="0044410D" w:rsidRPr="0044410D" w:rsidRDefault="00DD473A" w:rsidP="0053344D">
      <w:r>
        <w:t>An import statement generates code of the form</w:t>
      </w:r>
    </w:p>
    <w:p w14:paraId="7C9016B9" w14:textId="77777777" w:rsidR="0044410D" w:rsidRPr="0044410D" w:rsidRDefault="00DD473A" w:rsidP="00DD473A">
      <w:pPr>
        <w:pStyle w:val="Code"/>
      </w:pPr>
      <w:r w:rsidRPr="005C28E7">
        <w:rPr>
          <w:color w:val="0000FF"/>
          <w:highlight w:val="white"/>
        </w:rPr>
        <w:t>var</w:t>
      </w:r>
      <w:r w:rsidRPr="005C28E7">
        <w:t xml:space="preserve"> &lt;Alias&gt; = &lt;EntityName&gt;;</w:t>
      </w:r>
    </w:p>
    <w:p w14:paraId="3EC4C067" w14:textId="77777777" w:rsidR="0044410D" w:rsidRPr="0044410D" w:rsidRDefault="00E92FA7" w:rsidP="001036A3">
      <w:r>
        <w:t xml:space="preserve">This code is emitted only if the imported </w:t>
      </w:r>
      <w:r w:rsidR="00CE7547">
        <w:t>entity</w:t>
      </w:r>
      <w:r>
        <w:t xml:space="preserve"> is referenced as a </w:t>
      </w:r>
      <w:r w:rsidRPr="00ED7635">
        <w:rPr>
          <w:rStyle w:val="Production"/>
        </w:rPr>
        <w:t>PrimaryExpression</w:t>
      </w:r>
      <w:r>
        <w:t xml:space="preserve"> somewhere in the body of the importing module. If an imported </w:t>
      </w:r>
      <w:r w:rsidR="00CE7547">
        <w:t>entity</w:t>
      </w:r>
      <w:r>
        <w:t xml:space="preserve"> is referenced only as a</w:t>
      </w:r>
      <w:r w:rsidR="00CE7547">
        <w:t xml:space="preserve"> </w:t>
      </w:r>
      <w:r w:rsidR="00CE7547" w:rsidRPr="00CE7547">
        <w:rPr>
          <w:rStyle w:val="Production"/>
        </w:rPr>
        <w:t>TypeName</w:t>
      </w:r>
      <w:r w:rsidR="00CE7547">
        <w:t xml:space="preserve"> or</w:t>
      </w:r>
      <w:r>
        <w:t xml:space="preserve"> </w:t>
      </w:r>
      <w:r w:rsidRPr="00ED7635">
        <w:rPr>
          <w:rStyle w:val="Production"/>
        </w:rPr>
        <w:t>ModuleName</w:t>
      </w:r>
      <w:r>
        <w:t xml:space="preserve">, nothing is emitted. This ensures that types declared in one internal module can be referenced through an import alias in another internal module with no </w:t>
      </w:r>
      <w:r w:rsidR="003B461B">
        <w:t>run-time overhead</w:t>
      </w:r>
      <w:r>
        <w:t>.</w:t>
      </w:r>
    </w:p>
    <w:p w14:paraId="1D15F960" w14:textId="77777777" w:rsidR="0044410D" w:rsidRPr="0044410D" w:rsidRDefault="00603956" w:rsidP="001036A3">
      <w:r>
        <w:t>When a variable is exported, all references to the variable in the body of the module are replaced with</w:t>
      </w:r>
    </w:p>
    <w:p w14:paraId="6F0C9610" w14:textId="77777777" w:rsidR="0044410D" w:rsidRPr="0044410D" w:rsidRDefault="00603956" w:rsidP="00603956">
      <w:pPr>
        <w:pStyle w:val="Code"/>
      </w:pPr>
      <w:r w:rsidRPr="005C28E7">
        <w:t>&lt;ModuleName&gt;.&lt;VariableName&gt;</w:t>
      </w:r>
    </w:p>
    <w:p w14:paraId="50E5DADF" w14:textId="77777777" w:rsidR="0044410D" w:rsidRPr="0044410D" w:rsidRDefault="00603956" w:rsidP="001036A3">
      <w:r>
        <w:t>This effectively promotes the variable to be a property on the module instance and ensures that all references to the variable become references to the property.</w:t>
      </w:r>
    </w:p>
    <w:p w14:paraId="1D0A8EFB" w14:textId="77777777" w:rsidR="0044410D" w:rsidRPr="0044410D" w:rsidRDefault="001036A3" w:rsidP="001036A3">
      <w:r>
        <w:t>When a function, class, enum, or module is exported, the code generated for the entity is followed by an assignment statement of the form</w:t>
      </w:r>
    </w:p>
    <w:p w14:paraId="391BF13A" w14:textId="77777777" w:rsidR="0044410D" w:rsidRPr="0044410D" w:rsidRDefault="001036A3" w:rsidP="001036A3">
      <w:pPr>
        <w:pStyle w:val="Code"/>
      </w:pPr>
      <w:r w:rsidRPr="005C28E7">
        <w:t>&lt;ModuleName&gt;.&lt;EntityName&gt; = &lt;EntityName&gt;;</w:t>
      </w:r>
    </w:p>
    <w:p w14:paraId="000200D6" w14:textId="77777777" w:rsidR="0044410D" w:rsidRPr="0044410D" w:rsidRDefault="00603956" w:rsidP="001036A3">
      <w:r>
        <w:t xml:space="preserve">This </w:t>
      </w:r>
      <w:r w:rsidRPr="00603956">
        <w:t>copies</w:t>
      </w:r>
      <w:r>
        <w:t xml:space="preserve"> a reference to the entity into a property on the module instance.</w:t>
      </w:r>
    </w:p>
    <w:p w14:paraId="67E6BF26" w14:textId="77777777" w:rsidR="0044410D" w:rsidRPr="0044410D" w:rsidRDefault="0044410D" w:rsidP="00683D5C">
      <w:pPr>
        <w:rPr>
          <w:highlight w:val="white"/>
        </w:rPr>
      </w:pPr>
    </w:p>
    <w:p w14:paraId="1A3FF17F" w14:textId="77777777" w:rsidR="00C900DB" w:rsidRDefault="00C900DB" w:rsidP="00643688">
      <w:pPr>
        <w:rPr>
          <w:highlight w:val="white"/>
        </w:rPr>
        <w:sectPr w:rsidR="00C900DB" w:rsidSect="009349E4">
          <w:type w:val="oddPage"/>
          <w:pgSz w:w="12240" w:h="15840"/>
          <w:pgMar w:top="1440" w:right="1440" w:bottom="1440" w:left="1440" w:header="720" w:footer="720" w:gutter="0"/>
          <w:cols w:space="720"/>
          <w:docGrid w:linePitch="360"/>
        </w:sectPr>
      </w:pPr>
    </w:p>
    <w:p w14:paraId="22204A90" w14:textId="77777777" w:rsidR="0044410D" w:rsidRPr="0044410D" w:rsidRDefault="00963765" w:rsidP="00A67A5C">
      <w:pPr>
        <w:pStyle w:val="Heading1"/>
      </w:pPr>
      <w:bookmarkStart w:id="1845" w:name="_Toc402619966"/>
      <w:bookmarkStart w:id="1846" w:name="_Toc401414151"/>
      <w:r>
        <w:lastRenderedPageBreak/>
        <w:t>Source Files</w:t>
      </w:r>
      <w:r w:rsidR="00BD4D3D">
        <w:t xml:space="preserve"> and </w:t>
      </w:r>
      <w:r w:rsidR="002A1EAD">
        <w:t xml:space="preserve">External </w:t>
      </w:r>
      <w:r w:rsidR="002963F5">
        <w:t>Modules</w:t>
      </w:r>
      <w:bookmarkEnd w:id="1791"/>
      <w:bookmarkEnd w:id="1845"/>
      <w:bookmarkEnd w:id="1846"/>
    </w:p>
    <w:p w14:paraId="4BD93D58" w14:textId="77777777" w:rsidR="0044410D" w:rsidRPr="0044410D" w:rsidRDefault="00F47341" w:rsidP="00F47341">
      <w:r>
        <w:t xml:space="preserve">TypeScript implements </w:t>
      </w:r>
      <w:r w:rsidR="0053344D">
        <w:t xml:space="preserve">external </w:t>
      </w:r>
      <w:r>
        <w:t>modules that are closely aligned with those proposed for ECMAScript 6 and supports code generation targeting CommonJS and AMD module systems.</w:t>
      </w:r>
    </w:p>
    <w:p w14:paraId="68133A4C" w14:textId="77777777" w:rsidR="0044410D" w:rsidRPr="0044410D" w:rsidRDefault="00F47341" w:rsidP="00F47341">
      <w:r w:rsidRPr="005C28E7">
        <w:rPr>
          <w:i/>
        </w:rPr>
        <w:t>NOTE: TypeScript currently doesn</w:t>
      </w:r>
      <w:r w:rsidR="008F4735">
        <w:rPr>
          <w:i/>
        </w:rPr>
        <w:t>'</w:t>
      </w:r>
      <w:r w:rsidRPr="005C28E7">
        <w:rPr>
          <w:i/>
        </w:rPr>
        <w:t xml:space="preserve">t support the full proposed capabilities of </w:t>
      </w:r>
      <w:r w:rsidR="00492935" w:rsidRPr="005C28E7">
        <w:rPr>
          <w:i/>
        </w:rPr>
        <w:t xml:space="preserve">the </w:t>
      </w:r>
      <w:r w:rsidRPr="005C28E7">
        <w:rPr>
          <w:i/>
        </w:rPr>
        <w:t>ECMAScript 6 import and export syntax. We expect to align more closely on the syntax as the ECMAScript 6 specification evolves</w:t>
      </w:r>
      <w:r w:rsidRPr="005C28E7">
        <w:t>.</w:t>
      </w:r>
    </w:p>
    <w:p w14:paraId="44B073F0" w14:textId="77777777" w:rsidR="0044410D" w:rsidRPr="0044410D" w:rsidRDefault="00963765" w:rsidP="002261C4">
      <w:pPr>
        <w:pStyle w:val="Heading2"/>
      </w:pPr>
      <w:bookmarkStart w:id="1847" w:name="_Ref354732919"/>
      <w:bookmarkStart w:id="1848" w:name="_Toc402619967"/>
      <w:bookmarkStart w:id="1849" w:name="_Toc401414152"/>
      <w:r>
        <w:t>Source Files</w:t>
      </w:r>
      <w:bookmarkEnd w:id="1847"/>
      <w:bookmarkEnd w:id="1848"/>
      <w:bookmarkEnd w:id="1849"/>
    </w:p>
    <w:p w14:paraId="405CA178" w14:textId="77777777" w:rsidR="0044410D" w:rsidRPr="0044410D" w:rsidRDefault="00673FDA" w:rsidP="00295298">
      <w:r>
        <w:t xml:space="preserve">A </w:t>
      </w:r>
      <w:r w:rsidR="003C5236">
        <w:t>TypeScript</w:t>
      </w:r>
      <w:r>
        <w:t xml:space="preserve"> </w:t>
      </w:r>
      <w:r w:rsidRPr="00E35EDC">
        <w:rPr>
          <w:b/>
          <w:i/>
        </w:rPr>
        <w:t>program</w:t>
      </w:r>
      <w:r>
        <w:t xml:space="preserve"> consists of one or more</w:t>
      </w:r>
      <w:r w:rsidRPr="00173B98">
        <w:t xml:space="preserve"> </w:t>
      </w:r>
      <w:r w:rsidR="00173B98" w:rsidRPr="00173B98">
        <w:t>source</w:t>
      </w:r>
      <w:r w:rsidR="00B464B1">
        <w:t xml:space="preserve"> files</w:t>
      </w:r>
      <w:r w:rsidR="009C3654">
        <w:t xml:space="preserve"> that are either </w:t>
      </w:r>
      <w:r w:rsidR="009C3654" w:rsidRPr="00E35EDC">
        <w:rPr>
          <w:b/>
          <w:i/>
        </w:rPr>
        <w:t>implementation source files</w:t>
      </w:r>
      <w:r w:rsidR="009C3654">
        <w:t xml:space="preserve"> or </w:t>
      </w:r>
      <w:r w:rsidR="009C3654" w:rsidRPr="00E35EDC">
        <w:rPr>
          <w:b/>
          <w:i/>
        </w:rPr>
        <w:t>declaration source files</w:t>
      </w:r>
      <w:r w:rsidR="00B464B1">
        <w:t>.</w:t>
      </w:r>
      <w:r w:rsidR="001D2886">
        <w:t xml:space="preserve"> S</w:t>
      </w:r>
      <w:r w:rsidR="00173B98">
        <w:t xml:space="preserve">ource </w:t>
      </w:r>
      <w:r w:rsidR="00B464B1">
        <w:t>file</w:t>
      </w:r>
      <w:r w:rsidR="001D2886">
        <w:t>s</w:t>
      </w:r>
      <w:r w:rsidR="00F860DD">
        <w:t xml:space="preserve"> with extension </w:t>
      </w:r>
      <w:r w:rsidR="008F4735">
        <w:t>'</w:t>
      </w:r>
      <w:r w:rsidR="00F860DD">
        <w:t>.ts</w:t>
      </w:r>
      <w:r w:rsidR="008F4735">
        <w:t>'</w:t>
      </w:r>
      <w:r w:rsidR="00B464B1">
        <w:t xml:space="preserve"> </w:t>
      </w:r>
      <w:r w:rsidR="001D2886">
        <w:t>are</w:t>
      </w:r>
      <w:r w:rsidR="005854DD">
        <w:t xml:space="preserve"> </w:t>
      </w:r>
      <w:r w:rsidR="00BC463D" w:rsidRPr="00BC463D">
        <w:rPr>
          <w:rStyle w:val="Production"/>
        </w:rPr>
        <w:t>ImplementationSourceFile</w:t>
      </w:r>
      <w:r w:rsidR="001D2886">
        <w:rPr>
          <w:rStyle w:val="Production"/>
        </w:rPr>
        <w:t>s</w:t>
      </w:r>
      <w:r w:rsidR="005854DD">
        <w:t xml:space="preserve"> </w:t>
      </w:r>
      <w:r w:rsidR="00173B98">
        <w:t>containing statements and declarations</w:t>
      </w:r>
      <w:r w:rsidR="00B464B1">
        <w:t xml:space="preserve">. </w:t>
      </w:r>
      <w:r w:rsidR="001D2886">
        <w:t>S</w:t>
      </w:r>
      <w:r w:rsidR="00B464B1">
        <w:t>ource file</w:t>
      </w:r>
      <w:r w:rsidR="001D2886">
        <w:t>s</w:t>
      </w:r>
      <w:r w:rsidR="00F860DD">
        <w:t xml:space="preserve"> with extension </w:t>
      </w:r>
      <w:r w:rsidR="008F4735">
        <w:t>'</w:t>
      </w:r>
      <w:r w:rsidR="00F860DD">
        <w:t>.d.ts</w:t>
      </w:r>
      <w:r w:rsidR="008F4735">
        <w:t>'</w:t>
      </w:r>
      <w:r w:rsidR="00B464B1">
        <w:t xml:space="preserve"> </w:t>
      </w:r>
      <w:r w:rsidR="001D2886">
        <w:t>are</w:t>
      </w:r>
      <w:r w:rsidR="005854DD">
        <w:t xml:space="preserve"> </w:t>
      </w:r>
      <w:r w:rsidR="00BC463D" w:rsidRPr="00BC463D">
        <w:rPr>
          <w:rStyle w:val="Production"/>
        </w:rPr>
        <w:t>DeclarationSourceFile</w:t>
      </w:r>
      <w:r w:rsidR="001D2886">
        <w:rPr>
          <w:rStyle w:val="Production"/>
        </w:rPr>
        <w:t>s</w:t>
      </w:r>
      <w:r w:rsidR="005854DD">
        <w:t xml:space="preserve"> </w:t>
      </w:r>
      <w:r w:rsidR="00173B98">
        <w:t>containing declarations only.</w:t>
      </w:r>
      <w:r w:rsidR="00F25173">
        <w:t xml:space="preserve"> Declaration source files are a strict subset of implementation source files.</w:t>
      </w:r>
    </w:p>
    <w:p w14:paraId="3CAB45EC" w14:textId="77777777" w:rsidR="0044410D" w:rsidRPr="0044410D" w:rsidRDefault="003D5E18" w:rsidP="003D5E18">
      <w:pPr>
        <w:pStyle w:val="Grammar"/>
      </w:pPr>
      <w:r w:rsidRPr="006551A1">
        <w:rPr>
          <w:rStyle w:val="Production"/>
        </w:rPr>
        <w:t>SourceFile:</w:t>
      </w:r>
      <w:r w:rsidR="0048218E" w:rsidRPr="0048218E">
        <w:br/>
      </w:r>
      <w:r w:rsidRPr="006551A1">
        <w:rPr>
          <w:rStyle w:val="Production"/>
        </w:rPr>
        <w:t>ImplementationSourceFile</w:t>
      </w:r>
      <w:r w:rsidR="0048218E" w:rsidRPr="0048218E">
        <w:br/>
      </w:r>
      <w:r w:rsidRPr="006551A1">
        <w:rPr>
          <w:rStyle w:val="Production"/>
        </w:rPr>
        <w:t>DeclarationSourceFile</w:t>
      </w:r>
    </w:p>
    <w:p w14:paraId="11A63399" w14:textId="77777777" w:rsidR="0044410D" w:rsidRPr="0044410D" w:rsidRDefault="003D5E18" w:rsidP="003D5E18">
      <w:pPr>
        <w:pStyle w:val="Grammar"/>
      </w:pPr>
      <w:r w:rsidRPr="006551A1">
        <w:rPr>
          <w:rStyle w:val="Production"/>
        </w:rPr>
        <w:t>ImplementationSourceFile:</w:t>
      </w:r>
      <w:r w:rsidR="0048218E" w:rsidRPr="0048218E">
        <w:br/>
      </w:r>
      <w:r w:rsidRPr="006551A1">
        <w:rPr>
          <w:rStyle w:val="Production"/>
        </w:rPr>
        <w:t>ImplementationElements</w:t>
      </w:r>
      <w:r w:rsidR="00D31C46" w:rsidRPr="00D31C46">
        <w:rPr>
          <w:rStyle w:val="Production"/>
          <w:vertAlign w:val="subscript"/>
        </w:rPr>
        <w:t>opt</w:t>
      </w:r>
    </w:p>
    <w:p w14:paraId="30162549" w14:textId="77777777" w:rsidR="0044410D" w:rsidRPr="0044410D" w:rsidRDefault="003D5E18" w:rsidP="003D5E18">
      <w:pPr>
        <w:pStyle w:val="Grammar"/>
      </w:pPr>
      <w:r w:rsidRPr="006551A1">
        <w:rPr>
          <w:rStyle w:val="Production"/>
        </w:rPr>
        <w:t>ImplementationElements:</w:t>
      </w:r>
      <w:r w:rsidR="0048218E" w:rsidRPr="0048218E">
        <w:br/>
      </w:r>
      <w:r w:rsidRPr="006551A1">
        <w:rPr>
          <w:rStyle w:val="Production"/>
        </w:rPr>
        <w:t>ImplementationElement</w:t>
      </w:r>
      <w:r w:rsidR="0048218E" w:rsidRPr="0048218E">
        <w:br/>
      </w:r>
      <w:r w:rsidRPr="006551A1">
        <w:rPr>
          <w:rStyle w:val="Production"/>
        </w:rPr>
        <w:t>ImplementationElements</w:t>
      </w:r>
      <w:r>
        <w:t xml:space="preserve">   </w:t>
      </w:r>
      <w:r w:rsidRPr="006551A1">
        <w:rPr>
          <w:rStyle w:val="Production"/>
        </w:rPr>
        <w:t>ImplementationElement</w:t>
      </w:r>
    </w:p>
    <w:p w14:paraId="5CA13DE8" w14:textId="77777777" w:rsidR="0044410D" w:rsidRPr="0044410D" w:rsidRDefault="00254F6E" w:rsidP="00254F6E">
      <w:pPr>
        <w:pStyle w:val="Grammar"/>
      </w:pPr>
      <w:r w:rsidRPr="006551A1">
        <w:rPr>
          <w:rStyle w:val="Production"/>
        </w:rPr>
        <w:t>ImplementationElement:</w:t>
      </w:r>
      <w:r w:rsidR="0048218E" w:rsidRPr="0048218E">
        <w:br/>
      </w:r>
      <w:r w:rsidRPr="006551A1">
        <w:rPr>
          <w:rStyle w:val="Production"/>
        </w:rPr>
        <w:t>ModuleElement</w:t>
      </w:r>
      <w:r w:rsidR="0048218E" w:rsidRPr="0048218E">
        <w:br/>
      </w:r>
      <w:r w:rsidRPr="006551A1">
        <w:rPr>
          <w:rStyle w:val="Production"/>
        </w:rPr>
        <w:t>ExportAssignment</w:t>
      </w:r>
      <w:r w:rsidR="0048218E" w:rsidRPr="0048218E">
        <w:br/>
      </w:r>
      <w:r w:rsidR="00457FC8" w:rsidRPr="006551A1">
        <w:rPr>
          <w:rStyle w:val="Production"/>
        </w:rPr>
        <w:t>AmbientExternalModuleDeclaration</w:t>
      </w:r>
      <w:r w:rsidR="0048218E" w:rsidRPr="0048218E">
        <w:br/>
      </w:r>
      <w:r w:rsidRPr="008500B1">
        <w:rPr>
          <w:rStyle w:val="Terminal"/>
        </w:rPr>
        <w:t>export</w:t>
      </w:r>
      <w:r w:rsidR="00D31C46" w:rsidRPr="00D31C46">
        <w:rPr>
          <w:rStyle w:val="Production"/>
          <w:vertAlign w:val="subscript"/>
        </w:rPr>
        <w:t>opt</w:t>
      </w:r>
      <w:r w:rsidR="00457FC8">
        <w:t xml:space="preserve">   </w:t>
      </w:r>
      <w:r w:rsidR="00457FC8" w:rsidRPr="006551A1">
        <w:rPr>
          <w:rStyle w:val="Production"/>
        </w:rPr>
        <w:t>ExternalImportDeclaration</w:t>
      </w:r>
    </w:p>
    <w:p w14:paraId="30D0C5B3" w14:textId="77777777" w:rsidR="0044410D" w:rsidRPr="0044410D" w:rsidRDefault="003D5E18" w:rsidP="003D5E18">
      <w:pPr>
        <w:pStyle w:val="Grammar"/>
      </w:pPr>
      <w:r w:rsidRPr="006551A1">
        <w:rPr>
          <w:rStyle w:val="Production"/>
        </w:rPr>
        <w:t>DeclarationSourceFile:</w:t>
      </w:r>
      <w:r w:rsidR="0048218E" w:rsidRPr="0048218E">
        <w:br/>
      </w:r>
      <w:r w:rsidRPr="006551A1">
        <w:rPr>
          <w:rStyle w:val="Production"/>
        </w:rPr>
        <w:t>DeclarationElements</w:t>
      </w:r>
      <w:r w:rsidR="00D31C46" w:rsidRPr="00D31C46">
        <w:rPr>
          <w:rStyle w:val="Production"/>
          <w:vertAlign w:val="subscript"/>
        </w:rPr>
        <w:t>opt</w:t>
      </w:r>
    </w:p>
    <w:p w14:paraId="543D2464" w14:textId="77777777" w:rsidR="0044410D" w:rsidRPr="0044410D" w:rsidRDefault="003D5E18" w:rsidP="003D5E18">
      <w:pPr>
        <w:pStyle w:val="Grammar"/>
      </w:pPr>
      <w:r w:rsidRPr="006551A1">
        <w:rPr>
          <w:rStyle w:val="Production"/>
        </w:rPr>
        <w:t>DeclarationElements:</w:t>
      </w:r>
      <w:r w:rsidR="0048218E" w:rsidRPr="0048218E">
        <w:br/>
      </w:r>
      <w:r w:rsidRPr="006551A1">
        <w:rPr>
          <w:rStyle w:val="Production"/>
        </w:rPr>
        <w:t>DeclarationElement</w:t>
      </w:r>
      <w:r w:rsidR="0048218E" w:rsidRPr="0048218E">
        <w:br/>
      </w:r>
      <w:r w:rsidRPr="006551A1">
        <w:rPr>
          <w:rStyle w:val="Production"/>
        </w:rPr>
        <w:t>DeclarationElements</w:t>
      </w:r>
      <w:r>
        <w:t xml:space="preserve">   </w:t>
      </w:r>
      <w:r w:rsidRPr="006551A1">
        <w:rPr>
          <w:rStyle w:val="Production"/>
        </w:rPr>
        <w:t>DeclarationElement</w:t>
      </w:r>
    </w:p>
    <w:p w14:paraId="48A9EB4A" w14:textId="77777777" w:rsidR="0044410D" w:rsidRPr="0044410D" w:rsidRDefault="00254F6E" w:rsidP="00254F6E">
      <w:pPr>
        <w:pStyle w:val="Grammar"/>
      </w:pPr>
      <w:r w:rsidRPr="006551A1">
        <w:rPr>
          <w:rStyle w:val="Production"/>
        </w:rPr>
        <w:lastRenderedPageBreak/>
        <w:t>DeclarationElement:</w:t>
      </w:r>
      <w:r w:rsidR="0048218E" w:rsidRPr="0048218E">
        <w:br/>
      </w:r>
      <w:r w:rsidR="00BE6EE7" w:rsidRPr="006551A1">
        <w:rPr>
          <w:rStyle w:val="Production"/>
        </w:rPr>
        <w:t>ExportAssignment</w:t>
      </w:r>
      <w:r w:rsidR="0048218E" w:rsidRPr="0048218E">
        <w:br/>
      </w:r>
      <w:r w:rsidR="00457FC8" w:rsidRPr="006551A1">
        <w:rPr>
          <w:rStyle w:val="Production"/>
        </w:rPr>
        <w:t>AmbientExternalModuleDeclaration</w:t>
      </w:r>
      <w:r w:rsidR="0048218E" w:rsidRPr="0048218E">
        <w:br/>
      </w:r>
      <w:r w:rsidR="004B0035" w:rsidRPr="008500B1">
        <w:rPr>
          <w:rStyle w:val="Terminal"/>
        </w:rPr>
        <w:t>export</w:t>
      </w:r>
      <w:r w:rsidR="00D31C46" w:rsidRPr="00D31C46">
        <w:rPr>
          <w:rStyle w:val="Production"/>
          <w:vertAlign w:val="subscript"/>
        </w:rPr>
        <w:t>opt</w:t>
      </w:r>
      <w:r w:rsidR="004B0035">
        <w:t xml:space="preserve">   </w:t>
      </w:r>
      <w:r w:rsidR="004B0035" w:rsidRPr="006551A1">
        <w:rPr>
          <w:rStyle w:val="Production"/>
        </w:rPr>
        <w:t>InterfaceDeclaration</w:t>
      </w:r>
      <w:r w:rsidR="0048218E" w:rsidRPr="0048218E">
        <w:br/>
      </w:r>
      <w:r w:rsidR="00AA6DAC" w:rsidRPr="008500B1">
        <w:rPr>
          <w:rStyle w:val="Terminal"/>
        </w:rPr>
        <w:t>export</w:t>
      </w:r>
      <w:r w:rsidR="00AA6DAC" w:rsidRPr="00D31C46">
        <w:rPr>
          <w:rStyle w:val="Production"/>
          <w:vertAlign w:val="subscript"/>
        </w:rPr>
        <w:t>opt</w:t>
      </w:r>
      <w:r w:rsidR="00AA6DAC">
        <w:t xml:space="preserve">   </w:t>
      </w:r>
      <w:ins w:id="1850" w:author="Anders Hejlsberg" w:date="2014-11-01T15:43:00Z">
        <w:r w:rsidR="00AA6DAC">
          <w:rPr>
            <w:rStyle w:val="Production"/>
          </w:rPr>
          <w:t>TypeAlias</w:t>
        </w:r>
        <w:r w:rsidR="00AA6DAC" w:rsidRPr="006551A1">
          <w:rPr>
            <w:rStyle w:val="Production"/>
          </w:rPr>
          <w:t>Declaration</w:t>
        </w:r>
        <w:r w:rsidR="00AA6DAC" w:rsidRPr="0048218E">
          <w:br/>
        </w:r>
        <w:r w:rsidR="004B0035" w:rsidRPr="008500B1">
          <w:rPr>
            <w:rStyle w:val="Terminal"/>
          </w:rPr>
          <w:t>export</w:t>
        </w:r>
        <w:r w:rsidR="00D31C46" w:rsidRPr="00D31C46">
          <w:rPr>
            <w:rStyle w:val="Production"/>
            <w:vertAlign w:val="subscript"/>
          </w:rPr>
          <w:t>opt</w:t>
        </w:r>
        <w:r w:rsidR="004B0035">
          <w:t xml:space="preserve">   </w:t>
        </w:r>
      </w:ins>
      <w:r w:rsidR="004B0035" w:rsidRPr="006551A1">
        <w:rPr>
          <w:rStyle w:val="Production"/>
        </w:rPr>
        <w:t>ImportDeclaration</w:t>
      </w:r>
      <w:r w:rsidR="0048218E" w:rsidRPr="0048218E">
        <w:br/>
      </w:r>
      <w:r w:rsidR="00457FC8" w:rsidRPr="008500B1">
        <w:rPr>
          <w:rStyle w:val="Terminal"/>
        </w:rPr>
        <w:t>export</w:t>
      </w:r>
      <w:r w:rsidR="00D31C46" w:rsidRPr="00D31C46">
        <w:rPr>
          <w:rStyle w:val="Production"/>
          <w:vertAlign w:val="subscript"/>
        </w:rPr>
        <w:t>opt</w:t>
      </w:r>
      <w:r w:rsidR="00457FC8">
        <w:t xml:space="preserve">   </w:t>
      </w:r>
      <w:r w:rsidR="00457FC8" w:rsidRPr="006551A1">
        <w:rPr>
          <w:rStyle w:val="Production"/>
        </w:rPr>
        <w:t>AmbientDeclaration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ExternalImportDeclaration</w:t>
      </w:r>
    </w:p>
    <w:p w14:paraId="39B4635B" w14:textId="77777777" w:rsidR="0044410D" w:rsidRPr="0044410D" w:rsidRDefault="00295298" w:rsidP="00295298">
      <w:r>
        <w:t xml:space="preserve">When a </w:t>
      </w:r>
      <w:r w:rsidR="003C5236">
        <w:t>TypeScript</w:t>
      </w:r>
      <w:r>
        <w:t xml:space="preserve"> program is compiled, all </w:t>
      </w:r>
      <w:r w:rsidR="00C606DD">
        <w:t>of the program</w:t>
      </w:r>
      <w:r w:rsidR="008F4735">
        <w:t>'</w:t>
      </w:r>
      <w:r w:rsidR="00C606DD">
        <w:t>s</w:t>
      </w:r>
      <w:r>
        <w:t xml:space="preserve"> </w:t>
      </w:r>
      <w:r w:rsidR="00173B98">
        <w:t>source files</w:t>
      </w:r>
      <w:r>
        <w:t xml:space="preserve"> are processed together</w:t>
      </w:r>
      <w:r w:rsidR="00C606DD">
        <w:t xml:space="preserve">. </w:t>
      </w:r>
      <w:r w:rsidR="005854DD">
        <w:t>S</w:t>
      </w:r>
      <w:r w:rsidR="00173B98">
        <w:t>tatements and declarations in different source files</w:t>
      </w:r>
      <w:r>
        <w:t xml:space="preserve"> can depend on each other, possibly in a circular fashion.</w:t>
      </w:r>
      <w:r w:rsidR="005854DD">
        <w:t xml:space="preserve"> By default, </w:t>
      </w:r>
      <w:r w:rsidR="00670471">
        <w:t xml:space="preserve">a JavaScript </w:t>
      </w:r>
      <w:r w:rsidR="001E5234">
        <w:t xml:space="preserve">output </w:t>
      </w:r>
      <w:r w:rsidR="00670471">
        <w:t xml:space="preserve">file is generated for each implementation source file in </w:t>
      </w:r>
      <w:r w:rsidR="00663247">
        <w:t>a</w:t>
      </w:r>
      <w:r w:rsidR="00670471">
        <w:t xml:space="preserve"> compilation, but no output is generated from declaration source files.</w:t>
      </w:r>
    </w:p>
    <w:p w14:paraId="58545BFF" w14:textId="77777777" w:rsidR="0044410D" w:rsidRPr="0044410D" w:rsidRDefault="001E5234" w:rsidP="00295298">
      <w:r>
        <w:t>The</w:t>
      </w:r>
      <w:r w:rsidR="0086009E">
        <w:t xml:space="preserve"> source elements</w:t>
      </w:r>
      <w:r>
        <w:t xml:space="preserve"> permitted in a </w:t>
      </w:r>
      <w:r w:rsidR="003C5236">
        <w:t>TypeScript</w:t>
      </w:r>
      <w:r>
        <w:t xml:space="preserve"> </w:t>
      </w:r>
      <w:r w:rsidR="00947E5C">
        <w:t xml:space="preserve">implementation </w:t>
      </w:r>
      <w:r>
        <w:t xml:space="preserve">source file are a superset of those supported by JavaScript. Specifically, </w:t>
      </w:r>
      <w:r w:rsidR="003C5236">
        <w:t>TypeScript</w:t>
      </w:r>
      <w:r>
        <w:t xml:space="preserve"> </w:t>
      </w:r>
      <w:r w:rsidR="00DC4E24">
        <w:t>extends the JavaScript grammar</w:t>
      </w:r>
      <w:r w:rsidR="008F4735">
        <w:t>'</w:t>
      </w:r>
      <w:r w:rsidR="00DC4E24">
        <w:t xml:space="preserve">s existing </w:t>
      </w:r>
      <w:r w:rsidR="00DC4E24" w:rsidRPr="001E5234">
        <w:rPr>
          <w:rStyle w:val="Production"/>
        </w:rPr>
        <w:t>VariableDeclaration</w:t>
      </w:r>
      <w:r w:rsidR="00DC4E24">
        <w:t xml:space="preserve"> (section</w:t>
      </w:r>
      <w:r w:rsidR="0072006D">
        <w:t xml:space="preserve"> </w:t>
      </w:r>
      <w:r w:rsidR="0072006D">
        <w:fldChar w:fldCharType="begin"/>
      </w:r>
      <w:r w:rsidR="0072006D">
        <w:instrText xml:space="preserve"> REF _Ref369177867 \r \h </w:instrText>
      </w:r>
      <w:r w:rsidR="0072006D">
        <w:fldChar w:fldCharType="separate"/>
      </w:r>
      <w:r w:rsidR="00B510EF">
        <w:t>5.1</w:t>
      </w:r>
      <w:r w:rsidR="0072006D">
        <w:fldChar w:fldCharType="end"/>
      </w:r>
      <w:r w:rsidR="00DC4E24">
        <w:t xml:space="preserve">) and </w:t>
      </w:r>
      <w:r w:rsidR="00DC4E24" w:rsidRPr="001E5234">
        <w:rPr>
          <w:rStyle w:val="Production"/>
        </w:rPr>
        <w:t>FunctionDeclaration</w:t>
      </w:r>
      <w:r w:rsidR="00DC4E24">
        <w:t xml:space="preserve"> (section </w:t>
      </w:r>
      <w:r w:rsidR="00DC4E24">
        <w:fldChar w:fldCharType="begin"/>
      </w:r>
      <w:r w:rsidR="00DC4E24">
        <w:instrText xml:space="preserve"> REF _Ref316213258 \r \h </w:instrText>
      </w:r>
      <w:r w:rsidR="00DC4E24">
        <w:fldChar w:fldCharType="separate"/>
      </w:r>
      <w:r w:rsidR="00B510EF">
        <w:t>6.1</w:t>
      </w:r>
      <w:r w:rsidR="00DC4E24">
        <w:fldChar w:fldCharType="end"/>
      </w:r>
      <w:r w:rsidR="00DC4E24">
        <w:t>) productions, and adds</w:t>
      </w:r>
      <w:ins w:id="1851" w:author="Anders Hejlsberg" w:date="2014-11-01T15:43:00Z">
        <w:r w:rsidR="00AA6DAC">
          <w:t xml:space="preserve"> </w:t>
        </w:r>
        <w:r w:rsidR="00AA6DAC" w:rsidRPr="00AA6DAC">
          <w:rPr>
            <w:rStyle w:val="Production"/>
          </w:rPr>
          <w:t>TypeAliasDeclaration</w:t>
        </w:r>
        <w:r w:rsidR="00AA6DAC">
          <w:t xml:space="preserve"> (section </w:t>
        </w:r>
        <w:r w:rsidR="00AA6DAC">
          <w:fldChar w:fldCharType="begin"/>
        </w:r>
        <w:r w:rsidR="00AA6DAC">
          <w:instrText xml:space="preserve"> REF _Ref402267834 \r \h </w:instrText>
        </w:r>
        <w:r w:rsidR="00AA6DAC">
          <w:fldChar w:fldCharType="separate"/>
        </w:r>
        <w:r w:rsidR="00B510EF">
          <w:t>3.9</w:t>
        </w:r>
        <w:r w:rsidR="00AA6DAC">
          <w:fldChar w:fldCharType="end"/>
        </w:r>
        <w:r w:rsidR="00AA6DAC">
          <w:t>),</w:t>
        </w:r>
      </w:ins>
      <w:r>
        <w:t xml:space="preserve"> </w:t>
      </w:r>
      <w:r w:rsidR="004B0035" w:rsidRPr="001E5234">
        <w:rPr>
          <w:rStyle w:val="Production"/>
        </w:rPr>
        <w:t>InterfaceDeclaration</w:t>
      </w:r>
      <w:r w:rsidR="004B0035">
        <w:t xml:space="preserve"> (section </w:t>
      </w:r>
      <w:r w:rsidR="004B0035">
        <w:fldChar w:fldCharType="begin"/>
      </w:r>
      <w:r w:rsidR="004B0035">
        <w:instrText xml:space="preserve"> REF _Ref325089130 \r \h </w:instrText>
      </w:r>
      <w:r w:rsidR="004B0035">
        <w:fldChar w:fldCharType="separate"/>
      </w:r>
      <w:r w:rsidR="00B510EF">
        <w:t>7.1</w:t>
      </w:r>
      <w:r w:rsidR="004B0035">
        <w:fldChar w:fldCharType="end"/>
      </w:r>
      <w:r w:rsidR="004B0035">
        <w:t xml:space="preserve">), </w:t>
      </w:r>
      <w:r w:rsidRPr="001E5234">
        <w:rPr>
          <w:rStyle w:val="Production"/>
        </w:rPr>
        <w:t>ClassDeclaration</w:t>
      </w:r>
      <w:r>
        <w:t xml:space="preserve"> (section </w:t>
      </w:r>
      <w:r>
        <w:fldChar w:fldCharType="begin"/>
      </w:r>
      <w:r>
        <w:instrText xml:space="preserve"> REF _Ref325089073 \r \h </w:instrText>
      </w:r>
      <w:r>
        <w:fldChar w:fldCharType="separate"/>
      </w:r>
      <w:r w:rsidR="00B510EF">
        <w:t>8.1</w:t>
      </w:r>
      <w:r>
        <w:fldChar w:fldCharType="end"/>
      </w:r>
      <w:r>
        <w:t xml:space="preserve">), </w:t>
      </w:r>
      <w:r w:rsidR="00802F1B" w:rsidRPr="00802F1B">
        <w:rPr>
          <w:rStyle w:val="Production"/>
        </w:rPr>
        <w:t>EnumDeclaration</w:t>
      </w:r>
      <w:r w:rsidR="00802F1B">
        <w:t xml:space="preserve"> (section </w:t>
      </w:r>
      <w:r w:rsidR="00802F1B">
        <w:fldChar w:fldCharType="begin"/>
      </w:r>
      <w:r w:rsidR="00802F1B">
        <w:instrText xml:space="preserve"> REF _Ref350695559 \r \h </w:instrText>
      </w:r>
      <w:r w:rsidR="00802F1B">
        <w:fldChar w:fldCharType="separate"/>
      </w:r>
      <w:r w:rsidR="00B510EF">
        <w:t>9.1</w:t>
      </w:r>
      <w:r w:rsidR="00802F1B">
        <w:fldChar w:fldCharType="end"/>
      </w:r>
      <w:r w:rsidR="00802F1B">
        <w:t xml:space="preserve">), </w:t>
      </w:r>
      <w:r w:rsidRPr="001E5234">
        <w:rPr>
          <w:rStyle w:val="Production"/>
        </w:rPr>
        <w:t>ModuleDeclaration</w:t>
      </w:r>
      <w:r w:rsidR="00DC4E24">
        <w:t xml:space="preserve"> (</w:t>
      </w:r>
      <w:r w:rsidR="008B5002">
        <w:t xml:space="preserve">section </w:t>
      </w:r>
      <w:r w:rsidR="008B5002">
        <w:fldChar w:fldCharType="begin"/>
      </w:r>
      <w:r w:rsidR="008B5002">
        <w:instrText xml:space="preserve"> REF _Ref352744561 \r \h </w:instrText>
      </w:r>
      <w:r w:rsidR="008B5002">
        <w:fldChar w:fldCharType="separate"/>
      </w:r>
      <w:r w:rsidR="00B510EF">
        <w:t>10.1</w:t>
      </w:r>
      <w:r w:rsidR="008B5002">
        <w:fldChar w:fldCharType="end"/>
      </w:r>
      <w:r w:rsidR="00DC4E24">
        <w:t>)</w:t>
      </w:r>
      <w:r>
        <w:t xml:space="preserve">, </w:t>
      </w:r>
      <w:r w:rsidR="004B0035" w:rsidRPr="004B0035">
        <w:rPr>
          <w:rStyle w:val="Production"/>
        </w:rPr>
        <w:t>ImportDeclaration</w:t>
      </w:r>
      <w:r w:rsidR="004B0035">
        <w:t xml:space="preserve"> (section </w:t>
      </w:r>
      <w:r w:rsidR="004B0035">
        <w:fldChar w:fldCharType="begin"/>
      </w:r>
      <w:r w:rsidR="004B0035">
        <w:instrText xml:space="preserve"> REF _Ref357432572 \r \h </w:instrText>
      </w:r>
      <w:r w:rsidR="004B0035">
        <w:fldChar w:fldCharType="separate"/>
      </w:r>
      <w:r w:rsidR="00B510EF">
        <w:t>10.3</w:t>
      </w:r>
      <w:r w:rsidR="004B0035">
        <w:fldChar w:fldCharType="end"/>
      </w:r>
      <w:r w:rsidR="004B0035">
        <w:t xml:space="preserve">), </w:t>
      </w:r>
      <w:r w:rsidR="008B5002">
        <w:rPr>
          <w:rStyle w:val="Production"/>
        </w:rPr>
        <w:t>ExternalI</w:t>
      </w:r>
      <w:r w:rsidR="00C315C3" w:rsidRPr="001E5234">
        <w:rPr>
          <w:rStyle w:val="Production"/>
        </w:rPr>
        <w:t>mportDeclaration</w:t>
      </w:r>
      <w:r w:rsidR="00C315C3">
        <w:t xml:space="preserve"> (section </w:t>
      </w:r>
      <w:r w:rsidR="00C315C3">
        <w:fldChar w:fldCharType="begin"/>
      </w:r>
      <w:r w:rsidR="00C315C3">
        <w:instrText xml:space="preserve"> REF _Ref325089515 \r \h </w:instrText>
      </w:r>
      <w:r w:rsidR="00C315C3">
        <w:fldChar w:fldCharType="separate"/>
      </w:r>
      <w:r w:rsidR="00B510EF">
        <w:t>11.2.2</w:t>
      </w:r>
      <w:r w:rsidR="00C315C3">
        <w:fldChar w:fldCharType="end"/>
      </w:r>
      <w:r w:rsidR="00C315C3">
        <w:t>)</w:t>
      </w:r>
      <w:r w:rsidR="00A212E2">
        <w:t xml:space="preserve">, </w:t>
      </w:r>
      <w:r w:rsidR="008B5002">
        <w:rPr>
          <w:rStyle w:val="Production"/>
        </w:rPr>
        <w:t>ExportAssignment</w:t>
      </w:r>
      <w:r w:rsidR="008B5002">
        <w:t xml:space="preserve"> (section </w:t>
      </w:r>
      <w:r w:rsidR="008B5002">
        <w:fldChar w:fldCharType="begin"/>
      </w:r>
      <w:r w:rsidR="008B5002">
        <w:instrText xml:space="preserve"> REF _Ref352416284 \r \h </w:instrText>
      </w:r>
      <w:r w:rsidR="008B5002">
        <w:fldChar w:fldCharType="separate"/>
      </w:r>
      <w:r w:rsidR="00B510EF">
        <w:t>11.2.4</w:t>
      </w:r>
      <w:r w:rsidR="008B5002">
        <w:fldChar w:fldCharType="end"/>
      </w:r>
      <w:r w:rsidR="008B5002">
        <w:t>)</w:t>
      </w:r>
      <w:r w:rsidR="00A212E2">
        <w:t xml:space="preserve">, </w:t>
      </w:r>
      <w:r w:rsidR="00A212E2" w:rsidRPr="001E5234">
        <w:rPr>
          <w:rStyle w:val="Production"/>
        </w:rPr>
        <w:t>AmbientDeclaration</w:t>
      </w:r>
      <w:r w:rsidR="00A212E2">
        <w:t xml:space="preserve"> (section </w:t>
      </w:r>
      <w:r w:rsidR="00A212E2">
        <w:fldChar w:fldCharType="begin"/>
      </w:r>
      <w:r w:rsidR="00A212E2">
        <w:instrText xml:space="preserve"> REF _Ref343164647 \r \h </w:instrText>
      </w:r>
      <w:r w:rsidR="00A212E2">
        <w:fldChar w:fldCharType="separate"/>
      </w:r>
      <w:r w:rsidR="00B510EF">
        <w:t>12.1</w:t>
      </w:r>
      <w:r w:rsidR="00A212E2">
        <w:fldChar w:fldCharType="end"/>
      </w:r>
      <w:r w:rsidR="00A212E2">
        <w:t>)</w:t>
      </w:r>
      <w:r w:rsidR="00BE6EE7">
        <w:t xml:space="preserve">, and </w:t>
      </w:r>
      <w:r w:rsidR="00BE6EE7" w:rsidRPr="00BE6EE7">
        <w:rPr>
          <w:rStyle w:val="Production"/>
        </w:rPr>
        <w:t>AmbientExternalModuleDeclaration</w:t>
      </w:r>
      <w:r w:rsidR="00BE6EE7">
        <w:t xml:space="preserve"> (section </w:t>
      </w:r>
      <w:r w:rsidR="00BE6EE7">
        <w:fldChar w:fldCharType="begin"/>
      </w:r>
      <w:r w:rsidR="00BE6EE7">
        <w:instrText xml:space="preserve"> REF _Ref357433218 \r \h </w:instrText>
      </w:r>
      <w:r w:rsidR="00BE6EE7">
        <w:fldChar w:fldCharType="separate"/>
      </w:r>
      <w:r w:rsidR="00B510EF">
        <w:t>12.2</w:t>
      </w:r>
      <w:r w:rsidR="00BE6EE7">
        <w:fldChar w:fldCharType="end"/>
      </w:r>
      <w:r w:rsidR="00BE6EE7">
        <w:t>)</w:t>
      </w:r>
      <w:r w:rsidR="008B5002">
        <w:t xml:space="preserve"> productions.</w:t>
      </w:r>
    </w:p>
    <w:p w14:paraId="375A197B" w14:textId="77777777" w:rsidR="0044410D" w:rsidRPr="0044410D" w:rsidRDefault="00D0037F" w:rsidP="00295298">
      <w:r>
        <w:t>Declaration source files are restric</w:t>
      </w:r>
      <w:r w:rsidR="00CC3F8A">
        <w:t>ted to contain declarations</w:t>
      </w:r>
      <w:r w:rsidR="003D5E18">
        <w:t xml:space="preserve"> only</w:t>
      </w:r>
      <w:r>
        <w:t xml:space="preserve">. </w:t>
      </w:r>
      <w:r w:rsidR="00650E87">
        <w:t xml:space="preserve">Declaration source files </w:t>
      </w:r>
      <w:r w:rsidR="00FE330C">
        <w:t>can be</w:t>
      </w:r>
      <w:r w:rsidR="00650E87">
        <w:t xml:space="preserve"> used to declare the static type information associated with existing JavaScript code</w:t>
      </w:r>
      <w:r w:rsidR="00E17CD6">
        <w:t xml:space="preserve"> in an adjunct man</w:t>
      </w:r>
      <w:r w:rsidR="00E35EDC">
        <w:t>ner. They are entirely optional</w:t>
      </w:r>
      <w:r w:rsidR="00E17CD6">
        <w:t xml:space="preserve"> but enable the </w:t>
      </w:r>
      <w:r w:rsidR="003C5236">
        <w:t>TypeScript</w:t>
      </w:r>
      <w:r w:rsidR="00E17CD6">
        <w:t xml:space="preserve"> compiler and tools to provide better verification and assistance when integrating existing JavaScript code and libraries in a </w:t>
      </w:r>
      <w:r w:rsidR="003C5236">
        <w:t>TypeScript</w:t>
      </w:r>
      <w:r w:rsidR="00E17CD6">
        <w:t xml:space="preserve"> application.</w:t>
      </w:r>
    </w:p>
    <w:p w14:paraId="16906757" w14:textId="77777777" w:rsidR="0044410D" w:rsidRPr="0044410D" w:rsidRDefault="00670471" w:rsidP="00295298">
      <w:r>
        <w:t>Implementation and declaration s</w:t>
      </w:r>
      <w:r w:rsidR="00173B98">
        <w:t>ource files</w:t>
      </w:r>
      <w:r w:rsidR="00673FDA">
        <w:t xml:space="preserve"> that contain</w:t>
      </w:r>
      <w:r w:rsidR="00295298">
        <w:t xml:space="preserve"> no</w:t>
      </w:r>
      <w:r>
        <w:t xml:space="preserve"> </w:t>
      </w:r>
      <w:r w:rsidRPr="00670471">
        <w:t>import</w:t>
      </w:r>
      <w:r>
        <w:t xml:space="preserve"> or </w:t>
      </w:r>
      <w:r w:rsidRPr="00670471">
        <w:t>export</w:t>
      </w:r>
      <w:r>
        <w:t xml:space="preserve"> declarations</w:t>
      </w:r>
      <w:r w:rsidR="00295298">
        <w:t xml:space="preserve"> </w:t>
      </w:r>
      <w:r w:rsidR="00673FDA">
        <w:t xml:space="preserve">form </w:t>
      </w:r>
      <w:r w:rsidR="000A5A0C">
        <w:t>the</w:t>
      </w:r>
      <w:r w:rsidR="00673FDA">
        <w:t xml:space="preserve"> single </w:t>
      </w:r>
      <w:r w:rsidR="00673FDA" w:rsidRPr="00673FDA">
        <w:rPr>
          <w:b/>
          <w:i/>
        </w:rPr>
        <w:t>global module</w:t>
      </w:r>
      <w:r w:rsidR="00673FDA">
        <w:t>. Entities declared in the global module are in scope everywhere in a program.</w:t>
      </w:r>
      <w:r w:rsidR="002610DA">
        <w:t xml:space="preserve"> Initialization order of the </w:t>
      </w:r>
      <w:r w:rsidR="00173B98">
        <w:t>source files</w:t>
      </w:r>
      <w:r w:rsidR="002610DA">
        <w:t xml:space="preserve"> that make up the global module ultimately depends on the order in which the </w:t>
      </w:r>
      <w:r w:rsidR="00663247">
        <w:t xml:space="preserve">generated </w:t>
      </w:r>
      <w:r w:rsidR="00173B98">
        <w:t>JavaScript files are</w:t>
      </w:r>
      <w:r w:rsidR="002610DA">
        <w:t xml:space="preserve"> loaded at run-time (which, for example, may be controlled by &lt;script/&gt; tags that reference the </w:t>
      </w:r>
      <w:r w:rsidR="00173B98">
        <w:t xml:space="preserve">generated </w:t>
      </w:r>
      <w:r w:rsidR="00D2459B">
        <w:t>JavaScript</w:t>
      </w:r>
      <w:r w:rsidR="00663247">
        <w:t xml:space="preserve"> files</w:t>
      </w:r>
      <w:r w:rsidR="002610DA">
        <w:t>).</w:t>
      </w:r>
    </w:p>
    <w:p w14:paraId="3CD93E69" w14:textId="77777777" w:rsidR="0044410D" w:rsidRPr="0044410D" w:rsidRDefault="00670471" w:rsidP="00295298">
      <w:r>
        <w:t>Implementation and declaration s</w:t>
      </w:r>
      <w:r w:rsidR="00173B98">
        <w:t>ource files</w:t>
      </w:r>
      <w:r w:rsidR="00673FDA">
        <w:t xml:space="preserve"> that contain</w:t>
      </w:r>
      <w:r w:rsidR="00295298">
        <w:t xml:space="preserve"> </w:t>
      </w:r>
      <w:r w:rsidR="00DF76F6">
        <w:t>at least one external import declaration, export assignment, or top-level exported</w:t>
      </w:r>
      <w:r>
        <w:t xml:space="preserve"> declaration </w:t>
      </w:r>
      <w:r w:rsidR="00673FDA">
        <w:t xml:space="preserve">are considered </w:t>
      </w:r>
      <w:r w:rsidR="00295298" w:rsidRPr="00390CB0">
        <w:t xml:space="preserve">separate </w:t>
      </w:r>
      <w:r w:rsidR="00295298" w:rsidRPr="0053344D">
        <w:rPr>
          <w:b/>
          <w:i/>
        </w:rPr>
        <w:t>external module</w:t>
      </w:r>
      <w:r w:rsidR="00673FDA" w:rsidRPr="0053344D">
        <w:rPr>
          <w:b/>
          <w:i/>
        </w:rPr>
        <w:t>s</w:t>
      </w:r>
      <w:r w:rsidR="00295298" w:rsidRPr="00390CB0">
        <w:t>.</w:t>
      </w:r>
      <w:r w:rsidR="00673FDA" w:rsidRPr="00390CB0">
        <w:t xml:space="preserve"> Entities declared in an external module are in scope only in that module</w:t>
      </w:r>
      <w:r w:rsidR="00663247">
        <w:t>,</w:t>
      </w:r>
      <w:r w:rsidR="00673FDA" w:rsidRPr="00390CB0">
        <w:t xml:space="preserve"> but </w:t>
      </w:r>
      <w:r w:rsidR="00663247">
        <w:t xml:space="preserve">exported entities </w:t>
      </w:r>
      <w:r w:rsidR="00673FDA">
        <w:t>can be imported into other modules using import declarations.</w:t>
      </w:r>
      <w:r w:rsidR="009F3ADD">
        <w:t xml:space="preserve"> Initialization order of external modules is determined </w:t>
      </w:r>
      <w:r w:rsidR="00375661">
        <w:t xml:space="preserve">by the module loader being </w:t>
      </w:r>
      <w:r w:rsidR="002A6E03">
        <w:t>and is not specified by the TypeScript language. However, it is</w:t>
      </w:r>
      <w:r w:rsidR="009F3ADD">
        <w:t xml:space="preserve"> generally the case that non-circularly dependent modules are automatically loaded </w:t>
      </w:r>
      <w:r w:rsidR="008845E9">
        <w:t xml:space="preserve">and initialized </w:t>
      </w:r>
      <w:r w:rsidR="009F3ADD">
        <w:t>in the correct order.</w:t>
      </w:r>
    </w:p>
    <w:p w14:paraId="753C18C2" w14:textId="77777777" w:rsidR="0044410D" w:rsidRPr="0044410D" w:rsidRDefault="00CC3F8A" w:rsidP="00295298">
      <w:r>
        <w:t>E</w:t>
      </w:r>
      <w:r w:rsidR="0053344D">
        <w:t xml:space="preserve">xternal modules can </w:t>
      </w:r>
      <w:r>
        <w:t xml:space="preserve">additionally </w:t>
      </w:r>
      <w:r w:rsidR="0053344D">
        <w:t xml:space="preserve">be declared using </w:t>
      </w:r>
      <w:r w:rsidR="0053344D" w:rsidRPr="00C91A0C">
        <w:rPr>
          <w:rStyle w:val="Production"/>
        </w:rPr>
        <w:t>Ambient</w:t>
      </w:r>
      <w:r w:rsidR="00BE6EE7">
        <w:rPr>
          <w:rStyle w:val="Production"/>
        </w:rPr>
        <w:t>External</w:t>
      </w:r>
      <w:r w:rsidR="0053344D" w:rsidRPr="00C91A0C">
        <w:rPr>
          <w:rStyle w:val="Production"/>
        </w:rPr>
        <w:t>ModuleDeclarations</w:t>
      </w:r>
      <w:r w:rsidR="0053344D">
        <w:t xml:space="preserve"> in the global module that directly specify the external module names as string literals. This is described further in section</w:t>
      </w:r>
      <w:r w:rsidR="00BE6EE7">
        <w:t xml:space="preserve"> </w:t>
      </w:r>
      <w:r w:rsidR="00BE6EE7">
        <w:fldChar w:fldCharType="begin"/>
      </w:r>
      <w:r w:rsidR="00BE6EE7">
        <w:instrText xml:space="preserve"> REF _Ref357433218 \r \h </w:instrText>
      </w:r>
      <w:r w:rsidR="00BE6EE7">
        <w:fldChar w:fldCharType="separate"/>
      </w:r>
      <w:r w:rsidR="00B510EF">
        <w:t>12.2</w:t>
      </w:r>
      <w:r w:rsidR="00BE6EE7">
        <w:fldChar w:fldCharType="end"/>
      </w:r>
      <w:r w:rsidR="0053344D">
        <w:t>.</w:t>
      </w:r>
    </w:p>
    <w:p w14:paraId="1D8EC9C8" w14:textId="77777777" w:rsidR="0044410D" w:rsidRPr="0044410D" w:rsidRDefault="00B27DA9" w:rsidP="00963765">
      <w:pPr>
        <w:pStyle w:val="Heading3"/>
      </w:pPr>
      <w:bookmarkStart w:id="1852" w:name="_Toc402619968"/>
      <w:bookmarkStart w:id="1853" w:name="_Toc401414153"/>
      <w:r>
        <w:lastRenderedPageBreak/>
        <w:t>Source Files Dependencies</w:t>
      </w:r>
      <w:bookmarkEnd w:id="1852"/>
      <w:bookmarkEnd w:id="1853"/>
    </w:p>
    <w:p w14:paraId="09DFC883" w14:textId="77777777" w:rsidR="0044410D" w:rsidRPr="0044410D" w:rsidRDefault="00B27DA9" w:rsidP="00B27DA9">
      <w:r>
        <w:t xml:space="preserve">The </w:t>
      </w:r>
      <w:r w:rsidR="003C5236">
        <w:t>TypeScript</w:t>
      </w:r>
      <w:r>
        <w:t xml:space="preserve"> compiler automatically determines a source file</w:t>
      </w:r>
      <w:r w:rsidR="008F4735">
        <w:t>'</w:t>
      </w:r>
      <w:r>
        <w:t xml:space="preserve">s dependencies </w:t>
      </w:r>
      <w:r w:rsidR="005D5372">
        <w:t xml:space="preserve">and includes </w:t>
      </w:r>
      <w:r w:rsidR="00670471">
        <w:t xml:space="preserve">those dependencies </w:t>
      </w:r>
      <w:r w:rsidR="005D5372">
        <w:t>in the program being compi</w:t>
      </w:r>
      <w:r w:rsidR="00220EF4">
        <w:t>l</w:t>
      </w:r>
      <w:r w:rsidR="005D5372">
        <w:t>ed.</w:t>
      </w:r>
      <w:r w:rsidR="00220EF4">
        <w:t xml:space="preserve"> The </w:t>
      </w:r>
      <w:r w:rsidR="00670471">
        <w:t>determination is made</w:t>
      </w:r>
      <w:r w:rsidR="00220EF4">
        <w:t xml:space="preserve"> from</w:t>
      </w:r>
      <w:r w:rsidR="005D5372">
        <w:t xml:space="preserve"> </w:t>
      </w:r>
      <w:r w:rsidR="008F4735">
        <w:t>"</w:t>
      </w:r>
      <w:r w:rsidR="00B749C9">
        <w:t>reference comments</w:t>
      </w:r>
      <w:r w:rsidR="008F4735">
        <w:t>"</w:t>
      </w:r>
      <w:r w:rsidR="00B749C9">
        <w:t xml:space="preserve"> and </w:t>
      </w:r>
      <w:r w:rsidR="00CC3F8A">
        <w:t xml:space="preserve">external </w:t>
      </w:r>
      <w:r w:rsidR="00B749C9">
        <w:t>import declaration</w:t>
      </w:r>
      <w:r w:rsidR="00560024">
        <w:t>s</w:t>
      </w:r>
      <w:r w:rsidR="00220EF4">
        <w:t xml:space="preserve"> as follows</w:t>
      </w:r>
      <w:r w:rsidR="00560024">
        <w:t>:</w:t>
      </w:r>
    </w:p>
    <w:p w14:paraId="691C0EAC" w14:textId="77777777" w:rsidR="0044410D" w:rsidRPr="0044410D" w:rsidRDefault="00560024" w:rsidP="00236652">
      <w:pPr>
        <w:pStyle w:val="ListParagraph"/>
        <w:numPr>
          <w:ilvl w:val="0"/>
          <w:numId w:val="19"/>
        </w:numPr>
      </w:pPr>
      <w:r>
        <w:t>A</w:t>
      </w:r>
      <w:r w:rsidR="00B749C9">
        <w:t xml:space="preserve"> comment of the </w:t>
      </w:r>
      <w:r w:rsidR="00B749C9" w:rsidRPr="00C21C9E">
        <w:t>form /// &lt;reference path=</w:t>
      </w:r>
      <w:r w:rsidR="008F4735">
        <w:t>"</w:t>
      </w:r>
      <w:r w:rsidR="00B749C9">
        <w:t>…</w:t>
      </w:r>
      <w:r w:rsidR="008F4735">
        <w:t>"</w:t>
      </w:r>
      <w:r w:rsidR="00B749C9" w:rsidRPr="00C21C9E">
        <w:t xml:space="preserve">/&gt; adds </w:t>
      </w:r>
      <w:r w:rsidR="00B749C9">
        <w:t>a dependency on the source file specified in the path argument. The path is resolved relative to the directory of the containing source file</w:t>
      </w:r>
      <w:r>
        <w:t>.</w:t>
      </w:r>
    </w:p>
    <w:p w14:paraId="746BC874" w14:textId="77777777" w:rsidR="0044410D" w:rsidRPr="0044410D" w:rsidRDefault="00560024" w:rsidP="00236652">
      <w:pPr>
        <w:pStyle w:val="ListParagraph"/>
        <w:numPr>
          <w:ilvl w:val="0"/>
          <w:numId w:val="18"/>
        </w:numPr>
      </w:pPr>
      <w:r>
        <w:t xml:space="preserve">An </w:t>
      </w:r>
      <w:r w:rsidR="00CC3F8A">
        <w:t xml:space="preserve">external </w:t>
      </w:r>
      <w:r>
        <w:t xml:space="preserve">import declaration that </w:t>
      </w:r>
      <w:r w:rsidR="006526E7">
        <w:t>specifies</w:t>
      </w:r>
      <w:r>
        <w:t xml:space="preserve"> a relative external module name </w:t>
      </w:r>
      <w:r w:rsidR="00600415">
        <w:t xml:space="preserve">(section </w:t>
      </w:r>
      <w:r w:rsidR="00600415">
        <w:fldChar w:fldCharType="begin"/>
      </w:r>
      <w:r w:rsidR="00600415">
        <w:instrText xml:space="preserve"> REF _Ref324173787 \r \h </w:instrText>
      </w:r>
      <w:r w:rsidR="00600415">
        <w:fldChar w:fldCharType="separate"/>
      </w:r>
      <w:r w:rsidR="00B510EF">
        <w:t>11.2.1</w:t>
      </w:r>
      <w:r w:rsidR="00600415">
        <w:fldChar w:fldCharType="end"/>
      </w:r>
      <w:r w:rsidR="00600415">
        <w:t xml:space="preserve">) </w:t>
      </w:r>
      <w:r>
        <w:t xml:space="preserve">resolves the name relative to the directory </w:t>
      </w:r>
      <w:r w:rsidR="009531C9">
        <w:t xml:space="preserve">of the </w:t>
      </w:r>
      <w:r w:rsidR="00C606DD">
        <w:t>containing</w:t>
      </w:r>
      <w:r>
        <w:t xml:space="preserve"> </w:t>
      </w:r>
      <w:r w:rsidR="00C606DD">
        <w:t>source file</w:t>
      </w:r>
      <w:r>
        <w:t>. If a source file with the resulting</w:t>
      </w:r>
      <w:r w:rsidR="00F860DD">
        <w:t xml:space="preserve"> path and file extension </w:t>
      </w:r>
      <w:r w:rsidR="008F4735">
        <w:t>'</w:t>
      </w:r>
      <w:r w:rsidR="00F860DD">
        <w:t>.ts</w:t>
      </w:r>
      <w:r w:rsidR="008F4735">
        <w:t>'</w:t>
      </w:r>
      <w:r w:rsidR="00DE02C9">
        <w:t xml:space="preserve"> exists,</w:t>
      </w:r>
      <w:r>
        <w:t xml:space="preserve"> that file is added as a dependency.</w:t>
      </w:r>
      <w:r w:rsidR="00DE02C9">
        <w:t xml:space="preserve"> Otherwise, if a source file with the resulting </w:t>
      </w:r>
      <w:r w:rsidR="00F860DD">
        <w:t xml:space="preserve">path and file extension </w:t>
      </w:r>
      <w:r w:rsidR="008F4735">
        <w:t>'</w:t>
      </w:r>
      <w:r w:rsidR="00F860DD">
        <w:t>.d.ts</w:t>
      </w:r>
      <w:r w:rsidR="008F4735">
        <w:t>'</w:t>
      </w:r>
      <w:r w:rsidR="00DE02C9">
        <w:t xml:space="preserve"> exists, that file is added as a dependency.</w:t>
      </w:r>
    </w:p>
    <w:p w14:paraId="65F60086" w14:textId="77777777" w:rsidR="0044410D" w:rsidRPr="0044410D" w:rsidRDefault="00560024" w:rsidP="00236652">
      <w:pPr>
        <w:pStyle w:val="ListParagraph"/>
        <w:numPr>
          <w:ilvl w:val="0"/>
          <w:numId w:val="18"/>
        </w:numPr>
      </w:pPr>
      <w:r>
        <w:t xml:space="preserve">An </w:t>
      </w:r>
      <w:r w:rsidR="00CC3F8A">
        <w:t xml:space="preserve">external </w:t>
      </w:r>
      <w:r>
        <w:t xml:space="preserve">import declaration that </w:t>
      </w:r>
      <w:r w:rsidR="006526E7">
        <w:t>specifies</w:t>
      </w:r>
      <w:r>
        <w:t xml:space="preserve"> a top-level </w:t>
      </w:r>
      <w:r w:rsidR="00600415">
        <w:t xml:space="preserve">external module </w:t>
      </w:r>
      <w:r>
        <w:t xml:space="preserve">name </w:t>
      </w:r>
      <w:r w:rsidR="00600415">
        <w:t xml:space="preserve">(section </w:t>
      </w:r>
      <w:r w:rsidR="00600415">
        <w:fldChar w:fldCharType="begin"/>
      </w:r>
      <w:r w:rsidR="00600415">
        <w:instrText xml:space="preserve"> REF _Ref324173787 \r \h </w:instrText>
      </w:r>
      <w:r w:rsidR="00600415">
        <w:fldChar w:fldCharType="separate"/>
      </w:r>
      <w:r w:rsidR="00B510EF">
        <w:t>11.2.1</w:t>
      </w:r>
      <w:r w:rsidR="00600415">
        <w:fldChar w:fldCharType="end"/>
      </w:r>
      <w:r w:rsidR="00600415">
        <w:t xml:space="preserve">) </w:t>
      </w:r>
      <w:r>
        <w:t>resolves the name in a host dependent manner</w:t>
      </w:r>
      <w:r w:rsidR="001A22D5">
        <w:t xml:space="preserve"> (</w:t>
      </w:r>
      <w:r w:rsidR="005854DD">
        <w:t xml:space="preserve">typically by </w:t>
      </w:r>
      <w:r w:rsidR="001A22D5">
        <w:t>resolving</w:t>
      </w:r>
      <w:r w:rsidR="009531C9">
        <w:t xml:space="preserve"> </w:t>
      </w:r>
      <w:r w:rsidR="001A22D5">
        <w:t>the name</w:t>
      </w:r>
      <w:r w:rsidR="005D5372">
        <w:t xml:space="preserve"> relative to a module name space root </w:t>
      </w:r>
      <w:r w:rsidR="001A22D5">
        <w:t>or searching for the name in a series of directories)</w:t>
      </w:r>
      <w:r>
        <w:t>.</w:t>
      </w:r>
      <w:r w:rsidRPr="00560024">
        <w:t xml:space="preserve"> </w:t>
      </w:r>
      <w:r>
        <w:t xml:space="preserve">If a source file </w:t>
      </w:r>
      <w:r w:rsidR="00F860DD">
        <w:t xml:space="preserve">with extension </w:t>
      </w:r>
      <w:r w:rsidR="008F4735">
        <w:t>'</w:t>
      </w:r>
      <w:r w:rsidR="00F860DD">
        <w:t>.ts</w:t>
      </w:r>
      <w:r w:rsidR="008F4735">
        <w:t>'</w:t>
      </w:r>
      <w:r w:rsidR="00F860DD">
        <w:t xml:space="preserve"> or </w:t>
      </w:r>
      <w:r w:rsidR="008F4735">
        <w:t>'</w:t>
      </w:r>
      <w:r w:rsidR="00F860DD">
        <w:t>.d.ts</w:t>
      </w:r>
      <w:r w:rsidR="008F4735">
        <w:t>'</w:t>
      </w:r>
      <w:r w:rsidR="005854DD">
        <w:t xml:space="preserve"> </w:t>
      </w:r>
      <w:r w:rsidR="001A22D5">
        <w:t xml:space="preserve">corresponding to the </w:t>
      </w:r>
      <w:r w:rsidR="003069D1">
        <w:t>reference</w:t>
      </w:r>
      <w:r w:rsidR="001A22D5">
        <w:t xml:space="preserve"> is located</w:t>
      </w:r>
      <w:r>
        <w:t>, that file is added as a dependency.</w:t>
      </w:r>
    </w:p>
    <w:p w14:paraId="297F1495" w14:textId="77777777" w:rsidR="0044410D" w:rsidRPr="0044410D" w:rsidRDefault="00560024" w:rsidP="00B27DA9">
      <w:r>
        <w:t xml:space="preserve">Any files </w:t>
      </w:r>
      <w:r w:rsidR="005D5372">
        <w:t xml:space="preserve">included as dependencies in turn </w:t>
      </w:r>
      <w:r w:rsidR="00220EF4">
        <w:t xml:space="preserve">have their references </w:t>
      </w:r>
      <w:r w:rsidR="005D5372">
        <w:t>analyzed in a transitive manner until all dependencies have been determined.</w:t>
      </w:r>
    </w:p>
    <w:p w14:paraId="0B45744B" w14:textId="77777777" w:rsidR="0044410D" w:rsidRPr="0044410D" w:rsidRDefault="002261C4" w:rsidP="002261C4">
      <w:pPr>
        <w:pStyle w:val="Heading2"/>
      </w:pPr>
      <w:bookmarkStart w:id="1854" w:name="_Ref323816311"/>
      <w:bookmarkStart w:id="1855" w:name="_Toc402619969"/>
      <w:bookmarkStart w:id="1856" w:name="_Toc401414154"/>
      <w:r>
        <w:t>External Modules</w:t>
      </w:r>
      <w:bookmarkEnd w:id="1854"/>
      <w:bookmarkEnd w:id="1855"/>
      <w:bookmarkEnd w:id="1856"/>
    </w:p>
    <w:p w14:paraId="028B24C3" w14:textId="77777777" w:rsidR="0044410D" w:rsidRPr="0044410D" w:rsidRDefault="00764DE2" w:rsidP="004B78D2">
      <w:r w:rsidRPr="00764DE2">
        <w:t xml:space="preserve">External modules are separately loaded bodies of code </w:t>
      </w:r>
      <w:r w:rsidR="00D11F2E">
        <w:t>referenced</w:t>
      </w:r>
      <w:r w:rsidRPr="00764DE2">
        <w:t xml:space="preserve"> using external module names</w:t>
      </w:r>
      <w:r>
        <w:t>.</w:t>
      </w:r>
      <w:r w:rsidRPr="00764DE2">
        <w:t xml:space="preserve"> </w:t>
      </w:r>
      <w:r w:rsidR="004B78D2">
        <w:t xml:space="preserve">External modules can be likened to functions that are </w:t>
      </w:r>
      <w:r w:rsidR="00376A5F">
        <w:t xml:space="preserve">loaded and </w:t>
      </w:r>
      <w:r w:rsidR="004B78D2">
        <w:t>executed once</w:t>
      </w:r>
      <w:r w:rsidR="00763D0A">
        <w:t xml:space="preserve"> </w:t>
      </w:r>
      <w:r w:rsidR="004B78D2">
        <w:t xml:space="preserve">to initialize their </w:t>
      </w:r>
      <w:r w:rsidR="00CF170A">
        <w:t xml:space="preserve">associated </w:t>
      </w:r>
      <w:r w:rsidR="004B78D2">
        <w:t>module instance.</w:t>
      </w:r>
      <w:r w:rsidR="00D01931">
        <w:t xml:space="preserve"> Entities declared in an external module are private and inaccessible elsewhere unless they are exported.</w:t>
      </w:r>
    </w:p>
    <w:p w14:paraId="2F0DF334" w14:textId="77777777" w:rsidR="0044410D" w:rsidRPr="0044410D" w:rsidRDefault="00D11F2E" w:rsidP="00764DE2">
      <w:r>
        <w:t>E</w:t>
      </w:r>
      <w:r w:rsidR="0043409E">
        <w:t xml:space="preserve">xternal modules are </w:t>
      </w:r>
      <w:r>
        <w:t xml:space="preserve">written as </w:t>
      </w:r>
      <w:r w:rsidR="0043409E">
        <w:t>separate source files</w:t>
      </w:r>
      <w:r w:rsidR="00FA02E0">
        <w:t xml:space="preserve"> that</w:t>
      </w:r>
      <w:r w:rsidR="00764DE2">
        <w:t xml:space="preserve"> contain at least </w:t>
      </w:r>
      <w:r w:rsidR="00711CB7">
        <w:t xml:space="preserve">one external import declaration, export assignment, or top-level </w:t>
      </w:r>
      <w:r w:rsidR="00DF76F6">
        <w:t xml:space="preserve">exported </w:t>
      </w:r>
      <w:r w:rsidR="00711CB7">
        <w:t>declaration</w:t>
      </w:r>
      <w:r w:rsidR="00963765">
        <w:t>.</w:t>
      </w:r>
      <w:r w:rsidR="00507811">
        <w:t xml:space="preserve"> Specifically</w:t>
      </w:r>
      <w:r w:rsidR="001A6DEF">
        <w:t>, if a so</w:t>
      </w:r>
      <w:r w:rsidR="00183CB0">
        <w:t>urce file contains at least one</w:t>
      </w:r>
    </w:p>
    <w:p w14:paraId="4537EBBB" w14:textId="77777777" w:rsidR="0044410D" w:rsidRPr="0044410D" w:rsidRDefault="001A6DEF" w:rsidP="00236652">
      <w:pPr>
        <w:pStyle w:val="ListParagraph"/>
        <w:numPr>
          <w:ilvl w:val="0"/>
          <w:numId w:val="49"/>
        </w:numPr>
      </w:pPr>
      <w:r w:rsidRPr="001A6DEF">
        <w:rPr>
          <w:rStyle w:val="Production"/>
        </w:rPr>
        <w:t>ExternalImportDeclaration</w:t>
      </w:r>
      <w:r w:rsidR="00183CB0">
        <w:t>,</w:t>
      </w:r>
    </w:p>
    <w:p w14:paraId="0D5B4D9D" w14:textId="77777777" w:rsidR="0044410D" w:rsidRPr="0044410D" w:rsidRDefault="001A6DEF" w:rsidP="00236652">
      <w:pPr>
        <w:pStyle w:val="ListParagraph"/>
        <w:numPr>
          <w:ilvl w:val="0"/>
          <w:numId w:val="49"/>
        </w:numPr>
      </w:pPr>
      <w:r w:rsidRPr="001A6DEF">
        <w:rPr>
          <w:rStyle w:val="Production"/>
        </w:rPr>
        <w:t>ExportAssignment</w:t>
      </w:r>
      <w:r w:rsidR="00183CB0">
        <w:t>,</w:t>
      </w:r>
    </w:p>
    <w:p w14:paraId="02BD2A00" w14:textId="77777777" w:rsidR="0044410D" w:rsidRPr="0044410D" w:rsidRDefault="00DF76F6" w:rsidP="00236652">
      <w:pPr>
        <w:pStyle w:val="ListParagraph"/>
        <w:numPr>
          <w:ilvl w:val="0"/>
          <w:numId w:val="49"/>
        </w:numPr>
      </w:pPr>
      <w:r>
        <w:t xml:space="preserve">top-level </w:t>
      </w:r>
      <w:r w:rsidR="00183CB0">
        <w:t>exported</w:t>
      </w:r>
      <w:r w:rsidR="001A6DEF">
        <w:t xml:space="preserve"> </w:t>
      </w:r>
      <w:r w:rsidR="001A6DEF" w:rsidRPr="001A6DEF">
        <w:rPr>
          <w:rStyle w:val="Production"/>
        </w:rPr>
        <w:t>VariableDeclaration</w:t>
      </w:r>
      <w:r w:rsidR="00183CB0">
        <w:t>,</w:t>
      </w:r>
    </w:p>
    <w:p w14:paraId="2E00EAB0" w14:textId="77777777"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FunctionDeclaration</w:t>
      </w:r>
      <w:r w:rsidR="00183CB0">
        <w:t>,</w:t>
      </w:r>
    </w:p>
    <w:p w14:paraId="74382D9D" w14:textId="77777777"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ClassDeclaration</w:t>
      </w:r>
      <w:r w:rsidR="00183CB0">
        <w:t>,</w:t>
      </w:r>
    </w:p>
    <w:p w14:paraId="2A3AE269" w14:textId="77777777"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InterfaceDeclaration</w:t>
      </w:r>
      <w:r w:rsidR="00183CB0">
        <w:t>,</w:t>
      </w:r>
    </w:p>
    <w:p w14:paraId="300CB215" w14:textId="77777777" w:rsidR="00AA6DAC" w:rsidRPr="0044410D" w:rsidRDefault="00AA6DAC" w:rsidP="00AA6DAC">
      <w:pPr>
        <w:pStyle w:val="ListParagraph"/>
        <w:numPr>
          <w:ilvl w:val="0"/>
          <w:numId w:val="49"/>
        </w:numPr>
        <w:rPr>
          <w:ins w:id="1857" w:author="Anders Hejlsberg" w:date="2014-11-01T15:43:00Z"/>
        </w:rPr>
      </w:pPr>
      <w:ins w:id="1858" w:author="Anders Hejlsberg" w:date="2014-11-01T15:43:00Z">
        <w:r>
          <w:t xml:space="preserve">top-level exported </w:t>
        </w:r>
        <w:r>
          <w:rPr>
            <w:rStyle w:val="Production"/>
          </w:rPr>
          <w:t>TypeAlias</w:t>
        </w:r>
        <w:r w:rsidRPr="001A6DEF">
          <w:rPr>
            <w:rStyle w:val="Production"/>
          </w:rPr>
          <w:t>Declaration</w:t>
        </w:r>
        <w:r>
          <w:t>,</w:t>
        </w:r>
      </w:ins>
    </w:p>
    <w:p w14:paraId="7218A498" w14:textId="77777777"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EnumDeclaration</w:t>
      </w:r>
      <w:r w:rsidR="00183CB0">
        <w:t>,</w:t>
      </w:r>
    </w:p>
    <w:p w14:paraId="366F5AAC" w14:textId="77777777"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ModuleDeclaration</w:t>
      </w:r>
      <w:r w:rsidR="001A6DEF">
        <w:t>,</w:t>
      </w:r>
    </w:p>
    <w:p w14:paraId="68F65146" w14:textId="77777777"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ImportDeclaration</w:t>
      </w:r>
      <w:r w:rsidR="00183CB0">
        <w:t>, or</w:t>
      </w:r>
    </w:p>
    <w:p w14:paraId="4C98CDA2" w14:textId="77777777"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AmbientDeclaration</w:t>
      </w:r>
      <w:r w:rsidR="00183CB0">
        <w:t>,</w:t>
      </w:r>
    </w:p>
    <w:p w14:paraId="1D15AC93" w14:textId="77777777" w:rsidR="0044410D" w:rsidRPr="0044410D" w:rsidRDefault="007248FD" w:rsidP="00183CB0">
      <w:r>
        <w:lastRenderedPageBreak/>
        <w:t>that source file i</w:t>
      </w:r>
      <w:r w:rsidR="00AB2003">
        <w:t>s considered an external module; otherwise, the source file is considered part of the global module.</w:t>
      </w:r>
    </w:p>
    <w:p w14:paraId="638A4C61" w14:textId="77777777" w:rsidR="0044410D" w:rsidRPr="0044410D" w:rsidRDefault="006B6218" w:rsidP="00764DE2">
      <w:r>
        <w:t>Below is an example of two external modules</w:t>
      </w:r>
      <w:r w:rsidR="005E34FF">
        <w:t xml:space="preserve"> written</w:t>
      </w:r>
      <w:r w:rsidR="00BF722E">
        <w:t xml:space="preserve"> in separate source files</w:t>
      </w:r>
      <w:r w:rsidR="005E34FF">
        <w:t>.</w:t>
      </w:r>
    </w:p>
    <w:p w14:paraId="4BA1224B" w14:textId="77777777" w:rsidR="0044410D" w:rsidRPr="0044410D" w:rsidRDefault="00F860DD" w:rsidP="00F23473">
      <w:pPr>
        <w:ind w:left="360"/>
      </w:pPr>
      <w:r>
        <w:t>File main.ts</w:t>
      </w:r>
      <w:r w:rsidR="00DE2973">
        <w:t>:</w:t>
      </w:r>
    </w:p>
    <w:p w14:paraId="7FAD7727" w14:textId="77777777" w:rsidR="0044410D" w:rsidRPr="0044410D" w:rsidRDefault="00DE2973" w:rsidP="006B6218">
      <w:pPr>
        <w:pStyle w:val="Code"/>
      </w:pPr>
      <w:r w:rsidRPr="00C32601">
        <w:rPr>
          <w:color w:val="0000FF"/>
          <w:highlight w:val="white"/>
        </w:rPr>
        <w:t>import</w:t>
      </w:r>
      <w:r>
        <w:t xml:space="preserve"> log = </w:t>
      </w:r>
      <w:r w:rsidR="00A974D4">
        <w:rPr>
          <w:color w:val="0000FF"/>
        </w:rPr>
        <w:t>require</w:t>
      </w:r>
      <w:r w:rsidR="006B6218">
        <w:t>(</w:t>
      </w:r>
      <w:r w:rsidR="008F4735">
        <w:rPr>
          <w:color w:val="800000"/>
          <w:highlight w:val="white"/>
        </w:rPr>
        <w:t>"</w:t>
      </w:r>
      <w:r w:rsidR="006C5F0E">
        <w:rPr>
          <w:color w:val="800000"/>
          <w:highlight w:val="white"/>
        </w:rPr>
        <w:t>./</w:t>
      </w:r>
      <w:r w:rsidR="006B6218" w:rsidRPr="00787FA8">
        <w:rPr>
          <w:color w:val="800000"/>
          <w:highlight w:val="white"/>
        </w:rPr>
        <w:t>log</w:t>
      </w:r>
      <w:r w:rsidR="008F4735">
        <w:rPr>
          <w:color w:val="800000"/>
          <w:highlight w:val="white"/>
        </w:rPr>
        <w:t>"</w:t>
      </w:r>
      <w:r w:rsidR="006B6218">
        <w:t>);</w:t>
      </w:r>
      <w:r w:rsidR="0048218E" w:rsidRPr="0048218E">
        <w:br/>
      </w:r>
      <w:r w:rsidR="006B6218">
        <w:t>log.message(</w:t>
      </w:r>
      <w:r w:rsidR="008F4735">
        <w:rPr>
          <w:color w:val="800000"/>
          <w:highlight w:val="white"/>
        </w:rPr>
        <w:t>"</w:t>
      </w:r>
      <w:r w:rsidR="006B6218" w:rsidRPr="00787FA8">
        <w:rPr>
          <w:color w:val="800000"/>
          <w:highlight w:val="white"/>
        </w:rPr>
        <w:t>hello</w:t>
      </w:r>
      <w:r w:rsidR="008F4735">
        <w:rPr>
          <w:color w:val="800000"/>
          <w:highlight w:val="white"/>
        </w:rPr>
        <w:t>"</w:t>
      </w:r>
      <w:r w:rsidR="006B6218">
        <w:t>);</w:t>
      </w:r>
    </w:p>
    <w:p w14:paraId="3CC10030" w14:textId="77777777" w:rsidR="0044410D" w:rsidRPr="0044410D" w:rsidRDefault="00F860DD" w:rsidP="00F23473">
      <w:pPr>
        <w:ind w:left="360"/>
      </w:pPr>
      <w:r>
        <w:t>File log.ts</w:t>
      </w:r>
      <w:r w:rsidR="0044690E">
        <w:t>:</w:t>
      </w:r>
    </w:p>
    <w:p w14:paraId="5331165D" w14:textId="77777777" w:rsidR="0044410D" w:rsidRPr="0044410D" w:rsidRDefault="0044690E" w:rsidP="0044690E">
      <w:pPr>
        <w:pStyle w:val="Code"/>
      </w:pPr>
      <w:r w:rsidRPr="00C32601">
        <w:rPr>
          <w:color w:val="0000FF"/>
          <w:highlight w:val="white"/>
        </w:rPr>
        <w:t>export</w:t>
      </w:r>
      <w:r>
        <w:t xml:space="preserve"> </w:t>
      </w:r>
      <w:r w:rsidRPr="00C32601">
        <w:rPr>
          <w:color w:val="0000FF"/>
          <w:highlight w:val="white"/>
        </w:rPr>
        <w:t>function</w:t>
      </w:r>
      <w:r>
        <w:t xml:space="preserve"> message(s: </w:t>
      </w:r>
      <w:r w:rsidRPr="00C32601">
        <w:rPr>
          <w:color w:val="0000FF"/>
          <w:highlight w:val="white"/>
        </w:rPr>
        <w:t>string</w:t>
      </w:r>
      <w:r>
        <w:t>) {</w:t>
      </w:r>
      <w:r w:rsidR="0048218E" w:rsidRPr="0048218E">
        <w:br/>
      </w:r>
      <w:r>
        <w:t xml:space="preserve">    console.log(s);</w:t>
      </w:r>
      <w:r w:rsidR="0048218E" w:rsidRPr="0048218E">
        <w:br/>
      </w:r>
      <w:r>
        <w:t>}</w:t>
      </w:r>
    </w:p>
    <w:p w14:paraId="1D33E154" w14:textId="77777777" w:rsidR="0044410D" w:rsidRPr="0044410D" w:rsidRDefault="00C23E8F" w:rsidP="00300771">
      <w:r>
        <w:t xml:space="preserve">The import declaration in the </w:t>
      </w:r>
      <w:r w:rsidR="008F4735">
        <w:t>'</w:t>
      </w:r>
      <w:r>
        <w:t>main</w:t>
      </w:r>
      <w:r w:rsidR="008F4735">
        <w:t>'</w:t>
      </w:r>
      <w:r>
        <w:t xml:space="preserve"> module references the </w:t>
      </w:r>
      <w:r w:rsidR="008F4735">
        <w:t>'</w:t>
      </w:r>
      <w:r>
        <w:t>log</w:t>
      </w:r>
      <w:r w:rsidR="008F4735">
        <w:t>'</w:t>
      </w:r>
      <w:r w:rsidR="006B6218">
        <w:t xml:space="preserve"> module</w:t>
      </w:r>
      <w:r w:rsidR="0044690E">
        <w:t xml:space="preserve"> and compiling the </w:t>
      </w:r>
      <w:r w:rsidR="008F4735">
        <w:t>'</w:t>
      </w:r>
      <w:r w:rsidR="00F860DD">
        <w:t>main.ts</w:t>
      </w:r>
      <w:r w:rsidR="008F4735">
        <w:t>'</w:t>
      </w:r>
      <w:r w:rsidR="0044690E">
        <w:t xml:space="preserve"> file causes the </w:t>
      </w:r>
      <w:r w:rsidR="008F4735">
        <w:t>'</w:t>
      </w:r>
      <w:r w:rsidR="0044690E">
        <w:t>log</w:t>
      </w:r>
      <w:r w:rsidR="00F860DD">
        <w:t>.ts</w:t>
      </w:r>
      <w:r w:rsidR="008F4735">
        <w:t>'</w:t>
      </w:r>
      <w:r w:rsidR="0044690E">
        <w:t xml:space="preserve"> file to also be compiled as part of the program. </w:t>
      </w:r>
      <w:r w:rsidR="006B6218">
        <w:t>At run-time, th</w:t>
      </w:r>
      <w:r>
        <w:t xml:space="preserve">e import declaration loads the </w:t>
      </w:r>
      <w:r w:rsidR="008F4735">
        <w:t>'</w:t>
      </w:r>
      <w:r>
        <w:t>log</w:t>
      </w:r>
      <w:r w:rsidR="008F4735">
        <w:t>'</w:t>
      </w:r>
      <w:r w:rsidR="00BF722E">
        <w:t xml:space="preserve"> module and produces a reference to its module instance through which it is possible to reference the exported function.</w:t>
      </w:r>
    </w:p>
    <w:p w14:paraId="6A580A70" w14:textId="77777777" w:rsidR="0044410D" w:rsidRPr="0044410D" w:rsidRDefault="003C5236" w:rsidP="00764DE2">
      <w:r>
        <w:t>TypeScript</w:t>
      </w:r>
      <w:r w:rsidR="00300771">
        <w:t xml:space="preserve"> supports two </w:t>
      </w:r>
      <w:r w:rsidR="00FE6BFB">
        <w:t xml:space="preserve">patterns of JavaScript code generation </w:t>
      </w:r>
      <w:r w:rsidR="00300771">
        <w:t xml:space="preserve">for external modules: </w:t>
      </w:r>
      <w:r w:rsidR="00521267">
        <w:t>T</w:t>
      </w:r>
      <w:r w:rsidR="00300771" w:rsidRPr="002762AC">
        <w:t xml:space="preserve">he </w:t>
      </w:r>
      <w:hyperlink r:id="rId20" w:history="1">
        <w:r w:rsidR="00300771" w:rsidRPr="002762AC">
          <w:t>CommonJS Modules</w:t>
        </w:r>
      </w:hyperlink>
      <w:r w:rsidR="00300771" w:rsidRPr="002762AC">
        <w:t xml:space="preserve"> p</w:t>
      </w:r>
      <w:r w:rsidR="00300771">
        <w:t>attern</w:t>
      </w:r>
      <w:r w:rsidR="006B0ED4">
        <w:t xml:space="preserve"> (section</w:t>
      </w:r>
      <w:r w:rsidR="00385727">
        <w:t xml:space="preserve"> </w:t>
      </w:r>
      <w:r w:rsidR="00385727">
        <w:fldChar w:fldCharType="begin"/>
      </w:r>
      <w:r w:rsidR="00385727">
        <w:instrText xml:space="preserve"> REF _Ref352750126 \r \h </w:instrText>
      </w:r>
      <w:r w:rsidR="00385727">
        <w:fldChar w:fldCharType="separate"/>
      </w:r>
      <w:r w:rsidR="00B510EF">
        <w:t>11.2.5</w:t>
      </w:r>
      <w:r w:rsidR="00385727">
        <w:fldChar w:fldCharType="end"/>
      </w:r>
      <w:r w:rsidR="006B0ED4">
        <w:t xml:space="preserve">), </w:t>
      </w:r>
      <w:r w:rsidR="00300771">
        <w:t xml:space="preserve">typically used by server </w:t>
      </w:r>
      <w:r w:rsidR="006B0ED4">
        <w:t>frameworks such as node.js</w:t>
      </w:r>
      <w:r w:rsidR="00521267">
        <w:t>,</w:t>
      </w:r>
      <w:r w:rsidR="00521267" w:rsidRPr="00521267">
        <w:t xml:space="preserve"> </w:t>
      </w:r>
      <w:r w:rsidR="00521267">
        <w:t>and t</w:t>
      </w:r>
      <w:r w:rsidR="00521267" w:rsidRPr="00552C5A">
        <w:t xml:space="preserve">he </w:t>
      </w:r>
      <w:hyperlink r:id="rId21" w:history="1">
        <w:r w:rsidR="00521267" w:rsidRPr="00552C5A">
          <w:t>Asynchronous Module Definition</w:t>
        </w:r>
      </w:hyperlink>
      <w:r w:rsidR="00521267">
        <w:t xml:space="preserve"> (AMD) </w:t>
      </w:r>
      <w:r w:rsidR="00521267" w:rsidRPr="00552C5A">
        <w:t>pa</w:t>
      </w:r>
      <w:r w:rsidR="00521267">
        <w:t xml:space="preserve">ttern (section </w:t>
      </w:r>
      <w:r w:rsidR="00521267">
        <w:fldChar w:fldCharType="begin"/>
      </w:r>
      <w:r w:rsidR="00521267">
        <w:instrText xml:space="preserve"> REF _Ref325471838 \r \h </w:instrText>
      </w:r>
      <w:r w:rsidR="00521267">
        <w:fldChar w:fldCharType="separate"/>
      </w:r>
      <w:r w:rsidR="00B510EF">
        <w:t>11.2.6</w:t>
      </w:r>
      <w:r w:rsidR="00521267">
        <w:fldChar w:fldCharType="end"/>
      </w:r>
      <w:r w:rsidR="00521267">
        <w:t xml:space="preserve">), </w:t>
      </w:r>
      <w:r w:rsidR="00257B08">
        <w:t>an extension to CommonJS Modules that permits asynchronous module loading</w:t>
      </w:r>
      <w:r w:rsidR="00DC2C18">
        <w:t>,</w:t>
      </w:r>
      <w:r w:rsidR="00257B08">
        <w:t xml:space="preserve"> as is typical</w:t>
      </w:r>
      <w:r w:rsidR="00521267">
        <w:t xml:space="preserve"> in browsers</w:t>
      </w:r>
      <w:r w:rsidR="005A6A5D">
        <w:t>.</w:t>
      </w:r>
      <w:r w:rsidR="00257B08">
        <w:t xml:space="preserve"> </w:t>
      </w:r>
      <w:r w:rsidR="009E4CEA">
        <w:t xml:space="preserve">The </w:t>
      </w:r>
      <w:r w:rsidR="00A30BBB">
        <w:t xml:space="preserve">desired </w:t>
      </w:r>
      <w:r w:rsidR="009E4CEA">
        <w:t>module code generation pattern is selected through a compiler option</w:t>
      </w:r>
      <w:r w:rsidR="000F5DE8">
        <w:t xml:space="preserve"> and does not affect the </w:t>
      </w:r>
      <w:r>
        <w:t>TypeScript</w:t>
      </w:r>
      <w:r w:rsidR="000F5DE8">
        <w:t xml:space="preserve"> source code.</w:t>
      </w:r>
      <w:r w:rsidR="00D744D0">
        <w:t xml:space="preserve"> Indeed, it </w:t>
      </w:r>
      <w:r w:rsidR="00063342">
        <w:t xml:space="preserve">is possible to author external modules that can be </w:t>
      </w:r>
      <w:r w:rsidR="00F97AA9">
        <w:t>compiled for use</w:t>
      </w:r>
      <w:r w:rsidR="00063342">
        <w:t xml:space="preserve"> </w:t>
      </w:r>
      <w:r w:rsidR="005B3CB7">
        <w:t xml:space="preserve">both on the </w:t>
      </w:r>
      <w:r w:rsidR="00521267">
        <w:t>server</w:t>
      </w:r>
      <w:r w:rsidR="006267C7">
        <w:t xml:space="preserve"> </w:t>
      </w:r>
      <w:r w:rsidR="005B3CB7">
        <w:t xml:space="preserve">side </w:t>
      </w:r>
      <w:r w:rsidR="006267C7">
        <w:t>(</w:t>
      </w:r>
      <w:r w:rsidR="00521267">
        <w:t>e.g. using node.js</w:t>
      </w:r>
      <w:r w:rsidR="006267C7">
        <w:t xml:space="preserve">) and </w:t>
      </w:r>
      <w:r w:rsidR="005B3CB7">
        <w:t xml:space="preserve">on the </w:t>
      </w:r>
      <w:r w:rsidR="00521267">
        <w:t>client</w:t>
      </w:r>
      <w:r w:rsidR="005B3CB7">
        <w:t xml:space="preserve"> side </w:t>
      </w:r>
      <w:r w:rsidR="00521267">
        <w:t>(using an AMD compliant loader</w:t>
      </w:r>
      <w:r w:rsidR="00063342">
        <w:t xml:space="preserve">) with no changes to the </w:t>
      </w:r>
      <w:r>
        <w:t>TypeScript</w:t>
      </w:r>
      <w:r w:rsidR="00B75AA8">
        <w:t xml:space="preserve"> </w:t>
      </w:r>
      <w:r w:rsidR="00063342">
        <w:t>source code.</w:t>
      </w:r>
    </w:p>
    <w:p w14:paraId="4E9549FF" w14:textId="77777777" w:rsidR="0044410D" w:rsidRPr="0044410D" w:rsidRDefault="005E34FF" w:rsidP="005E34FF">
      <w:pPr>
        <w:pStyle w:val="Heading3"/>
      </w:pPr>
      <w:bookmarkStart w:id="1859" w:name="_Ref324173787"/>
      <w:bookmarkStart w:id="1860" w:name="_Toc402619970"/>
      <w:bookmarkStart w:id="1861" w:name="_Toc401414155"/>
      <w:r>
        <w:t>External Module Names</w:t>
      </w:r>
      <w:bookmarkEnd w:id="1859"/>
      <w:bookmarkEnd w:id="1860"/>
      <w:bookmarkEnd w:id="1861"/>
    </w:p>
    <w:p w14:paraId="50449746" w14:textId="77777777" w:rsidR="0044410D" w:rsidRPr="0044410D" w:rsidRDefault="005E34FF" w:rsidP="005E34FF">
      <w:r>
        <w:t xml:space="preserve">External modules are identified and referenced using external module names. The following definition </w:t>
      </w:r>
      <w:r w:rsidR="00370829">
        <w:t xml:space="preserve">is aligned with that provided in </w:t>
      </w:r>
      <w:r>
        <w:t>th</w:t>
      </w:r>
      <w:r w:rsidRPr="009E4CEA">
        <w:t xml:space="preserve">e </w:t>
      </w:r>
      <w:hyperlink r:id="rId22" w:history="1">
        <w:r w:rsidR="00141F14" w:rsidRPr="009E4CEA">
          <w:rPr>
            <w:rStyle w:val="Hyperlink"/>
          </w:rPr>
          <w:t>CommonJS Modules</w:t>
        </w:r>
      </w:hyperlink>
      <w:r w:rsidR="00141F14">
        <w:rPr>
          <w:rStyle w:val="Hyperlink"/>
        </w:rPr>
        <w:t xml:space="preserve"> 1.0</w:t>
      </w:r>
      <w:r w:rsidR="00C23E8F">
        <w:t xml:space="preserve"> specification</w:t>
      </w:r>
      <w:r w:rsidR="00370829">
        <w:t>.</w:t>
      </w:r>
    </w:p>
    <w:p w14:paraId="726C37E3" w14:textId="77777777" w:rsidR="0044410D" w:rsidRPr="0044410D" w:rsidRDefault="005E34FF" w:rsidP="00236652">
      <w:pPr>
        <w:pStyle w:val="ListParagraph"/>
        <w:numPr>
          <w:ilvl w:val="0"/>
          <w:numId w:val="17"/>
        </w:numPr>
      </w:pPr>
      <w:r>
        <w:t>An exter</w:t>
      </w:r>
      <w:r w:rsidR="008C4D03">
        <w:t>nal module name is a string of terms</w:t>
      </w:r>
      <w:r>
        <w:t xml:space="preserve"> delimited by forward slashes.</w:t>
      </w:r>
    </w:p>
    <w:p w14:paraId="3CA8E90A" w14:textId="77777777" w:rsidR="0044410D" w:rsidRPr="0044410D" w:rsidRDefault="005E34FF" w:rsidP="00236652">
      <w:pPr>
        <w:pStyle w:val="ListParagraph"/>
        <w:numPr>
          <w:ilvl w:val="0"/>
          <w:numId w:val="17"/>
        </w:numPr>
      </w:pPr>
      <w:r>
        <w:t xml:space="preserve">External module names may not have file-name extensions like </w:t>
      </w:r>
      <w:r w:rsidR="008F4735">
        <w:t>"</w:t>
      </w:r>
      <w:r>
        <w:t>.js</w:t>
      </w:r>
      <w:r w:rsidR="008F4735">
        <w:t>"</w:t>
      </w:r>
      <w:r>
        <w:t>.</w:t>
      </w:r>
    </w:p>
    <w:p w14:paraId="3700FBED" w14:textId="77777777" w:rsidR="0044410D" w:rsidRPr="0044410D" w:rsidRDefault="008C4D03" w:rsidP="00236652">
      <w:pPr>
        <w:pStyle w:val="ListParagraph"/>
        <w:numPr>
          <w:ilvl w:val="0"/>
          <w:numId w:val="17"/>
        </w:numPr>
      </w:pPr>
      <w:r>
        <w:t xml:space="preserve">External module names may be relative or </w:t>
      </w:r>
      <w:r w:rsidR="005E34FF">
        <w:t>to</w:t>
      </w:r>
      <w:r>
        <w:t>p-level. An external module name is relative</w:t>
      </w:r>
      <w:r w:rsidR="005E34FF">
        <w:t xml:space="preserve"> if the first term is </w:t>
      </w:r>
      <w:r w:rsidR="008F4735">
        <w:t>"</w:t>
      </w:r>
      <w:r w:rsidR="005E34FF">
        <w:t>.</w:t>
      </w:r>
      <w:r w:rsidR="008F4735">
        <w:t>"</w:t>
      </w:r>
      <w:r w:rsidR="005E34FF">
        <w:t xml:space="preserve"> or </w:t>
      </w:r>
      <w:r w:rsidR="008F4735">
        <w:t>"</w:t>
      </w:r>
      <w:r w:rsidR="005E34FF">
        <w:t>..</w:t>
      </w:r>
      <w:r w:rsidR="008F4735">
        <w:t>"</w:t>
      </w:r>
      <w:r w:rsidR="005E34FF">
        <w:t>.</w:t>
      </w:r>
    </w:p>
    <w:p w14:paraId="3BCD7E07" w14:textId="77777777" w:rsidR="0044410D" w:rsidRPr="0044410D" w:rsidRDefault="005E34FF" w:rsidP="00236652">
      <w:pPr>
        <w:pStyle w:val="ListParagraph"/>
        <w:numPr>
          <w:ilvl w:val="0"/>
          <w:numId w:val="17"/>
        </w:numPr>
      </w:pPr>
      <w:r>
        <w:t>Top-level names are resolved off the conceptual module name space root.</w:t>
      </w:r>
    </w:p>
    <w:p w14:paraId="55689E98" w14:textId="77777777" w:rsidR="0044410D" w:rsidRPr="0044410D" w:rsidRDefault="005E34FF" w:rsidP="00236652">
      <w:pPr>
        <w:pStyle w:val="ListParagraph"/>
        <w:numPr>
          <w:ilvl w:val="0"/>
          <w:numId w:val="17"/>
        </w:numPr>
      </w:pPr>
      <w:r>
        <w:t>Relative names are resolved relative to the name of the module in which they occur.</w:t>
      </w:r>
    </w:p>
    <w:p w14:paraId="29991512" w14:textId="77777777" w:rsidR="0044410D" w:rsidRPr="0044410D" w:rsidRDefault="005E34FF" w:rsidP="005E34FF">
      <w:r>
        <w:t xml:space="preserve">For purposes of resolving external module references, </w:t>
      </w:r>
      <w:r w:rsidR="003C5236">
        <w:t>TypeScript</w:t>
      </w:r>
      <w:r>
        <w:t xml:space="preserve"> associates a file </w:t>
      </w:r>
      <w:r w:rsidR="000A7A99">
        <w:t>path with every external module. The file path is simply the path of the module</w:t>
      </w:r>
      <w:r w:rsidR="008F4735">
        <w:t>'</w:t>
      </w:r>
      <w:r w:rsidR="000A7A99">
        <w:t xml:space="preserve">s source file without the file extension. </w:t>
      </w:r>
      <w:r>
        <w:t xml:space="preserve">For example, </w:t>
      </w:r>
      <w:r w:rsidR="000A7A99">
        <w:t>an</w:t>
      </w:r>
      <w:r>
        <w:t xml:space="preserve"> external module contained in the sou</w:t>
      </w:r>
      <w:r w:rsidR="00C23E8F">
        <w:t xml:space="preserve">rce file </w:t>
      </w:r>
      <w:r w:rsidR="008F4735">
        <w:t>'</w:t>
      </w:r>
      <w:r w:rsidR="000A7A99">
        <w:t>C:\src\</w:t>
      </w:r>
      <w:r w:rsidR="00F860DD">
        <w:t>lib\io.ts</w:t>
      </w:r>
      <w:r w:rsidR="008F4735">
        <w:t>'</w:t>
      </w:r>
      <w:r w:rsidR="00C23E8F">
        <w:t xml:space="preserve"> has the file path </w:t>
      </w:r>
      <w:r w:rsidR="008F4735">
        <w:t>'</w:t>
      </w:r>
      <w:r w:rsidR="00C23E8F">
        <w:t>C:/src/lib/io</w:t>
      </w:r>
      <w:r w:rsidR="008F4735">
        <w:t>'</w:t>
      </w:r>
      <w:r w:rsidR="000A7A99">
        <w:t xml:space="preserve"> and an external modul</w:t>
      </w:r>
      <w:r w:rsidR="00C23E8F">
        <w:t>e contained in the sou</w:t>
      </w:r>
      <w:r w:rsidR="00F860DD">
        <w:t xml:space="preserve">rce file </w:t>
      </w:r>
      <w:r w:rsidR="008F4735">
        <w:t>'</w:t>
      </w:r>
      <w:r w:rsidR="00F860DD">
        <w:t>C:\src\ui\editor.d.ts</w:t>
      </w:r>
      <w:r w:rsidR="008F4735">
        <w:t>'</w:t>
      </w:r>
      <w:r w:rsidR="00C23E8F">
        <w:t xml:space="preserve"> has the file path </w:t>
      </w:r>
      <w:r w:rsidR="008F4735">
        <w:t>'</w:t>
      </w:r>
      <w:r w:rsidR="00C23E8F">
        <w:t>C:/src/ui/editor</w:t>
      </w:r>
      <w:r w:rsidR="008F4735">
        <w:t>'</w:t>
      </w:r>
      <w:r w:rsidR="000A7A99">
        <w:t>.</w:t>
      </w:r>
    </w:p>
    <w:p w14:paraId="70CA23EF" w14:textId="77777777" w:rsidR="0044410D" w:rsidRPr="0044410D" w:rsidRDefault="00155F0B" w:rsidP="005E34FF">
      <w:r>
        <w:lastRenderedPageBreak/>
        <w:t>An external module name in an import declaration is resolved as follows:</w:t>
      </w:r>
    </w:p>
    <w:p w14:paraId="15D18435" w14:textId="77777777" w:rsidR="0044410D" w:rsidRPr="0044410D" w:rsidRDefault="00155F0B" w:rsidP="00236652">
      <w:pPr>
        <w:pStyle w:val="ListParagraph"/>
        <w:numPr>
          <w:ilvl w:val="0"/>
          <w:numId w:val="20"/>
        </w:numPr>
      </w:pPr>
      <w:r>
        <w:t xml:space="preserve">If the </w:t>
      </w:r>
      <w:r w:rsidR="005E34FF">
        <w:t>import declaration specifies a relative external module name</w:t>
      </w:r>
      <w:r>
        <w:t xml:space="preserve">, </w:t>
      </w:r>
      <w:r w:rsidR="005E34FF">
        <w:t xml:space="preserve">the name </w:t>
      </w:r>
      <w:r>
        <w:t xml:space="preserve">is resolved </w:t>
      </w:r>
      <w:r w:rsidR="005E34FF">
        <w:t>relative to the directory of the referencing module</w:t>
      </w:r>
      <w:r w:rsidR="008F4735">
        <w:t>'</w:t>
      </w:r>
      <w:r w:rsidR="005E34FF">
        <w:t xml:space="preserve">s file path. The program must </w:t>
      </w:r>
      <w:r w:rsidR="00AD0A31">
        <w:t>contain</w:t>
      </w:r>
      <w:r w:rsidR="005E34FF">
        <w:t xml:space="preserve"> a module with the resulting file path or otherwise an error occurs.</w:t>
      </w:r>
      <w:r w:rsidR="00D63074">
        <w:t xml:space="preserve"> For example, in a module with </w:t>
      </w:r>
      <w:r w:rsidR="00C23E8F">
        <w:t xml:space="preserve">the file path </w:t>
      </w:r>
      <w:r w:rsidR="008F4735">
        <w:t>'</w:t>
      </w:r>
      <w:r w:rsidR="00C23E8F">
        <w:t>C:/src/ui/main</w:t>
      </w:r>
      <w:r w:rsidR="008F4735">
        <w:t>'</w:t>
      </w:r>
      <w:r w:rsidR="00C23E8F">
        <w:t xml:space="preserve">, the external module names </w:t>
      </w:r>
      <w:r w:rsidR="008F4735">
        <w:t>'</w:t>
      </w:r>
      <w:r w:rsidR="00C23E8F">
        <w:t>./editor</w:t>
      </w:r>
      <w:r w:rsidR="008F4735">
        <w:t>'</w:t>
      </w:r>
      <w:r w:rsidR="00C23E8F">
        <w:t xml:space="preserve"> and </w:t>
      </w:r>
      <w:r w:rsidR="008F4735">
        <w:t>'</w:t>
      </w:r>
      <w:r w:rsidR="00C23E8F">
        <w:t>../lib/io</w:t>
      </w:r>
      <w:r w:rsidR="008F4735">
        <w:t>'</w:t>
      </w:r>
      <w:r w:rsidR="00D63074">
        <w:t xml:space="preserve"> referen</w:t>
      </w:r>
      <w:r w:rsidR="00C23E8F">
        <w:t xml:space="preserve">ce modules with the file paths </w:t>
      </w:r>
      <w:r w:rsidR="008F4735">
        <w:t>'</w:t>
      </w:r>
      <w:r w:rsidR="00C23E8F">
        <w:t>C:/src/ui/editor</w:t>
      </w:r>
      <w:r w:rsidR="008F4735">
        <w:t>'</w:t>
      </w:r>
      <w:r w:rsidR="00C23E8F">
        <w:t xml:space="preserve"> and </w:t>
      </w:r>
      <w:r w:rsidR="008F4735">
        <w:t>'</w:t>
      </w:r>
      <w:r w:rsidR="00C23E8F">
        <w:t>C:/src/lib/io</w:t>
      </w:r>
      <w:r w:rsidR="008F4735">
        <w:t>'</w:t>
      </w:r>
      <w:r w:rsidR="00D63074">
        <w:t>.</w:t>
      </w:r>
    </w:p>
    <w:p w14:paraId="21C9ACD0" w14:textId="77777777" w:rsidR="0044410D" w:rsidRPr="0044410D" w:rsidRDefault="00AD0A31" w:rsidP="00236652">
      <w:pPr>
        <w:pStyle w:val="ListParagraph"/>
        <w:numPr>
          <w:ilvl w:val="0"/>
          <w:numId w:val="20"/>
        </w:numPr>
      </w:pPr>
      <w:r>
        <w:t xml:space="preserve">If </w:t>
      </w:r>
      <w:r w:rsidR="00155F0B">
        <w:t>the</w:t>
      </w:r>
      <w:r>
        <w:t xml:space="preserve"> import declaration specifies a top-level external module name and the program contains an </w:t>
      </w:r>
      <w:r w:rsidRPr="00AD0A31">
        <w:rPr>
          <w:rStyle w:val="Production"/>
        </w:rPr>
        <w:t>Ambient</w:t>
      </w:r>
      <w:r w:rsidR="001A6DEF">
        <w:rPr>
          <w:rStyle w:val="Production"/>
        </w:rPr>
        <w:t>External</w:t>
      </w:r>
      <w:r w:rsidRPr="00AD0A31">
        <w:rPr>
          <w:rStyle w:val="Production"/>
        </w:rPr>
        <w:t>ModuleDeclaration</w:t>
      </w:r>
      <w:r>
        <w:t xml:space="preserve"> (section</w:t>
      </w:r>
      <w:r w:rsidR="001A6DEF">
        <w:t xml:space="preserve"> </w:t>
      </w:r>
      <w:r w:rsidR="001A6DEF">
        <w:fldChar w:fldCharType="begin"/>
      </w:r>
      <w:r w:rsidR="001A6DEF">
        <w:instrText xml:space="preserve"> REF _Ref357433218 \r \h </w:instrText>
      </w:r>
      <w:r w:rsidR="001A6DEF">
        <w:fldChar w:fldCharType="separate"/>
      </w:r>
      <w:r w:rsidR="00B510EF">
        <w:t>12.2</w:t>
      </w:r>
      <w:r w:rsidR="001A6DEF">
        <w:fldChar w:fldCharType="end"/>
      </w:r>
      <w:r>
        <w:t xml:space="preserve">) with a string literal that specifies that exact name, then the import declaration references that ambient external </w:t>
      </w:r>
      <w:r w:rsidR="0006010A">
        <w:t>module.</w:t>
      </w:r>
    </w:p>
    <w:p w14:paraId="50F76CF2" w14:textId="77777777" w:rsidR="0044410D" w:rsidRPr="0044410D" w:rsidRDefault="00C33388" w:rsidP="00236652">
      <w:pPr>
        <w:pStyle w:val="ListParagraph"/>
        <w:numPr>
          <w:ilvl w:val="0"/>
          <w:numId w:val="20"/>
        </w:numPr>
      </w:pPr>
      <w:r>
        <w:t xml:space="preserve">If the import declaration specifies a top-level external module name and </w:t>
      </w:r>
      <w:r w:rsidR="0058495C">
        <w:t xml:space="preserve">the program </w:t>
      </w:r>
      <w:r>
        <w:t>contain</w:t>
      </w:r>
      <w:r w:rsidR="0058495C">
        <w:t>s</w:t>
      </w:r>
      <w:r>
        <w:t xml:space="preserve"> </w:t>
      </w:r>
      <w:r w:rsidR="0058495C">
        <w:t>no</w:t>
      </w:r>
      <w:r>
        <w:t xml:space="preserve"> </w:t>
      </w:r>
      <w:r w:rsidRPr="00AD0A31">
        <w:rPr>
          <w:rStyle w:val="Production"/>
        </w:rPr>
        <w:t>Ambient</w:t>
      </w:r>
      <w:r w:rsidR="001A6DEF">
        <w:rPr>
          <w:rStyle w:val="Production"/>
        </w:rPr>
        <w:t>External</w:t>
      </w:r>
      <w:r w:rsidRPr="00AD0A31">
        <w:rPr>
          <w:rStyle w:val="Production"/>
        </w:rPr>
        <w:t>ModuleDeclaration</w:t>
      </w:r>
      <w:r w:rsidR="0058495C">
        <w:t xml:space="preserve"> </w:t>
      </w:r>
      <w:r w:rsidR="001A6DEF">
        <w:t xml:space="preserve">(section </w:t>
      </w:r>
      <w:r w:rsidR="001A6DEF">
        <w:fldChar w:fldCharType="begin"/>
      </w:r>
      <w:r w:rsidR="001A6DEF">
        <w:instrText xml:space="preserve"> REF _Ref357433218 \r \h </w:instrText>
      </w:r>
      <w:r w:rsidR="001A6DEF">
        <w:fldChar w:fldCharType="separate"/>
      </w:r>
      <w:r w:rsidR="00B510EF">
        <w:t>12.2</w:t>
      </w:r>
      <w:r w:rsidR="001A6DEF">
        <w:fldChar w:fldCharType="end"/>
      </w:r>
      <w:r w:rsidR="001A6DEF">
        <w:t>)</w:t>
      </w:r>
      <w:r w:rsidR="00305195">
        <w:t xml:space="preserve"> </w:t>
      </w:r>
      <w:r>
        <w:t>with a string literal that specifies that exact name, the</w:t>
      </w:r>
      <w:r w:rsidR="0006010A">
        <w:t xml:space="preserve"> name is resolved in a host dependent manner (for example by </w:t>
      </w:r>
      <w:r>
        <w:t>considering</w:t>
      </w:r>
      <w:r w:rsidR="0006010A">
        <w:t xml:space="preserve"> the name relative to a module name space root). If a matching module cannot be found an error occurs.</w:t>
      </w:r>
    </w:p>
    <w:p w14:paraId="3F1B6165" w14:textId="77777777" w:rsidR="0044410D" w:rsidRPr="0044410D" w:rsidRDefault="00767F57" w:rsidP="00767F57">
      <w:pPr>
        <w:pStyle w:val="Heading3"/>
      </w:pPr>
      <w:bookmarkStart w:id="1862" w:name="_Ref325089515"/>
      <w:bookmarkStart w:id="1863" w:name="_Toc402619971"/>
      <w:bookmarkStart w:id="1864" w:name="_Ref323816296"/>
      <w:bookmarkStart w:id="1865" w:name="_Ref323981484"/>
      <w:bookmarkStart w:id="1866" w:name="_Toc401414156"/>
      <w:r>
        <w:t>External Import Declarations</w:t>
      </w:r>
      <w:bookmarkEnd w:id="1862"/>
      <w:bookmarkEnd w:id="1863"/>
      <w:bookmarkEnd w:id="1866"/>
    </w:p>
    <w:p w14:paraId="18744599" w14:textId="77777777" w:rsidR="0044410D" w:rsidRPr="0044410D" w:rsidRDefault="00767F57" w:rsidP="00767F57">
      <w:r>
        <w:t>External import declarations are used to import external modules and create local aliases by which they may be referenced.</w:t>
      </w:r>
    </w:p>
    <w:p w14:paraId="3F9EB342" w14:textId="77777777" w:rsidR="0044410D" w:rsidRPr="0044410D" w:rsidRDefault="00767F57" w:rsidP="00767F57">
      <w:pPr>
        <w:pStyle w:val="Grammar"/>
      </w:pPr>
      <w:r w:rsidRPr="006551A1">
        <w:rPr>
          <w:rStyle w:val="Production"/>
        </w:rPr>
        <w:t>ExternalImportDeclaration:</w:t>
      </w:r>
      <w:r w:rsidR="0048218E" w:rsidRPr="0048218E">
        <w:br/>
      </w:r>
      <w:r w:rsidRPr="00FD0317">
        <w:rPr>
          <w:rStyle w:val="Terminal"/>
        </w:rPr>
        <w:t>import</w:t>
      </w:r>
      <w:r>
        <w:t xml:space="preserve">   </w:t>
      </w:r>
      <w:r w:rsidRPr="006551A1">
        <w:rPr>
          <w:rStyle w:val="Production"/>
        </w:rPr>
        <w:t>Identifier</w:t>
      </w:r>
      <w:r>
        <w:t xml:space="preserve">   </w:t>
      </w:r>
      <w:r w:rsidRPr="00FD0317">
        <w:rPr>
          <w:rStyle w:val="Terminal"/>
        </w:rPr>
        <w:t>=</w:t>
      </w:r>
      <w:r>
        <w:t xml:space="preserve">   </w:t>
      </w:r>
      <w:r w:rsidRPr="006551A1">
        <w:rPr>
          <w:rStyle w:val="Production"/>
        </w:rPr>
        <w:t>ExternalModuleReference</w:t>
      </w:r>
      <w:r>
        <w:t xml:space="preserve">   </w:t>
      </w:r>
      <w:r w:rsidRPr="00FD0317">
        <w:rPr>
          <w:rStyle w:val="Terminal"/>
        </w:rPr>
        <w:t>;</w:t>
      </w:r>
    </w:p>
    <w:p w14:paraId="464FB90D" w14:textId="77777777" w:rsidR="0044410D" w:rsidRPr="0044410D" w:rsidRDefault="00767F57" w:rsidP="00767F57">
      <w:pPr>
        <w:pStyle w:val="Grammar"/>
      </w:pPr>
      <w:r w:rsidRPr="006551A1">
        <w:rPr>
          <w:rStyle w:val="Production"/>
        </w:rPr>
        <w:t>ExternalModuleReference:</w:t>
      </w:r>
      <w:r w:rsidR="0048218E" w:rsidRPr="0048218E">
        <w:br/>
      </w:r>
      <w:r>
        <w:rPr>
          <w:rStyle w:val="Terminal"/>
        </w:rPr>
        <w:t>require</w:t>
      </w:r>
      <w:r>
        <w:t xml:space="preserve">   </w:t>
      </w:r>
      <w:r w:rsidRPr="00F07E86">
        <w:rPr>
          <w:rStyle w:val="Terminal"/>
        </w:rPr>
        <w:t>(</w:t>
      </w:r>
      <w:r>
        <w:t xml:space="preserve">   </w:t>
      </w:r>
      <w:r w:rsidRPr="006551A1">
        <w:rPr>
          <w:rStyle w:val="Production"/>
        </w:rPr>
        <w:t>StringLiteral</w:t>
      </w:r>
      <w:r>
        <w:t xml:space="preserve">   </w:t>
      </w:r>
      <w:r w:rsidRPr="00F07E86">
        <w:rPr>
          <w:rStyle w:val="Terminal"/>
        </w:rPr>
        <w:t>)</w:t>
      </w:r>
    </w:p>
    <w:p w14:paraId="7B7B0BE6" w14:textId="77777777" w:rsidR="0044410D" w:rsidRPr="0044410D" w:rsidRDefault="00767F57" w:rsidP="00767F57">
      <w:r>
        <w:t xml:space="preserve">The string literal specified in an </w:t>
      </w:r>
      <w:r w:rsidRPr="002324F6">
        <w:rPr>
          <w:rStyle w:val="Production"/>
        </w:rPr>
        <w:t>ExternalModuleReference</w:t>
      </w:r>
      <w:r>
        <w:t xml:space="preserve"> is interpreted as an external module name (section </w:t>
      </w:r>
      <w:r>
        <w:fldChar w:fldCharType="begin"/>
      </w:r>
      <w:r>
        <w:instrText xml:space="preserve"> REF _Ref324173787 \r \h </w:instrText>
      </w:r>
      <w:r>
        <w:fldChar w:fldCharType="separate"/>
      </w:r>
      <w:r w:rsidR="00B510EF">
        <w:t>11.2.1</w:t>
      </w:r>
      <w:r>
        <w:fldChar w:fldCharType="end"/>
      </w:r>
      <w:r>
        <w:t>).</w:t>
      </w:r>
    </w:p>
    <w:p w14:paraId="3A847123" w14:textId="77777777" w:rsidR="0044410D" w:rsidRPr="0044410D" w:rsidRDefault="00767F57" w:rsidP="00767F57">
      <w:r>
        <w:t xml:space="preserve">An external import declaration introduces a local identifier that references a given external module. The local identifier becomes an alias for, and is classified exactly like, the entity </w:t>
      </w:r>
      <w:r w:rsidR="0085067F">
        <w:t xml:space="preserve">or entities </w:t>
      </w:r>
      <w:r>
        <w:t>exported from the referenced external module. Specifically, if the referenced external module</w:t>
      </w:r>
      <w:r w:rsidR="002303EC">
        <w:t xml:space="preserve"> contains no export assignment </w:t>
      </w:r>
      <w:r>
        <w:t>the identifier is classified as a module, and if the referenced external modul</w:t>
      </w:r>
      <w:r w:rsidR="002303EC">
        <w:t>e contains an export assignment</w:t>
      </w:r>
      <w:r>
        <w:t xml:space="preserve"> the identifier is classified exactly like the entity or entities named in the export assignment.</w:t>
      </w:r>
    </w:p>
    <w:p w14:paraId="05F52BDA" w14:textId="77777777" w:rsidR="0044410D" w:rsidRPr="0044410D" w:rsidRDefault="00C37548" w:rsidP="00905312">
      <w:pPr>
        <w:pStyle w:val="Heading3"/>
      </w:pPr>
      <w:bookmarkStart w:id="1867" w:name="_Toc402619972"/>
      <w:bookmarkStart w:id="1868" w:name="_Toc401414157"/>
      <w:bookmarkEnd w:id="1864"/>
      <w:bookmarkEnd w:id="1865"/>
      <w:r>
        <w:t>Export Declarations</w:t>
      </w:r>
      <w:bookmarkEnd w:id="1867"/>
      <w:bookmarkEnd w:id="1868"/>
    </w:p>
    <w:p w14:paraId="299FFF65" w14:textId="77777777" w:rsidR="0044410D" w:rsidRPr="0044410D" w:rsidRDefault="0085067F" w:rsidP="00905312">
      <w:r>
        <w:t xml:space="preserve">An external module that contains no export assignment </w:t>
      </w:r>
      <w:r w:rsidR="000B289E">
        <w:t xml:space="preserve">(section </w:t>
      </w:r>
      <w:r w:rsidR="000B289E">
        <w:fldChar w:fldCharType="begin"/>
      </w:r>
      <w:r w:rsidR="000B289E">
        <w:instrText xml:space="preserve"> REF _Ref352416284 \r \h </w:instrText>
      </w:r>
      <w:r w:rsidR="000B289E">
        <w:fldChar w:fldCharType="separate"/>
      </w:r>
      <w:r w:rsidR="00B510EF">
        <w:t>11.2.4</w:t>
      </w:r>
      <w:r w:rsidR="000B289E">
        <w:fldChar w:fldCharType="end"/>
      </w:r>
      <w:r w:rsidR="000B289E">
        <w:t xml:space="preserve">) </w:t>
      </w:r>
      <w:r>
        <w:t>exports a</w:t>
      </w:r>
      <w:r w:rsidR="00992DFF">
        <w:t xml:space="preserve">n entity classified as a module. </w:t>
      </w:r>
      <w:r w:rsidR="000B289E">
        <w:t xml:space="preserve">Similarly to an internal module, </w:t>
      </w:r>
      <w:r w:rsidR="00992DFF">
        <w:t xml:space="preserve">export declarations (section </w:t>
      </w:r>
      <w:r w:rsidR="00992DFF">
        <w:fldChar w:fldCharType="begin"/>
      </w:r>
      <w:r w:rsidR="00992DFF">
        <w:instrText xml:space="preserve"> REF _Ref357156087 \r \h </w:instrText>
      </w:r>
      <w:r w:rsidR="00992DFF">
        <w:fldChar w:fldCharType="separate"/>
      </w:r>
      <w:r w:rsidR="00B510EF">
        <w:t>10.4</w:t>
      </w:r>
      <w:r w:rsidR="00992DFF">
        <w:fldChar w:fldCharType="end"/>
      </w:r>
      <w:r w:rsidR="00992DFF">
        <w:t xml:space="preserve">) </w:t>
      </w:r>
      <w:r w:rsidR="005236AD">
        <w:t xml:space="preserve">in the external module </w:t>
      </w:r>
      <w:r w:rsidR="00992DFF">
        <w:t>are used to declare the members of this entity.</w:t>
      </w:r>
    </w:p>
    <w:p w14:paraId="7A159E2E" w14:textId="77777777" w:rsidR="0044410D" w:rsidRPr="0044410D" w:rsidRDefault="005236AD" w:rsidP="00905312">
      <w:r>
        <w:t>Unlike a</w:t>
      </w:r>
      <w:r w:rsidR="001A2FD2">
        <w:t xml:space="preserve"> non-instantiated </w:t>
      </w:r>
      <w:r>
        <w:t xml:space="preserve">internal module (section </w:t>
      </w:r>
      <w:r>
        <w:fldChar w:fldCharType="begin"/>
      </w:r>
      <w:r>
        <w:instrText xml:space="preserve"> REF _Ref352744561 \r \h </w:instrText>
      </w:r>
      <w:r>
        <w:fldChar w:fldCharType="separate"/>
      </w:r>
      <w:r w:rsidR="00B510EF">
        <w:t>10.1</w:t>
      </w:r>
      <w:r>
        <w:fldChar w:fldCharType="end"/>
      </w:r>
      <w:r>
        <w:t>), a</w:t>
      </w:r>
      <w:r w:rsidR="001A2FD2">
        <w:t>n external module containing only interface types and non-instantiated internal modules still has a module instance associated with it, albeit one with no members.</w:t>
      </w:r>
    </w:p>
    <w:p w14:paraId="2A623868" w14:textId="77777777" w:rsidR="0044410D" w:rsidRPr="0044410D" w:rsidRDefault="00763D0A" w:rsidP="002B2992">
      <w:r>
        <w:lastRenderedPageBreak/>
        <w:t>If an external module contains an export assignment it is an error for the external module to also contain export declarations. The two types of exports are mutually exclusive.</w:t>
      </w:r>
    </w:p>
    <w:p w14:paraId="151AC4A0" w14:textId="77777777" w:rsidR="0044410D" w:rsidRPr="0044410D" w:rsidRDefault="00977446" w:rsidP="00977446">
      <w:pPr>
        <w:pStyle w:val="Heading3"/>
      </w:pPr>
      <w:bookmarkStart w:id="1869" w:name="_Ref352416284"/>
      <w:bookmarkStart w:id="1870" w:name="_Toc402619973"/>
      <w:bookmarkStart w:id="1871" w:name="_Toc401414158"/>
      <w:r>
        <w:t>Export Assignments</w:t>
      </w:r>
      <w:bookmarkEnd w:id="1869"/>
      <w:bookmarkEnd w:id="1870"/>
      <w:bookmarkEnd w:id="1871"/>
    </w:p>
    <w:p w14:paraId="3EF5F59B" w14:textId="77777777" w:rsidR="0044410D" w:rsidRPr="0044410D" w:rsidRDefault="00977446" w:rsidP="00977446">
      <w:r>
        <w:t xml:space="preserve">An export assignment designates a module member as the entity to be exported in place of the </w:t>
      </w:r>
      <w:r w:rsidR="00071367">
        <w:t xml:space="preserve">external </w:t>
      </w:r>
      <w:r>
        <w:t>module</w:t>
      </w:r>
      <w:r w:rsidR="0047262F">
        <w:t xml:space="preserve"> itself</w:t>
      </w:r>
      <w:r>
        <w:t>.</w:t>
      </w:r>
    </w:p>
    <w:p w14:paraId="7CDC2015" w14:textId="77777777" w:rsidR="0044410D" w:rsidRPr="0044410D" w:rsidRDefault="00977446" w:rsidP="00977446">
      <w:pPr>
        <w:pStyle w:val="Grammar"/>
      </w:pPr>
      <w:r w:rsidRPr="006551A1">
        <w:rPr>
          <w:rStyle w:val="Production"/>
        </w:rPr>
        <w:t>ExportAssignment:</w:t>
      </w:r>
      <w:r w:rsidR="0048218E" w:rsidRPr="0048218E">
        <w:br/>
      </w:r>
      <w:r w:rsidRPr="00D763A9">
        <w:rPr>
          <w:rStyle w:val="Terminal"/>
        </w:rPr>
        <w:t>export</w:t>
      </w:r>
      <w:r>
        <w:t xml:space="preserve">   </w:t>
      </w:r>
      <w:r w:rsidRPr="00D763A9">
        <w:rPr>
          <w:rStyle w:val="Terminal"/>
        </w:rPr>
        <w:t>=</w:t>
      </w:r>
      <w:r>
        <w:t xml:space="preserve">   </w:t>
      </w:r>
      <w:r w:rsidRPr="006551A1">
        <w:rPr>
          <w:rStyle w:val="Production"/>
        </w:rPr>
        <w:t>Identifier</w:t>
      </w:r>
      <w:r>
        <w:t xml:space="preserve">   </w:t>
      </w:r>
      <w:r w:rsidRPr="00CF5FCE">
        <w:rPr>
          <w:rStyle w:val="Terminal"/>
        </w:rPr>
        <w:t>;</w:t>
      </w:r>
    </w:p>
    <w:p w14:paraId="23C7D199" w14:textId="77777777" w:rsidR="0044410D" w:rsidRPr="0044410D" w:rsidRDefault="00071367" w:rsidP="00763D0A">
      <w:r>
        <w:t xml:space="preserve">When an external module containing an export assignment is imported, the </w:t>
      </w:r>
      <w:r w:rsidR="00B757C9">
        <w:t>local alias</w:t>
      </w:r>
      <w:r>
        <w:t xml:space="preserve"> introduced by the external import declaration takes on </w:t>
      </w:r>
      <w:r w:rsidR="00B757C9">
        <w:t>all</w:t>
      </w:r>
      <w:r>
        <w:t xml:space="preserve"> meaning</w:t>
      </w:r>
      <w:r w:rsidR="00B757C9">
        <w:t>s</w:t>
      </w:r>
      <w:r>
        <w:t xml:space="preserve"> of the identifier named in the export assignment.</w:t>
      </w:r>
    </w:p>
    <w:p w14:paraId="43C099BF" w14:textId="77777777" w:rsidR="0044410D" w:rsidRPr="0044410D" w:rsidRDefault="00915357" w:rsidP="00763D0A">
      <w:r>
        <w:t>It is an error for an external module to contain more than one export assignment.</w:t>
      </w:r>
    </w:p>
    <w:p w14:paraId="4ED712F2" w14:textId="77777777" w:rsidR="0044410D" w:rsidRPr="0044410D" w:rsidRDefault="00D92D0B" w:rsidP="00763D0A">
      <w:r>
        <w:t xml:space="preserve">Assume the following example resides in the file </w:t>
      </w:r>
      <w:r w:rsidR="008F4735">
        <w:t>'</w:t>
      </w:r>
      <w:r>
        <w:t>point.ts</w:t>
      </w:r>
      <w:r w:rsidR="008F4735">
        <w:t>'</w:t>
      </w:r>
      <w:r>
        <w:t>:</w:t>
      </w:r>
    </w:p>
    <w:p w14:paraId="2BFEB099" w14:textId="77777777" w:rsidR="0044410D" w:rsidRPr="0044410D" w:rsidRDefault="00D92D0B" w:rsidP="00D92D0B">
      <w:pPr>
        <w:pStyle w:val="Code"/>
      </w:pPr>
      <w:r w:rsidRPr="00D92D0B">
        <w:rPr>
          <w:color w:val="0000FF"/>
          <w:highlight w:val="white"/>
        </w:rPr>
        <w:t>export</w:t>
      </w:r>
      <w:r>
        <w:t xml:space="preserve"> = Point;</w:t>
      </w:r>
    </w:p>
    <w:p w14:paraId="64C99986" w14:textId="77777777" w:rsidR="0044410D" w:rsidRPr="0044410D" w:rsidRDefault="00D92D0B" w:rsidP="00D92D0B">
      <w:pPr>
        <w:pStyle w:val="Code"/>
      </w:pPr>
      <w:r w:rsidRPr="00D92D0B">
        <w:rPr>
          <w:color w:val="0000FF"/>
          <w:highlight w:val="white"/>
        </w:rPr>
        <w:t>class</w:t>
      </w:r>
      <w:r>
        <w:t xml:space="preserve"> Point {</w:t>
      </w:r>
      <w:r w:rsidR="0048218E" w:rsidRPr="0048218E">
        <w:br/>
      </w:r>
      <w:r>
        <w:t xml:space="preserve">    </w:t>
      </w:r>
      <w:r w:rsidRPr="00D92D0B">
        <w:rPr>
          <w:color w:val="0000FF"/>
          <w:highlight w:val="white"/>
        </w:rPr>
        <w:t>constructor</w:t>
      </w:r>
      <w:r>
        <w:t>(</w:t>
      </w:r>
      <w:r w:rsidRPr="00D92D0B">
        <w:rPr>
          <w:color w:val="0000FF"/>
          <w:highlight w:val="white"/>
        </w:rPr>
        <w:t>public</w:t>
      </w:r>
      <w:r>
        <w:t xml:space="preserve"> x: </w:t>
      </w:r>
      <w:r w:rsidRPr="00D92D0B">
        <w:rPr>
          <w:color w:val="0000FF"/>
          <w:highlight w:val="white"/>
        </w:rPr>
        <w:t>number</w:t>
      </w:r>
      <w:r>
        <w:t xml:space="preserve">, </w:t>
      </w:r>
      <w:r w:rsidRPr="00D92D0B">
        <w:rPr>
          <w:color w:val="0000FF"/>
          <w:highlight w:val="white"/>
        </w:rPr>
        <w:t>public</w:t>
      </w:r>
      <w:r>
        <w:t xml:space="preserve"> y: </w:t>
      </w:r>
      <w:r w:rsidRPr="00D92D0B">
        <w:rPr>
          <w:color w:val="0000FF"/>
          <w:highlight w:val="white"/>
        </w:rPr>
        <w:t>number</w:t>
      </w:r>
      <w:r>
        <w:t>) { }</w:t>
      </w:r>
      <w:r w:rsidR="0048218E" w:rsidRPr="0048218E">
        <w:br/>
      </w:r>
      <w:r w:rsidR="00B82755">
        <w:t xml:space="preserve">    </w:t>
      </w:r>
      <w:r w:rsidR="00B82755" w:rsidRPr="00B82755">
        <w:rPr>
          <w:color w:val="0000FF"/>
          <w:highlight w:val="white"/>
        </w:rPr>
        <w:t>static</w:t>
      </w:r>
      <w:r w:rsidR="00B82755">
        <w:t xml:space="preserve"> origin = </w:t>
      </w:r>
      <w:r w:rsidR="00B82755" w:rsidRPr="00B82755">
        <w:rPr>
          <w:color w:val="0000FF"/>
          <w:highlight w:val="white"/>
        </w:rPr>
        <w:t>new</w:t>
      </w:r>
      <w:r w:rsidR="00B82755">
        <w:t xml:space="preserve"> Point(</w:t>
      </w:r>
      <w:r w:rsidR="00B82755" w:rsidRPr="006C5F0E">
        <w:rPr>
          <w:color w:val="800000"/>
          <w:highlight w:val="white"/>
        </w:rPr>
        <w:t>0</w:t>
      </w:r>
      <w:r w:rsidR="00B82755">
        <w:t xml:space="preserve">, </w:t>
      </w:r>
      <w:r w:rsidR="00B82755" w:rsidRPr="006C5F0E">
        <w:rPr>
          <w:color w:val="800000"/>
          <w:highlight w:val="white"/>
        </w:rPr>
        <w:t>0</w:t>
      </w:r>
      <w:r w:rsidR="00B82755">
        <w:t>);</w:t>
      </w:r>
      <w:r w:rsidR="0048218E" w:rsidRPr="0048218E">
        <w:br/>
      </w:r>
      <w:r>
        <w:t>}</w:t>
      </w:r>
    </w:p>
    <w:p w14:paraId="25138F82" w14:textId="77777777" w:rsidR="0044410D" w:rsidRPr="0044410D" w:rsidRDefault="00D92D0B" w:rsidP="00D92D0B">
      <w:r>
        <w:t xml:space="preserve">When </w:t>
      </w:r>
      <w:r w:rsidR="008F4735">
        <w:t>'</w:t>
      </w:r>
      <w:r>
        <w:t>point.ts</w:t>
      </w:r>
      <w:r w:rsidR="008F4735">
        <w:t>'</w:t>
      </w:r>
      <w:r>
        <w:t xml:space="preserve"> is imported in another external module, the import alias references the exported class and can be used both as a type and as a constructor function:</w:t>
      </w:r>
    </w:p>
    <w:p w14:paraId="7A75424B" w14:textId="77777777" w:rsidR="0044410D" w:rsidRPr="0044410D" w:rsidRDefault="00D92D0B" w:rsidP="00D92D0B">
      <w:pPr>
        <w:pStyle w:val="Code"/>
      </w:pPr>
      <w:r w:rsidRPr="00D92D0B">
        <w:rPr>
          <w:color w:val="0000FF"/>
          <w:highlight w:val="white"/>
        </w:rPr>
        <w:t>import</w:t>
      </w:r>
      <w:r>
        <w:t xml:space="preserve"> Pt = </w:t>
      </w:r>
      <w:r w:rsidRPr="00D92D0B">
        <w:rPr>
          <w:color w:val="0000FF"/>
          <w:highlight w:val="white"/>
        </w:rPr>
        <w:t>require</w:t>
      </w:r>
      <w:r w:rsidR="00D368AC">
        <w:t>(</w:t>
      </w:r>
      <w:r w:rsidR="008F4735">
        <w:rPr>
          <w:color w:val="800000"/>
          <w:highlight w:val="white"/>
        </w:rPr>
        <w:t>"</w:t>
      </w:r>
      <w:r w:rsidR="006C5F0E">
        <w:rPr>
          <w:color w:val="800000"/>
          <w:highlight w:val="white"/>
        </w:rPr>
        <w:t>./</w:t>
      </w:r>
      <w:r w:rsidR="00D368AC" w:rsidRPr="006C5F0E">
        <w:rPr>
          <w:color w:val="800000"/>
          <w:highlight w:val="white"/>
        </w:rPr>
        <w:t>point</w:t>
      </w:r>
      <w:r w:rsidR="008F4735">
        <w:rPr>
          <w:color w:val="800000"/>
          <w:highlight w:val="white"/>
        </w:rPr>
        <w:t>"</w:t>
      </w:r>
      <w:r>
        <w:t>);</w:t>
      </w:r>
    </w:p>
    <w:p w14:paraId="7F7D2FCD" w14:textId="77777777" w:rsidR="0044410D" w:rsidRPr="0044410D" w:rsidRDefault="00D92D0B" w:rsidP="00D92D0B">
      <w:pPr>
        <w:pStyle w:val="Code"/>
      </w:pPr>
      <w:r w:rsidRPr="00D92D0B">
        <w:rPr>
          <w:color w:val="0000FF"/>
          <w:highlight w:val="white"/>
        </w:rPr>
        <w:t>var</w:t>
      </w:r>
      <w:r w:rsidR="00B82755">
        <w:t xml:space="preserve"> p1</w:t>
      </w:r>
      <w:r>
        <w:t xml:space="preserve"> = </w:t>
      </w:r>
      <w:r w:rsidRPr="00D92D0B">
        <w:rPr>
          <w:color w:val="0000FF"/>
          <w:highlight w:val="white"/>
        </w:rPr>
        <w:t>new</w:t>
      </w:r>
      <w:r>
        <w:t xml:space="preserve"> Pt(</w:t>
      </w:r>
      <w:r w:rsidRPr="006C5F0E">
        <w:rPr>
          <w:color w:val="800000"/>
          <w:highlight w:val="white"/>
        </w:rPr>
        <w:t>10</w:t>
      </w:r>
      <w:r>
        <w:t>,</w:t>
      </w:r>
      <w:r w:rsidR="00B82755">
        <w:t xml:space="preserve"> </w:t>
      </w:r>
      <w:r w:rsidRPr="006C5F0E">
        <w:rPr>
          <w:color w:val="800000"/>
          <w:highlight w:val="white"/>
        </w:rPr>
        <w:t>20</w:t>
      </w:r>
      <w:r>
        <w:t>);</w:t>
      </w:r>
      <w:r w:rsidR="0048218E" w:rsidRPr="0048218E">
        <w:br/>
      </w:r>
      <w:r w:rsidR="00B82755" w:rsidRPr="00B82755">
        <w:rPr>
          <w:color w:val="0000FF"/>
          <w:highlight w:val="white"/>
        </w:rPr>
        <w:t>var</w:t>
      </w:r>
      <w:r w:rsidR="00B82755">
        <w:t xml:space="preserve"> p2 = Pt.origin;</w:t>
      </w:r>
    </w:p>
    <w:p w14:paraId="009FD5B8" w14:textId="77777777" w:rsidR="0044410D" w:rsidRPr="0044410D" w:rsidRDefault="00D92D0B" w:rsidP="00D92D0B">
      <w:r>
        <w:t>Note that there is no requirement that the import alias use the same name as the exported entity.</w:t>
      </w:r>
    </w:p>
    <w:p w14:paraId="0ED6AC45" w14:textId="77777777" w:rsidR="0044410D" w:rsidRPr="0044410D" w:rsidRDefault="00521267" w:rsidP="00521267">
      <w:pPr>
        <w:pStyle w:val="Heading3"/>
      </w:pPr>
      <w:bookmarkStart w:id="1872" w:name="_Ref325381235"/>
      <w:bookmarkStart w:id="1873" w:name="_Ref352750126"/>
      <w:bookmarkStart w:id="1874" w:name="_Toc402619974"/>
      <w:bookmarkStart w:id="1875" w:name="_Ref325381204"/>
      <w:bookmarkStart w:id="1876" w:name="_Toc401414159"/>
      <w:r>
        <w:t>CommonJS Modules</w:t>
      </w:r>
      <w:bookmarkEnd w:id="1872"/>
      <w:bookmarkEnd w:id="1873"/>
      <w:bookmarkEnd w:id="1874"/>
      <w:bookmarkEnd w:id="1876"/>
    </w:p>
    <w:p w14:paraId="5C9B7DED" w14:textId="77777777" w:rsidR="0044410D" w:rsidRPr="0044410D" w:rsidRDefault="00521267" w:rsidP="00521267">
      <w:r>
        <w:t xml:space="preserve">The </w:t>
      </w:r>
      <w:hyperlink r:id="rId23" w:history="1">
        <w:r w:rsidRPr="009E4CEA">
          <w:rPr>
            <w:rStyle w:val="Hyperlink"/>
          </w:rPr>
          <w:t>CommonJS Modules</w:t>
        </w:r>
      </w:hyperlink>
      <w:r>
        <w:t xml:space="preserve"> definition specifies a metho</w:t>
      </w:r>
      <w:r w:rsidR="004D2F49">
        <w:t xml:space="preserve">dology for writing JavaScript modules with implied privacy, </w:t>
      </w:r>
      <w:r w:rsidR="00305195">
        <w:t xml:space="preserve">the </w:t>
      </w:r>
      <w:r w:rsidR="004D2F49">
        <w:t xml:space="preserve">ability to import other modules, and </w:t>
      </w:r>
      <w:r w:rsidR="00305195">
        <w:t xml:space="preserve">the </w:t>
      </w:r>
      <w:r w:rsidR="004D2F49">
        <w:t>ability to explicitly export members. A Common</w:t>
      </w:r>
      <w:r w:rsidR="00D315B8">
        <w:t xml:space="preserve">JS compliant system provides a </w:t>
      </w:r>
      <w:r w:rsidR="008F4735">
        <w:t>'</w:t>
      </w:r>
      <w:r w:rsidR="00D315B8" w:rsidRPr="00C23E8F">
        <w:t>require</w:t>
      </w:r>
      <w:r w:rsidR="008F4735">
        <w:t>'</w:t>
      </w:r>
      <w:r w:rsidR="004D2F49">
        <w:t xml:space="preserve"> function that can be used to synchronously load other external modules to obtain their singleto</w:t>
      </w:r>
      <w:r w:rsidR="00C26F06">
        <w:t>n module instance, as well as an</w:t>
      </w:r>
      <w:r w:rsidR="00D315B8">
        <w:t xml:space="preserve"> </w:t>
      </w:r>
      <w:r w:rsidR="008F4735">
        <w:t>'</w:t>
      </w:r>
      <w:r w:rsidR="00D315B8" w:rsidRPr="00C23E8F">
        <w:t>exports</w:t>
      </w:r>
      <w:r w:rsidR="008F4735">
        <w:t>'</w:t>
      </w:r>
      <w:r w:rsidR="004D2F49">
        <w:t xml:space="preserve"> variable to which a module can add properties to define its external API.</w:t>
      </w:r>
    </w:p>
    <w:p w14:paraId="543ACE8A" w14:textId="77777777" w:rsidR="0044410D" w:rsidRPr="0044410D" w:rsidRDefault="00C23E8F" w:rsidP="00CA17A8">
      <w:r>
        <w:t xml:space="preserve">The </w:t>
      </w:r>
      <w:r w:rsidR="008F4735">
        <w:t>'</w:t>
      </w:r>
      <w:r>
        <w:t>main</w:t>
      </w:r>
      <w:r w:rsidR="008F4735">
        <w:t>'</w:t>
      </w:r>
      <w:r>
        <w:t xml:space="preserve"> and </w:t>
      </w:r>
      <w:r w:rsidR="008F4735">
        <w:t>'</w:t>
      </w:r>
      <w:r>
        <w:t>log</w:t>
      </w:r>
      <w:r w:rsidR="008F4735">
        <w:t>'</w:t>
      </w:r>
      <w:r w:rsidR="00CA17A8">
        <w:t xml:space="preserve"> example from </w:t>
      </w:r>
      <w:r w:rsidR="002303EC">
        <w:t xml:space="preserve">section </w:t>
      </w:r>
      <w:r w:rsidR="002303EC">
        <w:fldChar w:fldCharType="begin"/>
      </w:r>
      <w:r w:rsidR="002303EC">
        <w:instrText xml:space="preserve"> REF _Ref323816311 \r \h </w:instrText>
      </w:r>
      <w:r w:rsidR="002303EC">
        <w:fldChar w:fldCharType="separate"/>
      </w:r>
      <w:r w:rsidR="00B510EF">
        <w:t>11.2</w:t>
      </w:r>
      <w:r w:rsidR="002303EC">
        <w:fldChar w:fldCharType="end"/>
      </w:r>
      <w:r w:rsidR="002303EC">
        <w:t xml:space="preserve"> </w:t>
      </w:r>
      <w:r w:rsidR="00CA17A8">
        <w:t>above generates the following JavaScript code when compiled f</w:t>
      </w:r>
      <w:r w:rsidR="003A0739">
        <w:t>or the CommonJS Modules pattern:</w:t>
      </w:r>
    </w:p>
    <w:p w14:paraId="6F1279C5" w14:textId="77777777" w:rsidR="0044410D" w:rsidRPr="0044410D" w:rsidRDefault="003A0739" w:rsidP="00F23473">
      <w:pPr>
        <w:ind w:left="360"/>
      </w:pPr>
      <w:r>
        <w:t>File main.js</w:t>
      </w:r>
      <w:r w:rsidR="00521267">
        <w:t>:</w:t>
      </w:r>
    </w:p>
    <w:p w14:paraId="32D65B26" w14:textId="77777777" w:rsidR="0044410D" w:rsidRPr="0044410D" w:rsidRDefault="00521267" w:rsidP="00521267">
      <w:pPr>
        <w:pStyle w:val="Code"/>
      </w:pPr>
      <w:r w:rsidRPr="00C32601">
        <w:rPr>
          <w:color w:val="0000FF"/>
          <w:highlight w:val="white"/>
        </w:rPr>
        <w:lastRenderedPageBreak/>
        <w:t>var</w:t>
      </w:r>
      <w:r>
        <w:t xml:space="preserve"> log = require(</w:t>
      </w:r>
      <w:r w:rsidR="008F4735">
        <w:rPr>
          <w:color w:val="800000"/>
          <w:highlight w:val="white"/>
        </w:rPr>
        <w:t>"</w:t>
      </w:r>
      <w:r w:rsidR="006C5F0E">
        <w:rPr>
          <w:color w:val="800000"/>
          <w:highlight w:val="white"/>
        </w:rPr>
        <w:t>./</w:t>
      </w:r>
      <w:r w:rsidRPr="00787FA8">
        <w:rPr>
          <w:color w:val="800000"/>
          <w:highlight w:val="white"/>
        </w:rPr>
        <w:t>log</w:t>
      </w:r>
      <w:r w:rsidR="008F4735">
        <w:rPr>
          <w:color w:val="800000"/>
          <w:highlight w:val="white"/>
        </w:rPr>
        <w:t>"</w:t>
      </w:r>
      <w:r>
        <w:t>);</w:t>
      </w:r>
      <w:r w:rsidR="0048218E" w:rsidRPr="0048218E">
        <w:br/>
      </w:r>
      <w:r>
        <w:t>log.message(</w:t>
      </w:r>
      <w:r w:rsidR="008F4735">
        <w:rPr>
          <w:color w:val="800000"/>
          <w:highlight w:val="white"/>
        </w:rPr>
        <w:t>"</w:t>
      </w:r>
      <w:r w:rsidRPr="00787FA8">
        <w:rPr>
          <w:color w:val="800000"/>
          <w:highlight w:val="white"/>
        </w:rPr>
        <w:t>hello</w:t>
      </w:r>
      <w:r w:rsidR="008F4735">
        <w:rPr>
          <w:color w:val="800000"/>
          <w:highlight w:val="white"/>
        </w:rPr>
        <w:t>"</w:t>
      </w:r>
      <w:r>
        <w:t>);</w:t>
      </w:r>
    </w:p>
    <w:p w14:paraId="64739FE3" w14:textId="77777777" w:rsidR="0044410D" w:rsidRPr="0044410D" w:rsidRDefault="00F0139F" w:rsidP="00F0139F">
      <w:pPr>
        <w:ind w:left="360"/>
      </w:pPr>
      <w:r>
        <w:t>File log.js:</w:t>
      </w:r>
    </w:p>
    <w:p w14:paraId="42C9B490" w14:textId="77777777" w:rsidR="0044410D" w:rsidRPr="0044410D" w:rsidRDefault="00F0139F" w:rsidP="00F0139F">
      <w:pPr>
        <w:pStyle w:val="Code"/>
      </w:pPr>
      <w:r>
        <w:t xml:space="preserve">exports.message = </w:t>
      </w:r>
      <w:r w:rsidRPr="00C32601">
        <w:rPr>
          <w:color w:val="0000FF"/>
          <w:highlight w:val="white"/>
        </w:rPr>
        <w:t>function</w:t>
      </w:r>
      <w:r>
        <w:t>(s) {</w:t>
      </w:r>
      <w:r w:rsidR="0048218E" w:rsidRPr="0048218E">
        <w:br/>
      </w:r>
      <w:r>
        <w:t xml:space="preserve">    console.log(s);</w:t>
      </w:r>
      <w:r w:rsidR="0048218E" w:rsidRPr="0048218E">
        <w:br/>
      </w:r>
      <w:r>
        <w:t>}</w:t>
      </w:r>
    </w:p>
    <w:p w14:paraId="4F20BDC5" w14:textId="77777777" w:rsidR="0044410D" w:rsidRPr="0044410D" w:rsidRDefault="00C26F06" w:rsidP="00C26F06">
      <w:r>
        <w:t xml:space="preserve">An </w:t>
      </w:r>
      <w:r w:rsidR="002303EC">
        <w:t xml:space="preserve">external </w:t>
      </w:r>
      <w:r>
        <w:t xml:space="preserve">import declaration </w:t>
      </w:r>
      <w:r w:rsidR="00C65614">
        <w:t>is represented in the generated JavaScript as a variabl</w:t>
      </w:r>
      <w:r w:rsidR="00D315B8">
        <w:t xml:space="preserve">e initialized by a call to the </w:t>
      </w:r>
      <w:r w:rsidR="008F4735">
        <w:t>'</w:t>
      </w:r>
      <w:r w:rsidR="00D315B8" w:rsidRPr="00C23E8F">
        <w:t>require</w:t>
      </w:r>
      <w:r w:rsidR="008F4735">
        <w:t>'</w:t>
      </w:r>
      <w:r w:rsidR="00C65614">
        <w:t xml:space="preserve"> function provided by the module system ho</w:t>
      </w:r>
      <w:r w:rsidR="00D315B8">
        <w:t xml:space="preserve">st. A variable declaration and </w:t>
      </w:r>
      <w:r w:rsidR="008F4735">
        <w:t>'</w:t>
      </w:r>
      <w:r w:rsidR="00C65614" w:rsidRPr="00C23E8F">
        <w:t>require</w:t>
      </w:r>
      <w:r w:rsidR="008F4735">
        <w:t>'</w:t>
      </w:r>
      <w:r w:rsidR="00C65614">
        <w:t xml:space="preserve"> call is emitted for a particular imported module only if the imported module</w:t>
      </w:r>
      <w:r w:rsidR="007B5EF6">
        <w:t xml:space="preserve">, or a local alias (section </w:t>
      </w:r>
      <w:r w:rsidR="007B5EF6">
        <w:fldChar w:fldCharType="begin"/>
      </w:r>
      <w:r w:rsidR="007B5EF6">
        <w:instrText xml:space="preserve"> REF _Ref357432572 \r \h </w:instrText>
      </w:r>
      <w:r w:rsidR="007B5EF6">
        <w:fldChar w:fldCharType="separate"/>
      </w:r>
      <w:r w:rsidR="00B510EF">
        <w:t>10.3</w:t>
      </w:r>
      <w:r w:rsidR="007B5EF6">
        <w:fldChar w:fldCharType="end"/>
      </w:r>
      <w:r w:rsidR="007B5EF6">
        <w:t>) that references the imported module,</w:t>
      </w:r>
      <w:r w:rsidR="00C65614">
        <w:t xml:space="preserve"> is referenced as a </w:t>
      </w:r>
      <w:r w:rsidR="00C65614" w:rsidRPr="00ED7635">
        <w:rPr>
          <w:rStyle w:val="Production"/>
        </w:rPr>
        <w:t>PrimaryExpression</w:t>
      </w:r>
      <w:r w:rsidR="007B5EF6">
        <w:t xml:space="preserve"> </w:t>
      </w:r>
      <w:r w:rsidR="00C65614">
        <w:t xml:space="preserve">somewhere in the body of the importing module. If an imported module is referenced only as a </w:t>
      </w:r>
      <w:r w:rsidR="00C65614" w:rsidRPr="00ED7635">
        <w:rPr>
          <w:rStyle w:val="Production"/>
        </w:rPr>
        <w:t>ModuleName</w:t>
      </w:r>
      <w:r w:rsidR="00064040">
        <w:t xml:space="preserve"> or </w:t>
      </w:r>
      <w:r w:rsidR="00064040" w:rsidRPr="00064040">
        <w:rPr>
          <w:rStyle w:val="Production"/>
        </w:rPr>
        <w:t>TypeQueryExpression</w:t>
      </w:r>
      <w:r w:rsidR="00C65614">
        <w:t>, nothing is emitted.</w:t>
      </w:r>
    </w:p>
    <w:p w14:paraId="361D1704" w14:textId="77777777" w:rsidR="0044410D" w:rsidRPr="0044410D" w:rsidRDefault="00F23473" w:rsidP="00C65614">
      <w:r>
        <w:t>An example:</w:t>
      </w:r>
    </w:p>
    <w:p w14:paraId="1508D63D" w14:textId="77777777" w:rsidR="0044410D" w:rsidRPr="0044410D" w:rsidRDefault="00F860DD" w:rsidP="00F23473">
      <w:pPr>
        <w:ind w:left="360"/>
      </w:pPr>
      <w:r>
        <w:t>File geometry.ts</w:t>
      </w:r>
      <w:r w:rsidR="00C65614">
        <w:t>:</w:t>
      </w:r>
    </w:p>
    <w:p w14:paraId="0F0F9736" w14:textId="77777777" w:rsidR="0044410D" w:rsidRPr="0044410D" w:rsidRDefault="00C65614" w:rsidP="00F23473">
      <w:pPr>
        <w:pStyle w:val="Code"/>
      </w:pPr>
      <w:r w:rsidRPr="00C32601">
        <w:rPr>
          <w:color w:val="0000FF"/>
          <w:highlight w:val="white"/>
        </w:rPr>
        <w:t>export</w:t>
      </w:r>
      <w:r>
        <w:t xml:space="preserve"> </w:t>
      </w:r>
      <w:r w:rsidRPr="00C32601">
        <w:rPr>
          <w:color w:val="0000FF"/>
          <w:highlight w:val="white"/>
        </w:rPr>
        <w:t>interface</w:t>
      </w:r>
      <w:r>
        <w:t xml:space="preserve"> </w:t>
      </w:r>
      <w:r w:rsidR="00F23473">
        <w:t xml:space="preserve">Point { x: </w:t>
      </w:r>
      <w:r w:rsidR="00F23473" w:rsidRPr="00C32601">
        <w:rPr>
          <w:color w:val="0000FF"/>
          <w:highlight w:val="white"/>
        </w:rPr>
        <w:t>number</w:t>
      </w:r>
      <w:r w:rsidR="00F23473">
        <w:t xml:space="preserve">; y: </w:t>
      </w:r>
      <w:r w:rsidR="00F23473" w:rsidRPr="00C32601">
        <w:rPr>
          <w:color w:val="0000FF"/>
          <w:highlight w:val="white"/>
        </w:rPr>
        <w:t>number</w:t>
      </w:r>
      <w:r w:rsidR="00F23473">
        <w:t xml:space="preserve"> };</w:t>
      </w:r>
    </w:p>
    <w:p w14:paraId="6428BD2B" w14:textId="77777777" w:rsidR="0044410D" w:rsidRPr="0044410D" w:rsidRDefault="00C65614" w:rsidP="00F23473">
      <w:pPr>
        <w:pStyle w:val="Code"/>
      </w:pPr>
      <w:r w:rsidRPr="00C32601">
        <w:rPr>
          <w:color w:val="0000FF"/>
          <w:highlight w:val="white"/>
        </w:rPr>
        <w:t>export</w:t>
      </w:r>
      <w:r>
        <w:t xml:space="preserve"> </w:t>
      </w:r>
      <w:r w:rsidRPr="00C32601">
        <w:rPr>
          <w:color w:val="0000FF"/>
          <w:highlight w:val="white"/>
        </w:rPr>
        <w:t>function</w:t>
      </w:r>
      <w:r>
        <w:t xml:space="preserve"> point(x: </w:t>
      </w:r>
      <w:r w:rsidRPr="00C32601">
        <w:rPr>
          <w:color w:val="0000FF"/>
          <w:highlight w:val="white"/>
        </w:rPr>
        <w:t>number</w:t>
      </w:r>
      <w:r>
        <w:t xml:space="preserve">, y: </w:t>
      </w:r>
      <w:r w:rsidRPr="00C32601">
        <w:rPr>
          <w:color w:val="0000FF"/>
          <w:highlight w:val="white"/>
        </w:rPr>
        <w:t>number</w:t>
      </w:r>
      <w:r w:rsidR="004B3645">
        <w:t>): Point {</w:t>
      </w:r>
      <w:r w:rsidR="0048218E" w:rsidRPr="0048218E">
        <w:br/>
      </w:r>
      <w:r w:rsidR="004B3645">
        <w:t xml:space="preserve">    return { x: x, y: y }</w:t>
      </w:r>
      <w:r>
        <w:t>;</w:t>
      </w:r>
      <w:r w:rsidR="0048218E" w:rsidRPr="0048218E">
        <w:br/>
      </w:r>
      <w:r w:rsidR="004B3645">
        <w:t>}</w:t>
      </w:r>
    </w:p>
    <w:p w14:paraId="09EE1090" w14:textId="77777777" w:rsidR="0044410D" w:rsidRPr="0044410D" w:rsidRDefault="00F860DD" w:rsidP="00F23473">
      <w:pPr>
        <w:ind w:left="360"/>
      </w:pPr>
      <w:r>
        <w:t>File game.ts</w:t>
      </w:r>
      <w:r w:rsidR="00C65614">
        <w:t>:</w:t>
      </w:r>
    </w:p>
    <w:p w14:paraId="0CFE140C" w14:textId="77777777" w:rsidR="0044410D" w:rsidRPr="0044410D" w:rsidRDefault="00F23473" w:rsidP="00F23473">
      <w:pPr>
        <w:pStyle w:val="Code"/>
      </w:pPr>
      <w:r w:rsidRPr="00C32601">
        <w:rPr>
          <w:color w:val="0000FF"/>
          <w:highlight w:val="white"/>
        </w:rPr>
        <w:t>import</w:t>
      </w:r>
      <w:r>
        <w:t xml:space="preserve"> g = </w:t>
      </w:r>
      <w:r w:rsidR="00A974D4">
        <w:rPr>
          <w:color w:val="0000FF"/>
        </w:rPr>
        <w:t>require</w:t>
      </w:r>
      <w:r>
        <w:t>(</w:t>
      </w:r>
      <w:r w:rsidR="008F4735">
        <w:rPr>
          <w:color w:val="800000"/>
          <w:highlight w:val="white"/>
        </w:rPr>
        <w:t>"</w:t>
      </w:r>
      <w:r w:rsidR="006C5F0E">
        <w:rPr>
          <w:color w:val="800000"/>
          <w:highlight w:val="white"/>
        </w:rPr>
        <w:t>./</w:t>
      </w:r>
      <w:r w:rsidRPr="00787FA8">
        <w:rPr>
          <w:color w:val="800000"/>
          <w:highlight w:val="white"/>
        </w:rPr>
        <w:t>geometry</w:t>
      </w:r>
      <w:r w:rsidR="008F4735">
        <w:rPr>
          <w:color w:val="800000"/>
          <w:highlight w:val="white"/>
        </w:rPr>
        <w:t>"</w:t>
      </w:r>
      <w:r>
        <w:t>);</w:t>
      </w:r>
      <w:r w:rsidR="0048218E" w:rsidRPr="0048218E">
        <w:br/>
      </w:r>
      <w:r w:rsidRPr="00C32601">
        <w:rPr>
          <w:color w:val="0000FF"/>
          <w:highlight w:val="white"/>
        </w:rPr>
        <w:t>var</w:t>
      </w:r>
      <w:r>
        <w:t xml:space="preserve"> p = g.point(</w:t>
      </w:r>
      <w:r w:rsidRPr="00787FA8">
        <w:rPr>
          <w:color w:val="800000"/>
          <w:highlight w:val="white"/>
        </w:rPr>
        <w:t>10</w:t>
      </w:r>
      <w:r>
        <w:t xml:space="preserve">, </w:t>
      </w:r>
      <w:r w:rsidRPr="00787FA8">
        <w:rPr>
          <w:color w:val="800000"/>
          <w:highlight w:val="white"/>
        </w:rPr>
        <w:t>20</w:t>
      </w:r>
      <w:r>
        <w:t>);</w:t>
      </w:r>
    </w:p>
    <w:p w14:paraId="0A53B886" w14:textId="77777777" w:rsidR="0044410D" w:rsidRPr="0044410D" w:rsidRDefault="00B572B0" w:rsidP="00C65614">
      <w:r>
        <w:t xml:space="preserve">The </w:t>
      </w:r>
      <w:r w:rsidR="008F4735">
        <w:t>'</w:t>
      </w:r>
      <w:r>
        <w:t>game</w:t>
      </w:r>
      <w:r w:rsidR="008F4735">
        <w:t>'</w:t>
      </w:r>
      <w:r>
        <w:t xml:space="preserve"> module references the imported </w:t>
      </w:r>
      <w:r w:rsidR="008F4735">
        <w:t>'</w:t>
      </w:r>
      <w:r>
        <w:t>geometry</w:t>
      </w:r>
      <w:r w:rsidR="008F4735">
        <w:t>'</w:t>
      </w:r>
      <w:r w:rsidR="00F23473">
        <w:t xml:space="preserve"> module </w:t>
      </w:r>
      <w:r w:rsidR="001A4931">
        <w:t>in an expression (</w:t>
      </w:r>
      <w:r w:rsidR="00F0139F">
        <w:t>through its</w:t>
      </w:r>
      <w:r w:rsidR="00D315B8">
        <w:t xml:space="preserve"> alias </w:t>
      </w:r>
      <w:r w:rsidR="008F4735">
        <w:t>'</w:t>
      </w:r>
      <w:r w:rsidR="00D315B8" w:rsidRPr="00B572B0">
        <w:t>g</w:t>
      </w:r>
      <w:r w:rsidR="008F4735">
        <w:t>'</w:t>
      </w:r>
      <w:r w:rsidR="00D315B8">
        <w:t xml:space="preserve">) and a </w:t>
      </w:r>
      <w:r w:rsidR="008F4735">
        <w:t>'</w:t>
      </w:r>
      <w:r w:rsidR="00D315B8" w:rsidRPr="00B572B0">
        <w:t>require</w:t>
      </w:r>
      <w:r w:rsidR="008F4735">
        <w:t>'</w:t>
      </w:r>
      <w:r w:rsidR="001A4931">
        <w:t xml:space="preserve"> call is therefore included in the emitted JavaScript:</w:t>
      </w:r>
    </w:p>
    <w:p w14:paraId="48DAADF1" w14:textId="77777777" w:rsidR="0044410D" w:rsidRPr="0044410D" w:rsidRDefault="00F23473" w:rsidP="00F23473">
      <w:pPr>
        <w:pStyle w:val="Code"/>
      </w:pPr>
      <w:r w:rsidRPr="00C32601">
        <w:rPr>
          <w:color w:val="0000FF"/>
          <w:highlight w:val="white"/>
        </w:rPr>
        <w:t>var</w:t>
      </w:r>
      <w:r>
        <w:t xml:space="preserve"> g = require(</w:t>
      </w:r>
      <w:r w:rsidR="008F4735">
        <w:rPr>
          <w:color w:val="800000"/>
          <w:highlight w:val="white"/>
        </w:rPr>
        <w:t>"</w:t>
      </w:r>
      <w:r w:rsidR="006C5F0E">
        <w:rPr>
          <w:color w:val="800000"/>
          <w:highlight w:val="white"/>
        </w:rPr>
        <w:t>./</w:t>
      </w:r>
      <w:r w:rsidRPr="00787FA8">
        <w:rPr>
          <w:color w:val="800000"/>
          <w:highlight w:val="white"/>
        </w:rPr>
        <w:t>geometry</w:t>
      </w:r>
      <w:r w:rsidR="008F4735">
        <w:rPr>
          <w:color w:val="800000"/>
          <w:highlight w:val="white"/>
        </w:rPr>
        <w:t>"</w:t>
      </w:r>
      <w:r>
        <w:t>);</w:t>
      </w:r>
      <w:r w:rsidR="0048218E" w:rsidRPr="0048218E">
        <w:br/>
      </w:r>
      <w:r w:rsidRPr="00C32601">
        <w:rPr>
          <w:color w:val="0000FF"/>
          <w:highlight w:val="white"/>
        </w:rPr>
        <w:t>var</w:t>
      </w:r>
      <w:r>
        <w:t xml:space="preserve"> p = g.point(</w:t>
      </w:r>
      <w:r w:rsidRPr="00787FA8">
        <w:rPr>
          <w:color w:val="800000"/>
          <w:highlight w:val="white"/>
        </w:rPr>
        <w:t>10</w:t>
      </w:r>
      <w:r>
        <w:t xml:space="preserve">, </w:t>
      </w:r>
      <w:r w:rsidRPr="00787FA8">
        <w:rPr>
          <w:color w:val="800000"/>
          <w:highlight w:val="white"/>
        </w:rPr>
        <w:t>20</w:t>
      </w:r>
      <w:r>
        <w:t>);</w:t>
      </w:r>
    </w:p>
    <w:p w14:paraId="084FD869" w14:textId="77777777" w:rsidR="0044410D" w:rsidRPr="0044410D" w:rsidRDefault="00C65614" w:rsidP="00C65614">
      <w:r>
        <w:t xml:space="preserve">Had the </w:t>
      </w:r>
      <w:r w:rsidR="008F4735">
        <w:t>'</w:t>
      </w:r>
      <w:r w:rsidR="00B572B0">
        <w:t>game</w:t>
      </w:r>
      <w:r w:rsidR="008F4735">
        <w:t>'</w:t>
      </w:r>
      <w:r w:rsidR="00F23473">
        <w:t xml:space="preserve"> module </w:t>
      </w:r>
      <w:r>
        <w:t>instead been written</w:t>
      </w:r>
      <w:r w:rsidR="00B572B0">
        <w:t xml:space="preserve"> to only reference </w:t>
      </w:r>
      <w:r w:rsidR="008F4735">
        <w:t>'</w:t>
      </w:r>
      <w:r w:rsidR="00B572B0">
        <w:t>geometry</w:t>
      </w:r>
      <w:r w:rsidR="008F4735">
        <w:t>'</w:t>
      </w:r>
      <w:r w:rsidR="001A4931">
        <w:t xml:space="preserve"> in a type position</w:t>
      </w:r>
    </w:p>
    <w:p w14:paraId="7A2DF029" w14:textId="77777777" w:rsidR="0044410D" w:rsidRPr="0044410D" w:rsidRDefault="00F23473" w:rsidP="00C65614">
      <w:pPr>
        <w:pStyle w:val="Code"/>
      </w:pPr>
      <w:r w:rsidRPr="00C32601">
        <w:rPr>
          <w:color w:val="0000FF"/>
          <w:highlight w:val="white"/>
        </w:rPr>
        <w:t>import</w:t>
      </w:r>
      <w:r>
        <w:t xml:space="preserve"> g = </w:t>
      </w:r>
      <w:r w:rsidR="00A974D4">
        <w:rPr>
          <w:color w:val="0000FF"/>
        </w:rPr>
        <w:t>require</w:t>
      </w:r>
      <w:r>
        <w:t>(</w:t>
      </w:r>
      <w:r w:rsidR="008F4735">
        <w:rPr>
          <w:color w:val="800000"/>
          <w:highlight w:val="white"/>
        </w:rPr>
        <w:t>"</w:t>
      </w:r>
      <w:r w:rsidR="006C5F0E">
        <w:rPr>
          <w:color w:val="800000"/>
          <w:highlight w:val="white"/>
        </w:rPr>
        <w:t>./</w:t>
      </w:r>
      <w:r w:rsidRPr="00787FA8">
        <w:rPr>
          <w:color w:val="800000"/>
          <w:highlight w:val="white"/>
        </w:rPr>
        <w:t>geometry</w:t>
      </w:r>
      <w:r w:rsidR="008F4735">
        <w:rPr>
          <w:color w:val="800000"/>
          <w:highlight w:val="white"/>
        </w:rPr>
        <w:t>"</w:t>
      </w:r>
      <w:r>
        <w:t>);</w:t>
      </w:r>
      <w:r w:rsidR="0048218E" w:rsidRPr="0048218E">
        <w:br/>
      </w:r>
      <w:r w:rsidR="001A4931" w:rsidRPr="00C32601">
        <w:rPr>
          <w:color w:val="0000FF"/>
          <w:highlight w:val="white"/>
        </w:rPr>
        <w:t>var</w:t>
      </w:r>
      <w:r w:rsidR="001A4931">
        <w:t xml:space="preserve"> p: g.Point = { x: </w:t>
      </w:r>
      <w:r w:rsidR="001A4931" w:rsidRPr="00787FA8">
        <w:rPr>
          <w:color w:val="800000"/>
          <w:highlight w:val="white"/>
        </w:rPr>
        <w:t>10</w:t>
      </w:r>
      <w:r w:rsidR="001A4931">
        <w:t xml:space="preserve">, y: </w:t>
      </w:r>
      <w:r w:rsidR="001A4931" w:rsidRPr="00787FA8">
        <w:rPr>
          <w:color w:val="800000"/>
          <w:highlight w:val="white"/>
        </w:rPr>
        <w:t>20</w:t>
      </w:r>
      <w:r w:rsidR="001A4931">
        <w:t xml:space="preserve"> };</w:t>
      </w:r>
    </w:p>
    <w:p w14:paraId="4F6341B1" w14:textId="77777777" w:rsidR="0044410D" w:rsidRPr="0044410D" w:rsidRDefault="00F23473" w:rsidP="00C65614">
      <w:r>
        <w:t xml:space="preserve">the emitted JavaScript would </w:t>
      </w:r>
      <w:r w:rsidR="00F0139F">
        <w:t>have no dependency on the</w:t>
      </w:r>
      <w:r w:rsidR="00B572B0">
        <w:t xml:space="preserve"> </w:t>
      </w:r>
      <w:r w:rsidR="008F4735">
        <w:t>'</w:t>
      </w:r>
      <w:r w:rsidR="00B572B0">
        <w:t>geometry</w:t>
      </w:r>
      <w:r w:rsidR="008F4735">
        <w:t>'</w:t>
      </w:r>
      <w:r>
        <w:t xml:space="preserve"> module</w:t>
      </w:r>
      <w:r w:rsidR="00F0139F">
        <w:t xml:space="preserve"> and would simply be</w:t>
      </w:r>
    </w:p>
    <w:p w14:paraId="2DDBF340" w14:textId="77777777" w:rsidR="0044410D" w:rsidRPr="0044410D" w:rsidRDefault="001A4931" w:rsidP="006F2538">
      <w:pPr>
        <w:pStyle w:val="Code"/>
      </w:pPr>
      <w:r w:rsidRPr="00C32601">
        <w:rPr>
          <w:color w:val="0000FF"/>
          <w:highlight w:val="white"/>
        </w:rPr>
        <w:t>var</w:t>
      </w:r>
      <w:r>
        <w:t xml:space="preserve"> p = { x: </w:t>
      </w:r>
      <w:r w:rsidRPr="00787FA8">
        <w:rPr>
          <w:color w:val="800000"/>
          <w:highlight w:val="white"/>
        </w:rPr>
        <w:t>10</w:t>
      </w:r>
      <w:r>
        <w:t xml:space="preserve">, y: </w:t>
      </w:r>
      <w:r w:rsidRPr="00787FA8">
        <w:rPr>
          <w:color w:val="800000"/>
          <w:highlight w:val="white"/>
        </w:rPr>
        <w:t>20</w:t>
      </w:r>
      <w:r>
        <w:t xml:space="preserve"> };</w:t>
      </w:r>
    </w:p>
    <w:p w14:paraId="6A0FB0D2" w14:textId="77777777" w:rsidR="0044410D" w:rsidRPr="0044410D" w:rsidRDefault="003400B1" w:rsidP="003400B1">
      <w:pPr>
        <w:pStyle w:val="Heading3"/>
      </w:pPr>
      <w:bookmarkStart w:id="1877" w:name="_Ref325471838"/>
      <w:bookmarkStart w:id="1878" w:name="_Toc402619975"/>
      <w:bookmarkStart w:id="1879" w:name="_Toc401414160"/>
      <w:r>
        <w:t>AMD Modules</w:t>
      </w:r>
      <w:bookmarkEnd w:id="1875"/>
      <w:bookmarkEnd w:id="1877"/>
      <w:bookmarkEnd w:id="1878"/>
      <w:bookmarkEnd w:id="1879"/>
    </w:p>
    <w:p w14:paraId="76FF4892" w14:textId="77777777" w:rsidR="0044410D" w:rsidRPr="0044410D" w:rsidRDefault="009A3AA3" w:rsidP="00764DE2">
      <w:r>
        <w:t xml:space="preserve">The </w:t>
      </w:r>
      <w:hyperlink r:id="rId24" w:history="1">
        <w:r w:rsidR="004142FB" w:rsidRPr="009E4CEA">
          <w:rPr>
            <w:rStyle w:val="Hyperlink"/>
          </w:rPr>
          <w:t>Asynchronous Module Definition</w:t>
        </w:r>
      </w:hyperlink>
      <w:r w:rsidRPr="009A3AA3">
        <w:t xml:space="preserve"> (AMD</w:t>
      </w:r>
      <w:r>
        <w:t xml:space="preserve">) </w:t>
      </w:r>
      <w:r w:rsidR="004142FB">
        <w:t xml:space="preserve">specification </w:t>
      </w:r>
      <w:r w:rsidR="006246CF">
        <w:t xml:space="preserve">extends the CommonJS Modules specification with </w:t>
      </w:r>
      <w:r>
        <w:t xml:space="preserve">a pattern for </w:t>
      </w:r>
      <w:r w:rsidR="004142FB">
        <w:t>authoring</w:t>
      </w:r>
      <w:r>
        <w:t xml:space="preserve"> </w:t>
      </w:r>
      <w:r w:rsidR="00624B14">
        <w:t xml:space="preserve">asynchronously loadable </w:t>
      </w:r>
      <w:r>
        <w:t>modules</w:t>
      </w:r>
      <w:r w:rsidR="00624B14">
        <w:t xml:space="preserve"> with associated dependencies</w:t>
      </w:r>
      <w:r>
        <w:t>.</w:t>
      </w:r>
      <w:r w:rsidR="00624B14">
        <w:t xml:space="preserve"> </w:t>
      </w:r>
      <w:r w:rsidR="004142FB">
        <w:t>Using</w:t>
      </w:r>
      <w:r w:rsidR="00624B14">
        <w:t xml:space="preserve"> the </w:t>
      </w:r>
      <w:r w:rsidR="00A30BBB">
        <w:lastRenderedPageBreak/>
        <w:t xml:space="preserve">AMD </w:t>
      </w:r>
      <w:r w:rsidR="00486057">
        <w:t xml:space="preserve">pattern, </w:t>
      </w:r>
      <w:r w:rsidR="00624B14">
        <w:t xml:space="preserve">modules are emitted as calls to a </w:t>
      </w:r>
      <w:r w:rsidR="00C45FCC">
        <w:t xml:space="preserve">global </w:t>
      </w:r>
      <w:r w:rsidR="008F4735">
        <w:t>'</w:t>
      </w:r>
      <w:r w:rsidR="00D315B8" w:rsidRPr="00B572B0">
        <w:t>define</w:t>
      </w:r>
      <w:r w:rsidR="008F4735">
        <w:t>'</w:t>
      </w:r>
      <w:r w:rsidR="00624B14">
        <w:t xml:space="preserve"> function taking an array of dependencies, specified as external module names, and a callback function containing the module body. The </w:t>
      </w:r>
      <w:r w:rsidR="00C45FCC">
        <w:t xml:space="preserve">global </w:t>
      </w:r>
      <w:r w:rsidR="008F4735">
        <w:t>'</w:t>
      </w:r>
      <w:r w:rsidR="00D315B8" w:rsidRPr="00B572B0">
        <w:t>define</w:t>
      </w:r>
      <w:r w:rsidR="008F4735">
        <w:t>'</w:t>
      </w:r>
      <w:r w:rsidR="00624B14">
        <w:t xml:space="preserve"> function i</w:t>
      </w:r>
      <w:r w:rsidR="00C45FCC">
        <w:t xml:space="preserve">s provided by </w:t>
      </w:r>
      <w:r w:rsidR="00A30BBB">
        <w:t xml:space="preserve">including </w:t>
      </w:r>
      <w:r w:rsidR="00C45FCC">
        <w:t>an AMD compliant loader</w:t>
      </w:r>
      <w:r w:rsidR="00A30BBB">
        <w:t xml:space="preserve"> in the </w:t>
      </w:r>
      <w:r w:rsidR="006267C7">
        <w:t>application</w:t>
      </w:r>
      <w:r w:rsidR="00C45FCC">
        <w:t xml:space="preserve">. The loader arranges to asynchronously load the </w:t>
      </w:r>
      <w:r w:rsidR="00A30BBB">
        <w:t>module</w:t>
      </w:r>
      <w:r w:rsidR="008F4735">
        <w:t>'</w:t>
      </w:r>
      <w:r w:rsidR="00A30BBB">
        <w:t xml:space="preserve">s </w:t>
      </w:r>
      <w:r w:rsidR="00C45FCC">
        <w:t xml:space="preserve">dependencies </w:t>
      </w:r>
      <w:r w:rsidR="00C356C8">
        <w:t>and, upon completion,</w:t>
      </w:r>
      <w:r w:rsidR="00C45FCC">
        <w:t xml:space="preserve"> calls the callback function passing </w:t>
      </w:r>
      <w:r w:rsidR="00A30BBB">
        <w:t xml:space="preserve">resolved </w:t>
      </w:r>
      <w:r w:rsidR="00C45FCC">
        <w:t xml:space="preserve">module </w:t>
      </w:r>
      <w:r w:rsidR="00C356C8">
        <w:t xml:space="preserve">instances as arguments in </w:t>
      </w:r>
      <w:r w:rsidR="00A30BBB">
        <w:t>the order they were listed in the</w:t>
      </w:r>
      <w:r w:rsidR="00C45FCC">
        <w:t xml:space="preserve"> dependency array.</w:t>
      </w:r>
    </w:p>
    <w:p w14:paraId="3A8FF28A" w14:textId="77777777" w:rsidR="0044410D" w:rsidRPr="0044410D" w:rsidRDefault="00A30BBB" w:rsidP="00764DE2">
      <w:r>
        <w:t xml:space="preserve">The </w:t>
      </w:r>
      <w:r w:rsidR="008F4735">
        <w:t>"</w:t>
      </w:r>
      <w:r>
        <w:t>main</w:t>
      </w:r>
      <w:r w:rsidR="008F4735">
        <w:t>"</w:t>
      </w:r>
      <w:r>
        <w:t xml:space="preserve"> </w:t>
      </w:r>
      <w:r w:rsidR="00486057">
        <w:t xml:space="preserve">and </w:t>
      </w:r>
      <w:r w:rsidR="008F4735">
        <w:t>"</w:t>
      </w:r>
      <w:r w:rsidR="00486057">
        <w:t>log</w:t>
      </w:r>
      <w:r w:rsidR="008F4735">
        <w:t>"</w:t>
      </w:r>
      <w:r w:rsidR="00486057">
        <w:t xml:space="preserve"> </w:t>
      </w:r>
      <w:r>
        <w:t xml:space="preserve">example from </w:t>
      </w:r>
      <w:r w:rsidR="00ED7635">
        <w:t xml:space="preserve">above generates the following </w:t>
      </w:r>
      <w:r w:rsidR="00E37988">
        <w:t>JavaScript code when compiled for the AMD pattern.</w:t>
      </w:r>
    </w:p>
    <w:p w14:paraId="3F586862" w14:textId="77777777" w:rsidR="0044410D" w:rsidRPr="0044410D" w:rsidRDefault="00DE2973" w:rsidP="006246CF">
      <w:pPr>
        <w:ind w:left="360"/>
      </w:pPr>
      <w:r>
        <w:t>File main.js:</w:t>
      </w:r>
    </w:p>
    <w:p w14:paraId="3DA93FAF" w14:textId="77777777" w:rsidR="0044410D" w:rsidRPr="0044410D" w:rsidRDefault="00DE2973" w:rsidP="00DE2973">
      <w:pPr>
        <w:pStyle w:val="Code"/>
      </w:pPr>
      <w:r>
        <w:t>define([</w:t>
      </w:r>
      <w:r w:rsidR="008F4735">
        <w:rPr>
          <w:color w:val="800000"/>
          <w:highlight w:val="white"/>
        </w:rPr>
        <w:t>"</w:t>
      </w:r>
      <w:r w:rsidRPr="00787FA8">
        <w:rPr>
          <w:color w:val="800000"/>
          <w:highlight w:val="white"/>
        </w:rPr>
        <w:t>require</w:t>
      </w:r>
      <w:r w:rsidR="008F4735">
        <w:rPr>
          <w:color w:val="800000"/>
          <w:highlight w:val="white"/>
        </w:rPr>
        <w:t>"</w:t>
      </w:r>
      <w:r>
        <w:t xml:space="preserve">, </w:t>
      </w:r>
      <w:r w:rsidR="008F4735">
        <w:rPr>
          <w:color w:val="800000"/>
          <w:highlight w:val="white"/>
        </w:rPr>
        <w:t>"</w:t>
      </w:r>
      <w:r w:rsidRPr="00787FA8">
        <w:rPr>
          <w:color w:val="800000"/>
          <w:highlight w:val="white"/>
        </w:rPr>
        <w:t>exports</w:t>
      </w:r>
      <w:r w:rsidR="008F4735">
        <w:rPr>
          <w:color w:val="800000"/>
          <w:highlight w:val="white"/>
        </w:rPr>
        <w:t>"</w:t>
      </w:r>
      <w:r>
        <w:t xml:space="preserve">, </w:t>
      </w:r>
      <w:r w:rsidR="008F4735">
        <w:rPr>
          <w:color w:val="800000"/>
          <w:highlight w:val="white"/>
        </w:rPr>
        <w:t>"</w:t>
      </w:r>
      <w:r w:rsidR="003C33A8">
        <w:rPr>
          <w:color w:val="800000"/>
          <w:highlight w:val="white"/>
        </w:rPr>
        <w:t>./</w:t>
      </w:r>
      <w:r w:rsidRPr="00787FA8">
        <w:rPr>
          <w:color w:val="800000"/>
          <w:highlight w:val="white"/>
        </w:rPr>
        <w:t>log</w:t>
      </w:r>
      <w:r w:rsidR="008F4735">
        <w:rPr>
          <w:color w:val="800000"/>
          <w:highlight w:val="white"/>
        </w:rPr>
        <w:t>"</w:t>
      </w:r>
      <w:r>
        <w:t xml:space="preserve">], </w:t>
      </w:r>
      <w:r w:rsidRPr="00C32601">
        <w:rPr>
          <w:color w:val="0000FF"/>
          <w:highlight w:val="white"/>
        </w:rPr>
        <w:t>function</w:t>
      </w:r>
      <w:r>
        <w:t>(require, exports, log) {</w:t>
      </w:r>
      <w:r w:rsidR="0048218E" w:rsidRPr="0048218E">
        <w:br/>
      </w:r>
      <w:r>
        <w:t xml:space="preserve">    log.message(</w:t>
      </w:r>
      <w:r w:rsidR="008F4735">
        <w:rPr>
          <w:color w:val="800000"/>
          <w:highlight w:val="white"/>
        </w:rPr>
        <w:t>"</w:t>
      </w:r>
      <w:r w:rsidRPr="00787FA8">
        <w:rPr>
          <w:color w:val="800000"/>
          <w:highlight w:val="white"/>
        </w:rPr>
        <w:t>hello</w:t>
      </w:r>
      <w:r w:rsidR="008F4735">
        <w:rPr>
          <w:color w:val="800000"/>
          <w:highlight w:val="white"/>
        </w:rPr>
        <w:t>"</w:t>
      </w:r>
      <w:r>
        <w:t>);</w:t>
      </w:r>
      <w:r w:rsidR="0048218E" w:rsidRPr="0048218E">
        <w:br/>
      </w:r>
      <w:r>
        <w:t>}</w:t>
      </w:r>
    </w:p>
    <w:p w14:paraId="20FCEC60" w14:textId="77777777" w:rsidR="0044410D" w:rsidRPr="0044410D" w:rsidRDefault="006246CF" w:rsidP="006246CF">
      <w:pPr>
        <w:ind w:left="360"/>
      </w:pPr>
      <w:r>
        <w:t>File log.js:</w:t>
      </w:r>
    </w:p>
    <w:p w14:paraId="2204E383" w14:textId="77777777" w:rsidR="0044410D" w:rsidRPr="0044410D" w:rsidRDefault="006246CF" w:rsidP="006246CF">
      <w:pPr>
        <w:pStyle w:val="Code"/>
      </w:pPr>
      <w:r>
        <w:t>define([</w:t>
      </w:r>
      <w:r w:rsidR="008F4735">
        <w:rPr>
          <w:color w:val="800000"/>
          <w:highlight w:val="white"/>
        </w:rPr>
        <w:t>"</w:t>
      </w:r>
      <w:r w:rsidRPr="00787FA8">
        <w:rPr>
          <w:color w:val="800000"/>
          <w:highlight w:val="white"/>
        </w:rPr>
        <w:t>require</w:t>
      </w:r>
      <w:r w:rsidR="008F4735">
        <w:rPr>
          <w:color w:val="800000"/>
          <w:highlight w:val="white"/>
        </w:rPr>
        <w:t>"</w:t>
      </w:r>
      <w:r>
        <w:t xml:space="preserve">, </w:t>
      </w:r>
      <w:r w:rsidR="008F4735">
        <w:rPr>
          <w:color w:val="800000"/>
          <w:highlight w:val="white"/>
        </w:rPr>
        <w:t>"</w:t>
      </w:r>
      <w:r w:rsidRPr="00787FA8">
        <w:rPr>
          <w:color w:val="800000"/>
          <w:highlight w:val="white"/>
        </w:rPr>
        <w:t>exports</w:t>
      </w:r>
      <w:r w:rsidR="008F4735">
        <w:rPr>
          <w:color w:val="800000"/>
          <w:highlight w:val="white"/>
        </w:rPr>
        <w:t>"</w:t>
      </w:r>
      <w:r>
        <w:t xml:space="preserve">], </w:t>
      </w:r>
      <w:r w:rsidRPr="00C32601">
        <w:rPr>
          <w:color w:val="0000FF"/>
          <w:highlight w:val="white"/>
        </w:rPr>
        <w:t>function</w:t>
      </w:r>
      <w:r>
        <w:t>(require, exports) {</w:t>
      </w:r>
      <w:r w:rsidR="0048218E" w:rsidRPr="0048218E">
        <w:br/>
      </w:r>
      <w:r>
        <w:t xml:space="preserve">    exports.message = </w:t>
      </w:r>
      <w:r w:rsidRPr="00C32601">
        <w:rPr>
          <w:color w:val="0000FF"/>
          <w:highlight w:val="white"/>
        </w:rPr>
        <w:t>function</w:t>
      </w:r>
      <w:r>
        <w:t>(s) {</w:t>
      </w:r>
      <w:r w:rsidR="0048218E" w:rsidRPr="0048218E">
        <w:br/>
      </w:r>
      <w:r>
        <w:t xml:space="preserve">        console.log(s);</w:t>
      </w:r>
      <w:r w:rsidR="0048218E" w:rsidRPr="0048218E">
        <w:br/>
      </w:r>
      <w:r>
        <w:t xml:space="preserve">    }</w:t>
      </w:r>
      <w:r w:rsidR="0048218E" w:rsidRPr="0048218E">
        <w:br/>
      </w:r>
      <w:r>
        <w:t>}</w:t>
      </w:r>
    </w:p>
    <w:p w14:paraId="3098DAC1" w14:textId="77777777" w:rsidR="0044410D" w:rsidRPr="0044410D" w:rsidRDefault="00D315B8" w:rsidP="00ED7635">
      <w:r>
        <w:t xml:space="preserve">The special </w:t>
      </w:r>
      <w:r w:rsidR="008F4735">
        <w:t>'</w:t>
      </w:r>
      <w:r w:rsidRPr="00B572B0">
        <w:t>require</w:t>
      </w:r>
      <w:r w:rsidR="008F4735">
        <w:t>'</w:t>
      </w:r>
      <w:r>
        <w:t xml:space="preserve"> and </w:t>
      </w:r>
      <w:r w:rsidR="008F4735">
        <w:t>'</w:t>
      </w:r>
      <w:r w:rsidRPr="00B572B0">
        <w:t>exports</w:t>
      </w:r>
      <w:r w:rsidR="008F4735">
        <w:t>'</w:t>
      </w:r>
      <w:r w:rsidR="00ED7635">
        <w:t xml:space="preserve"> depend</w:t>
      </w:r>
      <w:r w:rsidR="006267C7">
        <w:t xml:space="preserve">encies are always present. Additional </w:t>
      </w:r>
      <w:r w:rsidR="00ED7635">
        <w:t xml:space="preserve">entries are added to the dependencies array and the parameter list as required to represent imported external modules. </w:t>
      </w:r>
      <w:r w:rsidR="00807FD9">
        <w:t>Similar to the code generation for CommonJS Modules, a</w:t>
      </w:r>
      <w:r w:rsidR="00ED7635">
        <w:t xml:space="preserve"> dependency entry is generated for a particular imported module only if the imported module is referenced as a </w:t>
      </w:r>
      <w:r w:rsidR="00ED7635" w:rsidRPr="00ED7635">
        <w:rPr>
          <w:rStyle w:val="Production"/>
        </w:rPr>
        <w:t>PrimaryExpression</w:t>
      </w:r>
      <w:r w:rsidR="00ED7635">
        <w:t xml:space="preserve"> somewhere in the body of the importing module. If an imported module is referenced only as a </w:t>
      </w:r>
      <w:r w:rsidR="00ED7635" w:rsidRPr="00ED7635">
        <w:rPr>
          <w:rStyle w:val="Production"/>
        </w:rPr>
        <w:t>ModuleName</w:t>
      </w:r>
      <w:r w:rsidR="00ED7635">
        <w:t>, no dependency is generated for that module.</w:t>
      </w:r>
    </w:p>
    <w:p w14:paraId="730CE07F" w14:textId="77777777" w:rsidR="0044410D" w:rsidRPr="0044410D" w:rsidRDefault="0044410D" w:rsidP="0074339D"/>
    <w:p w14:paraId="500D65CA" w14:textId="77777777" w:rsidR="00F07C1A" w:rsidRPr="004E33A6" w:rsidRDefault="00F07C1A" w:rsidP="0074339D">
      <w:pPr>
        <w:sectPr w:rsidR="00F07C1A" w:rsidRPr="004E33A6" w:rsidSect="009349E4">
          <w:type w:val="oddPage"/>
          <w:pgSz w:w="12240" w:h="15840"/>
          <w:pgMar w:top="1440" w:right="1440" w:bottom="1440" w:left="1440" w:header="720" w:footer="720" w:gutter="0"/>
          <w:cols w:space="720"/>
          <w:docGrid w:linePitch="360"/>
        </w:sectPr>
      </w:pPr>
    </w:p>
    <w:p w14:paraId="2D06E7C0" w14:textId="77777777" w:rsidR="0044410D" w:rsidRPr="0044410D" w:rsidRDefault="002963F5" w:rsidP="00A67A5C">
      <w:pPr>
        <w:pStyle w:val="Heading1"/>
      </w:pPr>
      <w:bookmarkStart w:id="1880" w:name="_Toc402619976"/>
      <w:bookmarkStart w:id="1881" w:name="_Toc401414161"/>
      <w:r>
        <w:lastRenderedPageBreak/>
        <w:t>Ambients</w:t>
      </w:r>
      <w:bookmarkEnd w:id="1880"/>
      <w:bookmarkEnd w:id="1881"/>
    </w:p>
    <w:p w14:paraId="7CF583C4" w14:textId="77777777" w:rsidR="0044410D" w:rsidRPr="0044410D" w:rsidRDefault="004E3BF9" w:rsidP="004E3BF9">
      <w:bookmarkStart w:id="1882" w:name="_Ref325089664"/>
      <w:r>
        <w:t xml:space="preserve">Ambient declarations are used to provide static typing over existing JavaScript code. Ambient declarations differ from regular declarations in that no JavaScript code is emitted for them. Instead of introducing new variables, functions, classes, </w:t>
      </w:r>
      <w:r w:rsidR="00814243">
        <w:t xml:space="preserve">enums, </w:t>
      </w:r>
      <w:r>
        <w:t xml:space="preserve">or modules, ambient declarations provide type information for entities that exist </w:t>
      </w:r>
      <w:r w:rsidR="008F4735">
        <w:t>"</w:t>
      </w:r>
      <w:r>
        <w:t>ambiently</w:t>
      </w:r>
      <w:r w:rsidR="008F4735">
        <w:t>"</w:t>
      </w:r>
      <w:r>
        <w:t xml:space="preserve"> and are included in a program by external means, for example by referencing a JavaScript library in a &lt;script/&gt; tag.</w:t>
      </w:r>
    </w:p>
    <w:p w14:paraId="71CD004B" w14:textId="77777777" w:rsidR="0044410D" w:rsidRPr="0044410D" w:rsidRDefault="00F34B07" w:rsidP="00F34B07">
      <w:pPr>
        <w:pStyle w:val="Heading2"/>
      </w:pPr>
      <w:bookmarkStart w:id="1883" w:name="_Ref343164647"/>
      <w:bookmarkStart w:id="1884" w:name="_Toc402619977"/>
      <w:bookmarkStart w:id="1885" w:name="_Toc401414162"/>
      <w:r>
        <w:t>Ambient Declarations</w:t>
      </w:r>
      <w:bookmarkEnd w:id="1882"/>
      <w:bookmarkEnd w:id="1883"/>
      <w:bookmarkEnd w:id="1884"/>
      <w:bookmarkEnd w:id="1885"/>
    </w:p>
    <w:p w14:paraId="60913475" w14:textId="77777777" w:rsidR="0044410D" w:rsidRPr="0044410D" w:rsidRDefault="00FF11C8" w:rsidP="00FF11C8">
      <w:r>
        <w:t xml:space="preserve">Ambient declarations are written using the </w:t>
      </w:r>
      <w:r w:rsidRPr="001E0A7E">
        <w:rPr>
          <w:rStyle w:val="CodeFragment"/>
        </w:rPr>
        <w:t>declare</w:t>
      </w:r>
      <w:r w:rsidRPr="00FF11C8">
        <w:t xml:space="preserve"> </w:t>
      </w:r>
      <w:r>
        <w:t>keyword and can declare variables, functions, classes, enums, internal modules, or external modules.</w:t>
      </w:r>
    </w:p>
    <w:p w14:paraId="3D96460B" w14:textId="77777777" w:rsidR="0044410D" w:rsidRPr="0044410D" w:rsidRDefault="002B24E7" w:rsidP="002B24E7">
      <w:pPr>
        <w:pStyle w:val="Grammar"/>
      </w:pPr>
      <w:r w:rsidRPr="006551A1">
        <w:rPr>
          <w:rStyle w:val="Production"/>
        </w:rPr>
        <w:t>AmbientDeclaration:</w:t>
      </w:r>
      <w:r w:rsidR="0048218E" w:rsidRPr="0048218E">
        <w:br/>
      </w:r>
      <w:r w:rsidRPr="001909C4">
        <w:rPr>
          <w:rStyle w:val="Terminal"/>
        </w:rPr>
        <w:t>declare</w:t>
      </w:r>
      <w:r>
        <w:t xml:space="preserve">   </w:t>
      </w:r>
      <w:r w:rsidRPr="006551A1">
        <w:rPr>
          <w:rStyle w:val="Production"/>
        </w:rPr>
        <w:t>AmbientVariableDeclaration</w:t>
      </w:r>
      <w:r w:rsidR="0048218E" w:rsidRPr="0048218E">
        <w:br/>
      </w:r>
      <w:r w:rsidRPr="001909C4">
        <w:rPr>
          <w:rStyle w:val="Terminal"/>
        </w:rPr>
        <w:t>declare</w:t>
      </w:r>
      <w:r>
        <w:t xml:space="preserve">   </w:t>
      </w:r>
      <w:r w:rsidRPr="006551A1">
        <w:rPr>
          <w:rStyle w:val="Production"/>
        </w:rPr>
        <w:t>AmbientFunctionDeclaration</w:t>
      </w:r>
      <w:r w:rsidR="0048218E" w:rsidRPr="0048218E">
        <w:br/>
      </w:r>
      <w:r w:rsidRPr="001909C4">
        <w:rPr>
          <w:rStyle w:val="Terminal"/>
        </w:rPr>
        <w:t>declare</w:t>
      </w:r>
      <w:r>
        <w:t xml:space="preserve">   </w:t>
      </w:r>
      <w:r w:rsidRPr="006551A1">
        <w:rPr>
          <w:rStyle w:val="Production"/>
        </w:rPr>
        <w:t>AmbientClassDeclaration</w:t>
      </w:r>
      <w:r w:rsidR="0048218E" w:rsidRPr="0048218E">
        <w:br/>
      </w:r>
      <w:r w:rsidRPr="001909C4">
        <w:rPr>
          <w:rStyle w:val="Terminal"/>
        </w:rPr>
        <w:t>declare</w:t>
      </w:r>
      <w:r>
        <w:t xml:space="preserve">   </w:t>
      </w:r>
      <w:r w:rsidRPr="006551A1">
        <w:rPr>
          <w:rStyle w:val="Production"/>
        </w:rPr>
        <w:t>AmbientEnumDeclaration</w:t>
      </w:r>
      <w:r w:rsidR="0048218E" w:rsidRPr="0048218E">
        <w:br/>
      </w:r>
      <w:r w:rsidRPr="001909C4">
        <w:rPr>
          <w:rStyle w:val="Terminal"/>
        </w:rPr>
        <w:t>declare</w:t>
      </w:r>
      <w:r>
        <w:t xml:space="preserve">   </w:t>
      </w:r>
      <w:r w:rsidRPr="006551A1">
        <w:rPr>
          <w:rStyle w:val="Production"/>
        </w:rPr>
        <w:t>AmbientModuleDeclaration</w:t>
      </w:r>
    </w:p>
    <w:p w14:paraId="4909F028" w14:textId="77777777" w:rsidR="0044410D" w:rsidRPr="0044410D" w:rsidRDefault="00F55A77" w:rsidP="002B7E4A">
      <w:pPr>
        <w:pStyle w:val="Heading3"/>
      </w:pPr>
      <w:bookmarkStart w:id="1886" w:name="_Toc402619978"/>
      <w:bookmarkStart w:id="1887" w:name="_Toc401414163"/>
      <w:r>
        <w:t>Ambient Variable Declarations</w:t>
      </w:r>
      <w:bookmarkEnd w:id="1886"/>
      <w:bookmarkEnd w:id="1887"/>
    </w:p>
    <w:p w14:paraId="1D4F1868" w14:textId="77777777" w:rsidR="0044410D" w:rsidRPr="0044410D" w:rsidRDefault="004E3BF9" w:rsidP="004E3BF9">
      <w:r>
        <w:t>An ambient variable declaration introduces a variable in the containing declaration space.</w:t>
      </w:r>
    </w:p>
    <w:p w14:paraId="7E681A81" w14:textId="77777777" w:rsidR="0044410D" w:rsidRPr="0044410D" w:rsidRDefault="00690497" w:rsidP="00690497">
      <w:pPr>
        <w:pStyle w:val="Grammar"/>
      </w:pPr>
      <w:r w:rsidRPr="006551A1">
        <w:rPr>
          <w:rStyle w:val="Production"/>
        </w:rPr>
        <w:t>AmbientVariableDeclaration:</w:t>
      </w:r>
      <w:r w:rsidR="0048218E" w:rsidRPr="0048218E">
        <w:br/>
      </w:r>
      <w:r>
        <w:rPr>
          <w:rStyle w:val="Terminal"/>
        </w:rPr>
        <w:t>var</w:t>
      </w:r>
      <w:r>
        <w:t xml:space="preserve">   </w:t>
      </w:r>
      <w:r w:rsidRPr="006551A1">
        <w:rPr>
          <w:rStyle w:val="Production"/>
        </w:rPr>
        <w:t>Identifier</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p>
    <w:p w14:paraId="7ACDC710" w14:textId="77777777" w:rsidR="0044410D" w:rsidRPr="0044410D" w:rsidRDefault="004E3BF9" w:rsidP="004E3BF9">
      <w:r>
        <w:t>An ambient variable declaration may optionally include a type annotation. If no type annotation is present, the variable is assumed to have type Any.</w:t>
      </w:r>
    </w:p>
    <w:p w14:paraId="435AA8EC" w14:textId="77777777" w:rsidR="0044410D" w:rsidRPr="0044410D" w:rsidRDefault="004E3BF9" w:rsidP="004E3BF9">
      <w:r>
        <w:t>An ambient variable declaration does not permit an initializer expression to be present.</w:t>
      </w:r>
    </w:p>
    <w:p w14:paraId="080F462C" w14:textId="77777777" w:rsidR="0044410D" w:rsidRPr="0044410D" w:rsidRDefault="00F55A77" w:rsidP="00F55A77">
      <w:pPr>
        <w:pStyle w:val="Heading3"/>
      </w:pPr>
      <w:bookmarkStart w:id="1888" w:name="_Toc402619979"/>
      <w:bookmarkStart w:id="1889" w:name="_Toc401414164"/>
      <w:r>
        <w:t>Ambient Function Declarations</w:t>
      </w:r>
      <w:bookmarkEnd w:id="1888"/>
      <w:bookmarkEnd w:id="1889"/>
    </w:p>
    <w:p w14:paraId="4D03B0B1" w14:textId="77777777" w:rsidR="0044410D" w:rsidRPr="0044410D" w:rsidRDefault="004E3BF9" w:rsidP="004E3BF9">
      <w:r>
        <w:t>An ambient function declaration introduces a function in the containing declaration space.</w:t>
      </w:r>
    </w:p>
    <w:p w14:paraId="219E64AC" w14:textId="77777777" w:rsidR="0044410D" w:rsidRPr="0044410D" w:rsidRDefault="00D32C3F" w:rsidP="00D32C3F">
      <w:pPr>
        <w:pStyle w:val="Grammar"/>
      </w:pPr>
      <w:r w:rsidRPr="006551A1">
        <w:rPr>
          <w:rStyle w:val="Production"/>
        </w:rPr>
        <w:t>AmbientFunctionDeclaration:</w:t>
      </w:r>
      <w:r w:rsidR="0048218E" w:rsidRPr="0048218E">
        <w:br/>
      </w:r>
      <w:r>
        <w:rPr>
          <w:rStyle w:val="Terminal"/>
        </w:rPr>
        <w:t>function</w:t>
      </w:r>
      <w:r>
        <w:t xml:space="preserve">   </w:t>
      </w:r>
      <w:r w:rsidRPr="006551A1">
        <w:rPr>
          <w:rStyle w:val="Production"/>
        </w:rPr>
        <w:t>Identifier</w:t>
      </w:r>
      <w:r>
        <w:t xml:space="preserve">   </w:t>
      </w:r>
      <w:r w:rsidRPr="006551A1">
        <w:rPr>
          <w:rStyle w:val="Production"/>
        </w:rPr>
        <w:t>CallSignature</w:t>
      </w:r>
      <w:r>
        <w:t xml:space="preserve">   </w:t>
      </w:r>
      <w:r w:rsidRPr="005F265A">
        <w:rPr>
          <w:rStyle w:val="Terminal"/>
        </w:rPr>
        <w:t>;</w:t>
      </w:r>
    </w:p>
    <w:p w14:paraId="5488E350" w14:textId="5E5D0BE7" w:rsidR="0044410D" w:rsidRPr="0044410D" w:rsidRDefault="004E3BF9" w:rsidP="00050365">
      <w:r>
        <w:t xml:space="preserve">Ambient functions may be overloaded by specifying multiple ambient function declarations with the same name, </w:t>
      </w:r>
      <w:r w:rsidR="00050365">
        <w:t xml:space="preserve">but it is an error to declare multiple overloads that are considered identical (section </w:t>
      </w:r>
      <w:r w:rsidR="002D6A71">
        <w:fldChar w:fldCharType="begin"/>
      </w:r>
      <w:r w:rsidR="002D6A71">
        <w:instrText xml:space="preserve"> REF _Ref366489706 \r \h </w:instrText>
      </w:r>
      <w:r w:rsidR="002D6A71">
        <w:fldChar w:fldCharType="separate"/>
      </w:r>
      <w:r w:rsidR="00B510EF">
        <w:t>3.</w:t>
      </w:r>
      <w:del w:id="1890" w:author="Anders Hejlsberg" w:date="2014-11-01T15:43:00Z">
        <w:r w:rsidR="00633278">
          <w:delText>8</w:delText>
        </w:r>
      </w:del>
      <w:ins w:id="1891" w:author="Anders Hejlsberg" w:date="2014-11-01T15:43:00Z">
        <w:r w:rsidR="00B510EF">
          <w:t>10</w:t>
        </w:r>
      </w:ins>
      <w:r w:rsidR="00B510EF">
        <w:t>.2</w:t>
      </w:r>
      <w:r w:rsidR="002D6A71">
        <w:fldChar w:fldCharType="end"/>
      </w:r>
      <w:r w:rsidR="00050365">
        <w:t>) or differ only in their return types.</w:t>
      </w:r>
    </w:p>
    <w:p w14:paraId="2285632F" w14:textId="77777777" w:rsidR="0044410D" w:rsidRPr="0044410D" w:rsidRDefault="004E3BF9" w:rsidP="004E3BF9">
      <w:r>
        <w:t>Ambient function declarations cannot specify a function bodies and</w:t>
      </w:r>
      <w:r w:rsidRPr="000E3EE1">
        <w:t xml:space="preserve"> </w:t>
      </w:r>
      <w:r>
        <w:t>do not permit default parameter values.</w:t>
      </w:r>
    </w:p>
    <w:p w14:paraId="723AC3DC" w14:textId="77777777" w:rsidR="0044410D" w:rsidRPr="0044410D" w:rsidRDefault="00F55A77" w:rsidP="00F55A77">
      <w:pPr>
        <w:pStyle w:val="Heading3"/>
      </w:pPr>
      <w:bookmarkStart w:id="1892" w:name="_Toc402619980"/>
      <w:bookmarkStart w:id="1893" w:name="_Toc401414165"/>
      <w:r>
        <w:lastRenderedPageBreak/>
        <w:t>Ambient Class Declarations</w:t>
      </w:r>
      <w:bookmarkEnd w:id="1892"/>
      <w:bookmarkEnd w:id="1893"/>
    </w:p>
    <w:p w14:paraId="5378BB31" w14:textId="77777777" w:rsidR="0044410D" w:rsidRPr="0044410D" w:rsidRDefault="00205D69" w:rsidP="00205D69">
      <w:bookmarkStart w:id="1894" w:name="_Ref325122420"/>
      <w:r w:rsidRPr="00F64CB2">
        <w:t>A</w:t>
      </w:r>
      <w:r>
        <w:t xml:space="preserve">n ambient class declaration </w:t>
      </w:r>
      <w:r w:rsidRPr="00F64CB2">
        <w:t>declares</w:t>
      </w:r>
      <w:r>
        <w:t xml:space="preserve"> </w:t>
      </w:r>
      <w:r w:rsidRPr="00F64CB2">
        <w:t>a class instance type and a constructor function</w:t>
      </w:r>
      <w:r>
        <w:t xml:space="preserve"> in the containing module.</w:t>
      </w:r>
    </w:p>
    <w:p w14:paraId="59B232C5" w14:textId="77777777" w:rsidR="0044410D" w:rsidRPr="0044410D" w:rsidRDefault="00D32C3F" w:rsidP="00D32C3F">
      <w:pPr>
        <w:pStyle w:val="Grammar"/>
      </w:pPr>
      <w:bookmarkStart w:id="1895" w:name="_Ref334190903"/>
      <w:bookmarkStart w:id="1896" w:name="_Ref343164926"/>
      <w:r w:rsidRPr="006551A1">
        <w:rPr>
          <w:rStyle w:val="Production"/>
        </w:rPr>
        <w:t>AmbientClassDeclaration:</w:t>
      </w:r>
      <w:r w:rsidR="0048218E" w:rsidRPr="0048218E">
        <w:br/>
      </w:r>
      <w:r>
        <w:rPr>
          <w:rStyle w:val="Terminal"/>
        </w:rPr>
        <w:t>class</w:t>
      </w:r>
      <w:r>
        <w:t xml:space="preserve">   </w:t>
      </w:r>
      <w:r w:rsidRPr="006551A1">
        <w:rPr>
          <w:rStyle w:val="Production"/>
        </w:rPr>
        <w:t>Identifier</w:t>
      </w:r>
      <w:r>
        <w:t xml:space="preserve">   </w:t>
      </w:r>
      <w:r w:rsidRPr="006551A1">
        <w:rPr>
          <w:rStyle w:val="Production"/>
        </w:rPr>
        <w:t>TypeParameters</w:t>
      </w:r>
      <w:r w:rsidR="00D31C46" w:rsidRPr="00D31C46">
        <w:rPr>
          <w:rStyle w:val="Production"/>
          <w:vertAlign w:val="subscript"/>
        </w:rPr>
        <w:t>opt</w:t>
      </w:r>
      <w:r>
        <w:t xml:space="preserve">   </w:t>
      </w:r>
      <w:r w:rsidRPr="006551A1">
        <w:rPr>
          <w:rStyle w:val="Production"/>
        </w:rPr>
        <w:t>ClassHeritage</w:t>
      </w:r>
      <w:r>
        <w:t xml:space="preserve">   </w:t>
      </w:r>
      <w:r w:rsidRPr="00935E9A">
        <w:rPr>
          <w:rStyle w:val="Terminal"/>
        </w:rPr>
        <w:t>{</w:t>
      </w:r>
      <w:r>
        <w:t xml:space="preserve">   </w:t>
      </w:r>
      <w:r w:rsidRPr="006551A1">
        <w:rPr>
          <w:rStyle w:val="Production"/>
        </w:rPr>
        <w:t>AmbientClassBody</w:t>
      </w:r>
      <w:r>
        <w:t xml:space="preserve">   </w:t>
      </w:r>
      <w:r w:rsidRPr="00935E9A">
        <w:rPr>
          <w:rStyle w:val="Terminal"/>
        </w:rPr>
        <w:t>}</w:t>
      </w:r>
    </w:p>
    <w:p w14:paraId="2452A5F5" w14:textId="77777777" w:rsidR="0044410D" w:rsidRPr="0044410D" w:rsidRDefault="00D32C3F" w:rsidP="00D32C3F">
      <w:pPr>
        <w:pStyle w:val="Grammar"/>
      </w:pPr>
      <w:r w:rsidRPr="006551A1">
        <w:rPr>
          <w:rStyle w:val="Production"/>
        </w:rPr>
        <w:t>AmbientClassBody:</w:t>
      </w:r>
      <w:r w:rsidR="0048218E" w:rsidRPr="0048218E">
        <w:br/>
      </w:r>
      <w:r w:rsidRPr="006551A1">
        <w:rPr>
          <w:rStyle w:val="Production"/>
        </w:rPr>
        <w:t>AmbientClassBodyElements</w:t>
      </w:r>
      <w:r w:rsidR="00D31C46" w:rsidRPr="00D31C46">
        <w:rPr>
          <w:rStyle w:val="Production"/>
          <w:vertAlign w:val="subscript"/>
        </w:rPr>
        <w:t>opt</w:t>
      </w:r>
    </w:p>
    <w:p w14:paraId="11B55B2F" w14:textId="77777777" w:rsidR="0044410D" w:rsidRPr="0044410D" w:rsidRDefault="00D32C3F" w:rsidP="00D32C3F">
      <w:pPr>
        <w:pStyle w:val="Grammar"/>
      </w:pPr>
      <w:r w:rsidRPr="006551A1">
        <w:rPr>
          <w:rStyle w:val="Production"/>
        </w:rPr>
        <w:t>AmbientClassBodyElements:</w:t>
      </w:r>
      <w:r w:rsidR="0048218E" w:rsidRPr="0048218E">
        <w:br/>
      </w:r>
      <w:r w:rsidRPr="006551A1">
        <w:rPr>
          <w:rStyle w:val="Production"/>
        </w:rPr>
        <w:t>AmbientClassBodyElement</w:t>
      </w:r>
      <w:r w:rsidR="0048218E" w:rsidRPr="0048218E">
        <w:br/>
      </w:r>
      <w:r w:rsidRPr="006551A1">
        <w:rPr>
          <w:rStyle w:val="Production"/>
        </w:rPr>
        <w:t>AmbientClassBodyElements</w:t>
      </w:r>
      <w:r>
        <w:t xml:space="preserve">   </w:t>
      </w:r>
      <w:r w:rsidRPr="006551A1">
        <w:rPr>
          <w:rStyle w:val="Production"/>
        </w:rPr>
        <w:t>AmbientClassBodyElement</w:t>
      </w:r>
    </w:p>
    <w:p w14:paraId="7577CFDF" w14:textId="77777777" w:rsidR="0044410D" w:rsidRPr="0044410D" w:rsidRDefault="0086009E" w:rsidP="0086009E">
      <w:pPr>
        <w:pStyle w:val="Grammar"/>
      </w:pPr>
      <w:r w:rsidRPr="006551A1">
        <w:rPr>
          <w:rStyle w:val="Production"/>
        </w:rPr>
        <w:t>AmbientClassBodyElement:</w:t>
      </w:r>
      <w:r w:rsidR="0048218E" w:rsidRPr="0048218E">
        <w:br/>
      </w:r>
      <w:r w:rsidRPr="006551A1">
        <w:rPr>
          <w:rStyle w:val="Production"/>
        </w:rPr>
        <w:t>AmbientConstructorDeclaration</w:t>
      </w:r>
      <w:r w:rsidR="0048218E" w:rsidRPr="0048218E">
        <w:br/>
      </w: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Pr="006551A1">
        <w:rPr>
          <w:rStyle w:val="Production"/>
        </w:rPr>
        <w:t>IndexSignature</w:t>
      </w:r>
    </w:p>
    <w:p w14:paraId="106E87E3" w14:textId="77777777" w:rsidR="0044410D" w:rsidRPr="0044410D" w:rsidRDefault="00D32C3F" w:rsidP="00D32C3F">
      <w:pPr>
        <w:pStyle w:val="Grammar"/>
      </w:pPr>
      <w:r w:rsidRPr="006551A1">
        <w:rPr>
          <w:rStyle w:val="Production"/>
        </w:rPr>
        <w:t>AmbientConstructorDeclaration:</w:t>
      </w:r>
      <w:r w:rsidR="0048218E" w:rsidRPr="0048218E">
        <w:br/>
      </w:r>
      <w:r w:rsidRPr="00B71D40">
        <w:rPr>
          <w:rStyle w:val="Terminal"/>
        </w:rPr>
        <w:t>constructor</w:t>
      </w:r>
      <w:r>
        <w:t xml:space="preserve">   </w:t>
      </w:r>
      <w:r w:rsidRPr="00B71D40">
        <w:rPr>
          <w:rStyle w:val="Terminal"/>
        </w:rPr>
        <w:t>(</w:t>
      </w:r>
      <w:r>
        <w:t xml:space="preserve">   </w:t>
      </w:r>
      <w:r w:rsidRPr="006551A1">
        <w:rPr>
          <w:rStyle w:val="Production"/>
        </w:rPr>
        <w:t>ParameterList</w:t>
      </w:r>
      <w:r w:rsidR="00D31C46" w:rsidRPr="00D31C46">
        <w:rPr>
          <w:rStyle w:val="Production"/>
          <w:vertAlign w:val="subscript"/>
        </w:rPr>
        <w:t>opt</w:t>
      </w:r>
      <w:r>
        <w:t xml:space="preserve">   </w:t>
      </w:r>
      <w:r w:rsidRPr="00B71D40">
        <w:rPr>
          <w:rStyle w:val="Terminal"/>
        </w:rPr>
        <w:t>)</w:t>
      </w:r>
      <w:r>
        <w:t xml:space="preserve">   </w:t>
      </w:r>
      <w:r w:rsidRPr="00B71D40">
        <w:rPr>
          <w:rStyle w:val="Terminal"/>
        </w:rPr>
        <w:t>;</w:t>
      </w:r>
    </w:p>
    <w:p w14:paraId="7B5FDC43" w14:textId="77777777" w:rsidR="0044410D" w:rsidRPr="0044410D" w:rsidRDefault="00D32C3F" w:rsidP="00D32C3F">
      <w:pPr>
        <w:pStyle w:val="Grammar"/>
      </w:pP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5F265A">
        <w:rPr>
          <w:rStyle w:val="Terminal"/>
        </w:rPr>
        <w:t>;</w:t>
      </w:r>
    </w:p>
    <w:p w14:paraId="2791FD83" w14:textId="77777777" w:rsidR="0044410D" w:rsidRPr="0044410D" w:rsidRDefault="00A65D47" w:rsidP="00A65D47">
      <w:pPr>
        <w:pStyle w:val="Heading3"/>
      </w:pPr>
      <w:bookmarkStart w:id="1897" w:name="_Toc402619981"/>
      <w:bookmarkStart w:id="1898" w:name="_Toc401414166"/>
      <w:r>
        <w:t>Ambient Enum Declarations</w:t>
      </w:r>
      <w:bookmarkEnd w:id="1897"/>
      <w:bookmarkEnd w:id="1898"/>
    </w:p>
    <w:p w14:paraId="26B75824" w14:textId="77777777" w:rsidR="0044410D" w:rsidRPr="0044410D" w:rsidRDefault="00A65D47" w:rsidP="00A65D47">
      <w:r w:rsidRPr="00F64CB2">
        <w:t>A</w:t>
      </w:r>
      <w:r>
        <w:t xml:space="preserve">n ambient enum declaration </w:t>
      </w:r>
      <w:r w:rsidRPr="00F64CB2">
        <w:t>declares</w:t>
      </w:r>
      <w:r>
        <w:t xml:space="preserve"> </w:t>
      </w:r>
      <w:r w:rsidRPr="00F64CB2">
        <w:t>a</w:t>
      </w:r>
      <w:r>
        <w:t>n enum</w:t>
      </w:r>
      <w:r w:rsidRPr="00F64CB2">
        <w:t xml:space="preserve"> type and a</w:t>
      </w:r>
      <w:r>
        <w:t>n enum object in the containing module.</w:t>
      </w:r>
    </w:p>
    <w:p w14:paraId="62BD36D7" w14:textId="77777777" w:rsidR="0044410D" w:rsidRPr="0044410D" w:rsidRDefault="00473C26" w:rsidP="00473C26">
      <w:pPr>
        <w:pStyle w:val="Grammar"/>
      </w:pPr>
      <w:bookmarkStart w:id="1899" w:name="_Ref350870964"/>
      <w:r w:rsidRPr="006551A1">
        <w:rPr>
          <w:rStyle w:val="Production"/>
        </w:rPr>
        <w:t>AmbientEnumDeclaration:</w:t>
      </w:r>
      <w:r w:rsidR="0048218E" w:rsidRPr="0048218E">
        <w:br/>
      </w:r>
      <w:r w:rsidRPr="00523369">
        <w:rPr>
          <w:rStyle w:val="Terminal"/>
        </w:rPr>
        <w:t>enum</w:t>
      </w:r>
      <w:r>
        <w:t xml:space="preserve">   </w:t>
      </w:r>
      <w:r w:rsidRPr="006551A1">
        <w:rPr>
          <w:rStyle w:val="Production"/>
        </w:rPr>
        <w:t>Identifier</w:t>
      </w:r>
      <w:r>
        <w:t xml:space="preserve">   </w:t>
      </w:r>
      <w:r w:rsidRPr="00523369">
        <w:rPr>
          <w:rStyle w:val="Terminal"/>
        </w:rPr>
        <w:t>{</w:t>
      </w:r>
      <w:r>
        <w:t xml:space="preserve">   </w:t>
      </w:r>
      <w:r w:rsidRPr="006551A1">
        <w:rPr>
          <w:rStyle w:val="Production"/>
        </w:rPr>
        <w:t>AmbientEnumBody</w:t>
      </w:r>
      <w:r w:rsidR="00D31C46" w:rsidRPr="00D31C46">
        <w:rPr>
          <w:rStyle w:val="Production"/>
          <w:vertAlign w:val="subscript"/>
        </w:rPr>
        <w:t>opt</w:t>
      </w:r>
      <w:r>
        <w:t xml:space="preserve">   </w:t>
      </w:r>
      <w:r w:rsidRPr="00523369">
        <w:rPr>
          <w:rStyle w:val="Terminal"/>
        </w:rPr>
        <w:t>}</w:t>
      </w:r>
    </w:p>
    <w:p w14:paraId="0FEDC72D" w14:textId="77777777" w:rsidR="0044410D" w:rsidRPr="0044410D" w:rsidRDefault="00473C26" w:rsidP="00473C26">
      <w:pPr>
        <w:pStyle w:val="Grammar"/>
      </w:pPr>
      <w:r w:rsidRPr="006551A1">
        <w:rPr>
          <w:rStyle w:val="Production"/>
        </w:rPr>
        <w:t>AmbientEnumBody:</w:t>
      </w:r>
      <w:r w:rsidR="0048218E" w:rsidRPr="0048218E">
        <w:br/>
      </w:r>
      <w:r w:rsidRPr="006551A1">
        <w:rPr>
          <w:rStyle w:val="Production"/>
        </w:rPr>
        <w:t>AmbientEnumMemberList</w:t>
      </w:r>
      <w:r>
        <w:t xml:space="preserve">   </w:t>
      </w:r>
      <w:r w:rsidRPr="0084484F">
        <w:rPr>
          <w:rStyle w:val="Terminal"/>
        </w:rPr>
        <w:t>,</w:t>
      </w:r>
      <w:r w:rsidR="00D31C46" w:rsidRPr="00D31C46">
        <w:rPr>
          <w:rStyle w:val="Production"/>
          <w:vertAlign w:val="subscript"/>
        </w:rPr>
        <w:t>opt</w:t>
      </w:r>
    </w:p>
    <w:p w14:paraId="2FFEC07F" w14:textId="77777777" w:rsidR="0044410D" w:rsidRPr="0044410D" w:rsidRDefault="00473C26" w:rsidP="00473C26">
      <w:pPr>
        <w:pStyle w:val="Grammar"/>
      </w:pPr>
      <w:r w:rsidRPr="006551A1">
        <w:rPr>
          <w:rStyle w:val="Production"/>
        </w:rPr>
        <w:t>AmbientEnumMemberList:</w:t>
      </w:r>
      <w:r w:rsidR="0048218E" w:rsidRPr="0048218E">
        <w:br/>
      </w:r>
      <w:r w:rsidRPr="006551A1">
        <w:rPr>
          <w:rStyle w:val="Production"/>
        </w:rPr>
        <w:t>AmbientEnumMember</w:t>
      </w:r>
      <w:r w:rsidR="0048218E" w:rsidRPr="0048218E">
        <w:br/>
      </w:r>
      <w:r w:rsidRPr="006551A1">
        <w:rPr>
          <w:rStyle w:val="Production"/>
        </w:rPr>
        <w:t>AmbientEnumMemberList</w:t>
      </w:r>
      <w:r>
        <w:t xml:space="preserve">   </w:t>
      </w:r>
      <w:r>
        <w:rPr>
          <w:rStyle w:val="Terminal"/>
        </w:rPr>
        <w:t>,</w:t>
      </w:r>
      <w:r>
        <w:t xml:space="preserve">   </w:t>
      </w:r>
      <w:r w:rsidRPr="006551A1">
        <w:rPr>
          <w:rStyle w:val="Production"/>
        </w:rPr>
        <w:t>AmbientEnumMember</w:t>
      </w:r>
    </w:p>
    <w:p w14:paraId="5B2B95FC" w14:textId="77777777" w:rsidR="0044410D" w:rsidRPr="0044410D" w:rsidRDefault="00473C26" w:rsidP="00473C26">
      <w:pPr>
        <w:pStyle w:val="Grammar"/>
      </w:pPr>
      <w:r w:rsidRPr="006551A1">
        <w:rPr>
          <w:rStyle w:val="Production"/>
        </w:rPr>
        <w:t>AmbientEnumMember:</w:t>
      </w:r>
      <w:r w:rsidR="0048218E" w:rsidRPr="0048218E">
        <w:br/>
      </w:r>
      <w:r w:rsidRPr="006551A1">
        <w:rPr>
          <w:rStyle w:val="Production"/>
        </w:rPr>
        <w:t>PropertyName</w:t>
      </w:r>
      <w:r w:rsidR="0048218E" w:rsidRPr="0048218E">
        <w:br/>
      </w:r>
      <w:r w:rsidRPr="006551A1">
        <w:rPr>
          <w:rStyle w:val="Production"/>
        </w:rPr>
        <w:t>PropertyName</w:t>
      </w:r>
      <w:r>
        <w:t xml:space="preserve">   =   </w:t>
      </w:r>
      <w:r w:rsidR="00CA5D5C" w:rsidRPr="006551A1">
        <w:rPr>
          <w:rStyle w:val="Production"/>
        </w:rPr>
        <w:t>ConstantEnumValue</w:t>
      </w:r>
    </w:p>
    <w:p w14:paraId="3225DA2F" w14:textId="77777777" w:rsidR="0044410D" w:rsidRPr="0044410D" w:rsidRDefault="007F1C47" w:rsidP="00473C26">
      <w:r>
        <w:t xml:space="preserve">An </w:t>
      </w:r>
      <w:r w:rsidRPr="007F1C47">
        <w:rPr>
          <w:rStyle w:val="Production"/>
        </w:rPr>
        <w:t>AmbientEnumMember</w:t>
      </w:r>
      <w:r>
        <w:t xml:space="preserve"> that includes</w:t>
      </w:r>
      <w:r w:rsidR="00CA5D5C">
        <w:t xml:space="preserve"> a</w:t>
      </w:r>
      <w:r w:rsidR="00473C26">
        <w:t xml:space="preserve"> </w:t>
      </w:r>
      <w:r w:rsidR="00CA5D5C">
        <w:rPr>
          <w:rStyle w:val="Production"/>
        </w:rPr>
        <w:t>ConstantEnumValue</w:t>
      </w:r>
      <w:r w:rsidR="00473C26">
        <w:t xml:space="preserve"> value </w:t>
      </w:r>
      <w:r>
        <w:t>is</w:t>
      </w:r>
      <w:r w:rsidR="00473C26">
        <w:t xml:space="preserve"> considered </w:t>
      </w:r>
      <w:r>
        <w:t>a constant member</w:t>
      </w:r>
      <w:r w:rsidR="00473C26">
        <w:t>.</w:t>
      </w:r>
      <w:r w:rsidRPr="007F1C47">
        <w:t xml:space="preserve"> </w:t>
      </w:r>
      <w:r>
        <w:t xml:space="preserve">An </w:t>
      </w:r>
      <w:r w:rsidRPr="007F1C47">
        <w:rPr>
          <w:rStyle w:val="Production"/>
        </w:rPr>
        <w:t>AmbientEnumMember</w:t>
      </w:r>
      <w:r>
        <w:t xml:space="preserve"> with no </w:t>
      </w:r>
      <w:r w:rsidR="00CA5D5C">
        <w:rPr>
          <w:rStyle w:val="Production"/>
        </w:rPr>
        <w:t>ConstantEnumValue</w:t>
      </w:r>
      <w:r w:rsidR="00CA5D5C">
        <w:t xml:space="preserve"> </w:t>
      </w:r>
      <w:r>
        <w:t>value is considered a computed member.</w:t>
      </w:r>
    </w:p>
    <w:p w14:paraId="71301DA7" w14:textId="77777777" w:rsidR="0044410D" w:rsidRPr="0044410D" w:rsidRDefault="00F55A77" w:rsidP="00F55A77">
      <w:pPr>
        <w:pStyle w:val="Heading3"/>
      </w:pPr>
      <w:bookmarkStart w:id="1900" w:name="_Toc402619982"/>
      <w:bookmarkStart w:id="1901" w:name="_Toc401414167"/>
      <w:r>
        <w:lastRenderedPageBreak/>
        <w:t>Ambient Module Declarations</w:t>
      </w:r>
      <w:bookmarkEnd w:id="1894"/>
      <w:bookmarkEnd w:id="1895"/>
      <w:bookmarkEnd w:id="1896"/>
      <w:bookmarkEnd w:id="1899"/>
      <w:bookmarkEnd w:id="1900"/>
      <w:bookmarkEnd w:id="1901"/>
    </w:p>
    <w:p w14:paraId="5DEE950A" w14:textId="77777777" w:rsidR="0044410D" w:rsidRPr="0044410D" w:rsidRDefault="00205D69" w:rsidP="00205D69">
      <w:r>
        <w:t>An ambient module declaration d</w:t>
      </w:r>
      <w:r w:rsidR="00411EB0">
        <w:t xml:space="preserve">eclares an internal </w:t>
      </w:r>
      <w:r>
        <w:t>module.</w:t>
      </w:r>
    </w:p>
    <w:p w14:paraId="24D886C3" w14:textId="77777777" w:rsidR="0044410D" w:rsidRPr="0044410D" w:rsidRDefault="002B24E7" w:rsidP="002B24E7">
      <w:pPr>
        <w:pStyle w:val="Grammar"/>
      </w:pPr>
      <w:bookmarkStart w:id="1902" w:name="_Ref325111315"/>
      <w:r w:rsidRPr="006551A1">
        <w:rPr>
          <w:rStyle w:val="Production"/>
        </w:rPr>
        <w:t>AmbientModuleDeclaration:</w:t>
      </w:r>
      <w:r w:rsidR="0048218E" w:rsidRPr="0048218E">
        <w:br/>
      </w:r>
      <w:r w:rsidRPr="00935E9A">
        <w:rPr>
          <w:rStyle w:val="Terminal"/>
        </w:rPr>
        <w:t>module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AmbientModuleBody</w:t>
      </w:r>
      <w:r>
        <w:t xml:space="preserve">   </w:t>
      </w:r>
      <w:r w:rsidRPr="00935E9A">
        <w:rPr>
          <w:rStyle w:val="Terminal"/>
        </w:rPr>
        <w:t>}</w:t>
      </w:r>
    </w:p>
    <w:p w14:paraId="21B6B06C" w14:textId="77777777" w:rsidR="0044410D" w:rsidRPr="0044410D" w:rsidRDefault="002B24E7" w:rsidP="002B24E7">
      <w:pPr>
        <w:pStyle w:val="Grammar"/>
      </w:pPr>
      <w:r w:rsidRPr="006551A1">
        <w:rPr>
          <w:rStyle w:val="Production"/>
        </w:rPr>
        <w:t>AmbientModuleBody:</w:t>
      </w:r>
      <w:r w:rsidR="0048218E" w:rsidRPr="0048218E">
        <w:br/>
      </w:r>
      <w:r w:rsidRPr="006551A1">
        <w:rPr>
          <w:rStyle w:val="Production"/>
        </w:rPr>
        <w:t>AmbientModuleElements</w:t>
      </w:r>
      <w:r w:rsidR="00D31C46" w:rsidRPr="00D31C46">
        <w:rPr>
          <w:rStyle w:val="Production"/>
          <w:vertAlign w:val="subscript"/>
        </w:rPr>
        <w:t>opt</w:t>
      </w:r>
    </w:p>
    <w:p w14:paraId="789AE0F2" w14:textId="77777777" w:rsidR="0044410D" w:rsidRPr="0044410D" w:rsidRDefault="002B24E7" w:rsidP="002B24E7">
      <w:pPr>
        <w:pStyle w:val="Grammar"/>
      </w:pPr>
      <w:r w:rsidRPr="006551A1">
        <w:rPr>
          <w:rStyle w:val="Production"/>
        </w:rPr>
        <w:t>AmbientModuleElements:</w:t>
      </w:r>
      <w:r w:rsidR="0048218E" w:rsidRPr="0048218E">
        <w:br/>
      </w:r>
      <w:r w:rsidRPr="006551A1">
        <w:rPr>
          <w:rStyle w:val="Production"/>
        </w:rPr>
        <w:t>AmbientModuleElement</w:t>
      </w:r>
      <w:r w:rsidR="0048218E" w:rsidRPr="0048218E">
        <w:br/>
      </w:r>
      <w:r w:rsidRPr="006551A1">
        <w:rPr>
          <w:rStyle w:val="Production"/>
        </w:rPr>
        <w:t>AmbientModuleElements</w:t>
      </w:r>
      <w:r>
        <w:t xml:space="preserve">   </w:t>
      </w:r>
      <w:r w:rsidRPr="006551A1">
        <w:rPr>
          <w:rStyle w:val="Production"/>
        </w:rPr>
        <w:t>AmbientModuleElement</w:t>
      </w:r>
    </w:p>
    <w:p w14:paraId="68B48937" w14:textId="77777777" w:rsidR="0044410D" w:rsidRPr="0044410D" w:rsidRDefault="00254F6E" w:rsidP="004949C5">
      <w:pPr>
        <w:pStyle w:val="Grammar"/>
      </w:pPr>
      <w:r w:rsidRPr="006551A1">
        <w:rPr>
          <w:rStyle w:val="Production"/>
        </w:rPr>
        <w:t>AmbientModuleElement: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AmbientVariableDeclaration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AmbientFunctionDeclaration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AmbientClassDeclaration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InterfaceDeclaration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AmbientEnumDeclaration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AmbientModuleDeclaration</w:t>
      </w:r>
      <w:r w:rsidR="0048218E" w:rsidRPr="0048218E">
        <w:br/>
      </w:r>
      <w:r w:rsidRPr="00F87AE8">
        <w:rPr>
          <w:rStyle w:val="Terminal"/>
        </w:rPr>
        <w:t>export</w:t>
      </w:r>
      <w:r w:rsidR="00D31C46" w:rsidRPr="00D31C46">
        <w:rPr>
          <w:rStyle w:val="Production"/>
          <w:vertAlign w:val="subscript"/>
        </w:rPr>
        <w:t>opt</w:t>
      </w:r>
      <w:r w:rsidR="004949C5">
        <w:t xml:space="preserve">   </w:t>
      </w:r>
      <w:r w:rsidR="004949C5" w:rsidRPr="006551A1">
        <w:rPr>
          <w:rStyle w:val="Production"/>
        </w:rPr>
        <w:t>ImportDeclaration</w:t>
      </w:r>
    </w:p>
    <w:p w14:paraId="7100F2FF" w14:textId="77777777" w:rsidR="0044410D" w:rsidRPr="0044410D" w:rsidRDefault="004949C5" w:rsidP="00205D69">
      <w:r>
        <w:t xml:space="preserve">Except for </w:t>
      </w:r>
      <w:r w:rsidRPr="00A272CB">
        <w:rPr>
          <w:rStyle w:val="Production"/>
        </w:rPr>
        <w:t>ImportDeclarations</w:t>
      </w:r>
      <w:r>
        <w:t xml:space="preserve">, </w:t>
      </w:r>
      <w:r w:rsidR="00205D69" w:rsidRPr="00A272CB">
        <w:rPr>
          <w:rStyle w:val="Production"/>
        </w:rPr>
        <w:t>Ambient</w:t>
      </w:r>
      <w:r w:rsidR="002B24E7" w:rsidRPr="00A272CB">
        <w:rPr>
          <w:rStyle w:val="Production"/>
        </w:rPr>
        <w:t>Module</w:t>
      </w:r>
      <w:r w:rsidR="00205D69" w:rsidRPr="00A272CB">
        <w:rPr>
          <w:rStyle w:val="Production"/>
        </w:rPr>
        <w:t>Element</w:t>
      </w:r>
      <w:r w:rsidRPr="00A272CB">
        <w:rPr>
          <w:rStyle w:val="Production"/>
        </w:rPr>
        <w:t>s</w:t>
      </w:r>
      <w:r>
        <w:t xml:space="preserve"> always declare exported entities</w:t>
      </w:r>
      <w:r w:rsidR="00411EB0">
        <w:t xml:space="preserve"> regardless of whether the</w:t>
      </w:r>
      <w:r>
        <w:t>y</w:t>
      </w:r>
      <w:r w:rsidR="00411EB0">
        <w:t xml:space="preserve"> </w:t>
      </w:r>
      <w:r>
        <w:t xml:space="preserve">include the </w:t>
      </w:r>
      <w:r w:rsidR="00411EB0">
        <w:t xml:space="preserve">optional </w:t>
      </w:r>
      <w:r w:rsidR="00411EB0" w:rsidRPr="00411EB0">
        <w:rPr>
          <w:rStyle w:val="CodeFragment"/>
        </w:rPr>
        <w:t>export</w:t>
      </w:r>
      <w:r>
        <w:t xml:space="preserve"> modifier.</w:t>
      </w:r>
    </w:p>
    <w:p w14:paraId="4C770FAE" w14:textId="77777777" w:rsidR="0044410D" w:rsidRPr="0044410D" w:rsidRDefault="00E85238" w:rsidP="00362D45">
      <w:pPr>
        <w:pStyle w:val="Heading2"/>
      </w:pPr>
      <w:bookmarkStart w:id="1903" w:name="_Ref352677710"/>
      <w:bookmarkStart w:id="1904" w:name="_Ref357433218"/>
      <w:bookmarkStart w:id="1905" w:name="_Toc402619983"/>
      <w:bookmarkStart w:id="1906" w:name="_Toc401414168"/>
      <w:bookmarkEnd w:id="1902"/>
      <w:r>
        <w:t>Ambient External Module</w:t>
      </w:r>
      <w:bookmarkEnd w:id="1903"/>
      <w:r w:rsidR="002B24E7">
        <w:t xml:space="preserve"> Declarations</w:t>
      </w:r>
      <w:bookmarkEnd w:id="1904"/>
      <w:bookmarkEnd w:id="1905"/>
      <w:bookmarkEnd w:id="1906"/>
    </w:p>
    <w:p w14:paraId="0EA16765" w14:textId="77777777" w:rsidR="0044410D" w:rsidRPr="0044410D" w:rsidRDefault="00411EB0" w:rsidP="00411EB0">
      <w:r>
        <w:t xml:space="preserve">An </w:t>
      </w:r>
      <w:r w:rsidRPr="00F55A77">
        <w:rPr>
          <w:rStyle w:val="Production"/>
        </w:rPr>
        <w:t>Ambient</w:t>
      </w:r>
      <w:r>
        <w:rPr>
          <w:rStyle w:val="Production"/>
        </w:rPr>
        <w:t>ExternalModuleDeclaration</w:t>
      </w:r>
      <w:r>
        <w:t xml:space="preserve"> declares an external module. This type of declaration is permitted only </w:t>
      </w:r>
      <w:r w:rsidR="00362D45">
        <w:t>at the top level in a source file that contributes to</w:t>
      </w:r>
      <w:r>
        <w:t xml:space="preserve"> the global module</w:t>
      </w:r>
      <w:r w:rsidR="00362D45">
        <w:t xml:space="preserve"> (section </w:t>
      </w:r>
      <w:r w:rsidR="00362D45">
        <w:fldChar w:fldCharType="begin"/>
      </w:r>
      <w:r w:rsidR="00362D45">
        <w:instrText xml:space="preserve"> REF _Ref354732919 \r \h </w:instrText>
      </w:r>
      <w:r w:rsidR="00362D45">
        <w:fldChar w:fldCharType="separate"/>
      </w:r>
      <w:r w:rsidR="00B510EF">
        <w:t>11.1</w:t>
      </w:r>
      <w:r w:rsidR="00362D45">
        <w:fldChar w:fldCharType="end"/>
      </w:r>
      <w:r w:rsidR="00362D45">
        <w:t>)</w:t>
      </w:r>
      <w:r>
        <w:t xml:space="preserve">. The </w:t>
      </w:r>
      <w:r w:rsidRPr="00F55A77">
        <w:rPr>
          <w:rStyle w:val="Production"/>
        </w:rPr>
        <w:t>StringLiteral</w:t>
      </w:r>
      <w:r>
        <w:t xml:space="preserve"> must specify a top-level external module name.</w:t>
      </w:r>
      <w:r w:rsidRPr="00F55A77">
        <w:t xml:space="preserve"> </w:t>
      </w:r>
      <w:r>
        <w:t>Relative external module names are not permitted.</w:t>
      </w:r>
    </w:p>
    <w:p w14:paraId="610857B8" w14:textId="77777777" w:rsidR="0044410D" w:rsidRPr="0044410D" w:rsidRDefault="00254F6E" w:rsidP="00254F6E">
      <w:pPr>
        <w:pStyle w:val="Grammar"/>
      </w:pPr>
      <w:r w:rsidRPr="006551A1">
        <w:rPr>
          <w:rStyle w:val="Production"/>
        </w:rPr>
        <w:t>AmbientExternalModuleDeclaration:</w:t>
      </w:r>
      <w:r w:rsidR="0048218E" w:rsidRPr="0048218E">
        <w:br/>
      </w:r>
      <w:r w:rsidRPr="001F304F">
        <w:rPr>
          <w:rStyle w:val="Terminal"/>
        </w:rPr>
        <w:t>module</w:t>
      </w:r>
      <w:r>
        <w:t xml:space="preserve">   </w:t>
      </w:r>
      <w:r w:rsidRPr="006551A1">
        <w:rPr>
          <w:rStyle w:val="Production"/>
        </w:rPr>
        <w:t>StringLiteral</w:t>
      </w:r>
      <w:r>
        <w:t xml:space="preserve">   </w:t>
      </w:r>
      <w:r w:rsidRPr="001F304F">
        <w:rPr>
          <w:rStyle w:val="Terminal"/>
        </w:rPr>
        <w:t>{</w:t>
      </w:r>
      <w:r>
        <w:t xml:space="preserve">    </w:t>
      </w:r>
      <w:r w:rsidRPr="006551A1">
        <w:rPr>
          <w:rStyle w:val="Production"/>
        </w:rPr>
        <w:t>AmbientExternalModuleBody</w:t>
      </w:r>
      <w:r>
        <w:t xml:space="preserve">   </w:t>
      </w:r>
      <w:r w:rsidRPr="001F304F">
        <w:rPr>
          <w:rStyle w:val="Terminal"/>
        </w:rPr>
        <w:t>}</w:t>
      </w:r>
    </w:p>
    <w:p w14:paraId="181A195E" w14:textId="77777777" w:rsidR="0044410D" w:rsidRPr="0044410D" w:rsidRDefault="00254F6E" w:rsidP="00254F6E">
      <w:pPr>
        <w:pStyle w:val="Grammar"/>
      </w:pPr>
      <w:r w:rsidRPr="006551A1">
        <w:rPr>
          <w:rStyle w:val="Production"/>
        </w:rPr>
        <w:t>AmbientExternalModuleBody:</w:t>
      </w:r>
      <w:r w:rsidR="0048218E" w:rsidRPr="0048218E">
        <w:br/>
      </w:r>
      <w:r w:rsidRPr="006551A1">
        <w:rPr>
          <w:rStyle w:val="Production"/>
        </w:rPr>
        <w:t>AmbientExternalModuleElements</w:t>
      </w:r>
      <w:r w:rsidR="00D31C46" w:rsidRPr="00D31C46">
        <w:rPr>
          <w:rStyle w:val="Production"/>
          <w:vertAlign w:val="subscript"/>
        </w:rPr>
        <w:t>opt</w:t>
      </w:r>
    </w:p>
    <w:p w14:paraId="3C4BF7BA" w14:textId="77777777" w:rsidR="0044410D" w:rsidRPr="0044410D" w:rsidRDefault="00254F6E" w:rsidP="00254F6E">
      <w:pPr>
        <w:pStyle w:val="Grammar"/>
      </w:pPr>
      <w:r w:rsidRPr="006551A1">
        <w:rPr>
          <w:rStyle w:val="Production"/>
        </w:rPr>
        <w:t>AmbientExternalModuleElements:</w:t>
      </w:r>
      <w:r w:rsidR="0048218E" w:rsidRPr="0048218E">
        <w:br/>
      </w:r>
      <w:r w:rsidRPr="006551A1">
        <w:rPr>
          <w:rStyle w:val="Production"/>
        </w:rPr>
        <w:t>AmbientExternalModuleElement</w:t>
      </w:r>
      <w:r w:rsidR="0048218E" w:rsidRPr="0048218E">
        <w:br/>
      </w:r>
      <w:r w:rsidRPr="006551A1">
        <w:rPr>
          <w:rStyle w:val="Production"/>
        </w:rPr>
        <w:t>AmbientExternalModuleElements</w:t>
      </w:r>
      <w:r>
        <w:t xml:space="preserve">   </w:t>
      </w:r>
      <w:r w:rsidRPr="006551A1">
        <w:rPr>
          <w:rStyle w:val="Production"/>
        </w:rPr>
        <w:t>AmbientExternalModuleElement</w:t>
      </w:r>
    </w:p>
    <w:p w14:paraId="496B6679" w14:textId="77777777" w:rsidR="0044410D" w:rsidRPr="0044410D" w:rsidRDefault="00254F6E" w:rsidP="00254F6E">
      <w:pPr>
        <w:pStyle w:val="Grammar"/>
      </w:pPr>
      <w:r w:rsidRPr="006551A1">
        <w:rPr>
          <w:rStyle w:val="Production"/>
        </w:rPr>
        <w:t>AmbientExternalModuleElement:</w:t>
      </w:r>
      <w:r w:rsidR="0048218E" w:rsidRPr="0048218E">
        <w:br/>
      </w:r>
      <w:r w:rsidRPr="006551A1">
        <w:rPr>
          <w:rStyle w:val="Production"/>
        </w:rPr>
        <w:t>AmbientModuleElement</w:t>
      </w:r>
      <w:r w:rsidR="0048218E" w:rsidRPr="0048218E">
        <w:br/>
      </w:r>
      <w:r w:rsidRPr="006551A1">
        <w:rPr>
          <w:rStyle w:val="Production"/>
        </w:rPr>
        <w:t>ExportAssignment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ExternalImportDeclaration</w:t>
      </w:r>
    </w:p>
    <w:p w14:paraId="384709DF" w14:textId="77777777" w:rsidR="0044410D" w:rsidRPr="0044410D" w:rsidRDefault="00411EB0" w:rsidP="00411EB0">
      <w:r>
        <w:lastRenderedPageBreak/>
        <w:t xml:space="preserve">An </w:t>
      </w:r>
      <w:r>
        <w:rPr>
          <w:rStyle w:val="Production"/>
        </w:rPr>
        <w:t>ExternalI</w:t>
      </w:r>
      <w:r w:rsidRPr="00F55A77">
        <w:rPr>
          <w:rStyle w:val="Production"/>
        </w:rPr>
        <w:t>mportDeclaration</w:t>
      </w:r>
      <w:r>
        <w:t xml:space="preserve"> in an </w:t>
      </w:r>
      <w:r w:rsidRPr="008C72E9">
        <w:rPr>
          <w:rStyle w:val="Production"/>
        </w:rPr>
        <w:t>Ambient</w:t>
      </w:r>
      <w:r>
        <w:rPr>
          <w:rStyle w:val="Production"/>
        </w:rPr>
        <w:t>External</w:t>
      </w:r>
      <w:r w:rsidRPr="008C72E9">
        <w:rPr>
          <w:rStyle w:val="Production"/>
        </w:rPr>
        <w:t>ModuleDeclaration</w:t>
      </w:r>
      <w:r>
        <w:t xml:space="preserve"> may reference other external modules only through top-level external module names. Relative external module names are not permitted.</w:t>
      </w:r>
    </w:p>
    <w:p w14:paraId="185288A8" w14:textId="77777777" w:rsidR="0044410D" w:rsidRPr="0044410D" w:rsidRDefault="00CB39CF" w:rsidP="00411EB0">
      <w:r>
        <w:t>If an ambient external module declaration includes an export assignment, it is an error for any of the declarations with</w:t>
      </w:r>
      <w:r w:rsidR="00407D07">
        <w:t>in</w:t>
      </w:r>
      <w:r>
        <w:t xml:space="preserve"> the module to specify an </w:t>
      </w:r>
      <w:r w:rsidRPr="00CB39CF">
        <w:rPr>
          <w:rStyle w:val="CodeFragment"/>
        </w:rPr>
        <w:t>export</w:t>
      </w:r>
      <w:r>
        <w:t xml:space="preserve"> modifier. If an ambient external module declaration contains no export assignment, entities declared in the module are exported regardless of whether their declarations include </w:t>
      </w:r>
      <w:r w:rsidR="00546DE3">
        <w:t>the</w:t>
      </w:r>
      <w:r>
        <w:t xml:space="preserve"> optional </w:t>
      </w:r>
      <w:r w:rsidRPr="00CB39CF">
        <w:rPr>
          <w:rStyle w:val="CodeFragment"/>
        </w:rPr>
        <w:t>export</w:t>
      </w:r>
      <w:r>
        <w:t xml:space="preserve"> modifier.</w:t>
      </w:r>
    </w:p>
    <w:p w14:paraId="315143F0" w14:textId="77777777" w:rsidR="0044410D" w:rsidRPr="0044410D" w:rsidRDefault="00DE3623" w:rsidP="00DE3623">
      <w:r>
        <w:t xml:space="preserve">Ambient external modules are </w:t>
      </w:r>
      <w:r w:rsidR="008F4735">
        <w:t>"</w:t>
      </w:r>
      <w:r>
        <w:t>open-ended</w:t>
      </w:r>
      <w:r w:rsidR="008F4735">
        <w:t>"</w:t>
      </w:r>
      <w:r>
        <w:t xml:space="preserve"> and ambient external module declarations with the same string literal name contribute to a single </w:t>
      </w:r>
      <w:r w:rsidR="00535CEF">
        <w:t xml:space="preserve">external </w:t>
      </w:r>
      <w:r>
        <w:t>module. For example, the follo</w:t>
      </w:r>
      <w:r w:rsidR="00DB2A76">
        <w:t xml:space="preserve">wing two declarations of an external module </w:t>
      </w:r>
      <w:r w:rsidR="008F4735">
        <w:t>'</w:t>
      </w:r>
      <w:r w:rsidR="00DB2A76">
        <w:t>io</w:t>
      </w:r>
      <w:r w:rsidR="008F4735">
        <w:t>'</w:t>
      </w:r>
      <w:r w:rsidR="00DB2A76">
        <w:t xml:space="preserve"> </w:t>
      </w:r>
      <w:r>
        <w:t>might be located in separate source files.</w:t>
      </w:r>
    </w:p>
    <w:p w14:paraId="15A81CCA" w14:textId="77777777" w:rsidR="0044410D" w:rsidRPr="0044410D" w:rsidRDefault="00DB2A76" w:rsidP="00DB2A76">
      <w:pPr>
        <w:pStyle w:val="Code"/>
      </w:pPr>
      <w:r w:rsidRPr="00DB2A76">
        <w:rPr>
          <w:color w:val="0000FF"/>
          <w:highlight w:val="white"/>
        </w:rPr>
        <w:t>declare</w:t>
      </w:r>
      <w:r>
        <w:t xml:space="preserve"> </w:t>
      </w:r>
      <w:r w:rsidRPr="00DB2A76">
        <w:rPr>
          <w:color w:val="0000FF"/>
          <w:highlight w:val="white"/>
        </w:rPr>
        <w:t>module</w:t>
      </w:r>
      <w:r>
        <w:t xml:space="preserve"> </w:t>
      </w:r>
      <w:r w:rsidR="008F4735">
        <w:rPr>
          <w:color w:val="800000"/>
          <w:highlight w:val="white"/>
        </w:rPr>
        <w:t>"</w:t>
      </w:r>
      <w:r w:rsidRPr="00DB2A76">
        <w:rPr>
          <w:color w:val="800000"/>
          <w:highlight w:val="white"/>
        </w:rPr>
        <w:t>io</w:t>
      </w:r>
      <w:r w:rsidR="008F4735">
        <w:rPr>
          <w:color w:val="800000"/>
          <w:highlight w:val="white"/>
        </w:rPr>
        <w:t>"</w:t>
      </w:r>
      <w:r>
        <w:t xml:space="preserve"> {</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readFile</w:t>
      </w:r>
      <w:r w:rsidRPr="00DB2A76">
        <w:t xml:space="preserve">(filename: </w:t>
      </w:r>
      <w:r w:rsidRPr="00DB2A76">
        <w:rPr>
          <w:color w:val="0000FF"/>
          <w:highlight w:val="white"/>
        </w:rPr>
        <w:t>string</w:t>
      </w:r>
      <w:r w:rsidRPr="00DB2A76">
        <w:t xml:space="preserve">): </w:t>
      </w:r>
      <w:r w:rsidRPr="00DB2A76">
        <w:rPr>
          <w:color w:val="0000FF"/>
          <w:highlight w:val="white"/>
        </w:rPr>
        <w:t>string</w:t>
      </w:r>
      <w:r w:rsidRPr="00DB2A76">
        <w:t>;</w:t>
      </w:r>
      <w:r w:rsidR="0048218E" w:rsidRPr="0048218E">
        <w:br/>
      </w:r>
      <w:r>
        <w:t>}</w:t>
      </w:r>
    </w:p>
    <w:p w14:paraId="6D65399C" w14:textId="77777777" w:rsidR="0044410D" w:rsidRPr="0044410D" w:rsidRDefault="00DB2A76" w:rsidP="00DB2A76">
      <w:pPr>
        <w:pStyle w:val="Code"/>
      </w:pPr>
      <w:r w:rsidRPr="00DB2A76">
        <w:rPr>
          <w:color w:val="0000FF"/>
          <w:highlight w:val="white"/>
        </w:rPr>
        <w:t>declare</w:t>
      </w:r>
      <w:r>
        <w:t xml:space="preserve"> </w:t>
      </w:r>
      <w:r w:rsidRPr="00DB2A76">
        <w:rPr>
          <w:color w:val="0000FF"/>
          <w:highlight w:val="white"/>
        </w:rPr>
        <w:t>module</w:t>
      </w:r>
      <w:r>
        <w:t xml:space="preserve"> </w:t>
      </w:r>
      <w:r w:rsidR="008F4735">
        <w:rPr>
          <w:color w:val="800000"/>
          <w:highlight w:val="white"/>
        </w:rPr>
        <w:t>"</w:t>
      </w:r>
      <w:r w:rsidRPr="00DB2A76">
        <w:rPr>
          <w:color w:val="800000"/>
          <w:highlight w:val="white"/>
        </w:rPr>
        <w:t>io</w:t>
      </w:r>
      <w:r w:rsidR="008F4735">
        <w:rPr>
          <w:color w:val="800000"/>
          <w:highlight w:val="white"/>
        </w:rPr>
        <w:t>"</w:t>
      </w:r>
      <w:r>
        <w:t xml:space="preserve"> {</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writeFile</w:t>
      </w:r>
      <w:r w:rsidRPr="00DB2A76">
        <w:t xml:space="preserve">(filename: </w:t>
      </w:r>
      <w:r w:rsidRPr="00DB2A76">
        <w:rPr>
          <w:color w:val="0000FF"/>
          <w:highlight w:val="white"/>
        </w:rPr>
        <w:t>string</w:t>
      </w:r>
      <w:r>
        <w:t xml:space="preserve">, data: </w:t>
      </w:r>
      <w:r w:rsidRPr="00DB2A76">
        <w:rPr>
          <w:color w:val="0000FF"/>
          <w:highlight w:val="white"/>
        </w:rPr>
        <w:t>string</w:t>
      </w:r>
      <w:r>
        <w:t xml:space="preserve">): </w:t>
      </w:r>
      <w:r w:rsidRPr="00DB2A76">
        <w:rPr>
          <w:color w:val="0000FF"/>
          <w:highlight w:val="white"/>
        </w:rPr>
        <w:t>void</w:t>
      </w:r>
      <w:r w:rsidRPr="00DB2A76">
        <w:t>;</w:t>
      </w:r>
      <w:r w:rsidR="0048218E" w:rsidRPr="0048218E">
        <w:br/>
      </w:r>
      <w:r>
        <w:t>}</w:t>
      </w:r>
    </w:p>
    <w:p w14:paraId="5F6019C5" w14:textId="77777777" w:rsidR="0044410D" w:rsidRPr="0044410D" w:rsidRDefault="00535CEF" w:rsidP="00DB2A76">
      <w:r>
        <w:t>This has the same effect as a single combined declaration:</w:t>
      </w:r>
    </w:p>
    <w:p w14:paraId="04C97D67" w14:textId="77777777" w:rsidR="0044410D" w:rsidRPr="0044410D" w:rsidRDefault="00535CEF" w:rsidP="00535CEF">
      <w:pPr>
        <w:pStyle w:val="Code"/>
      </w:pPr>
      <w:r w:rsidRPr="00DB2A76">
        <w:rPr>
          <w:color w:val="0000FF"/>
          <w:highlight w:val="white"/>
        </w:rPr>
        <w:t>declare</w:t>
      </w:r>
      <w:r>
        <w:t xml:space="preserve"> </w:t>
      </w:r>
      <w:r w:rsidRPr="00DB2A76">
        <w:rPr>
          <w:color w:val="0000FF"/>
          <w:highlight w:val="white"/>
        </w:rPr>
        <w:t>module</w:t>
      </w:r>
      <w:r>
        <w:t xml:space="preserve"> </w:t>
      </w:r>
      <w:r w:rsidR="008F4735">
        <w:rPr>
          <w:color w:val="800000"/>
          <w:highlight w:val="white"/>
        </w:rPr>
        <w:t>"</w:t>
      </w:r>
      <w:r w:rsidRPr="00DB2A76">
        <w:rPr>
          <w:color w:val="800000"/>
          <w:highlight w:val="white"/>
        </w:rPr>
        <w:t>io</w:t>
      </w:r>
      <w:r w:rsidR="008F4735">
        <w:rPr>
          <w:color w:val="800000"/>
          <w:highlight w:val="white"/>
        </w:rPr>
        <w:t>"</w:t>
      </w:r>
      <w:r>
        <w:t xml:space="preserve"> {</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readFile</w:t>
      </w:r>
      <w:r w:rsidRPr="00DB2A76">
        <w:t xml:space="preserve">(filename: </w:t>
      </w:r>
      <w:r w:rsidRPr="00DB2A76">
        <w:rPr>
          <w:color w:val="0000FF"/>
          <w:highlight w:val="white"/>
        </w:rPr>
        <w:t>string</w:t>
      </w:r>
      <w:r w:rsidRPr="00DB2A76">
        <w:t xml:space="preserve">): </w:t>
      </w:r>
      <w:r w:rsidRPr="00DB2A76">
        <w:rPr>
          <w:color w:val="0000FF"/>
          <w:highlight w:val="white"/>
        </w:rPr>
        <w:t>string</w:t>
      </w:r>
      <w:r w:rsidRPr="00DB2A76">
        <w:t>;</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writeFile</w:t>
      </w:r>
      <w:r w:rsidRPr="00DB2A76">
        <w:t xml:space="preserve">(filename: </w:t>
      </w:r>
      <w:r w:rsidRPr="00DB2A76">
        <w:rPr>
          <w:color w:val="0000FF"/>
          <w:highlight w:val="white"/>
        </w:rPr>
        <w:t>string</w:t>
      </w:r>
      <w:r>
        <w:t xml:space="preserve">, data: </w:t>
      </w:r>
      <w:r w:rsidRPr="00DB2A76">
        <w:rPr>
          <w:color w:val="0000FF"/>
          <w:highlight w:val="white"/>
        </w:rPr>
        <w:t>string</w:t>
      </w:r>
      <w:r>
        <w:t xml:space="preserve">): </w:t>
      </w:r>
      <w:r w:rsidRPr="00DB2A76">
        <w:rPr>
          <w:color w:val="0000FF"/>
          <w:highlight w:val="white"/>
        </w:rPr>
        <w:t>void</w:t>
      </w:r>
      <w:r w:rsidRPr="00DB2A76">
        <w:t>;</w:t>
      </w:r>
      <w:r w:rsidR="0048218E" w:rsidRPr="0048218E">
        <w:br/>
      </w:r>
      <w:r>
        <w:t>}</w:t>
      </w:r>
    </w:p>
    <w:p w14:paraId="40DC7BEF" w14:textId="77777777" w:rsidR="0044410D" w:rsidRPr="0044410D" w:rsidRDefault="0044410D" w:rsidP="00856E3A"/>
    <w:p w14:paraId="658B5D68" w14:textId="77777777" w:rsidR="00856E3A" w:rsidRPr="004E33A6" w:rsidRDefault="00856E3A" w:rsidP="00856E3A">
      <w:pPr>
        <w:sectPr w:rsidR="00856E3A" w:rsidRPr="004E33A6" w:rsidSect="009349E4">
          <w:type w:val="oddPage"/>
          <w:pgSz w:w="12240" w:h="15840"/>
          <w:pgMar w:top="1440" w:right="1440" w:bottom="1440" w:left="1440" w:header="720" w:footer="720" w:gutter="0"/>
          <w:cols w:space="720"/>
          <w:docGrid w:linePitch="360"/>
        </w:sectPr>
      </w:pPr>
    </w:p>
    <w:p w14:paraId="2E8B59F7" w14:textId="77777777" w:rsidR="0044410D" w:rsidRPr="0044410D" w:rsidRDefault="00C63C76" w:rsidP="00856E3A">
      <w:pPr>
        <w:pStyle w:val="Appendix1"/>
      </w:pPr>
      <w:bookmarkStart w:id="1907" w:name="_Toc402619984"/>
      <w:bookmarkStart w:id="1908" w:name="_Toc401414169"/>
      <w:r>
        <w:lastRenderedPageBreak/>
        <w:t>Grammar</w:t>
      </w:r>
      <w:bookmarkEnd w:id="1907"/>
      <w:bookmarkEnd w:id="1908"/>
    </w:p>
    <w:p w14:paraId="330723E2" w14:textId="77777777" w:rsidR="0044410D" w:rsidRPr="0044410D" w:rsidRDefault="00C63C76" w:rsidP="00C63C76">
      <w:r>
        <w:t>This appendix contains a summary of the grammar found in the main document.</w:t>
      </w:r>
      <w:r w:rsidRPr="00703B4D">
        <w:t xml:space="preserve"> </w:t>
      </w:r>
      <w:r>
        <w:t>As described in section</w:t>
      </w:r>
      <w:r w:rsidR="00D83C49">
        <w:t xml:space="preserve"> </w:t>
      </w:r>
      <w:r w:rsidR="00C124A7">
        <w:fldChar w:fldCharType="begin"/>
      </w:r>
      <w:r w:rsidR="00C124A7">
        <w:instrText xml:space="preserve"> REF _Ref352070784 \r \h </w:instrText>
      </w:r>
      <w:r w:rsidR="00C124A7">
        <w:fldChar w:fldCharType="separate"/>
      </w:r>
      <w:r w:rsidR="00B510EF">
        <w:t>2.1</w:t>
      </w:r>
      <w:r w:rsidR="00C124A7">
        <w:fldChar w:fldCharType="end"/>
      </w:r>
      <w:r>
        <w:t xml:space="preserve">, the TypeScript grammar is a superset of the grammar defined in the </w:t>
      </w:r>
      <w:hyperlink r:id="rId25" w:history="1">
        <w:r w:rsidRPr="00D47D13">
          <w:rPr>
            <w:rStyle w:val="Hyperlink"/>
          </w:rPr>
          <w:t>ECMAScript Language Specification</w:t>
        </w:r>
      </w:hyperlink>
      <w:r>
        <w:t xml:space="preserve"> (specifically, the ECMA-262 Standard, 5</w:t>
      </w:r>
      <w:r w:rsidRPr="007B1F6C">
        <w:rPr>
          <w:vertAlign w:val="superscript"/>
        </w:rPr>
        <w:t>th</w:t>
      </w:r>
      <w:r>
        <w:t xml:space="preserve"> Edition) and this appendix lists o</w:t>
      </w:r>
      <w:r w:rsidR="00F07B87">
        <w:t xml:space="preserve">nly productions that are new </w:t>
      </w:r>
      <w:r>
        <w:t>or modified from the ECMAScript grammar.</w:t>
      </w:r>
    </w:p>
    <w:p w14:paraId="33F8760F" w14:textId="77777777" w:rsidR="0044410D" w:rsidRPr="0044410D" w:rsidRDefault="00C63C76" w:rsidP="00C63C76">
      <w:pPr>
        <w:pStyle w:val="Appendix2"/>
      </w:pPr>
      <w:bookmarkStart w:id="1909" w:name="_Toc402619985"/>
      <w:bookmarkStart w:id="1910" w:name="_Toc401414170"/>
      <w:r>
        <w:t>Types</w:t>
      </w:r>
      <w:bookmarkEnd w:id="1909"/>
      <w:bookmarkEnd w:id="1910"/>
    </w:p>
    <w:p w14:paraId="5DD5F8EF" w14:textId="77777777" w:rsidR="0044410D" w:rsidRPr="0044410D" w:rsidRDefault="00FB13EF" w:rsidP="00FB13EF">
      <w:pPr>
        <w:pStyle w:val="Grammar"/>
      </w:pPr>
      <w:r>
        <w:rPr>
          <w:rStyle w:val="Production"/>
        </w:rPr>
        <w:t>TypeParameters:</w:t>
      </w:r>
      <w:r w:rsidR="0048218E" w:rsidRPr="0048218E">
        <w:br/>
      </w:r>
      <w:r>
        <w:rPr>
          <w:rStyle w:val="Terminal"/>
        </w:rPr>
        <w:t>&lt;</w:t>
      </w:r>
      <w:r>
        <w:t xml:space="preserve">   </w:t>
      </w:r>
      <w:r>
        <w:rPr>
          <w:rStyle w:val="Production"/>
        </w:rPr>
        <w:t>TypeParameterList</w:t>
      </w:r>
      <w:r>
        <w:t xml:space="preserve">   </w:t>
      </w:r>
      <w:r>
        <w:rPr>
          <w:rStyle w:val="Terminal"/>
        </w:rPr>
        <w:t>&gt;</w:t>
      </w:r>
    </w:p>
    <w:p w14:paraId="74BBE0B5" w14:textId="77777777" w:rsidR="0044410D" w:rsidRPr="0044410D" w:rsidRDefault="00FB13EF" w:rsidP="00FB13EF">
      <w:pPr>
        <w:pStyle w:val="Grammar"/>
      </w:pPr>
      <w:r>
        <w:rPr>
          <w:rStyle w:val="Production"/>
        </w:rPr>
        <w:t>TypeParameterList:</w:t>
      </w:r>
      <w:r w:rsidR="0048218E" w:rsidRPr="0048218E">
        <w:br/>
      </w:r>
      <w:r>
        <w:rPr>
          <w:rStyle w:val="Production"/>
        </w:rPr>
        <w:t>TypeParameter</w:t>
      </w:r>
      <w:r w:rsidR="0048218E" w:rsidRPr="0048218E">
        <w:br/>
      </w:r>
      <w:r>
        <w:rPr>
          <w:rStyle w:val="Production"/>
        </w:rPr>
        <w:t>TypeParameterList</w:t>
      </w:r>
      <w:r>
        <w:t xml:space="preserve">   </w:t>
      </w:r>
      <w:r>
        <w:rPr>
          <w:rStyle w:val="Terminal"/>
        </w:rPr>
        <w:t>,</w:t>
      </w:r>
      <w:r>
        <w:t xml:space="preserve">   </w:t>
      </w:r>
      <w:r>
        <w:rPr>
          <w:rStyle w:val="Production"/>
        </w:rPr>
        <w:t>TypeParameter</w:t>
      </w:r>
    </w:p>
    <w:p w14:paraId="66A87191" w14:textId="77777777" w:rsidR="0044410D" w:rsidRPr="0044410D" w:rsidRDefault="00FB13EF" w:rsidP="00FB13EF">
      <w:pPr>
        <w:pStyle w:val="Grammar"/>
      </w:pPr>
      <w:r>
        <w:rPr>
          <w:rStyle w:val="Production"/>
        </w:rPr>
        <w:t>TypeParameter:</w:t>
      </w:r>
      <w:r w:rsidR="0048218E" w:rsidRPr="0048218E">
        <w:br/>
      </w:r>
      <w:r>
        <w:rPr>
          <w:rStyle w:val="Production"/>
        </w:rPr>
        <w:t>Identifier</w:t>
      </w:r>
      <w:r>
        <w:t xml:space="preserve">   </w:t>
      </w:r>
      <w:r>
        <w:rPr>
          <w:rStyle w:val="Production"/>
        </w:rPr>
        <w:t>Constraint</w:t>
      </w:r>
      <w:r>
        <w:rPr>
          <w:rStyle w:val="Production"/>
          <w:vertAlign w:val="subscript"/>
        </w:rPr>
        <w:t>opt</w:t>
      </w:r>
    </w:p>
    <w:p w14:paraId="6719C494" w14:textId="77777777" w:rsidR="0044410D" w:rsidRPr="0044410D" w:rsidRDefault="00FB13EF" w:rsidP="00FB13EF">
      <w:pPr>
        <w:pStyle w:val="Grammar"/>
      </w:pPr>
      <w:r>
        <w:rPr>
          <w:rStyle w:val="Production"/>
        </w:rPr>
        <w:t>Constraint:</w:t>
      </w:r>
      <w:r w:rsidR="0048218E" w:rsidRPr="0048218E">
        <w:br/>
      </w:r>
      <w:r>
        <w:rPr>
          <w:rStyle w:val="Terminal"/>
        </w:rPr>
        <w:t>extends</w:t>
      </w:r>
      <w:r>
        <w:t xml:space="preserve">   </w:t>
      </w:r>
      <w:r>
        <w:rPr>
          <w:rStyle w:val="Production"/>
        </w:rPr>
        <w:t>Type</w:t>
      </w:r>
    </w:p>
    <w:p w14:paraId="62975A19" w14:textId="77777777" w:rsidR="0044410D" w:rsidRPr="0044410D" w:rsidRDefault="00FB13EF" w:rsidP="00FB13EF">
      <w:pPr>
        <w:pStyle w:val="Grammar"/>
      </w:pPr>
      <w:r>
        <w:rPr>
          <w:rStyle w:val="Production"/>
        </w:rPr>
        <w:t>TypeArguments:</w:t>
      </w:r>
      <w:r w:rsidR="0048218E" w:rsidRPr="0048218E">
        <w:br/>
      </w:r>
      <w:r>
        <w:rPr>
          <w:rStyle w:val="Terminal"/>
        </w:rPr>
        <w:t>&lt;</w:t>
      </w:r>
      <w:r>
        <w:t xml:space="preserve">   </w:t>
      </w:r>
      <w:r>
        <w:rPr>
          <w:rStyle w:val="Production"/>
        </w:rPr>
        <w:t>TypeArgumentList</w:t>
      </w:r>
      <w:r>
        <w:t xml:space="preserve">   </w:t>
      </w:r>
      <w:r>
        <w:rPr>
          <w:rStyle w:val="Terminal"/>
        </w:rPr>
        <w:t>&gt;</w:t>
      </w:r>
    </w:p>
    <w:p w14:paraId="63686658" w14:textId="77777777" w:rsidR="0044410D" w:rsidRPr="0044410D" w:rsidRDefault="00FB13EF" w:rsidP="00FB13EF">
      <w:pPr>
        <w:pStyle w:val="Grammar"/>
      </w:pPr>
      <w:r>
        <w:rPr>
          <w:rStyle w:val="Production"/>
        </w:rPr>
        <w:t>TypeArgumentList:</w:t>
      </w:r>
      <w:r w:rsidR="0048218E" w:rsidRPr="0048218E">
        <w:br/>
      </w:r>
      <w:r>
        <w:rPr>
          <w:rStyle w:val="Production"/>
        </w:rPr>
        <w:t>TypeArgument</w:t>
      </w:r>
      <w:r w:rsidR="0048218E" w:rsidRPr="0048218E">
        <w:br/>
      </w:r>
      <w:r>
        <w:rPr>
          <w:rStyle w:val="Production"/>
        </w:rPr>
        <w:t>TypeArgumentList</w:t>
      </w:r>
      <w:r>
        <w:t xml:space="preserve">   </w:t>
      </w:r>
      <w:r>
        <w:rPr>
          <w:rStyle w:val="Terminal"/>
        </w:rPr>
        <w:t>,</w:t>
      </w:r>
      <w:r>
        <w:t xml:space="preserve">   </w:t>
      </w:r>
      <w:r>
        <w:rPr>
          <w:rStyle w:val="Production"/>
        </w:rPr>
        <w:t>TypeArgument</w:t>
      </w:r>
    </w:p>
    <w:p w14:paraId="372B2213" w14:textId="77777777" w:rsidR="0044410D" w:rsidRPr="0044410D" w:rsidRDefault="00FB13EF" w:rsidP="00FB13EF">
      <w:pPr>
        <w:pStyle w:val="Grammar"/>
      </w:pPr>
      <w:r>
        <w:rPr>
          <w:rStyle w:val="Production"/>
        </w:rPr>
        <w:t>TypeArgument:</w:t>
      </w:r>
      <w:r w:rsidR="0048218E" w:rsidRPr="0048218E">
        <w:br/>
      </w:r>
      <w:r>
        <w:rPr>
          <w:rStyle w:val="Production"/>
        </w:rPr>
        <w:t>Type</w:t>
      </w:r>
    </w:p>
    <w:p w14:paraId="0CC70028" w14:textId="77777777" w:rsidR="005C26F3" w:rsidRDefault="005C26F3" w:rsidP="005C26F3">
      <w:pPr>
        <w:pStyle w:val="Grammar"/>
      </w:pPr>
      <w:r>
        <w:rPr>
          <w:rStyle w:val="Production"/>
        </w:rPr>
        <w:t>Type:</w:t>
      </w:r>
      <w:r>
        <w:br/>
      </w:r>
      <w:r>
        <w:rPr>
          <w:rStyle w:val="Production"/>
        </w:rPr>
        <w:t>PrimaryOrUnionType</w:t>
      </w:r>
      <w:r>
        <w:br/>
      </w:r>
      <w:r>
        <w:rPr>
          <w:rStyle w:val="Production"/>
        </w:rPr>
        <w:t>FunctionType</w:t>
      </w:r>
      <w:r>
        <w:br/>
      </w:r>
      <w:r>
        <w:rPr>
          <w:rStyle w:val="Production"/>
        </w:rPr>
        <w:t>ConstructorType</w:t>
      </w:r>
    </w:p>
    <w:p w14:paraId="495DBC6C" w14:textId="77777777" w:rsidR="005C26F3" w:rsidRDefault="005C26F3" w:rsidP="005C26F3">
      <w:pPr>
        <w:pStyle w:val="Grammar"/>
      </w:pPr>
      <w:r>
        <w:rPr>
          <w:rStyle w:val="Production"/>
        </w:rPr>
        <w:t>PrimaryOrUnionType:</w:t>
      </w:r>
      <w:r>
        <w:br/>
      </w:r>
      <w:r>
        <w:rPr>
          <w:rStyle w:val="Production"/>
        </w:rPr>
        <w:t>PrimaryType</w:t>
      </w:r>
      <w:r>
        <w:br/>
      </w:r>
      <w:r>
        <w:rPr>
          <w:rStyle w:val="Production"/>
        </w:rPr>
        <w:t>UnionType</w:t>
      </w:r>
    </w:p>
    <w:p w14:paraId="2C12566C" w14:textId="77777777" w:rsidR="005C26F3" w:rsidRDefault="005C26F3" w:rsidP="005C26F3">
      <w:pPr>
        <w:pStyle w:val="Grammar"/>
      </w:pPr>
      <w:r>
        <w:rPr>
          <w:rStyle w:val="Production"/>
        </w:rPr>
        <w:lastRenderedPageBreak/>
        <w:t>PrimaryType:</w:t>
      </w:r>
      <w:r>
        <w:br/>
      </w:r>
      <w:r>
        <w:rPr>
          <w:rStyle w:val="Production"/>
        </w:rPr>
        <w:t>ParenthesizedType</w:t>
      </w:r>
      <w:r>
        <w:br/>
      </w:r>
      <w:r>
        <w:rPr>
          <w:rStyle w:val="Production"/>
        </w:rPr>
        <w:t>PredefinedType</w:t>
      </w:r>
      <w:r>
        <w:br/>
      </w:r>
      <w:r>
        <w:rPr>
          <w:rStyle w:val="Production"/>
        </w:rPr>
        <w:t>TypeReference</w:t>
      </w:r>
      <w:r>
        <w:br/>
      </w:r>
      <w:r>
        <w:rPr>
          <w:rStyle w:val="Production"/>
        </w:rPr>
        <w:t>ObjectType</w:t>
      </w:r>
      <w:r>
        <w:br/>
      </w:r>
      <w:r>
        <w:rPr>
          <w:rStyle w:val="Production"/>
        </w:rPr>
        <w:t>ArrayType</w:t>
      </w:r>
      <w:r>
        <w:br/>
      </w:r>
      <w:r>
        <w:rPr>
          <w:rStyle w:val="Production"/>
        </w:rPr>
        <w:t>TupleType</w:t>
      </w:r>
      <w:r>
        <w:br/>
      </w:r>
      <w:r>
        <w:rPr>
          <w:rStyle w:val="Production"/>
        </w:rPr>
        <w:t>TypeQuery</w:t>
      </w:r>
    </w:p>
    <w:p w14:paraId="568A493F" w14:textId="77777777" w:rsidR="005C26F3" w:rsidRDefault="005C26F3" w:rsidP="005C26F3">
      <w:pPr>
        <w:pStyle w:val="Grammar"/>
      </w:pPr>
      <w:r>
        <w:rPr>
          <w:rStyle w:val="Production"/>
        </w:rPr>
        <w:t>ParenthesizedType:</w:t>
      </w:r>
      <w:r>
        <w:br/>
      </w:r>
      <w:r>
        <w:rPr>
          <w:rStyle w:val="Terminal"/>
        </w:rPr>
        <w:t>(</w:t>
      </w:r>
      <w:r>
        <w:t xml:space="preserve">   </w:t>
      </w:r>
      <w:r>
        <w:rPr>
          <w:rStyle w:val="Production"/>
        </w:rPr>
        <w:t>Type</w:t>
      </w:r>
      <w:r>
        <w:t xml:space="preserve">   </w:t>
      </w:r>
      <w:r>
        <w:rPr>
          <w:rStyle w:val="Terminal"/>
        </w:rPr>
        <w:t>)</w:t>
      </w:r>
    </w:p>
    <w:p w14:paraId="1228D1D4" w14:textId="77777777" w:rsidR="005C26F3" w:rsidRDefault="005C26F3" w:rsidP="005C26F3">
      <w:pPr>
        <w:pStyle w:val="Grammar"/>
      </w:pPr>
      <w:r>
        <w:rPr>
          <w:rStyle w:val="Production"/>
        </w:rPr>
        <w:t>PredefinedType:</w:t>
      </w:r>
      <w:r>
        <w:br/>
      </w:r>
      <w:r>
        <w:rPr>
          <w:rStyle w:val="Terminal"/>
        </w:rPr>
        <w:t>any</w:t>
      </w:r>
      <w:r>
        <w:br/>
      </w:r>
      <w:r>
        <w:rPr>
          <w:rStyle w:val="Terminal"/>
        </w:rPr>
        <w:t>number</w:t>
      </w:r>
      <w:r>
        <w:br/>
      </w:r>
      <w:r>
        <w:rPr>
          <w:rStyle w:val="Terminal"/>
        </w:rPr>
        <w:t>boolean</w:t>
      </w:r>
      <w:r>
        <w:br/>
      </w:r>
      <w:r>
        <w:rPr>
          <w:rStyle w:val="Terminal"/>
        </w:rPr>
        <w:t>string</w:t>
      </w:r>
      <w:r>
        <w:br/>
      </w:r>
      <w:r>
        <w:rPr>
          <w:rStyle w:val="Terminal"/>
        </w:rPr>
        <w:t>void</w:t>
      </w:r>
    </w:p>
    <w:p w14:paraId="4306609F" w14:textId="77777777" w:rsidR="005C26F3" w:rsidRDefault="005C26F3" w:rsidP="005C26F3">
      <w:pPr>
        <w:pStyle w:val="Grammar"/>
      </w:pPr>
      <w:r>
        <w:rPr>
          <w:rStyle w:val="Production"/>
        </w:rPr>
        <w:t>TypeReference:</w:t>
      </w:r>
      <w:r>
        <w:br/>
      </w:r>
      <w:r>
        <w:rPr>
          <w:rStyle w:val="Production"/>
        </w:rPr>
        <w:t>TypeName</w:t>
      </w:r>
      <w:r>
        <w:t xml:space="preserve">   </w:t>
      </w:r>
      <w:r>
        <w:rPr>
          <w:rStyle w:val="Production"/>
        </w:rPr>
        <w:t>[no LineTerminator here]</w:t>
      </w:r>
      <w:r>
        <w:t xml:space="preserve">   </w:t>
      </w:r>
      <w:r>
        <w:rPr>
          <w:rStyle w:val="Production"/>
        </w:rPr>
        <w:t>TypeArguments</w:t>
      </w:r>
      <w:r>
        <w:rPr>
          <w:rStyle w:val="Production"/>
          <w:vertAlign w:val="subscript"/>
        </w:rPr>
        <w:t>opt</w:t>
      </w:r>
    </w:p>
    <w:p w14:paraId="66B58CD9" w14:textId="77777777" w:rsidR="005C26F3" w:rsidRDefault="005C26F3" w:rsidP="005C26F3">
      <w:pPr>
        <w:pStyle w:val="Grammar"/>
      </w:pPr>
      <w:r>
        <w:rPr>
          <w:rStyle w:val="Production"/>
        </w:rPr>
        <w:t>TypeName:</w:t>
      </w:r>
      <w:r>
        <w:br/>
      </w:r>
      <w:r>
        <w:rPr>
          <w:rStyle w:val="Production"/>
        </w:rPr>
        <w:t>Identifier</w:t>
      </w:r>
      <w:r>
        <w:br/>
      </w:r>
      <w:r>
        <w:rPr>
          <w:rStyle w:val="Production"/>
        </w:rPr>
        <w:t>ModuleName</w:t>
      </w:r>
      <w:r>
        <w:t xml:space="preserve">   </w:t>
      </w:r>
      <w:r>
        <w:rPr>
          <w:rStyle w:val="Terminal"/>
        </w:rPr>
        <w:t>.</w:t>
      </w:r>
      <w:r>
        <w:t xml:space="preserve">   </w:t>
      </w:r>
      <w:r>
        <w:rPr>
          <w:rStyle w:val="Production"/>
        </w:rPr>
        <w:t>Identifier</w:t>
      </w:r>
    </w:p>
    <w:p w14:paraId="5DE95FE9" w14:textId="77777777" w:rsidR="005C26F3" w:rsidRDefault="005C26F3" w:rsidP="005C26F3">
      <w:pPr>
        <w:pStyle w:val="Grammar"/>
      </w:pPr>
      <w:r>
        <w:rPr>
          <w:rStyle w:val="Production"/>
        </w:rPr>
        <w:t>ModuleName:</w:t>
      </w:r>
      <w:r>
        <w:br/>
      </w:r>
      <w:r>
        <w:rPr>
          <w:rStyle w:val="Production"/>
        </w:rPr>
        <w:t>Identifier</w:t>
      </w:r>
      <w:r>
        <w:br/>
      </w:r>
      <w:r>
        <w:rPr>
          <w:rStyle w:val="Production"/>
        </w:rPr>
        <w:t>ModuleName</w:t>
      </w:r>
      <w:r>
        <w:t xml:space="preserve">   </w:t>
      </w:r>
      <w:r>
        <w:rPr>
          <w:rStyle w:val="Terminal"/>
        </w:rPr>
        <w:t>.</w:t>
      </w:r>
      <w:r>
        <w:t xml:space="preserve">   </w:t>
      </w:r>
      <w:r>
        <w:rPr>
          <w:rStyle w:val="Production"/>
        </w:rPr>
        <w:t>Identifier</w:t>
      </w:r>
    </w:p>
    <w:p w14:paraId="5D1149E1" w14:textId="77777777" w:rsidR="005C26F3" w:rsidRDefault="005C26F3" w:rsidP="005C26F3">
      <w:pPr>
        <w:pStyle w:val="Grammar"/>
      </w:pPr>
      <w:r>
        <w:rPr>
          <w:rStyle w:val="Production"/>
        </w:rPr>
        <w:t>ObjectType:</w:t>
      </w:r>
      <w:r>
        <w:br/>
      </w:r>
      <w:r>
        <w:rPr>
          <w:rStyle w:val="Terminal"/>
        </w:rPr>
        <w:t>{</w:t>
      </w:r>
      <w:r>
        <w:t xml:space="preserve">   </w:t>
      </w:r>
      <w:r>
        <w:rPr>
          <w:rStyle w:val="Production"/>
        </w:rPr>
        <w:t>TypeBody</w:t>
      </w:r>
      <w:r>
        <w:rPr>
          <w:rStyle w:val="Production"/>
          <w:vertAlign w:val="subscript"/>
        </w:rPr>
        <w:t>opt</w:t>
      </w:r>
      <w:r>
        <w:t xml:space="preserve">   </w:t>
      </w:r>
      <w:r>
        <w:rPr>
          <w:rStyle w:val="Terminal"/>
        </w:rPr>
        <w:t>}</w:t>
      </w:r>
    </w:p>
    <w:p w14:paraId="7B4C2D94" w14:textId="77777777" w:rsidR="005C26F3" w:rsidRDefault="005C26F3" w:rsidP="005C26F3">
      <w:pPr>
        <w:pStyle w:val="Grammar"/>
      </w:pPr>
      <w:r>
        <w:rPr>
          <w:rStyle w:val="Production"/>
        </w:rPr>
        <w:t>TypeBody:</w:t>
      </w:r>
      <w:r>
        <w:br/>
      </w:r>
      <w:r>
        <w:rPr>
          <w:rStyle w:val="Production"/>
        </w:rPr>
        <w:t>TypeMemberList</w:t>
      </w:r>
      <w:r>
        <w:t xml:space="preserve">   </w:t>
      </w:r>
      <w:r>
        <w:rPr>
          <w:rStyle w:val="Terminal"/>
        </w:rPr>
        <w:t>;</w:t>
      </w:r>
      <w:r>
        <w:rPr>
          <w:rStyle w:val="Production"/>
          <w:vertAlign w:val="subscript"/>
        </w:rPr>
        <w:t>opt</w:t>
      </w:r>
    </w:p>
    <w:p w14:paraId="347D75BC" w14:textId="77777777" w:rsidR="005C26F3" w:rsidRDefault="005C26F3" w:rsidP="005C26F3">
      <w:pPr>
        <w:pStyle w:val="Grammar"/>
      </w:pPr>
      <w:r>
        <w:rPr>
          <w:rStyle w:val="Production"/>
        </w:rPr>
        <w:t>TypeMemberList:</w:t>
      </w:r>
      <w:r>
        <w:br/>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p>
    <w:p w14:paraId="4C1A8796" w14:textId="77777777" w:rsidR="005C26F3" w:rsidRDefault="005C26F3" w:rsidP="005C26F3">
      <w:pPr>
        <w:pStyle w:val="Grammar"/>
      </w:pPr>
      <w:r>
        <w:rPr>
          <w:rStyle w:val="Production"/>
        </w:rPr>
        <w:lastRenderedPageBreak/>
        <w:t>TypeMember:</w:t>
      </w:r>
      <w:r>
        <w:br/>
      </w:r>
      <w:r>
        <w:rPr>
          <w:rStyle w:val="Production"/>
        </w:rPr>
        <w:t>PropertySignature</w:t>
      </w:r>
      <w:r>
        <w:br/>
      </w:r>
      <w:r>
        <w:rPr>
          <w:rStyle w:val="Production"/>
        </w:rPr>
        <w:t>CallSignature</w:t>
      </w:r>
      <w:r>
        <w:br/>
      </w:r>
      <w:r>
        <w:rPr>
          <w:rStyle w:val="Production"/>
        </w:rPr>
        <w:t>ConstructSignature</w:t>
      </w:r>
      <w:r>
        <w:br/>
      </w:r>
      <w:r>
        <w:rPr>
          <w:rStyle w:val="Production"/>
        </w:rPr>
        <w:t>IndexSignature</w:t>
      </w:r>
      <w:r>
        <w:br/>
      </w:r>
      <w:r>
        <w:rPr>
          <w:rStyle w:val="Production"/>
        </w:rPr>
        <w:t>MethodSignature</w:t>
      </w:r>
    </w:p>
    <w:p w14:paraId="30D05A9D" w14:textId="77777777" w:rsidR="005C26F3" w:rsidRDefault="005C26F3" w:rsidP="005C26F3">
      <w:pPr>
        <w:pStyle w:val="Grammar"/>
      </w:pPr>
      <w:r>
        <w:rPr>
          <w:rStyle w:val="Production"/>
        </w:rPr>
        <w:t>ArrayType:</w:t>
      </w:r>
      <w:r>
        <w:br/>
      </w:r>
      <w:r>
        <w:rPr>
          <w:rStyle w:val="Production"/>
        </w:rPr>
        <w:t>PrimaryType</w:t>
      </w:r>
      <w:r>
        <w:t xml:space="preserve">   </w:t>
      </w:r>
      <w:r>
        <w:rPr>
          <w:rStyle w:val="Production"/>
        </w:rPr>
        <w:t>[no LineTerminator here]</w:t>
      </w:r>
      <w:r>
        <w:t xml:space="preserve">   </w:t>
      </w:r>
      <w:r>
        <w:rPr>
          <w:rStyle w:val="Terminal"/>
        </w:rPr>
        <w:t>[</w:t>
      </w:r>
      <w:r>
        <w:t xml:space="preserve">   </w:t>
      </w:r>
      <w:r>
        <w:rPr>
          <w:rStyle w:val="Terminal"/>
        </w:rPr>
        <w:t>]</w:t>
      </w:r>
    </w:p>
    <w:p w14:paraId="4430F9B3" w14:textId="77777777" w:rsidR="005C26F3" w:rsidRDefault="005C26F3" w:rsidP="005C26F3">
      <w:pPr>
        <w:pStyle w:val="Grammar"/>
      </w:pPr>
      <w:r>
        <w:rPr>
          <w:rStyle w:val="Production"/>
        </w:rPr>
        <w:t>TupleType:</w:t>
      </w:r>
      <w:r>
        <w:br/>
      </w:r>
      <w:r>
        <w:rPr>
          <w:rStyle w:val="Terminal"/>
        </w:rPr>
        <w:t>[</w:t>
      </w:r>
      <w:r>
        <w:t xml:space="preserve">   </w:t>
      </w:r>
      <w:r>
        <w:rPr>
          <w:rStyle w:val="Production"/>
        </w:rPr>
        <w:t>TupleElementTypes</w:t>
      </w:r>
      <w:r>
        <w:t xml:space="preserve">   </w:t>
      </w:r>
      <w:r>
        <w:rPr>
          <w:rStyle w:val="Terminal"/>
        </w:rPr>
        <w:t>]</w:t>
      </w:r>
    </w:p>
    <w:p w14:paraId="25E81881" w14:textId="77777777" w:rsidR="005C26F3" w:rsidRDefault="005C26F3" w:rsidP="005C26F3">
      <w:pPr>
        <w:pStyle w:val="Grammar"/>
      </w:pPr>
      <w:r>
        <w:rPr>
          <w:rStyle w:val="Production"/>
        </w:rPr>
        <w:t>TupleElementTypes:</w:t>
      </w:r>
      <w:r>
        <w:br/>
      </w:r>
      <w:r>
        <w:rPr>
          <w:rStyle w:val="Production"/>
        </w:rPr>
        <w:t>TupleElementType</w:t>
      </w:r>
      <w:r>
        <w:br/>
      </w:r>
      <w:r>
        <w:rPr>
          <w:rStyle w:val="Production"/>
        </w:rPr>
        <w:t>TupleElementTypes</w:t>
      </w:r>
      <w:r>
        <w:t xml:space="preserve">   </w:t>
      </w:r>
      <w:r>
        <w:rPr>
          <w:rStyle w:val="Terminal"/>
        </w:rPr>
        <w:t>,</w:t>
      </w:r>
      <w:r>
        <w:t xml:space="preserve">   </w:t>
      </w:r>
      <w:r>
        <w:rPr>
          <w:rStyle w:val="Production"/>
        </w:rPr>
        <w:t>TupleElementType</w:t>
      </w:r>
    </w:p>
    <w:p w14:paraId="5400C37C" w14:textId="77777777" w:rsidR="005C26F3" w:rsidRDefault="005C26F3" w:rsidP="005C26F3">
      <w:pPr>
        <w:pStyle w:val="Grammar"/>
      </w:pPr>
      <w:r>
        <w:rPr>
          <w:rStyle w:val="Production"/>
        </w:rPr>
        <w:t>TupleElementType:</w:t>
      </w:r>
      <w:r>
        <w:br/>
      </w:r>
      <w:r>
        <w:rPr>
          <w:rStyle w:val="Production"/>
        </w:rPr>
        <w:t>Type</w:t>
      </w:r>
    </w:p>
    <w:p w14:paraId="3C5855D9" w14:textId="77777777" w:rsidR="005C26F3" w:rsidRDefault="005C26F3" w:rsidP="005C26F3">
      <w:pPr>
        <w:pStyle w:val="Grammar"/>
      </w:pPr>
      <w:r>
        <w:rPr>
          <w:rStyle w:val="Production"/>
        </w:rPr>
        <w:t>UnionType:</w:t>
      </w:r>
      <w:r>
        <w:br/>
      </w:r>
      <w:r>
        <w:rPr>
          <w:rStyle w:val="Production"/>
        </w:rPr>
        <w:t>PrimaryOrUnionType</w:t>
      </w:r>
      <w:r>
        <w:t xml:space="preserve">   </w:t>
      </w:r>
      <w:r>
        <w:rPr>
          <w:rStyle w:val="Terminal"/>
        </w:rPr>
        <w:t>|</w:t>
      </w:r>
      <w:r>
        <w:t xml:space="preserve">   </w:t>
      </w:r>
      <w:r>
        <w:rPr>
          <w:rStyle w:val="Production"/>
        </w:rPr>
        <w:t>PrimaryType</w:t>
      </w:r>
    </w:p>
    <w:p w14:paraId="23E22B98" w14:textId="77777777" w:rsidR="005C26F3" w:rsidRDefault="005C26F3" w:rsidP="005C26F3">
      <w:pPr>
        <w:pStyle w:val="Grammar"/>
      </w:pPr>
      <w:r>
        <w:rPr>
          <w:rStyle w:val="Production"/>
        </w:rPr>
        <w:t>FunctionType: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14:paraId="36AF1DD1" w14:textId="77777777" w:rsidR="005C26F3" w:rsidRDefault="005C26F3" w:rsidP="005C26F3">
      <w:pPr>
        <w:pStyle w:val="Grammar"/>
      </w:pPr>
      <w:r>
        <w:rPr>
          <w:rStyle w:val="Production"/>
        </w:rPr>
        <w:t>ConstructorType: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14:paraId="7717AC38" w14:textId="77777777" w:rsidR="005C26F3" w:rsidRDefault="005C26F3" w:rsidP="005C26F3">
      <w:pPr>
        <w:pStyle w:val="Grammar"/>
      </w:pPr>
      <w:r>
        <w:rPr>
          <w:rStyle w:val="Production"/>
        </w:rPr>
        <w:t>TypeQuery:</w:t>
      </w:r>
      <w:r>
        <w:br/>
      </w:r>
      <w:r>
        <w:rPr>
          <w:rStyle w:val="Terminal"/>
        </w:rPr>
        <w:t>typeof</w:t>
      </w:r>
      <w:r>
        <w:t xml:space="preserve">   </w:t>
      </w:r>
      <w:r>
        <w:rPr>
          <w:rStyle w:val="Production"/>
        </w:rPr>
        <w:t>TypeQueryExpression</w:t>
      </w:r>
    </w:p>
    <w:p w14:paraId="6236E39E" w14:textId="77777777" w:rsidR="005C26F3" w:rsidRDefault="005C26F3" w:rsidP="005C26F3">
      <w:pPr>
        <w:pStyle w:val="Grammar"/>
      </w:pPr>
      <w:r>
        <w:rPr>
          <w:rStyle w:val="Production"/>
        </w:rPr>
        <w:t>TypeQueryExpression:</w:t>
      </w:r>
      <w:r>
        <w:br/>
      </w:r>
      <w:r>
        <w:rPr>
          <w:rStyle w:val="Production"/>
        </w:rPr>
        <w:t>Identifier</w:t>
      </w:r>
      <w:r>
        <w:br/>
      </w:r>
      <w:r>
        <w:rPr>
          <w:rStyle w:val="Production"/>
        </w:rPr>
        <w:t>TypeQueryExpression</w:t>
      </w:r>
      <w:r>
        <w:t xml:space="preserve">   </w:t>
      </w:r>
      <w:r>
        <w:rPr>
          <w:rStyle w:val="Terminal"/>
        </w:rPr>
        <w:t>.</w:t>
      </w:r>
      <w:r>
        <w:t xml:space="preserve">   </w:t>
      </w:r>
      <w:r>
        <w:rPr>
          <w:rStyle w:val="Production"/>
        </w:rPr>
        <w:t>IdentifierName</w:t>
      </w:r>
    </w:p>
    <w:p w14:paraId="6EC7073A" w14:textId="77777777" w:rsidR="005C26F3" w:rsidRDefault="005C26F3" w:rsidP="005C26F3">
      <w:pPr>
        <w:pStyle w:val="Grammar"/>
      </w:pPr>
      <w:r>
        <w:rPr>
          <w:rStyle w:val="Production"/>
        </w:rPr>
        <w:t>PropertySignature: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TypeAnnotation</w:t>
      </w:r>
      <w:r>
        <w:rPr>
          <w:rStyle w:val="Production"/>
          <w:vertAlign w:val="subscript"/>
        </w:rPr>
        <w:t>opt</w:t>
      </w:r>
    </w:p>
    <w:p w14:paraId="646D2C50" w14:textId="77777777" w:rsidR="005C26F3" w:rsidRDefault="005C26F3" w:rsidP="005C26F3">
      <w:pPr>
        <w:pStyle w:val="Grammar"/>
      </w:pPr>
      <w:r>
        <w:rPr>
          <w:rStyle w:val="Production"/>
        </w:rPr>
        <w:t>PropertyName:</w:t>
      </w:r>
      <w:r>
        <w:br/>
      </w:r>
      <w:r>
        <w:rPr>
          <w:rStyle w:val="Production"/>
        </w:rPr>
        <w:t>IdentifierName</w:t>
      </w:r>
      <w:r>
        <w:br/>
      </w:r>
      <w:r>
        <w:rPr>
          <w:rStyle w:val="Production"/>
        </w:rPr>
        <w:t>StringLiteral</w:t>
      </w:r>
      <w:r>
        <w:br/>
      </w:r>
      <w:r>
        <w:rPr>
          <w:rStyle w:val="Production"/>
        </w:rPr>
        <w:t>NumericLiteral</w:t>
      </w:r>
    </w:p>
    <w:p w14:paraId="4B49D6A6" w14:textId="77777777" w:rsidR="0044410D" w:rsidRPr="0044410D" w:rsidRDefault="00FB13EF" w:rsidP="00FB13EF">
      <w:pPr>
        <w:pStyle w:val="Grammar"/>
      </w:pPr>
      <w:r>
        <w:rPr>
          <w:rStyle w:val="Production"/>
        </w:rPr>
        <w:t>CallSignature:</w:t>
      </w:r>
      <w:r w:rsidR="0048218E" w:rsidRPr="0048218E">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14:paraId="6ABC731F" w14:textId="77777777" w:rsidR="0044410D" w:rsidRPr="0044410D" w:rsidRDefault="00FB13EF" w:rsidP="00FB13EF">
      <w:pPr>
        <w:pStyle w:val="Grammar"/>
      </w:pPr>
      <w:r>
        <w:rPr>
          <w:rStyle w:val="Production"/>
        </w:rPr>
        <w:lastRenderedPageBreak/>
        <w:t>ParameterList:</w:t>
      </w:r>
      <w:r w:rsidR="0048218E" w:rsidRPr="0048218E">
        <w:br/>
      </w:r>
      <w:r>
        <w:rPr>
          <w:rStyle w:val="Production"/>
        </w:rPr>
        <w:t>RequiredParameterList</w:t>
      </w:r>
      <w:r w:rsidR="0048218E" w:rsidRPr="0048218E">
        <w:br/>
      </w:r>
      <w:r>
        <w:rPr>
          <w:rStyle w:val="Production"/>
        </w:rPr>
        <w:t>OptionalParameterList</w:t>
      </w:r>
      <w:r w:rsidR="0048218E" w:rsidRPr="0048218E">
        <w:br/>
      </w:r>
      <w:r>
        <w:rPr>
          <w:rStyle w:val="Production"/>
        </w:rPr>
        <w:t>RestParameter</w:t>
      </w:r>
      <w:r w:rsidR="0048218E" w:rsidRPr="0048218E">
        <w:br/>
      </w:r>
      <w:r>
        <w:rPr>
          <w:rStyle w:val="Production"/>
        </w:rPr>
        <w:t>RequiredParameterList</w:t>
      </w:r>
      <w:r>
        <w:t xml:space="preserve">   </w:t>
      </w:r>
      <w:r>
        <w:rPr>
          <w:rStyle w:val="Terminal"/>
        </w:rPr>
        <w:t>,</w:t>
      </w:r>
      <w:r>
        <w:t xml:space="preserve">   </w:t>
      </w:r>
      <w:r>
        <w:rPr>
          <w:rStyle w:val="Production"/>
        </w:rPr>
        <w:t>OptionalParameterList</w:t>
      </w:r>
      <w:r w:rsidR="0048218E" w:rsidRPr="0048218E">
        <w:br/>
      </w:r>
      <w:r>
        <w:rPr>
          <w:rStyle w:val="Production"/>
        </w:rPr>
        <w:t>RequiredParameterList</w:t>
      </w:r>
      <w:r>
        <w:t xml:space="preserve">   </w:t>
      </w:r>
      <w:r>
        <w:rPr>
          <w:rStyle w:val="Terminal"/>
        </w:rPr>
        <w:t>,</w:t>
      </w:r>
      <w:r>
        <w:t xml:space="preserve">   </w:t>
      </w:r>
      <w:r>
        <w:rPr>
          <w:rStyle w:val="Production"/>
        </w:rPr>
        <w:t>RestParameter</w:t>
      </w:r>
      <w:r w:rsidR="0048218E" w:rsidRPr="0048218E">
        <w:br/>
      </w:r>
      <w:r>
        <w:rPr>
          <w:rStyle w:val="Production"/>
        </w:rPr>
        <w:t>OptionalParameterList</w:t>
      </w:r>
      <w:r>
        <w:t xml:space="preserve">   </w:t>
      </w:r>
      <w:r>
        <w:rPr>
          <w:rStyle w:val="Terminal"/>
        </w:rPr>
        <w:t>,</w:t>
      </w:r>
      <w:r>
        <w:t xml:space="preserve">   </w:t>
      </w:r>
      <w:r>
        <w:rPr>
          <w:rStyle w:val="Production"/>
        </w:rPr>
        <w:t>RestParameter</w:t>
      </w:r>
      <w:r w:rsidR="0048218E" w:rsidRPr="0048218E">
        <w:br/>
      </w:r>
      <w:r>
        <w:rPr>
          <w:rStyle w:val="Production"/>
        </w:rPr>
        <w:t>RequiredParameterList</w:t>
      </w:r>
      <w:r>
        <w:t xml:space="preserve">   </w:t>
      </w:r>
      <w:r>
        <w:rPr>
          <w:rStyle w:val="Terminal"/>
        </w:rPr>
        <w:t>,</w:t>
      </w:r>
      <w:r>
        <w:t xml:space="preserve">   </w:t>
      </w:r>
      <w:r>
        <w:rPr>
          <w:rStyle w:val="Production"/>
        </w:rPr>
        <w:t>OptionalParameterList</w:t>
      </w:r>
      <w:r>
        <w:t xml:space="preserve">   </w:t>
      </w:r>
      <w:r>
        <w:rPr>
          <w:rStyle w:val="Terminal"/>
        </w:rPr>
        <w:t>,</w:t>
      </w:r>
      <w:r>
        <w:t xml:space="preserve">   </w:t>
      </w:r>
      <w:r>
        <w:rPr>
          <w:rStyle w:val="Production"/>
        </w:rPr>
        <w:t>RestParameter</w:t>
      </w:r>
    </w:p>
    <w:p w14:paraId="5A995DC7" w14:textId="77777777" w:rsidR="0044410D" w:rsidRPr="0044410D" w:rsidRDefault="00FB13EF" w:rsidP="00FB13EF">
      <w:pPr>
        <w:pStyle w:val="Grammar"/>
      </w:pPr>
      <w:r>
        <w:rPr>
          <w:rStyle w:val="Production"/>
        </w:rPr>
        <w:t>RequiredParameterList:</w:t>
      </w:r>
      <w:r w:rsidR="0048218E" w:rsidRPr="0048218E">
        <w:br/>
      </w:r>
      <w:r>
        <w:rPr>
          <w:rStyle w:val="Production"/>
        </w:rPr>
        <w:t>RequiredParameter</w:t>
      </w:r>
      <w:r w:rsidR="0048218E" w:rsidRPr="0048218E">
        <w:br/>
      </w:r>
      <w:r>
        <w:rPr>
          <w:rStyle w:val="Production"/>
        </w:rPr>
        <w:t>RequiredParameterList</w:t>
      </w:r>
      <w:r>
        <w:t xml:space="preserve">   </w:t>
      </w:r>
      <w:r>
        <w:rPr>
          <w:rStyle w:val="Terminal"/>
        </w:rPr>
        <w:t>,</w:t>
      </w:r>
      <w:r>
        <w:t xml:space="preserve">   </w:t>
      </w:r>
      <w:r>
        <w:rPr>
          <w:rStyle w:val="Production"/>
        </w:rPr>
        <w:t>RequiredParameter</w:t>
      </w:r>
    </w:p>
    <w:p w14:paraId="48AF7C40" w14:textId="77777777" w:rsidR="0044410D" w:rsidRPr="0044410D" w:rsidRDefault="00FB13EF" w:rsidP="00FB13EF">
      <w:pPr>
        <w:pStyle w:val="Grammar"/>
      </w:pPr>
      <w:r>
        <w:rPr>
          <w:rStyle w:val="Production"/>
        </w:rPr>
        <w:t>RequiredParameter:</w:t>
      </w:r>
      <w:r w:rsidR="0048218E" w:rsidRPr="0048218E">
        <w:br/>
      </w:r>
      <w:r>
        <w:rPr>
          <w:rStyle w:val="Production"/>
        </w:rPr>
        <w:t>AccessibilityModifier</w:t>
      </w:r>
      <w:r>
        <w:rPr>
          <w:rStyle w:val="Production"/>
          <w:vertAlign w:val="subscript"/>
        </w:rPr>
        <w:t>opt</w:t>
      </w:r>
      <w:r>
        <w:t xml:space="preserve">   </w:t>
      </w:r>
      <w:r>
        <w:rPr>
          <w:rStyle w:val="Production"/>
        </w:rPr>
        <w:t>Identifier</w:t>
      </w:r>
      <w:r>
        <w:t xml:space="preserve">   </w:t>
      </w:r>
      <w:r>
        <w:rPr>
          <w:rStyle w:val="Production"/>
        </w:rPr>
        <w:t>TypeAnnotation</w:t>
      </w:r>
      <w:r>
        <w:rPr>
          <w:rStyle w:val="Production"/>
          <w:vertAlign w:val="subscript"/>
        </w:rPr>
        <w:t>opt</w:t>
      </w:r>
      <w:r w:rsidR="0048218E" w:rsidRPr="0048218E">
        <w:br/>
      </w:r>
      <w:r>
        <w:rPr>
          <w:rStyle w:val="Production"/>
        </w:rPr>
        <w:t>Identifier</w:t>
      </w:r>
      <w:r>
        <w:t xml:space="preserve">   </w:t>
      </w:r>
      <w:r>
        <w:rPr>
          <w:rStyle w:val="Terminal"/>
        </w:rPr>
        <w:t>:</w:t>
      </w:r>
      <w:r>
        <w:t xml:space="preserve">   </w:t>
      </w:r>
      <w:r>
        <w:rPr>
          <w:rStyle w:val="Production"/>
        </w:rPr>
        <w:t>StringLiteral</w:t>
      </w:r>
    </w:p>
    <w:p w14:paraId="0F3E7EBE" w14:textId="77777777" w:rsidR="0044410D" w:rsidRPr="0044410D" w:rsidRDefault="00FB13EF" w:rsidP="00FB13EF">
      <w:pPr>
        <w:pStyle w:val="Grammar"/>
      </w:pPr>
      <w:r>
        <w:rPr>
          <w:rStyle w:val="Production"/>
        </w:rPr>
        <w:t>AccessibilityModifier:</w:t>
      </w:r>
      <w:r w:rsidR="0048218E" w:rsidRPr="0048218E">
        <w:br/>
      </w:r>
      <w:r>
        <w:rPr>
          <w:rStyle w:val="Terminal"/>
        </w:rPr>
        <w:t>public</w:t>
      </w:r>
      <w:r w:rsidR="0048218E" w:rsidRPr="0048218E">
        <w:br/>
      </w:r>
      <w:r>
        <w:rPr>
          <w:rStyle w:val="Terminal"/>
        </w:rPr>
        <w:t>private</w:t>
      </w:r>
      <w:r w:rsidR="0048218E" w:rsidRPr="0048218E">
        <w:br/>
      </w:r>
      <w:r>
        <w:rPr>
          <w:rStyle w:val="Terminal"/>
        </w:rPr>
        <w:t>protected</w:t>
      </w:r>
    </w:p>
    <w:p w14:paraId="6B90EA2E" w14:textId="77777777" w:rsidR="0044410D" w:rsidRPr="0044410D" w:rsidRDefault="00FB13EF" w:rsidP="00FB13EF">
      <w:pPr>
        <w:pStyle w:val="Grammar"/>
      </w:pPr>
      <w:r>
        <w:rPr>
          <w:rStyle w:val="Production"/>
        </w:rPr>
        <w:t>OptionalParameterList:</w:t>
      </w:r>
      <w:r w:rsidR="0048218E" w:rsidRPr="0048218E">
        <w:br/>
      </w:r>
      <w:r>
        <w:rPr>
          <w:rStyle w:val="Production"/>
        </w:rPr>
        <w:t>OptionalParameter</w:t>
      </w:r>
      <w:r w:rsidR="0048218E" w:rsidRPr="0048218E">
        <w:br/>
      </w:r>
      <w:r>
        <w:rPr>
          <w:rStyle w:val="Production"/>
        </w:rPr>
        <w:t>OptionalParameterList</w:t>
      </w:r>
      <w:r>
        <w:t xml:space="preserve">   </w:t>
      </w:r>
      <w:r>
        <w:rPr>
          <w:rStyle w:val="Terminal"/>
        </w:rPr>
        <w:t>,</w:t>
      </w:r>
      <w:r>
        <w:t xml:space="preserve">   </w:t>
      </w:r>
      <w:r>
        <w:rPr>
          <w:rStyle w:val="Production"/>
        </w:rPr>
        <w:t>OptionalParameter</w:t>
      </w:r>
    </w:p>
    <w:p w14:paraId="3174D887" w14:textId="77777777" w:rsidR="0044410D" w:rsidRPr="0044410D" w:rsidRDefault="00FB13EF" w:rsidP="00FB13EF">
      <w:pPr>
        <w:pStyle w:val="Grammar"/>
      </w:pPr>
      <w:r>
        <w:rPr>
          <w:rStyle w:val="Production"/>
        </w:rPr>
        <w:t>OptionalParameter:</w:t>
      </w:r>
      <w:r w:rsidR="0048218E" w:rsidRPr="0048218E">
        <w:br/>
      </w:r>
      <w:r>
        <w:rPr>
          <w:rStyle w:val="Production"/>
        </w:rPr>
        <w:t>AccessibilityModifier</w:t>
      </w:r>
      <w:r>
        <w:rPr>
          <w:rStyle w:val="Production"/>
          <w:vertAlign w:val="subscript"/>
        </w:rPr>
        <w:t>opt</w:t>
      </w:r>
      <w:r>
        <w:t xml:space="preserve">   </w:t>
      </w:r>
      <w:r>
        <w:rPr>
          <w:rStyle w:val="Production"/>
        </w:rPr>
        <w:t>Identifier</w:t>
      </w:r>
      <w:r>
        <w:t xml:space="preserve">   </w:t>
      </w:r>
      <w:r>
        <w:rPr>
          <w:rStyle w:val="Terminal"/>
        </w:rPr>
        <w:t>?</w:t>
      </w:r>
      <w:r>
        <w:t xml:space="preserve">   </w:t>
      </w:r>
      <w:r>
        <w:rPr>
          <w:rStyle w:val="Production"/>
        </w:rPr>
        <w:t>TypeAnnotation</w:t>
      </w:r>
      <w:r>
        <w:rPr>
          <w:rStyle w:val="Production"/>
          <w:vertAlign w:val="subscript"/>
        </w:rPr>
        <w:t>opt</w:t>
      </w:r>
      <w:r w:rsidR="0048218E" w:rsidRPr="0048218E">
        <w:br/>
      </w:r>
      <w:r>
        <w:rPr>
          <w:rStyle w:val="Production"/>
        </w:rPr>
        <w:t>AccessibilityModifier</w:t>
      </w:r>
      <w:r>
        <w:rPr>
          <w:rStyle w:val="Production"/>
          <w:vertAlign w:val="subscript"/>
        </w:rPr>
        <w:t>opt</w:t>
      </w:r>
      <w:r>
        <w:t xml:space="preserve">   </w:t>
      </w:r>
      <w:r>
        <w:rPr>
          <w:rStyle w:val="Production"/>
        </w:rPr>
        <w:t>Identifier</w:t>
      </w:r>
      <w:r>
        <w:t xml:space="preserve">   </w:t>
      </w:r>
      <w:r>
        <w:rPr>
          <w:rStyle w:val="Production"/>
        </w:rPr>
        <w:t>TypeAnnotation</w:t>
      </w:r>
      <w:r>
        <w:rPr>
          <w:rStyle w:val="Production"/>
          <w:vertAlign w:val="subscript"/>
        </w:rPr>
        <w:t>opt</w:t>
      </w:r>
      <w:r>
        <w:t xml:space="preserve">   </w:t>
      </w:r>
      <w:r>
        <w:rPr>
          <w:rStyle w:val="Production"/>
        </w:rPr>
        <w:t>Initialiser</w:t>
      </w:r>
      <w:r w:rsidR="0048218E" w:rsidRPr="0048218E">
        <w:br/>
      </w:r>
      <w:r>
        <w:rPr>
          <w:rStyle w:val="Production"/>
        </w:rPr>
        <w:t>Identifier</w:t>
      </w:r>
      <w:r>
        <w:t xml:space="preserve">   </w:t>
      </w:r>
      <w:r>
        <w:rPr>
          <w:rStyle w:val="Terminal"/>
        </w:rPr>
        <w:t>?</w:t>
      </w:r>
      <w:r>
        <w:t xml:space="preserve">   </w:t>
      </w:r>
      <w:r>
        <w:rPr>
          <w:rStyle w:val="Terminal"/>
        </w:rPr>
        <w:t>:</w:t>
      </w:r>
      <w:r>
        <w:t xml:space="preserve">   </w:t>
      </w:r>
      <w:r>
        <w:rPr>
          <w:rStyle w:val="Production"/>
        </w:rPr>
        <w:t>StringLiteral</w:t>
      </w:r>
    </w:p>
    <w:p w14:paraId="6AA38995" w14:textId="77777777" w:rsidR="0044410D" w:rsidRPr="0044410D" w:rsidRDefault="00FB13EF" w:rsidP="00FB13EF">
      <w:pPr>
        <w:pStyle w:val="Grammar"/>
      </w:pPr>
      <w:r>
        <w:rPr>
          <w:rStyle w:val="Production"/>
        </w:rPr>
        <w:t>RestParameter:</w:t>
      </w:r>
      <w:r w:rsidR="0048218E" w:rsidRPr="0048218E">
        <w:br/>
      </w:r>
      <w:r>
        <w:rPr>
          <w:rStyle w:val="Terminal"/>
        </w:rPr>
        <w:t>...</w:t>
      </w:r>
      <w:r>
        <w:t xml:space="preserve">   </w:t>
      </w:r>
      <w:r>
        <w:rPr>
          <w:rStyle w:val="Production"/>
        </w:rPr>
        <w:t>Identifier</w:t>
      </w:r>
      <w:r>
        <w:t xml:space="preserve">   </w:t>
      </w:r>
      <w:r>
        <w:rPr>
          <w:rStyle w:val="Production"/>
        </w:rPr>
        <w:t>TypeAnnotation</w:t>
      </w:r>
      <w:r>
        <w:rPr>
          <w:rStyle w:val="Production"/>
          <w:vertAlign w:val="subscript"/>
        </w:rPr>
        <w:t>opt</w:t>
      </w:r>
    </w:p>
    <w:p w14:paraId="1EE21177" w14:textId="77777777" w:rsidR="0044410D" w:rsidRPr="0044410D" w:rsidRDefault="00FB13EF" w:rsidP="00FB13EF">
      <w:pPr>
        <w:pStyle w:val="Grammar"/>
      </w:pPr>
      <w:r>
        <w:rPr>
          <w:rStyle w:val="Production"/>
        </w:rPr>
        <w:t>ConstructSignature:</w:t>
      </w:r>
      <w:r w:rsidR="0048218E" w:rsidRPr="0048218E">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14:paraId="61C4D121" w14:textId="77777777" w:rsidR="0044410D" w:rsidRPr="0044410D" w:rsidRDefault="00FB13EF" w:rsidP="00FB13EF">
      <w:pPr>
        <w:pStyle w:val="Grammar"/>
      </w:pPr>
      <w:r>
        <w:rPr>
          <w:rStyle w:val="Production"/>
        </w:rPr>
        <w:t>IndexSignature:</w:t>
      </w:r>
      <w:r w:rsidR="0048218E" w:rsidRPr="0048218E">
        <w:br/>
      </w:r>
      <w:r>
        <w:rPr>
          <w:rStyle w:val="Terminal"/>
        </w:rPr>
        <w:t>[</w:t>
      </w:r>
      <w:r>
        <w:t xml:space="preserve">   </w:t>
      </w:r>
      <w:r>
        <w:rPr>
          <w:rStyle w:val="Production"/>
        </w:rPr>
        <w:t>Identifier</w:t>
      </w:r>
      <w:r>
        <w:t xml:space="preserve">   </w:t>
      </w:r>
      <w:r>
        <w:rPr>
          <w:rStyle w:val="Terminal"/>
        </w:rPr>
        <w:t>:</w:t>
      </w:r>
      <w:r>
        <w:t xml:space="preserve">   </w:t>
      </w:r>
      <w:r>
        <w:rPr>
          <w:rStyle w:val="Terminal"/>
        </w:rPr>
        <w:t>string</w:t>
      </w:r>
      <w:r>
        <w:t xml:space="preserve">   </w:t>
      </w:r>
      <w:r>
        <w:rPr>
          <w:rStyle w:val="Terminal"/>
        </w:rPr>
        <w:t>]</w:t>
      </w:r>
      <w:r>
        <w:t xml:space="preserve">   </w:t>
      </w:r>
      <w:r>
        <w:rPr>
          <w:rStyle w:val="Production"/>
        </w:rPr>
        <w:t>TypeAnnotation</w:t>
      </w:r>
      <w:r w:rsidR="0048218E" w:rsidRPr="0048218E">
        <w:br/>
      </w:r>
      <w:r>
        <w:rPr>
          <w:rStyle w:val="Terminal"/>
        </w:rPr>
        <w:t>[</w:t>
      </w:r>
      <w:r>
        <w:t xml:space="preserve">   </w:t>
      </w:r>
      <w:r>
        <w:rPr>
          <w:rStyle w:val="Production"/>
        </w:rPr>
        <w:t>Identifier</w:t>
      </w:r>
      <w:r>
        <w:t xml:space="preserve">   </w:t>
      </w:r>
      <w:r>
        <w:rPr>
          <w:rStyle w:val="Terminal"/>
        </w:rPr>
        <w:t>:</w:t>
      </w:r>
      <w:r>
        <w:t xml:space="preserve">   </w:t>
      </w:r>
      <w:r>
        <w:rPr>
          <w:rStyle w:val="Terminal"/>
        </w:rPr>
        <w:t>number</w:t>
      </w:r>
      <w:r>
        <w:t xml:space="preserve">   </w:t>
      </w:r>
      <w:r>
        <w:rPr>
          <w:rStyle w:val="Terminal"/>
        </w:rPr>
        <w:t>]</w:t>
      </w:r>
      <w:r>
        <w:t xml:space="preserve">   </w:t>
      </w:r>
      <w:r>
        <w:rPr>
          <w:rStyle w:val="Production"/>
        </w:rPr>
        <w:t>TypeAnnotation</w:t>
      </w:r>
    </w:p>
    <w:p w14:paraId="5697C317" w14:textId="77777777" w:rsidR="0044410D" w:rsidRPr="00AA6DAC" w:rsidRDefault="00FB13EF" w:rsidP="00FB13EF">
      <w:pPr>
        <w:pStyle w:val="Grammar"/>
      </w:pPr>
      <w:r>
        <w:rPr>
          <w:rStyle w:val="Production"/>
        </w:rPr>
        <w:t>MethodSignature:</w:t>
      </w:r>
      <w:r w:rsidR="0048218E" w:rsidRPr="0048218E">
        <w:br/>
      </w:r>
      <w:r>
        <w:rPr>
          <w:rStyle w:val="Production"/>
        </w:rPr>
        <w:t>PropertyName</w:t>
      </w:r>
      <w:r>
        <w:t xml:space="preserve">   </w:t>
      </w:r>
      <w:r>
        <w:rPr>
          <w:rStyle w:val="Terminal"/>
        </w:rPr>
        <w:t>?</w:t>
      </w:r>
      <w:r>
        <w:rPr>
          <w:rStyle w:val="Production"/>
          <w:vertAlign w:val="subscript"/>
        </w:rPr>
        <w:t>opt</w:t>
      </w:r>
      <w:r>
        <w:t xml:space="preserve">   </w:t>
      </w:r>
      <w:r>
        <w:rPr>
          <w:rStyle w:val="Production"/>
        </w:rPr>
        <w:t>CallSignature</w:t>
      </w:r>
    </w:p>
    <w:p w14:paraId="17243CF9" w14:textId="77777777" w:rsidR="00AA6DAC" w:rsidRPr="0044410D" w:rsidRDefault="00AA6DAC" w:rsidP="00AA6DAC">
      <w:pPr>
        <w:pStyle w:val="Grammar"/>
        <w:rPr>
          <w:ins w:id="1911" w:author="Anders Hejlsberg" w:date="2014-11-01T15:43:00Z"/>
        </w:rPr>
      </w:pPr>
      <w:ins w:id="1912" w:author="Anders Hejlsberg" w:date="2014-11-01T15:43:00Z">
        <w:r w:rsidRPr="00AA6DAC">
          <w:rPr>
            <w:rStyle w:val="Production"/>
          </w:rPr>
          <w:t>TypeAliasDeclaration:</w:t>
        </w:r>
        <w:r>
          <w:br/>
        </w:r>
        <w:r w:rsidRPr="00AA6DAC">
          <w:rPr>
            <w:rStyle w:val="Terminal"/>
          </w:rPr>
          <w:t>type</w:t>
        </w:r>
        <w:r>
          <w:t xml:space="preserve">   </w:t>
        </w:r>
        <w:r w:rsidRPr="00AA6DAC">
          <w:rPr>
            <w:rStyle w:val="Production"/>
          </w:rPr>
          <w:t>Identifier</w:t>
        </w:r>
        <w:r>
          <w:t xml:space="preserve">   </w:t>
        </w:r>
        <w:r w:rsidRPr="00AA6DAC">
          <w:rPr>
            <w:rStyle w:val="Terminal"/>
          </w:rPr>
          <w:t>=</w:t>
        </w:r>
        <w:r>
          <w:t xml:space="preserve">   </w:t>
        </w:r>
        <w:r w:rsidRPr="00AA6DAC">
          <w:rPr>
            <w:rStyle w:val="Production"/>
          </w:rPr>
          <w:t>Type</w:t>
        </w:r>
        <w:r>
          <w:t xml:space="preserve">   </w:t>
        </w:r>
        <w:r w:rsidRPr="00AA6DAC">
          <w:rPr>
            <w:rStyle w:val="Terminal"/>
          </w:rPr>
          <w:t>;</w:t>
        </w:r>
      </w:ins>
    </w:p>
    <w:p w14:paraId="6443DA59" w14:textId="77777777" w:rsidR="0044410D" w:rsidRPr="0044410D" w:rsidRDefault="00C63C76" w:rsidP="00C63C76">
      <w:pPr>
        <w:pStyle w:val="Appendix2"/>
      </w:pPr>
      <w:bookmarkStart w:id="1913" w:name="_Toc402619986"/>
      <w:bookmarkStart w:id="1914" w:name="_Toc401414171"/>
      <w:r>
        <w:lastRenderedPageBreak/>
        <w:t>Expressions</w:t>
      </w:r>
      <w:bookmarkEnd w:id="1913"/>
      <w:bookmarkEnd w:id="1914"/>
    </w:p>
    <w:p w14:paraId="1A1C6386" w14:textId="77777777" w:rsidR="0044410D" w:rsidRPr="0044410D" w:rsidRDefault="00AB1CD1" w:rsidP="00AB1CD1">
      <w:pPr>
        <w:pStyle w:val="Grammar"/>
      </w:pPr>
      <w:r>
        <w:rPr>
          <w:rStyle w:val="Production"/>
        </w:rPr>
        <w:t>PropertyAssignment:</w:t>
      </w:r>
      <w:r>
        <w:t xml:space="preserve">  </w:t>
      </w:r>
      <w:r>
        <w:rPr>
          <w:rStyle w:val="Production"/>
        </w:rPr>
        <w:t>( Modified )</w:t>
      </w:r>
      <w:r w:rsidR="0048218E" w:rsidRPr="0048218E">
        <w:br/>
      </w:r>
      <w:r>
        <w:rPr>
          <w:rStyle w:val="Production"/>
        </w:rPr>
        <w:t>PropertyName</w:t>
      </w:r>
      <w:r>
        <w:t xml:space="preserve">   </w:t>
      </w:r>
      <w:r>
        <w:rPr>
          <w:rStyle w:val="Terminal"/>
        </w:rPr>
        <w:t>:</w:t>
      </w:r>
      <w:r>
        <w:t xml:space="preserve">   </w:t>
      </w:r>
      <w:r>
        <w:rPr>
          <w:rStyle w:val="Production"/>
        </w:rPr>
        <w:t>AssignmentExpression</w:t>
      </w:r>
      <w:r w:rsidR="0048218E" w:rsidRPr="0048218E">
        <w:br/>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rsidR="0048218E" w:rsidRPr="0048218E">
        <w:br/>
      </w:r>
      <w:r>
        <w:rPr>
          <w:rStyle w:val="Production"/>
        </w:rPr>
        <w:t>GetAccessor</w:t>
      </w:r>
      <w:r w:rsidR="0048218E" w:rsidRPr="0048218E">
        <w:br/>
      </w:r>
      <w:r>
        <w:rPr>
          <w:rStyle w:val="Production"/>
        </w:rPr>
        <w:t>SetAccessor</w:t>
      </w:r>
    </w:p>
    <w:p w14:paraId="4E22C154" w14:textId="77777777" w:rsidR="0044410D" w:rsidRPr="0044410D" w:rsidRDefault="00AB1CD1" w:rsidP="00AB1CD1">
      <w:pPr>
        <w:pStyle w:val="Grammar"/>
      </w:pPr>
      <w:r>
        <w:rPr>
          <w:rStyle w:val="Production"/>
        </w:rPr>
        <w:t>GetAccessor:</w:t>
      </w:r>
      <w:r w:rsidR="0048218E" w:rsidRPr="0048218E">
        <w:br/>
      </w:r>
      <w:r>
        <w:rPr>
          <w:rStyle w:val="Terminal"/>
        </w:rPr>
        <w:t>get</w:t>
      </w:r>
      <w:r>
        <w:t xml:space="preserve">   </w:t>
      </w:r>
      <w:r>
        <w:rPr>
          <w:rStyle w:val="Production"/>
        </w:rPr>
        <w:t>PropertyName</w:t>
      </w:r>
      <w:r>
        <w:t xml:space="preserve">   </w:t>
      </w:r>
      <w:r>
        <w:rPr>
          <w:rStyle w:val="Terminal"/>
        </w:rPr>
        <w:t>(</w:t>
      </w:r>
      <w:r>
        <w:t xml:space="preserve">   </w:t>
      </w:r>
      <w:r>
        <w:rPr>
          <w:rStyle w:val="Terminal"/>
        </w:rPr>
        <w:t>)</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Production"/>
        </w:rPr>
        <w:t>FunctionBody</w:t>
      </w:r>
      <w:r>
        <w:t xml:space="preserve">   </w:t>
      </w:r>
      <w:r>
        <w:rPr>
          <w:rStyle w:val="Terminal"/>
        </w:rPr>
        <w:t>}</w:t>
      </w:r>
    </w:p>
    <w:p w14:paraId="265F8F74" w14:textId="77777777" w:rsidR="0044410D" w:rsidRPr="0044410D" w:rsidRDefault="00AB1CD1" w:rsidP="00AB1CD1">
      <w:pPr>
        <w:pStyle w:val="Grammar"/>
      </w:pPr>
      <w:r>
        <w:rPr>
          <w:rStyle w:val="Production"/>
        </w:rPr>
        <w:t>SetAccessor:</w:t>
      </w:r>
      <w:r w:rsidR="0048218E" w:rsidRPr="0048218E">
        <w:br/>
      </w:r>
      <w:r>
        <w:rPr>
          <w:rStyle w:val="Terminal"/>
        </w:rPr>
        <w:t>set</w:t>
      </w:r>
      <w:r>
        <w:t xml:space="preserve">   </w:t>
      </w:r>
      <w:r>
        <w:rPr>
          <w:rStyle w:val="Production"/>
        </w:rPr>
        <w:t>PropertyName</w:t>
      </w:r>
      <w:r>
        <w:t xml:space="preserve">   </w:t>
      </w:r>
      <w:r>
        <w:rPr>
          <w:rStyle w:val="Terminal"/>
        </w:rPr>
        <w:t>(</w:t>
      </w:r>
      <w:r>
        <w:t xml:space="preserve">   </w:t>
      </w:r>
      <w:r>
        <w:rPr>
          <w:rStyle w:val="Production"/>
        </w:rPr>
        <w:t>Identifier</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14:paraId="3B0F2A1C" w14:textId="77777777" w:rsidR="0044410D" w:rsidRPr="0044410D" w:rsidRDefault="00AB1CD1" w:rsidP="00AB1CD1">
      <w:pPr>
        <w:pStyle w:val="Grammar"/>
      </w:pPr>
      <w:r>
        <w:rPr>
          <w:rStyle w:val="Production"/>
        </w:rPr>
        <w:t>CallExpression:</w:t>
      </w:r>
      <w:r>
        <w:t xml:space="preserve">  </w:t>
      </w:r>
      <w:r>
        <w:rPr>
          <w:rStyle w:val="Production"/>
        </w:rPr>
        <w:t>( Modified )</w:t>
      </w:r>
      <w:r w:rsidR="0048218E" w:rsidRPr="0048218E">
        <w:br/>
      </w:r>
      <w:r>
        <w:t>…</w:t>
      </w:r>
      <w:r w:rsidR="0048218E" w:rsidRPr="0048218E">
        <w:br/>
      </w:r>
      <w:r>
        <w:rPr>
          <w:rStyle w:val="Terminal"/>
        </w:rPr>
        <w:t>super</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r w:rsidR="0048218E" w:rsidRPr="0048218E">
        <w:br/>
      </w:r>
      <w:r>
        <w:rPr>
          <w:rStyle w:val="Terminal"/>
        </w:rPr>
        <w:t>super</w:t>
      </w:r>
      <w:r>
        <w:t xml:space="preserve">   </w:t>
      </w:r>
      <w:r>
        <w:rPr>
          <w:rStyle w:val="Terminal"/>
        </w:rPr>
        <w:t>.</w:t>
      </w:r>
      <w:r>
        <w:t xml:space="preserve">   </w:t>
      </w:r>
      <w:r>
        <w:rPr>
          <w:rStyle w:val="Production"/>
        </w:rPr>
        <w:t>IdentifierName</w:t>
      </w:r>
    </w:p>
    <w:p w14:paraId="4FCF4D43" w14:textId="77777777" w:rsidR="0044410D" w:rsidRPr="0044410D" w:rsidRDefault="00AB1CD1" w:rsidP="00AB1CD1">
      <w:pPr>
        <w:pStyle w:val="Grammar"/>
      </w:pPr>
      <w:r>
        <w:rPr>
          <w:rStyle w:val="Production"/>
        </w:rPr>
        <w:t>FunctionExpression:</w:t>
      </w:r>
      <w:r>
        <w:t xml:space="preserve">  </w:t>
      </w:r>
      <w:r>
        <w:rPr>
          <w:rStyle w:val="Production"/>
        </w:rPr>
        <w:t>( Modified )</w:t>
      </w:r>
      <w:r w:rsidR="0048218E" w:rsidRPr="0048218E">
        <w:br/>
      </w:r>
      <w:r>
        <w:rPr>
          <w:rStyle w:val="Terminal"/>
        </w:rPr>
        <w:t>function</w:t>
      </w:r>
      <w:r>
        <w:t xml:space="preserve">   </w:t>
      </w:r>
      <w:r>
        <w:rPr>
          <w:rStyle w:val="Production"/>
        </w:rPr>
        <w:t>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14:paraId="5ED3DC0E" w14:textId="77777777" w:rsidR="0044410D" w:rsidRPr="0044410D" w:rsidRDefault="00AB1CD1" w:rsidP="00AB1CD1">
      <w:pPr>
        <w:pStyle w:val="Grammar"/>
      </w:pPr>
      <w:r>
        <w:rPr>
          <w:rStyle w:val="Production"/>
        </w:rPr>
        <w:t>AssignmentExpression:</w:t>
      </w:r>
      <w:r>
        <w:t xml:space="preserve">  </w:t>
      </w:r>
      <w:r>
        <w:rPr>
          <w:rStyle w:val="Production"/>
        </w:rPr>
        <w:t>( Modified )</w:t>
      </w:r>
      <w:r w:rsidR="0048218E" w:rsidRPr="0048218E">
        <w:br/>
      </w:r>
      <w:r>
        <w:t>…</w:t>
      </w:r>
      <w:r w:rsidR="0048218E" w:rsidRPr="0048218E">
        <w:br/>
      </w:r>
      <w:r>
        <w:rPr>
          <w:rStyle w:val="Production"/>
        </w:rPr>
        <w:t>ArrowFunctionExpression</w:t>
      </w:r>
    </w:p>
    <w:p w14:paraId="00ADE154" w14:textId="77777777" w:rsidR="0044410D" w:rsidRPr="0044410D" w:rsidRDefault="00AB1CD1" w:rsidP="00AB1CD1">
      <w:pPr>
        <w:pStyle w:val="Grammar"/>
      </w:pPr>
      <w:r>
        <w:rPr>
          <w:rStyle w:val="Production"/>
        </w:rPr>
        <w:t>ArrowFunctionExpression:</w:t>
      </w:r>
      <w:r w:rsidR="0048218E" w:rsidRPr="0048218E">
        <w:br/>
      </w:r>
      <w:r>
        <w:rPr>
          <w:rStyle w:val="Production"/>
        </w:rPr>
        <w:t>ArrowFormalParameters</w:t>
      </w:r>
      <w:r>
        <w:t xml:space="preserve">   </w:t>
      </w:r>
      <w:r>
        <w:rPr>
          <w:rStyle w:val="Terminal"/>
        </w:rPr>
        <w:t>=&gt;</w:t>
      </w:r>
      <w:r>
        <w:t xml:space="preserve">   </w:t>
      </w:r>
      <w:r>
        <w:rPr>
          <w:rStyle w:val="Production"/>
        </w:rPr>
        <w:t>Block</w:t>
      </w:r>
      <w:r w:rsidR="0048218E" w:rsidRPr="0048218E">
        <w:br/>
      </w:r>
      <w:r>
        <w:rPr>
          <w:rStyle w:val="Production"/>
        </w:rPr>
        <w:t>ArrowFormalParameters</w:t>
      </w:r>
      <w:r>
        <w:t xml:space="preserve">   </w:t>
      </w:r>
      <w:r>
        <w:rPr>
          <w:rStyle w:val="Terminal"/>
        </w:rPr>
        <w:t>=&gt;</w:t>
      </w:r>
      <w:r>
        <w:t xml:space="preserve">   </w:t>
      </w:r>
      <w:r>
        <w:rPr>
          <w:rStyle w:val="Production"/>
        </w:rPr>
        <w:t>AssignmentExpression</w:t>
      </w:r>
    </w:p>
    <w:p w14:paraId="29A9F7A2" w14:textId="77777777" w:rsidR="0044410D" w:rsidRPr="0044410D" w:rsidRDefault="00AB1CD1" w:rsidP="00AB1CD1">
      <w:pPr>
        <w:pStyle w:val="Grammar"/>
      </w:pPr>
      <w:r>
        <w:rPr>
          <w:rStyle w:val="Production"/>
        </w:rPr>
        <w:t>ArrowFormalParameters:</w:t>
      </w:r>
      <w:r w:rsidR="0048218E" w:rsidRPr="0048218E">
        <w:br/>
      </w:r>
      <w:r>
        <w:rPr>
          <w:rStyle w:val="Production"/>
        </w:rPr>
        <w:t>CallSignature</w:t>
      </w:r>
      <w:r w:rsidR="0048218E" w:rsidRPr="0048218E">
        <w:br/>
      </w:r>
      <w:r>
        <w:rPr>
          <w:rStyle w:val="Production"/>
        </w:rPr>
        <w:t>Identifier</w:t>
      </w:r>
    </w:p>
    <w:p w14:paraId="788DCA75" w14:textId="77777777" w:rsidR="0044410D" w:rsidRPr="0044410D" w:rsidRDefault="00AB1CD1" w:rsidP="00AB1CD1">
      <w:pPr>
        <w:pStyle w:val="Grammar"/>
      </w:pPr>
      <w:r>
        <w:rPr>
          <w:rStyle w:val="Production"/>
        </w:rPr>
        <w:t>Arguments:</w:t>
      </w:r>
      <w:r>
        <w:t xml:space="preserve">  </w:t>
      </w:r>
      <w:r>
        <w:rPr>
          <w:rStyle w:val="Production"/>
        </w:rPr>
        <w:t>( Modified )</w:t>
      </w:r>
      <w:r w:rsidR="0048218E" w:rsidRPr="0048218E">
        <w:br/>
      </w:r>
      <w:r>
        <w:rPr>
          <w:rStyle w:val="Production"/>
        </w:rPr>
        <w:t>TypeArguments</w:t>
      </w:r>
      <w:r>
        <w:rPr>
          <w:rStyle w:val="Production"/>
          <w:vertAlign w:val="subscript"/>
        </w:rPr>
        <w:t>opt</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p>
    <w:p w14:paraId="729CD037" w14:textId="77777777" w:rsidR="0044410D" w:rsidRPr="0044410D" w:rsidRDefault="00AB1CD1" w:rsidP="00AB1CD1">
      <w:pPr>
        <w:pStyle w:val="Grammar"/>
      </w:pPr>
      <w:r>
        <w:rPr>
          <w:rStyle w:val="Production"/>
        </w:rPr>
        <w:t>UnaryExpression:</w:t>
      </w:r>
      <w:r>
        <w:t xml:space="preserve">  </w:t>
      </w:r>
      <w:r>
        <w:rPr>
          <w:rStyle w:val="Production"/>
        </w:rPr>
        <w:t>( Modified )</w:t>
      </w:r>
      <w:r w:rsidR="0048218E" w:rsidRPr="0048218E">
        <w:br/>
      </w:r>
      <w:r>
        <w:t>…</w:t>
      </w:r>
      <w:r w:rsidR="0048218E" w:rsidRPr="0048218E">
        <w:br/>
      </w:r>
      <w:r>
        <w:rPr>
          <w:rStyle w:val="Terminal"/>
        </w:rPr>
        <w:t>&lt;</w:t>
      </w:r>
      <w:r>
        <w:t xml:space="preserve">   </w:t>
      </w:r>
      <w:r>
        <w:rPr>
          <w:rStyle w:val="Production"/>
        </w:rPr>
        <w:t>Type</w:t>
      </w:r>
      <w:r>
        <w:t xml:space="preserve">   </w:t>
      </w:r>
      <w:r>
        <w:rPr>
          <w:rStyle w:val="Terminal"/>
        </w:rPr>
        <w:t>&gt;</w:t>
      </w:r>
      <w:r>
        <w:t xml:space="preserve">   </w:t>
      </w:r>
      <w:r>
        <w:rPr>
          <w:rStyle w:val="Production"/>
        </w:rPr>
        <w:t>UnaryExpression</w:t>
      </w:r>
    </w:p>
    <w:p w14:paraId="04ECD12F" w14:textId="77777777" w:rsidR="0044410D" w:rsidRPr="0044410D" w:rsidRDefault="00C63C76" w:rsidP="00C63C76">
      <w:pPr>
        <w:pStyle w:val="Appendix2"/>
      </w:pPr>
      <w:bookmarkStart w:id="1915" w:name="_Toc402619987"/>
      <w:bookmarkStart w:id="1916" w:name="_Toc401414172"/>
      <w:r>
        <w:t>Statements</w:t>
      </w:r>
      <w:bookmarkEnd w:id="1915"/>
      <w:bookmarkEnd w:id="1916"/>
    </w:p>
    <w:p w14:paraId="0C21ADA7" w14:textId="77777777" w:rsidR="0044410D" w:rsidRPr="0044410D" w:rsidRDefault="00AB1CD1" w:rsidP="00AB1CD1">
      <w:pPr>
        <w:pStyle w:val="Grammar"/>
      </w:pPr>
      <w:r>
        <w:rPr>
          <w:rStyle w:val="Production"/>
        </w:rPr>
        <w:t>VariableDeclaration:</w:t>
      </w:r>
      <w:r>
        <w:t xml:space="preserve">  </w:t>
      </w:r>
      <w:r>
        <w:rPr>
          <w:rStyle w:val="Production"/>
        </w:rPr>
        <w:t>( Modified )</w:t>
      </w:r>
      <w:r w:rsidR="0048218E" w:rsidRPr="0048218E">
        <w:br/>
      </w:r>
      <w:r>
        <w:rPr>
          <w:rStyle w:val="Production"/>
        </w:rPr>
        <w:t>Identifier</w:t>
      </w:r>
      <w:r>
        <w:t xml:space="preserve">   </w:t>
      </w:r>
      <w:r>
        <w:rPr>
          <w:rStyle w:val="Production"/>
        </w:rPr>
        <w:t>TypeAnnotation</w:t>
      </w:r>
      <w:r>
        <w:rPr>
          <w:rStyle w:val="Production"/>
          <w:vertAlign w:val="subscript"/>
        </w:rPr>
        <w:t>opt</w:t>
      </w:r>
      <w:r>
        <w:t xml:space="preserve">   </w:t>
      </w:r>
      <w:r>
        <w:rPr>
          <w:rStyle w:val="Production"/>
        </w:rPr>
        <w:t>Initialiser</w:t>
      </w:r>
      <w:r>
        <w:rPr>
          <w:rStyle w:val="Production"/>
          <w:vertAlign w:val="subscript"/>
        </w:rPr>
        <w:t>opt</w:t>
      </w:r>
    </w:p>
    <w:p w14:paraId="030F8E47" w14:textId="77777777" w:rsidR="0044410D" w:rsidRPr="0044410D" w:rsidRDefault="00AB1CD1" w:rsidP="00AB1CD1">
      <w:pPr>
        <w:pStyle w:val="Grammar"/>
      </w:pPr>
      <w:r>
        <w:rPr>
          <w:rStyle w:val="Production"/>
        </w:rPr>
        <w:lastRenderedPageBreak/>
        <w:t>VariableDeclarationNoIn:</w:t>
      </w:r>
      <w:r>
        <w:t xml:space="preserve">  </w:t>
      </w:r>
      <w:r>
        <w:rPr>
          <w:rStyle w:val="Production"/>
        </w:rPr>
        <w:t>( Modified )</w:t>
      </w:r>
      <w:r w:rsidR="0048218E" w:rsidRPr="0048218E">
        <w:br/>
      </w:r>
      <w:r>
        <w:rPr>
          <w:rStyle w:val="Production"/>
        </w:rPr>
        <w:t>Identifier</w:t>
      </w:r>
      <w:r>
        <w:t xml:space="preserve">   </w:t>
      </w:r>
      <w:r>
        <w:rPr>
          <w:rStyle w:val="Production"/>
        </w:rPr>
        <w:t>TypeAnnotation</w:t>
      </w:r>
      <w:r>
        <w:rPr>
          <w:rStyle w:val="Production"/>
          <w:vertAlign w:val="subscript"/>
        </w:rPr>
        <w:t>opt</w:t>
      </w:r>
      <w:r>
        <w:t xml:space="preserve">   </w:t>
      </w:r>
      <w:r>
        <w:rPr>
          <w:rStyle w:val="Production"/>
        </w:rPr>
        <w:t>InitialiserNoIn</w:t>
      </w:r>
      <w:r>
        <w:rPr>
          <w:rStyle w:val="Production"/>
          <w:vertAlign w:val="subscript"/>
        </w:rPr>
        <w:t>opt</w:t>
      </w:r>
    </w:p>
    <w:p w14:paraId="06D1EC86" w14:textId="77777777" w:rsidR="0044410D" w:rsidRPr="0044410D" w:rsidRDefault="00AB1CD1" w:rsidP="00AB1CD1">
      <w:pPr>
        <w:pStyle w:val="Grammar"/>
      </w:pPr>
      <w:r>
        <w:rPr>
          <w:rStyle w:val="Production"/>
        </w:rPr>
        <w:t>TypeAnnotation:</w:t>
      </w:r>
      <w:r w:rsidR="0048218E" w:rsidRPr="0048218E">
        <w:br/>
      </w:r>
      <w:r>
        <w:rPr>
          <w:rStyle w:val="Terminal"/>
        </w:rPr>
        <w:t>:</w:t>
      </w:r>
      <w:r>
        <w:t xml:space="preserve">   </w:t>
      </w:r>
      <w:r>
        <w:rPr>
          <w:rStyle w:val="Production"/>
        </w:rPr>
        <w:t>Type</w:t>
      </w:r>
    </w:p>
    <w:p w14:paraId="3E6B8309" w14:textId="77777777" w:rsidR="0044410D" w:rsidRPr="0044410D" w:rsidRDefault="00C63C76" w:rsidP="00C63C76">
      <w:pPr>
        <w:pStyle w:val="Appendix2"/>
      </w:pPr>
      <w:bookmarkStart w:id="1917" w:name="_Toc402619988"/>
      <w:bookmarkStart w:id="1918" w:name="_Toc401414173"/>
      <w:r>
        <w:t>Functions</w:t>
      </w:r>
      <w:bookmarkEnd w:id="1917"/>
      <w:bookmarkEnd w:id="1918"/>
    </w:p>
    <w:p w14:paraId="3D8EBD23" w14:textId="77777777" w:rsidR="0044410D" w:rsidRPr="0044410D" w:rsidRDefault="00AB1CD1" w:rsidP="00AB1CD1">
      <w:pPr>
        <w:pStyle w:val="Grammar"/>
      </w:pPr>
      <w:r>
        <w:rPr>
          <w:rStyle w:val="Production"/>
        </w:rPr>
        <w:t>FunctionDeclaration:</w:t>
      </w:r>
      <w:r>
        <w:t xml:space="preserve">  </w:t>
      </w:r>
      <w:r>
        <w:rPr>
          <w:rStyle w:val="Production"/>
        </w:rPr>
        <w:t>( Modified )</w:t>
      </w:r>
      <w:r w:rsidR="0048218E" w:rsidRPr="0048218E">
        <w:br/>
      </w:r>
      <w:r>
        <w:rPr>
          <w:rStyle w:val="Production"/>
        </w:rPr>
        <w:t>FunctionOverloads</w:t>
      </w:r>
      <w:r>
        <w:rPr>
          <w:rStyle w:val="Production"/>
          <w:vertAlign w:val="subscript"/>
        </w:rPr>
        <w:t>opt</w:t>
      </w:r>
      <w:r>
        <w:t xml:space="preserve">   </w:t>
      </w:r>
      <w:r>
        <w:rPr>
          <w:rStyle w:val="Production"/>
        </w:rPr>
        <w:t>FunctionImplementation</w:t>
      </w:r>
    </w:p>
    <w:p w14:paraId="27FAC035" w14:textId="77777777" w:rsidR="0044410D" w:rsidRPr="0044410D" w:rsidRDefault="00AB1CD1" w:rsidP="00AB1CD1">
      <w:pPr>
        <w:pStyle w:val="Grammar"/>
      </w:pPr>
      <w:r>
        <w:rPr>
          <w:rStyle w:val="Production"/>
        </w:rPr>
        <w:t>FunctionOverloads:</w:t>
      </w:r>
      <w:r w:rsidR="0048218E" w:rsidRPr="0048218E">
        <w:br/>
      </w:r>
      <w:r>
        <w:rPr>
          <w:rStyle w:val="Production"/>
        </w:rPr>
        <w:t>FunctionOverload</w:t>
      </w:r>
      <w:r w:rsidR="0048218E" w:rsidRPr="0048218E">
        <w:br/>
      </w:r>
      <w:r>
        <w:rPr>
          <w:rStyle w:val="Production"/>
        </w:rPr>
        <w:t>FunctionOverloads</w:t>
      </w:r>
      <w:r>
        <w:t xml:space="preserve">   </w:t>
      </w:r>
      <w:r>
        <w:rPr>
          <w:rStyle w:val="Production"/>
        </w:rPr>
        <w:t>FunctionOverload</w:t>
      </w:r>
    </w:p>
    <w:p w14:paraId="59AC7896" w14:textId="77777777" w:rsidR="0044410D" w:rsidRPr="0044410D" w:rsidRDefault="00AB1CD1" w:rsidP="00AB1CD1">
      <w:pPr>
        <w:pStyle w:val="Grammar"/>
      </w:pPr>
      <w:r>
        <w:rPr>
          <w:rStyle w:val="Production"/>
        </w:rPr>
        <w:t>FunctionOverload:</w:t>
      </w:r>
      <w:r w:rsidR="0048218E" w:rsidRPr="0048218E">
        <w:br/>
      </w:r>
      <w:r>
        <w:rPr>
          <w:rStyle w:val="Terminal"/>
        </w:rPr>
        <w:t>function</w:t>
      </w:r>
      <w:r>
        <w:t xml:space="preserve">   </w:t>
      </w:r>
      <w:r>
        <w:rPr>
          <w:rStyle w:val="Production"/>
        </w:rPr>
        <w:t>Identifier</w:t>
      </w:r>
      <w:r>
        <w:t xml:space="preserve">   </w:t>
      </w:r>
      <w:r>
        <w:rPr>
          <w:rStyle w:val="Production"/>
        </w:rPr>
        <w:t>CallSignature</w:t>
      </w:r>
      <w:r>
        <w:t xml:space="preserve">   </w:t>
      </w:r>
      <w:r>
        <w:rPr>
          <w:rStyle w:val="Terminal"/>
        </w:rPr>
        <w:t>;</w:t>
      </w:r>
    </w:p>
    <w:p w14:paraId="489AE955" w14:textId="77777777" w:rsidR="0044410D" w:rsidRPr="0044410D" w:rsidRDefault="00AB1CD1" w:rsidP="00AB1CD1">
      <w:pPr>
        <w:pStyle w:val="Grammar"/>
      </w:pPr>
      <w:r>
        <w:rPr>
          <w:rStyle w:val="Production"/>
        </w:rPr>
        <w:t>FunctionImplementation:</w:t>
      </w:r>
      <w:r w:rsidR="0048218E" w:rsidRPr="0048218E">
        <w:br/>
      </w:r>
      <w:r>
        <w:rPr>
          <w:rStyle w:val="Terminal"/>
        </w:rPr>
        <w:t>function</w:t>
      </w:r>
      <w:r>
        <w:t xml:space="preserve">   </w:t>
      </w:r>
      <w:r>
        <w:rPr>
          <w:rStyle w:val="Production"/>
        </w:rPr>
        <w:t>Identifier</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14:paraId="79F64FB8" w14:textId="77777777" w:rsidR="0044410D" w:rsidRPr="0044410D" w:rsidRDefault="00C63C76" w:rsidP="00C63C76">
      <w:pPr>
        <w:pStyle w:val="Appendix2"/>
      </w:pPr>
      <w:bookmarkStart w:id="1919" w:name="_Toc402619989"/>
      <w:bookmarkStart w:id="1920" w:name="_Toc401414174"/>
      <w:r>
        <w:t>Interfaces</w:t>
      </w:r>
      <w:bookmarkEnd w:id="1919"/>
      <w:bookmarkEnd w:id="1920"/>
    </w:p>
    <w:p w14:paraId="795D50FB" w14:textId="77777777" w:rsidR="0044410D" w:rsidRPr="0044410D" w:rsidRDefault="00FB13EF" w:rsidP="00FB13EF">
      <w:pPr>
        <w:pStyle w:val="Grammar"/>
      </w:pPr>
      <w:r>
        <w:rPr>
          <w:rStyle w:val="Production"/>
        </w:rPr>
        <w:t>InterfaceDeclaration:</w:t>
      </w:r>
      <w:r w:rsidR="0048218E" w:rsidRPr="0048218E">
        <w:br/>
      </w:r>
      <w:r>
        <w:rPr>
          <w:rStyle w:val="Terminal"/>
        </w:rPr>
        <w:t>interface</w:t>
      </w:r>
      <w:r>
        <w:t xml:space="preserve">   </w:t>
      </w:r>
      <w:r>
        <w:rPr>
          <w:rStyle w:val="Production"/>
        </w:rPr>
        <w:t>Identifier</w:t>
      </w:r>
      <w:r>
        <w:t xml:space="preserve">   </w:t>
      </w:r>
      <w:r>
        <w:rPr>
          <w:rStyle w:val="Production"/>
        </w:rPr>
        <w:t>TypeParameters</w:t>
      </w:r>
      <w:r>
        <w:rPr>
          <w:rStyle w:val="Production"/>
          <w:vertAlign w:val="subscript"/>
        </w:rPr>
        <w:t>opt</w:t>
      </w:r>
      <w:r>
        <w:t xml:space="preserve">   </w:t>
      </w:r>
      <w:r>
        <w:rPr>
          <w:rStyle w:val="Production"/>
        </w:rPr>
        <w:t>InterfaceExtendsClause</w:t>
      </w:r>
      <w:r>
        <w:rPr>
          <w:rStyle w:val="Production"/>
          <w:vertAlign w:val="subscript"/>
        </w:rPr>
        <w:t>opt</w:t>
      </w:r>
      <w:r>
        <w:t xml:space="preserve">   </w:t>
      </w:r>
      <w:r>
        <w:rPr>
          <w:rStyle w:val="Production"/>
        </w:rPr>
        <w:t>ObjectType</w:t>
      </w:r>
    </w:p>
    <w:p w14:paraId="0BF8B93A" w14:textId="77777777" w:rsidR="0044410D" w:rsidRPr="0044410D" w:rsidRDefault="00FB13EF" w:rsidP="00FB13EF">
      <w:pPr>
        <w:pStyle w:val="Grammar"/>
      </w:pPr>
      <w:r>
        <w:rPr>
          <w:rStyle w:val="Production"/>
        </w:rPr>
        <w:t>InterfaceExtendsClause:</w:t>
      </w:r>
      <w:r w:rsidR="0048218E" w:rsidRPr="0048218E">
        <w:br/>
      </w:r>
      <w:r>
        <w:rPr>
          <w:rStyle w:val="Terminal"/>
        </w:rPr>
        <w:t>extends</w:t>
      </w:r>
      <w:r>
        <w:t xml:space="preserve">   </w:t>
      </w:r>
      <w:r>
        <w:rPr>
          <w:rStyle w:val="Production"/>
        </w:rPr>
        <w:t>ClassOrInterfaceTypeList</w:t>
      </w:r>
    </w:p>
    <w:p w14:paraId="5FE6AC47" w14:textId="77777777" w:rsidR="0044410D" w:rsidRPr="0044410D" w:rsidRDefault="00FB13EF" w:rsidP="00FB13EF">
      <w:pPr>
        <w:pStyle w:val="Grammar"/>
      </w:pPr>
      <w:r>
        <w:rPr>
          <w:rStyle w:val="Production"/>
        </w:rPr>
        <w:t>ClassOrInterfaceTypeList:</w:t>
      </w:r>
      <w:r w:rsidR="0048218E" w:rsidRPr="0048218E">
        <w:br/>
      </w:r>
      <w:r>
        <w:rPr>
          <w:rStyle w:val="Production"/>
        </w:rPr>
        <w:t>ClassOrInterfaceType</w:t>
      </w:r>
      <w:r w:rsidR="0048218E" w:rsidRPr="0048218E">
        <w:br/>
      </w:r>
      <w:r>
        <w:rPr>
          <w:rStyle w:val="Production"/>
        </w:rPr>
        <w:t>ClassOrInterfaceTypeList</w:t>
      </w:r>
      <w:r>
        <w:t xml:space="preserve">   </w:t>
      </w:r>
      <w:r>
        <w:rPr>
          <w:rStyle w:val="Terminal"/>
        </w:rPr>
        <w:t>,</w:t>
      </w:r>
      <w:r>
        <w:t xml:space="preserve">   </w:t>
      </w:r>
      <w:r>
        <w:rPr>
          <w:rStyle w:val="Production"/>
        </w:rPr>
        <w:t>ClassOrInterfaceType</w:t>
      </w:r>
    </w:p>
    <w:p w14:paraId="2F6C0133" w14:textId="77777777" w:rsidR="0044410D" w:rsidRPr="0044410D" w:rsidRDefault="00FB13EF" w:rsidP="00FB13EF">
      <w:pPr>
        <w:pStyle w:val="Grammar"/>
      </w:pPr>
      <w:r>
        <w:rPr>
          <w:rStyle w:val="Production"/>
        </w:rPr>
        <w:t>ClassOrInterfaceType:</w:t>
      </w:r>
      <w:r w:rsidR="0048218E" w:rsidRPr="0048218E">
        <w:br/>
      </w:r>
      <w:r>
        <w:rPr>
          <w:rStyle w:val="Production"/>
        </w:rPr>
        <w:t>TypeReference</w:t>
      </w:r>
    </w:p>
    <w:p w14:paraId="5D76E076" w14:textId="77777777" w:rsidR="0044410D" w:rsidRPr="0044410D" w:rsidRDefault="00C63C76" w:rsidP="00C63C76">
      <w:pPr>
        <w:pStyle w:val="Appendix2"/>
      </w:pPr>
      <w:bookmarkStart w:id="1921" w:name="_Toc402619990"/>
      <w:bookmarkStart w:id="1922" w:name="_Toc401414175"/>
      <w:r>
        <w:t>Classes</w:t>
      </w:r>
      <w:bookmarkEnd w:id="1921"/>
      <w:bookmarkEnd w:id="1922"/>
    </w:p>
    <w:p w14:paraId="348DEE07" w14:textId="77777777" w:rsidR="0044410D" w:rsidRPr="0044410D" w:rsidRDefault="00FB13EF" w:rsidP="00FB13EF">
      <w:pPr>
        <w:pStyle w:val="Grammar"/>
      </w:pPr>
      <w:r>
        <w:rPr>
          <w:rStyle w:val="Production"/>
        </w:rPr>
        <w:t>ClassDeclaration:</w:t>
      </w:r>
      <w:r w:rsidR="0048218E" w:rsidRPr="0048218E">
        <w:br/>
      </w:r>
      <w:r>
        <w:rPr>
          <w:rStyle w:val="Terminal"/>
        </w:rPr>
        <w:t>class</w:t>
      </w:r>
      <w:r>
        <w:t xml:space="preserve">   </w:t>
      </w:r>
      <w:r>
        <w:rPr>
          <w:rStyle w:val="Production"/>
        </w:rPr>
        <w:t>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ClassBody</w:t>
      </w:r>
      <w:r>
        <w:t xml:space="preserve">   </w:t>
      </w:r>
      <w:r>
        <w:rPr>
          <w:rStyle w:val="Terminal"/>
        </w:rPr>
        <w:t>}</w:t>
      </w:r>
    </w:p>
    <w:p w14:paraId="43F1503E" w14:textId="77777777" w:rsidR="0044410D" w:rsidRPr="0044410D" w:rsidRDefault="00FB13EF" w:rsidP="00FB13EF">
      <w:pPr>
        <w:pStyle w:val="Grammar"/>
      </w:pPr>
      <w:r>
        <w:rPr>
          <w:rStyle w:val="Production"/>
        </w:rPr>
        <w:t>ClassHeritage:</w:t>
      </w:r>
      <w:r w:rsidR="0048218E" w:rsidRPr="0048218E">
        <w:br/>
      </w:r>
      <w:r>
        <w:rPr>
          <w:rStyle w:val="Production"/>
        </w:rPr>
        <w:t>ClassExtendsClause</w:t>
      </w:r>
      <w:r>
        <w:rPr>
          <w:rStyle w:val="Production"/>
          <w:vertAlign w:val="subscript"/>
        </w:rPr>
        <w:t>opt</w:t>
      </w:r>
      <w:r>
        <w:t xml:space="preserve">   </w:t>
      </w:r>
      <w:r>
        <w:rPr>
          <w:rStyle w:val="Production"/>
        </w:rPr>
        <w:t>ImplementsClause</w:t>
      </w:r>
      <w:r>
        <w:rPr>
          <w:rStyle w:val="Production"/>
          <w:vertAlign w:val="subscript"/>
        </w:rPr>
        <w:t>opt</w:t>
      </w:r>
    </w:p>
    <w:p w14:paraId="1BA0423A" w14:textId="77777777" w:rsidR="0044410D" w:rsidRPr="0044410D" w:rsidRDefault="00FB13EF" w:rsidP="00FB13EF">
      <w:pPr>
        <w:pStyle w:val="Grammar"/>
      </w:pPr>
      <w:r>
        <w:rPr>
          <w:rStyle w:val="Production"/>
        </w:rPr>
        <w:t>ClassExtendsClause:</w:t>
      </w:r>
      <w:r w:rsidR="0048218E" w:rsidRPr="0048218E">
        <w:br/>
      </w:r>
      <w:r>
        <w:rPr>
          <w:rStyle w:val="Terminal"/>
        </w:rPr>
        <w:t>extends</w:t>
      </w:r>
      <w:r>
        <w:t xml:space="preserve">    </w:t>
      </w:r>
      <w:r>
        <w:rPr>
          <w:rStyle w:val="Production"/>
        </w:rPr>
        <w:t>ClassType</w:t>
      </w:r>
    </w:p>
    <w:p w14:paraId="6E196D87" w14:textId="77777777" w:rsidR="0044410D" w:rsidRPr="0044410D" w:rsidRDefault="00FB13EF" w:rsidP="00FB13EF">
      <w:pPr>
        <w:pStyle w:val="Grammar"/>
      </w:pPr>
      <w:r>
        <w:rPr>
          <w:rStyle w:val="Production"/>
        </w:rPr>
        <w:lastRenderedPageBreak/>
        <w:t>ClassType:</w:t>
      </w:r>
      <w:r w:rsidR="0048218E" w:rsidRPr="0048218E">
        <w:br/>
      </w:r>
      <w:r>
        <w:rPr>
          <w:rStyle w:val="Production"/>
        </w:rPr>
        <w:t>TypeReference</w:t>
      </w:r>
    </w:p>
    <w:p w14:paraId="608BD8AA" w14:textId="77777777" w:rsidR="0044410D" w:rsidRPr="0044410D" w:rsidRDefault="00FB13EF" w:rsidP="00FB13EF">
      <w:pPr>
        <w:pStyle w:val="Grammar"/>
      </w:pPr>
      <w:r>
        <w:rPr>
          <w:rStyle w:val="Production"/>
        </w:rPr>
        <w:t>ImplementsClause:</w:t>
      </w:r>
      <w:r w:rsidR="0048218E" w:rsidRPr="0048218E">
        <w:br/>
      </w:r>
      <w:r>
        <w:rPr>
          <w:rStyle w:val="Terminal"/>
        </w:rPr>
        <w:t>implements</w:t>
      </w:r>
      <w:r>
        <w:t xml:space="preserve">   </w:t>
      </w:r>
      <w:r>
        <w:rPr>
          <w:rStyle w:val="Production"/>
        </w:rPr>
        <w:t>ClassOrInterfaceTypeList</w:t>
      </w:r>
    </w:p>
    <w:p w14:paraId="7003DEED" w14:textId="77777777" w:rsidR="0044410D" w:rsidRPr="0044410D" w:rsidRDefault="00FB13EF" w:rsidP="00FB13EF">
      <w:pPr>
        <w:pStyle w:val="Grammar"/>
      </w:pPr>
      <w:r>
        <w:rPr>
          <w:rStyle w:val="Production"/>
        </w:rPr>
        <w:t>ClassBody:</w:t>
      </w:r>
      <w:r w:rsidR="0048218E" w:rsidRPr="0048218E">
        <w:br/>
      </w:r>
      <w:r>
        <w:rPr>
          <w:rStyle w:val="Production"/>
        </w:rPr>
        <w:t>ClassElements</w:t>
      </w:r>
      <w:r>
        <w:rPr>
          <w:rStyle w:val="Production"/>
          <w:vertAlign w:val="subscript"/>
        </w:rPr>
        <w:t>opt</w:t>
      </w:r>
    </w:p>
    <w:p w14:paraId="5F8C1CE3" w14:textId="77777777" w:rsidR="0044410D" w:rsidRPr="0044410D" w:rsidRDefault="00FB13EF" w:rsidP="00FB13EF">
      <w:pPr>
        <w:pStyle w:val="Grammar"/>
      </w:pPr>
      <w:r>
        <w:rPr>
          <w:rStyle w:val="Production"/>
        </w:rPr>
        <w:t>ClassElements:</w:t>
      </w:r>
      <w:r w:rsidR="0048218E" w:rsidRPr="0048218E">
        <w:br/>
      </w:r>
      <w:r>
        <w:rPr>
          <w:rStyle w:val="Production"/>
        </w:rPr>
        <w:t>ClassElement</w:t>
      </w:r>
      <w:r w:rsidR="0048218E" w:rsidRPr="0048218E">
        <w:br/>
      </w:r>
      <w:r>
        <w:rPr>
          <w:rStyle w:val="Production"/>
        </w:rPr>
        <w:t>ClassElements</w:t>
      </w:r>
      <w:r>
        <w:t xml:space="preserve">   </w:t>
      </w:r>
      <w:r>
        <w:rPr>
          <w:rStyle w:val="Production"/>
        </w:rPr>
        <w:t>ClassElement</w:t>
      </w:r>
    </w:p>
    <w:p w14:paraId="1D3D14CC" w14:textId="77777777" w:rsidR="0044410D" w:rsidRPr="0044410D" w:rsidRDefault="00FB13EF" w:rsidP="00FB13EF">
      <w:pPr>
        <w:pStyle w:val="Grammar"/>
      </w:pPr>
      <w:r>
        <w:rPr>
          <w:rStyle w:val="Production"/>
        </w:rPr>
        <w:t>ClassElement:</w:t>
      </w:r>
      <w:r w:rsidR="0048218E" w:rsidRPr="0048218E">
        <w:br/>
      </w:r>
      <w:r>
        <w:rPr>
          <w:rStyle w:val="Production"/>
        </w:rPr>
        <w:t>ConstructorDeclaration</w:t>
      </w:r>
      <w:r w:rsidR="0048218E" w:rsidRPr="0048218E">
        <w:br/>
      </w:r>
      <w:r>
        <w:rPr>
          <w:rStyle w:val="Production"/>
        </w:rPr>
        <w:t>PropertyMemberDeclaration</w:t>
      </w:r>
      <w:r w:rsidR="0048218E" w:rsidRPr="0048218E">
        <w:br/>
      </w:r>
      <w:r>
        <w:rPr>
          <w:rStyle w:val="Production"/>
        </w:rPr>
        <w:t>IndexMemberDeclaration</w:t>
      </w:r>
    </w:p>
    <w:p w14:paraId="4B5391E7" w14:textId="77777777" w:rsidR="0044410D" w:rsidRPr="0044410D" w:rsidRDefault="00FB13EF" w:rsidP="00FB13EF">
      <w:pPr>
        <w:pStyle w:val="Grammar"/>
      </w:pPr>
      <w:r>
        <w:rPr>
          <w:rStyle w:val="Production"/>
        </w:rPr>
        <w:t>ConstructorDeclaration:</w:t>
      </w:r>
      <w:r w:rsidR="0048218E" w:rsidRPr="0048218E">
        <w:br/>
      </w:r>
      <w:r>
        <w:rPr>
          <w:rStyle w:val="Production"/>
        </w:rPr>
        <w:t>ConstructorOverloads</w:t>
      </w:r>
      <w:r>
        <w:rPr>
          <w:rStyle w:val="Production"/>
          <w:vertAlign w:val="subscript"/>
        </w:rPr>
        <w:t>opt</w:t>
      </w:r>
      <w:r>
        <w:t xml:space="preserve">   </w:t>
      </w:r>
      <w:r>
        <w:rPr>
          <w:rStyle w:val="Production"/>
        </w:rPr>
        <w:t>ConstructorImplementation</w:t>
      </w:r>
    </w:p>
    <w:p w14:paraId="601122CF" w14:textId="77777777" w:rsidR="0044410D" w:rsidRPr="0044410D" w:rsidRDefault="00FB13EF" w:rsidP="00FB13EF">
      <w:pPr>
        <w:pStyle w:val="Grammar"/>
      </w:pPr>
      <w:r>
        <w:rPr>
          <w:rStyle w:val="Production"/>
        </w:rPr>
        <w:t>ConstructorOverloads:</w:t>
      </w:r>
      <w:r w:rsidR="0048218E" w:rsidRPr="0048218E">
        <w:br/>
      </w:r>
      <w:r>
        <w:rPr>
          <w:rStyle w:val="Production"/>
        </w:rPr>
        <w:t>ConstructorOverload</w:t>
      </w:r>
      <w:r w:rsidR="0048218E" w:rsidRPr="0048218E">
        <w:br/>
      </w:r>
      <w:r>
        <w:rPr>
          <w:rStyle w:val="Production"/>
        </w:rPr>
        <w:t>ConstructorOverloads</w:t>
      </w:r>
      <w:r>
        <w:t xml:space="preserve">   </w:t>
      </w:r>
      <w:r>
        <w:rPr>
          <w:rStyle w:val="Production"/>
        </w:rPr>
        <w:t>ConstructorOverload</w:t>
      </w:r>
    </w:p>
    <w:p w14:paraId="0C713B84" w14:textId="77777777" w:rsidR="0044410D" w:rsidRPr="0044410D" w:rsidRDefault="00FB13EF" w:rsidP="00FB13EF">
      <w:pPr>
        <w:pStyle w:val="Grammar"/>
      </w:pPr>
      <w:r>
        <w:rPr>
          <w:rStyle w:val="Production"/>
        </w:rPr>
        <w:t>ConstructorOverload:</w:t>
      </w:r>
      <w:r w:rsidR="0048218E" w:rsidRPr="0048218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14:paraId="6F04E209" w14:textId="77777777" w:rsidR="0044410D" w:rsidRPr="0044410D" w:rsidRDefault="00FB13EF" w:rsidP="00FB13EF">
      <w:pPr>
        <w:pStyle w:val="Grammar"/>
      </w:pPr>
      <w:r>
        <w:rPr>
          <w:rStyle w:val="Production"/>
        </w:rPr>
        <w:t>ConstructorImplementation:</w:t>
      </w:r>
      <w:r w:rsidR="0048218E" w:rsidRPr="0048218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14:paraId="29605E1E" w14:textId="77777777" w:rsidR="0044410D" w:rsidRPr="0044410D" w:rsidRDefault="00FB13EF" w:rsidP="00FB13EF">
      <w:pPr>
        <w:pStyle w:val="Grammar"/>
      </w:pPr>
      <w:r>
        <w:rPr>
          <w:rStyle w:val="Production"/>
        </w:rPr>
        <w:t>PropertyMemberDeclaration:</w:t>
      </w:r>
      <w:r w:rsidR="0048218E" w:rsidRPr="0048218E">
        <w:br/>
      </w:r>
      <w:r>
        <w:rPr>
          <w:rStyle w:val="Production"/>
        </w:rPr>
        <w:t>MemberVariableDeclaration</w:t>
      </w:r>
      <w:r w:rsidR="0048218E" w:rsidRPr="0048218E">
        <w:br/>
      </w:r>
      <w:r>
        <w:rPr>
          <w:rStyle w:val="Production"/>
        </w:rPr>
        <w:t>MemberFunctionDeclaration</w:t>
      </w:r>
      <w:r w:rsidR="0048218E" w:rsidRPr="0048218E">
        <w:br/>
      </w:r>
      <w:r>
        <w:rPr>
          <w:rStyle w:val="Production"/>
        </w:rPr>
        <w:t>MemberAccessorDeclaration</w:t>
      </w:r>
    </w:p>
    <w:p w14:paraId="71077F7C" w14:textId="77777777" w:rsidR="0044410D" w:rsidRPr="0044410D" w:rsidRDefault="00FB13EF" w:rsidP="00FB13EF">
      <w:pPr>
        <w:pStyle w:val="Grammar"/>
      </w:pPr>
      <w:r>
        <w:rPr>
          <w:rStyle w:val="Production"/>
        </w:rPr>
        <w:t>MemberVariableDeclaration: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Production"/>
        </w:rPr>
        <w:t>Initialiser</w:t>
      </w:r>
      <w:r>
        <w:rPr>
          <w:rStyle w:val="Production"/>
          <w:vertAlign w:val="subscript"/>
        </w:rPr>
        <w:t>opt</w:t>
      </w:r>
      <w:r>
        <w:t xml:space="preserve">   </w:t>
      </w:r>
      <w:r>
        <w:rPr>
          <w:rStyle w:val="Terminal"/>
        </w:rPr>
        <w:t>;</w:t>
      </w:r>
    </w:p>
    <w:p w14:paraId="47B2A90A" w14:textId="77777777" w:rsidR="0044410D" w:rsidRPr="0044410D" w:rsidRDefault="00FB13EF" w:rsidP="00FB13EF">
      <w:pPr>
        <w:pStyle w:val="Grammar"/>
      </w:pPr>
      <w:r>
        <w:rPr>
          <w:rStyle w:val="Production"/>
        </w:rPr>
        <w:t>MemberFunctionDeclaration:</w:t>
      </w:r>
      <w:r w:rsidR="0048218E" w:rsidRPr="0048218E">
        <w:br/>
      </w:r>
      <w:r>
        <w:rPr>
          <w:rStyle w:val="Production"/>
        </w:rPr>
        <w:t>MemberFunctionOverloads</w:t>
      </w:r>
      <w:r>
        <w:rPr>
          <w:rStyle w:val="Production"/>
          <w:vertAlign w:val="subscript"/>
        </w:rPr>
        <w:t>opt</w:t>
      </w:r>
      <w:r>
        <w:t xml:space="preserve">   </w:t>
      </w:r>
      <w:r>
        <w:rPr>
          <w:rStyle w:val="Production"/>
        </w:rPr>
        <w:t>MemberFunctionImplementation</w:t>
      </w:r>
    </w:p>
    <w:p w14:paraId="2C0BBB2D" w14:textId="77777777" w:rsidR="0044410D" w:rsidRPr="0044410D" w:rsidRDefault="00FB13EF" w:rsidP="00FB13EF">
      <w:pPr>
        <w:pStyle w:val="Grammar"/>
      </w:pPr>
      <w:r>
        <w:rPr>
          <w:rStyle w:val="Production"/>
        </w:rPr>
        <w:t>MemberFunctionOverloads</w:t>
      </w:r>
      <w:r>
        <w:t>:</w:t>
      </w:r>
      <w:r w:rsidR="0048218E" w:rsidRPr="0048218E">
        <w:br/>
      </w:r>
      <w:r>
        <w:rPr>
          <w:rStyle w:val="Production"/>
        </w:rPr>
        <w:t>MemberFunctionOverload</w:t>
      </w:r>
      <w:r w:rsidR="0048218E" w:rsidRPr="0048218E">
        <w:br/>
      </w:r>
      <w:r>
        <w:rPr>
          <w:rStyle w:val="Production"/>
        </w:rPr>
        <w:t>MemberFunctionOverloads</w:t>
      </w:r>
      <w:r>
        <w:t xml:space="preserve">   </w:t>
      </w:r>
      <w:r>
        <w:rPr>
          <w:rStyle w:val="Production"/>
        </w:rPr>
        <w:t>MemberFunctionOverload</w:t>
      </w:r>
    </w:p>
    <w:p w14:paraId="59187F51" w14:textId="77777777" w:rsidR="0044410D" w:rsidRPr="0044410D" w:rsidRDefault="00FB13EF" w:rsidP="00FB13EF">
      <w:pPr>
        <w:pStyle w:val="Grammar"/>
      </w:pPr>
      <w:r>
        <w:rPr>
          <w:rStyle w:val="Production"/>
        </w:rPr>
        <w:lastRenderedPageBreak/>
        <w:t>MemberFunctionOverload</w:t>
      </w:r>
      <w:r>
        <w:t>:</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14:paraId="1BD93BB1" w14:textId="77777777" w:rsidR="0044410D" w:rsidRPr="0044410D" w:rsidRDefault="00FB13EF" w:rsidP="00FB13EF">
      <w:pPr>
        <w:pStyle w:val="Grammar"/>
      </w:pPr>
      <w:r>
        <w:rPr>
          <w:rStyle w:val="Production"/>
        </w:rPr>
        <w:t>MemberFunctionImplementation: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14:paraId="77D3B30A" w14:textId="77777777" w:rsidR="0044410D" w:rsidRPr="0044410D" w:rsidRDefault="00FB13EF" w:rsidP="00FB13EF">
      <w:pPr>
        <w:pStyle w:val="Grammar"/>
      </w:pPr>
      <w:r>
        <w:rPr>
          <w:rStyle w:val="Production"/>
        </w:rPr>
        <w:t>MemberAccessorDeclaration: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GetAccessor</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SetAccessor</w:t>
      </w:r>
    </w:p>
    <w:p w14:paraId="0F887A40" w14:textId="77777777" w:rsidR="0044410D" w:rsidRPr="0044410D" w:rsidRDefault="00FB13EF" w:rsidP="00FB13EF">
      <w:pPr>
        <w:pStyle w:val="Grammar"/>
      </w:pPr>
      <w:r>
        <w:rPr>
          <w:rStyle w:val="Production"/>
        </w:rPr>
        <w:t>IndexMemberDeclaration:</w:t>
      </w:r>
      <w:r w:rsidR="0048218E" w:rsidRPr="0048218E">
        <w:br/>
      </w:r>
      <w:r>
        <w:rPr>
          <w:rStyle w:val="Production"/>
        </w:rPr>
        <w:t>IndexSignature</w:t>
      </w:r>
      <w:r>
        <w:t xml:space="preserve">   </w:t>
      </w:r>
      <w:r>
        <w:rPr>
          <w:rStyle w:val="Terminal"/>
        </w:rPr>
        <w:t>;</w:t>
      </w:r>
    </w:p>
    <w:p w14:paraId="01C6A738" w14:textId="77777777" w:rsidR="0044410D" w:rsidRPr="0044410D" w:rsidRDefault="00C63C76" w:rsidP="00C63C76">
      <w:pPr>
        <w:pStyle w:val="Appendix2"/>
      </w:pPr>
      <w:bookmarkStart w:id="1923" w:name="_Toc402619991"/>
      <w:bookmarkStart w:id="1924" w:name="_Toc401414176"/>
      <w:r>
        <w:t>Enums</w:t>
      </w:r>
      <w:bookmarkEnd w:id="1923"/>
      <w:bookmarkEnd w:id="1924"/>
    </w:p>
    <w:p w14:paraId="3D09CB23" w14:textId="77777777" w:rsidR="0044410D" w:rsidRPr="0044410D" w:rsidRDefault="00FB13EF" w:rsidP="00FB13EF">
      <w:pPr>
        <w:pStyle w:val="Grammar"/>
      </w:pPr>
      <w:r>
        <w:rPr>
          <w:rStyle w:val="Production"/>
        </w:rPr>
        <w:t>EnumDeclaration:</w:t>
      </w:r>
      <w:r w:rsidR="0048218E" w:rsidRPr="0048218E">
        <w:br/>
      </w:r>
      <w:r>
        <w:rPr>
          <w:rStyle w:val="Terminal"/>
        </w:rPr>
        <w:t>enum</w:t>
      </w:r>
      <w:r>
        <w:t xml:space="preserve">   </w:t>
      </w:r>
      <w:r>
        <w:rPr>
          <w:rStyle w:val="Production"/>
        </w:rPr>
        <w:t>Identifier</w:t>
      </w:r>
      <w:r>
        <w:t xml:space="preserve">   </w:t>
      </w:r>
      <w:r>
        <w:rPr>
          <w:rStyle w:val="Terminal"/>
        </w:rPr>
        <w:t>{</w:t>
      </w:r>
      <w:r>
        <w:t xml:space="preserve">   </w:t>
      </w:r>
      <w:r>
        <w:rPr>
          <w:rStyle w:val="Production"/>
        </w:rPr>
        <w:t>EnumBody</w:t>
      </w:r>
      <w:r>
        <w:rPr>
          <w:rStyle w:val="Production"/>
          <w:vertAlign w:val="subscript"/>
        </w:rPr>
        <w:t>opt</w:t>
      </w:r>
      <w:r>
        <w:t xml:space="preserve">   </w:t>
      </w:r>
      <w:r>
        <w:rPr>
          <w:rStyle w:val="Terminal"/>
        </w:rPr>
        <w:t>}</w:t>
      </w:r>
    </w:p>
    <w:p w14:paraId="3BC2D59C" w14:textId="77777777" w:rsidR="0044410D" w:rsidRPr="0044410D" w:rsidRDefault="00FB13EF" w:rsidP="00FB13EF">
      <w:pPr>
        <w:pStyle w:val="Grammar"/>
      </w:pPr>
      <w:r>
        <w:rPr>
          <w:rStyle w:val="Production"/>
        </w:rPr>
        <w:t>EnumBody</w:t>
      </w:r>
      <w:r>
        <w:t>:</w:t>
      </w:r>
      <w:r w:rsidR="0048218E" w:rsidRPr="0048218E">
        <w:br/>
      </w:r>
      <w:r>
        <w:rPr>
          <w:rStyle w:val="Production"/>
        </w:rPr>
        <w:t>ConstantEnumMembers</w:t>
      </w:r>
      <w:r>
        <w:t xml:space="preserve">   </w:t>
      </w:r>
      <w:r>
        <w:rPr>
          <w:rStyle w:val="Terminal"/>
        </w:rPr>
        <w:t>,</w:t>
      </w:r>
      <w:r>
        <w:rPr>
          <w:rStyle w:val="Production"/>
          <w:vertAlign w:val="subscript"/>
        </w:rPr>
        <w:t>opt</w:t>
      </w:r>
      <w:r w:rsidR="0048218E" w:rsidRPr="0048218E">
        <w:br/>
      </w:r>
      <w:r>
        <w:rPr>
          <w:rStyle w:val="Production"/>
        </w:rPr>
        <w:t>ConstantEnumMembers</w:t>
      </w:r>
      <w:r>
        <w:t xml:space="preserve">   </w:t>
      </w:r>
      <w:r>
        <w:rPr>
          <w:rStyle w:val="Terminal"/>
        </w:rPr>
        <w:t>,</w:t>
      </w:r>
      <w:r>
        <w:t xml:space="preserve">   </w:t>
      </w:r>
      <w:r>
        <w:rPr>
          <w:rStyle w:val="Production"/>
        </w:rPr>
        <w:t>EnumMemberSections</w:t>
      </w:r>
      <w:r>
        <w:t xml:space="preserve">   </w:t>
      </w:r>
      <w:r>
        <w:rPr>
          <w:rStyle w:val="Terminal"/>
        </w:rPr>
        <w:t>,</w:t>
      </w:r>
      <w:r>
        <w:rPr>
          <w:rStyle w:val="Production"/>
          <w:vertAlign w:val="subscript"/>
        </w:rPr>
        <w:t>opt</w:t>
      </w:r>
      <w:r w:rsidR="0048218E" w:rsidRPr="0048218E">
        <w:br/>
      </w:r>
      <w:r>
        <w:rPr>
          <w:rStyle w:val="Production"/>
        </w:rPr>
        <w:t>EnumMemberSections</w:t>
      </w:r>
      <w:r>
        <w:t xml:space="preserve">   </w:t>
      </w:r>
      <w:r>
        <w:rPr>
          <w:rStyle w:val="Terminal"/>
        </w:rPr>
        <w:t>,</w:t>
      </w:r>
      <w:r>
        <w:rPr>
          <w:rStyle w:val="Production"/>
          <w:vertAlign w:val="subscript"/>
        </w:rPr>
        <w:t>opt</w:t>
      </w:r>
    </w:p>
    <w:p w14:paraId="3C898EA0" w14:textId="77777777" w:rsidR="0044410D" w:rsidRPr="0044410D" w:rsidRDefault="00FB13EF" w:rsidP="00FB13EF">
      <w:pPr>
        <w:pStyle w:val="Grammar"/>
      </w:pPr>
      <w:r>
        <w:rPr>
          <w:rStyle w:val="Production"/>
        </w:rPr>
        <w:t>ConstantEnumMembers:</w:t>
      </w:r>
      <w:r w:rsidR="0048218E" w:rsidRPr="0048218E">
        <w:br/>
      </w:r>
      <w:r>
        <w:rPr>
          <w:rStyle w:val="Production"/>
        </w:rPr>
        <w:t>PropertyName</w:t>
      </w:r>
      <w:r w:rsidR="0048218E" w:rsidRPr="0048218E">
        <w:br/>
      </w:r>
      <w:r>
        <w:rPr>
          <w:rStyle w:val="Production"/>
        </w:rPr>
        <w:t>ConstantEnumMembers</w:t>
      </w:r>
      <w:r>
        <w:t xml:space="preserve">   </w:t>
      </w:r>
      <w:r>
        <w:rPr>
          <w:rStyle w:val="Terminal"/>
        </w:rPr>
        <w:t>,</w:t>
      </w:r>
      <w:r>
        <w:t xml:space="preserve">   </w:t>
      </w:r>
      <w:r>
        <w:rPr>
          <w:rStyle w:val="Production"/>
        </w:rPr>
        <w:t>PropertyName</w:t>
      </w:r>
    </w:p>
    <w:p w14:paraId="04315882" w14:textId="77777777" w:rsidR="0044410D" w:rsidRPr="0044410D" w:rsidRDefault="00FB13EF" w:rsidP="00FB13EF">
      <w:pPr>
        <w:pStyle w:val="Grammar"/>
      </w:pPr>
      <w:r>
        <w:rPr>
          <w:rStyle w:val="Production"/>
        </w:rPr>
        <w:t>EnumMemberSections:</w:t>
      </w:r>
      <w:r w:rsidR="0048218E" w:rsidRPr="0048218E">
        <w:br/>
      </w:r>
      <w:r>
        <w:rPr>
          <w:rStyle w:val="Production"/>
        </w:rPr>
        <w:t>EnumMemberSection</w:t>
      </w:r>
      <w:r w:rsidR="0048218E" w:rsidRPr="0048218E">
        <w:br/>
      </w:r>
      <w:r>
        <w:rPr>
          <w:rStyle w:val="Production"/>
        </w:rPr>
        <w:t>EnumMemberSections</w:t>
      </w:r>
      <w:r>
        <w:t xml:space="preserve">   </w:t>
      </w:r>
      <w:r>
        <w:rPr>
          <w:rStyle w:val="Terminal"/>
        </w:rPr>
        <w:t>,</w:t>
      </w:r>
      <w:r>
        <w:t xml:space="preserve">   </w:t>
      </w:r>
      <w:r>
        <w:rPr>
          <w:rStyle w:val="Production"/>
        </w:rPr>
        <w:t>EnumMemberSection</w:t>
      </w:r>
    </w:p>
    <w:p w14:paraId="741D3888" w14:textId="77777777" w:rsidR="0044410D" w:rsidRPr="0044410D" w:rsidRDefault="00FB13EF" w:rsidP="00FB13EF">
      <w:pPr>
        <w:pStyle w:val="Grammar"/>
      </w:pPr>
      <w:r>
        <w:rPr>
          <w:rStyle w:val="Production"/>
        </w:rPr>
        <w:t>EnumMemberSection:</w:t>
      </w:r>
      <w:r w:rsidR="0048218E" w:rsidRPr="0048218E">
        <w:br/>
      </w:r>
      <w:r>
        <w:rPr>
          <w:rStyle w:val="Production"/>
        </w:rPr>
        <w:t>ConstantEnumMemberSection</w:t>
      </w:r>
      <w:r w:rsidR="0048218E" w:rsidRPr="0048218E">
        <w:br/>
      </w:r>
      <w:r>
        <w:rPr>
          <w:rStyle w:val="Production"/>
        </w:rPr>
        <w:t>ComputedEnumMember</w:t>
      </w:r>
    </w:p>
    <w:p w14:paraId="200EBA49" w14:textId="77777777" w:rsidR="0044410D" w:rsidRPr="0044410D" w:rsidRDefault="00FB13EF" w:rsidP="00FB13EF">
      <w:pPr>
        <w:pStyle w:val="Grammar"/>
      </w:pPr>
      <w:r>
        <w:rPr>
          <w:rStyle w:val="Production"/>
        </w:rPr>
        <w:t>ConstantEnumMemberSection:</w:t>
      </w:r>
      <w:r w:rsidR="0048218E" w:rsidRPr="0048218E">
        <w:br/>
      </w:r>
      <w:r>
        <w:rPr>
          <w:rStyle w:val="Production"/>
        </w:rPr>
        <w:t>PropertyName</w:t>
      </w:r>
      <w:r>
        <w:t xml:space="preserve">   </w:t>
      </w:r>
      <w:r>
        <w:rPr>
          <w:rStyle w:val="Terminal"/>
        </w:rPr>
        <w:t>=</w:t>
      </w:r>
      <w:r>
        <w:t xml:space="preserve">   </w:t>
      </w:r>
      <w:r>
        <w:rPr>
          <w:rStyle w:val="Production"/>
        </w:rPr>
        <w:t>ConstantEnumValue</w:t>
      </w:r>
      <w:r w:rsidR="0048218E" w:rsidRPr="0048218E">
        <w:br/>
      </w:r>
      <w:r>
        <w:rPr>
          <w:rStyle w:val="Production"/>
        </w:rPr>
        <w:t>PropertyName</w:t>
      </w:r>
      <w:r>
        <w:t xml:space="preserve">   </w:t>
      </w:r>
      <w:r>
        <w:rPr>
          <w:rStyle w:val="Terminal"/>
        </w:rPr>
        <w:t>=</w:t>
      </w:r>
      <w:r>
        <w:t xml:space="preserve">   </w:t>
      </w:r>
      <w:r>
        <w:rPr>
          <w:rStyle w:val="Production"/>
        </w:rPr>
        <w:t>ConstantEnumValue</w:t>
      </w:r>
      <w:r>
        <w:t xml:space="preserve">   </w:t>
      </w:r>
      <w:r>
        <w:rPr>
          <w:rStyle w:val="Terminal"/>
        </w:rPr>
        <w:t>,</w:t>
      </w:r>
      <w:r>
        <w:t xml:space="preserve">   </w:t>
      </w:r>
      <w:r>
        <w:rPr>
          <w:rStyle w:val="Production"/>
        </w:rPr>
        <w:t>ConstantEnumMembers</w:t>
      </w:r>
    </w:p>
    <w:p w14:paraId="700D462D" w14:textId="77777777" w:rsidR="0044410D" w:rsidRPr="0044410D" w:rsidRDefault="00FB13EF" w:rsidP="00FB13EF">
      <w:pPr>
        <w:pStyle w:val="Grammar"/>
      </w:pPr>
      <w:r>
        <w:rPr>
          <w:rStyle w:val="Production"/>
        </w:rPr>
        <w:t>ConstantEnumValue:</w:t>
      </w:r>
      <w:r w:rsidR="0048218E" w:rsidRPr="0048218E">
        <w:br/>
      </w:r>
      <w:r>
        <w:rPr>
          <w:rStyle w:val="Production"/>
        </w:rPr>
        <w:t>SignedInteger</w:t>
      </w:r>
      <w:r w:rsidR="0048218E" w:rsidRPr="0048218E">
        <w:br/>
      </w:r>
      <w:r>
        <w:rPr>
          <w:rStyle w:val="Production"/>
        </w:rPr>
        <w:t>HexIntegerLiteral</w:t>
      </w:r>
    </w:p>
    <w:p w14:paraId="484A2D60" w14:textId="77777777" w:rsidR="0044410D" w:rsidRPr="0044410D" w:rsidRDefault="00FB13EF" w:rsidP="00FB13EF">
      <w:pPr>
        <w:pStyle w:val="Grammar"/>
      </w:pPr>
      <w:r>
        <w:rPr>
          <w:rStyle w:val="Production"/>
        </w:rPr>
        <w:t>ComputedEnumMember:</w:t>
      </w:r>
      <w:r w:rsidR="0048218E" w:rsidRPr="0048218E">
        <w:br/>
      </w:r>
      <w:r>
        <w:rPr>
          <w:rStyle w:val="Production"/>
        </w:rPr>
        <w:t>PropertyName</w:t>
      </w:r>
      <w:r>
        <w:t xml:space="preserve">   </w:t>
      </w:r>
      <w:r>
        <w:rPr>
          <w:rStyle w:val="Terminal"/>
        </w:rPr>
        <w:t>=</w:t>
      </w:r>
      <w:r>
        <w:t xml:space="preserve">   </w:t>
      </w:r>
      <w:r>
        <w:rPr>
          <w:rStyle w:val="Production"/>
        </w:rPr>
        <w:t>AssignmentExpression</w:t>
      </w:r>
    </w:p>
    <w:p w14:paraId="60BB8D78" w14:textId="77777777" w:rsidR="0044410D" w:rsidRPr="0044410D" w:rsidRDefault="009536E9" w:rsidP="009536E9">
      <w:pPr>
        <w:pStyle w:val="Appendix2"/>
      </w:pPr>
      <w:bookmarkStart w:id="1925" w:name="_Toc402619992"/>
      <w:bookmarkStart w:id="1926" w:name="_Toc401414177"/>
      <w:r>
        <w:lastRenderedPageBreak/>
        <w:t>Internal Modules</w:t>
      </w:r>
      <w:bookmarkEnd w:id="1925"/>
      <w:bookmarkEnd w:id="1926"/>
    </w:p>
    <w:p w14:paraId="162F2D62" w14:textId="77777777" w:rsidR="0044410D" w:rsidRPr="0044410D" w:rsidRDefault="00FB13EF" w:rsidP="00FB13EF">
      <w:pPr>
        <w:pStyle w:val="Grammar"/>
      </w:pPr>
      <w:r>
        <w:rPr>
          <w:rStyle w:val="Production"/>
        </w:rPr>
        <w:t>ModuleDeclaration:</w:t>
      </w:r>
      <w:r w:rsidR="0048218E" w:rsidRPr="0048218E">
        <w:br/>
      </w:r>
      <w:r>
        <w:rPr>
          <w:rStyle w:val="Terminal"/>
        </w:rPr>
        <w:t>module</w:t>
      </w:r>
      <w:r>
        <w:t xml:space="preserve">   </w:t>
      </w:r>
      <w:r>
        <w:rPr>
          <w:rStyle w:val="Production"/>
        </w:rPr>
        <w:t>IdentifierPath</w:t>
      </w:r>
      <w:r>
        <w:t xml:space="preserve">   </w:t>
      </w:r>
      <w:r>
        <w:rPr>
          <w:rStyle w:val="Terminal"/>
        </w:rPr>
        <w:t>{</w:t>
      </w:r>
      <w:r>
        <w:t xml:space="preserve">   </w:t>
      </w:r>
      <w:r>
        <w:rPr>
          <w:rStyle w:val="Production"/>
        </w:rPr>
        <w:t>ModuleBody</w:t>
      </w:r>
      <w:r>
        <w:t xml:space="preserve">   </w:t>
      </w:r>
      <w:r>
        <w:rPr>
          <w:rStyle w:val="Terminal"/>
        </w:rPr>
        <w:t>}</w:t>
      </w:r>
    </w:p>
    <w:p w14:paraId="2AECB496" w14:textId="77777777" w:rsidR="0044410D" w:rsidRPr="0044410D" w:rsidRDefault="00FB13EF" w:rsidP="00FB13EF">
      <w:pPr>
        <w:pStyle w:val="Grammar"/>
      </w:pPr>
      <w:r>
        <w:rPr>
          <w:rStyle w:val="Production"/>
        </w:rPr>
        <w:t>IdentifierPath:</w:t>
      </w:r>
      <w:r w:rsidR="0048218E" w:rsidRPr="0048218E">
        <w:br/>
      </w:r>
      <w:r>
        <w:rPr>
          <w:rStyle w:val="Production"/>
        </w:rPr>
        <w:t>Identifier</w:t>
      </w:r>
      <w:r w:rsidR="0048218E" w:rsidRPr="0048218E">
        <w:br/>
      </w:r>
      <w:r>
        <w:rPr>
          <w:rStyle w:val="Production"/>
        </w:rPr>
        <w:t>IdentifierPath</w:t>
      </w:r>
      <w:r>
        <w:t xml:space="preserve">   </w:t>
      </w:r>
      <w:r>
        <w:rPr>
          <w:rStyle w:val="Terminal"/>
        </w:rPr>
        <w:t>.</w:t>
      </w:r>
      <w:r>
        <w:t xml:space="preserve">   </w:t>
      </w:r>
      <w:r>
        <w:rPr>
          <w:rStyle w:val="Production"/>
        </w:rPr>
        <w:t>Identifier</w:t>
      </w:r>
    </w:p>
    <w:p w14:paraId="55D8A9DE" w14:textId="77777777" w:rsidR="0044410D" w:rsidRPr="0044410D" w:rsidRDefault="00FB13EF" w:rsidP="00FB13EF">
      <w:pPr>
        <w:pStyle w:val="Grammar"/>
      </w:pPr>
      <w:r>
        <w:rPr>
          <w:rStyle w:val="Production"/>
        </w:rPr>
        <w:t>ModuleBody:</w:t>
      </w:r>
      <w:r w:rsidR="0048218E" w:rsidRPr="0048218E">
        <w:br/>
      </w:r>
      <w:r>
        <w:rPr>
          <w:rStyle w:val="Production"/>
        </w:rPr>
        <w:t>ModuleElements</w:t>
      </w:r>
      <w:r>
        <w:rPr>
          <w:rStyle w:val="Production"/>
          <w:vertAlign w:val="subscript"/>
        </w:rPr>
        <w:t>opt</w:t>
      </w:r>
    </w:p>
    <w:p w14:paraId="73F99F82" w14:textId="77777777" w:rsidR="0044410D" w:rsidRPr="0044410D" w:rsidRDefault="00FB13EF" w:rsidP="00FB13EF">
      <w:pPr>
        <w:pStyle w:val="Grammar"/>
      </w:pPr>
      <w:r>
        <w:rPr>
          <w:rStyle w:val="Production"/>
        </w:rPr>
        <w:t>ModuleElements:</w:t>
      </w:r>
      <w:r w:rsidR="0048218E" w:rsidRPr="0048218E">
        <w:br/>
      </w:r>
      <w:r>
        <w:rPr>
          <w:rStyle w:val="Production"/>
        </w:rPr>
        <w:t>ModuleElement</w:t>
      </w:r>
      <w:r w:rsidR="0048218E" w:rsidRPr="0048218E">
        <w:br/>
      </w:r>
      <w:r>
        <w:rPr>
          <w:rStyle w:val="Production"/>
        </w:rPr>
        <w:t>ModuleElements</w:t>
      </w:r>
      <w:r>
        <w:t xml:space="preserve">   </w:t>
      </w:r>
      <w:r>
        <w:rPr>
          <w:rStyle w:val="Production"/>
        </w:rPr>
        <w:t>ModuleElement</w:t>
      </w:r>
    </w:p>
    <w:p w14:paraId="4A6933B7" w14:textId="77777777" w:rsidR="00AA6DAC" w:rsidRPr="0044410D" w:rsidRDefault="00AA6DAC" w:rsidP="00AA6DAC">
      <w:pPr>
        <w:pStyle w:val="Grammar"/>
      </w:pPr>
      <w:r w:rsidRPr="006551A1">
        <w:rPr>
          <w:rStyle w:val="Production"/>
        </w:rPr>
        <w:t>ModuleElement:</w:t>
      </w:r>
      <w:r w:rsidRPr="0048218E">
        <w:br/>
      </w:r>
      <w:r w:rsidRPr="006551A1">
        <w:rPr>
          <w:rStyle w:val="Production"/>
        </w:rPr>
        <w:t>Statement</w:t>
      </w:r>
      <w:r w:rsidRPr="0048218E">
        <w:br/>
      </w:r>
      <w:r w:rsidRPr="008500B1">
        <w:rPr>
          <w:rStyle w:val="Terminal"/>
        </w:rPr>
        <w:t>export</w:t>
      </w:r>
      <w:r w:rsidRPr="00D31C46">
        <w:rPr>
          <w:rStyle w:val="Production"/>
          <w:vertAlign w:val="subscript"/>
        </w:rPr>
        <w:t>opt</w:t>
      </w:r>
      <w:r>
        <w:t xml:space="preserve">   </w:t>
      </w:r>
      <w:r w:rsidRPr="006551A1">
        <w:rPr>
          <w:rStyle w:val="Production"/>
        </w:rPr>
        <w:t>VariableDeclaration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FunctionDeclaration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ClassDeclaration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InterfaceDeclaration</w:t>
      </w:r>
      <w:r>
        <w:br/>
      </w:r>
      <w:r w:rsidRPr="008500B1">
        <w:rPr>
          <w:rStyle w:val="Terminal"/>
        </w:rPr>
        <w:t>export</w:t>
      </w:r>
      <w:r w:rsidRPr="00D31C46">
        <w:rPr>
          <w:rStyle w:val="Production"/>
          <w:vertAlign w:val="subscript"/>
        </w:rPr>
        <w:t>opt</w:t>
      </w:r>
      <w:r>
        <w:t xml:space="preserve">   </w:t>
      </w:r>
      <w:ins w:id="1927" w:author="Anders Hejlsberg" w:date="2014-11-01T15:43:00Z">
        <w:r w:rsidRPr="00AA6DAC">
          <w:rPr>
            <w:rStyle w:val="Production"/>
          </w:rPr>
          <w:t>TypeAliasDeclaration</w:t>
        </w:r>
        <w:r w:rsidRPr="0048218E">
          <w:br/>
        </w:r>
        <w:r w:rsidRPr="008500B1">
          <w:rPr>
            <w:rStyle w:val="Terminal"/>
          </w:rPr>
          <w:t>export</w:t>
        </w:r>
        <w:r w:rsidRPr="00D31C46">
          <w:rPr>
            <w:rStyle w:val="Production"/>
            <w:vertAlign w:val="subscript"/>
          </w:rPr>
          <w:t>opt</w:t>
        </w:r>
        <w:r>
          <w:t xml:space="preserve">   </w:t>
        </w:r>
      </w:ins>
      <w:r w:rsidRPr="006551A1">
        <w:rPr>
          <w:rStyle w:val="Production"/>
        </w:rPr>
        <w:t>EnumDeclaration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ModuleDeclaration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ImportDeclaration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AmbientDeclaration</w:t>
      </w:r>
    </w:p>
    <w:p w14:paraId="40F1C620" w14:textId="77777777" w:rsidR="0044410D" w:rsidRPr="0044410D" w:rsidRDefault="00FB13EF" w:rsidP="00FB13EF">
      <w:pPr>
        <w:pStyle w:val="Grammar"/>
      </w:pPr>
      <w:r>
        <w:rPr>
          <w:rStyle w:val="Production"/>
        </w:rPr>
        <w:t>ImportDeclaration:</w:t>
      </w:r>
      <w:r w:rsidR="0048218E" w:rsidRPr="0048218E">
        <w:br/>
      </w:r>
      <w:r>
        <w:rPr>
          <w:rStyle w:val="Terminal"/>
        </w:rPr>
        <w:t>import</w:t>
      </w:r>
      <w:r>
        <w:t xml:space="preserve">   </w:t>
      </w:r>
      <w:r>
        <w:rPr>
          <w:rStyle w:val="Production"/>
        </w:rPr>
        <w:t>Identifier</w:t>
      </w:r>
      <w:r>
        <w:t xml:space="preserve">   </w:t>
      </w:r>
      <w:r>
        <w:rPr>
          <w:rStyle w:val="Terminal"/>
        </w:rPr>
        <w:t>=</w:t>
      </w:r>
      <w:r>
        <w:t xml:space="preserve">   </w:t>
      </w:r>
      <w:r>
        <w:rPr>
          <w:rStyle w:val="Production"/>
        </w:rPr>
        <w:t>EntityName</w:t>
      </w:r>
      <w:r>
        <w:t xml:space="preserve">   </w:t>
      </w:r>
      <w:r>
        <w:rPr>
          <w:rStyle w:val="Terminal"/>
        </w:rPr>
        <w:t>;</w:t>
      </w:r>
    </w:p>
    <w:p w14:paraId="164AA0E1" w14:textId="77777777" w:rsidR="0044410D" w:rsidRPr="0044410D" w:rsidRDefault="00FB13EF" w:rsidP="00FB13EF">
      <w:pPr>
        <w:pStyle w:val="Grammar"/>
      </w:pPr>
      <w:r>
        <w:rPr>
          <w:rStyle w:val="Production"/>
        </w:rPr>
        <w:t>EntityName:</w:t>
      </w:r>
      <w:r w:rsidR="0048218E" w:rsidRPr="0048218E">
        <w:br/>
      </w:r>
      <w:r>
        <w:rPr>
          <w:rStyle w:val="Production"/>
        </w:rPr>
        <w:t>ModuleName</w:t>
      </w:r>
      <w:r w:rsidR="0048218E" w:rsidRPr="0048218E">
        <w:br/>
      </w:r>
      <w:r>
        <w:rPr>
          <w:rStyle w:val="Production"/>
        </w:rPr>
        <w:t>ModuleName</w:t>
      </w:r>
      <w:r>
        <w:t xml:space="preserve">   </w:t>
      </w:r>
      <w:r>
        <w:rPr>
          <w:rStyle w:val="Terminal"/>
        </w:rPr>
        <w:t>.</w:t>
      </w:r>
      <w:r>
        <w:t xml:space="preserve">   </w:t>
      </w:r>
      <w:r>
        <w:rPr>
          <w:rStyle w:val="Production"/>
        </w:rPr>
        <w:t>Identifier</w:t>
      </w:r>
    </w:p>
    <w:p w14:paraId="480A96C1" w14:textId="77777777" w:rsidR="0044410D" w:rsidRPr="0044410D" w:rsidRDefault="00FB13EF" w:rsidP="00C63C76">
      <w:pPr>
        <w:pStyle w:val="Appendix2"/>
      </w:pPr>
      <w:bookmarkStart w:id="1928" w:name="_Toc402619993"/>
      <w:bookmarkStart w:id="1929" w:name="_Toc401414178"/>
      <w:r>
        <w:t>Source Files</w:t>
      </w:r>
      <w:r w:rsidR="00C63C76">
        <w:t xml:space="preserve"> and </w:t>
      </w:r>
      <w:r w:rsidR="009536E9">
        <w:t xml:space="preserve">External </w:t>
      </w:r>
      <w:r w:rsidR="00C63C76">
        <w:t>Modules</w:t>
      </w:r>
      <w:bookmarkEnd w:id="1928"/>
      <w:bookmarkEnd w:id="1929"/>
    </w:p>
    <w:p w14:paraId="59463ABC" w14:textId="77777777" w:rsidR="0044410D" w:rsidRPr="0044410D" w:rsidRDefault="00FB13EF" w:rsidP="00FB13EF">
      <w:pPr>
        <w:pStyle w:val="Grammar"/>
      </w:pPr>
      <w:r>
        <w:rPr>
          <w:rStyle w:val="Production"/>
        </w:rPr>
        <w:t>SourceFile:</w:t>
      </w:r>
      <w:r w:rsidR="0048218E" w:rsidRPr="0048218E">
        <w:br/>
      </w:r>
      <w:r>
        <w:rPr>
          <w:rStyle w:val="Production"/>
        </w:rPr>
        <w:t>ImplementationSourceFile</w:t>
      </w:r>
      <w:r w:rsidR="0048218E" w:rsidRPr="0048218E">
        <w:br/>
      </w:r>
      <w:r>
        <w:rPr>
          <w:rStyle w:val="Production"/>
        </w:rPr>
        <w:t>DeclarationSourceFile</w:t>
      </w:r>
    </w:p>
    <w:p w14:paraId="76482937" w14:textId="77777777" w:rsidR="0044410D" w:rsidRPr="0044410D" w:rsidRDefault="00FB13EF" w:rsidP="00FB13EF">
      <w:pPr>
        <w:pStyle w:val="Grammar"/>
      </w:pPr>
      <w:r>
        <w:rPr>
          <w:rStyle w:val="Production"/>
        </w:rPr>
        <w:t>ImplementationSourceFile:</w:t>
      </w:r>
      <w:r w:rsidR="0048218E" w:rsidRPr="0048218E">
        <w:br/>
      </w:r>
      <w:r>
        <w:rPr>
          <w:rStyle w:val="Production"/>
        </w:rPr>
        <w:t>ImplementationElements</w:t>
      </w:r>
      <w:r>
        <w:rPr>
          <w:rStyle w:val="Production"/>
          <w:vertAlign w:val="subscript"/>
        </w:rPr>
        <w:t>opt</w:t>
      </w:r>
    </w:p>
    <w:p w14:paraId="49622AE6" w14:textId="77777777" w:rsidR="0044410D" w:rsidRPr="0044410D" w:rsidRDefault="00FB13EF" w:rsidP="00FB13EF">
      <w:pPr>
        <w:pStyle w:val="Grammar"/>
      </w:pPr>
      <w:r>
        <w:rPr>
          <w:rStyle w:val="Production"/>
        </w:rPr>
        <w:lastRenderedPageBreak/>
        <w:t>ImplementationElements:</w:t>
      </w:r>
      <w:r w:rsidR="0048218E" w:rsidRPr="0048218E">
        <w:br/>
      </w:r>
      <w:r>
        <w:rPr>
          <w:rStyle w:val="Production"/>
        </w:rPr>
        <w:t>ImplementationElement</w:t>
      </w:r>
      <w:r w:rsidR="0048218E" w:rsidRPr="0048218E">
        <w:br/>
      </w:r>
      <w:r>
        <w:rPr>
          <w:rStyle w:val="Production"/>
        </w:rPr>
        <w:t>ImplementationElements</w:t>
      </w:r>
      <w:r>
        <w:t xml:space="preserve">   </w:t>
      </w:r>
      <w:r>
        <w:rPr>
          <w:rStyle w:val="Production"/>
        </w:rPr>
        <w:t>ImplementationElement</w:t>
      </w:r>
    </w:p>
    <w:p w14:paraId="5614A66D" w14:textId="77777777" w:rsidR="0044410D" w:rsidRPr="0044410D" w:rsidRDefault="00FB13EF" w:rsidP="00FB13EF">
      <w:pPr>
        <w:pStyle w:val="Grammar"/>
      </w:pPr>
      <w:r>
        <w:rPr>
          <w:rStyle w:val="Production"/>
        </w:rPr>
        <w:t>ImplementationElement:</w:t>
      </w:r>
      <w:r w:rsidR="0048218E" w:rsidRPr="0048218E">
        <w:br/>
      </w:r>
      <w:r>
        <w:rPr>
          <w:rStyle w:val="Production"/>
        </w:rPr>
        <w:t>ModuleElement</w:t>
      </w:r>
      <w:r w:rsidR="0048218E" w:rsidRPr="0048218E">
        <w:br/>
      </w:r>
      <w:r>
        <w:rPr>
          <w:rStyle w:val="Production"/>
        </w:rPr>
        <w:t>ExportAssignment</w:t>
      </w:r>
      <w:r w:rsidR="0048218E" w:rsidRPr="0048218E">
        <w:br/>
      </w:r>
      <w:r>
        <w:rPr>
          <w:rStyle w:val="Production"/>
        </w:rPr>
        <w:t>AmbientExternalModuleDeclaration</w:t>
      </w:r>
      <w:r w:rsidR="0048218E" w:rsidRPr="0048218E">
        <w:br/>
      </w:r>
      <w:r>
        <w:rPr>
          <w:rStyle w:val="Terminal"/>
        </w:rPr>
        <w:t>export</w:t>
      </w:r>
      <w:r>
        <w:rPr>
          <w:rStyle w:val="Production"/>
          <w:vertAlign w:val="subscript"/>
        </w:rPr>
        <w:t>opt</w:t>
      </w:r>
      <w:r>
        <w:t xml:space="preserve">   </w:t>
      </w:r>
      <w:r>
        <w:rPr>
          <w:rStyle w:val="Production"/>
        </w:rPr>
        <w:t>ExternalImportDeclaration</w:t>
      </w:r>
    </w:p>
    <w:p w14:paraId="71417A83" w14:textId="77777777" w:rsidR="0044410D" w:rsidRPr="0044410D" w:rsidRDefault="00FB13EF" w:rsidP="00FB13EF">
      <w:pPr>
        <w:pStyle w:val="Grammar"/>
      </w:pPr>
      <w:r>
        <w:rPr>
          <w:rStyle w:val="Production"/>
        </w:rPr>
        <w:t>DeclarationSourceFile:</w:t>
      </w:r>
      <w:r w:rsidR="0048218E" w:rsidRPr="0048218E">
        <w:br/>
      </w:r>
      <w:r>
        <w:rPr>
          <w:rStyle w:val="Production"/>
        </w:rPr>
        <w:t>DeclarationElements</w:t>
      </w:r>
      <w:r>
        <w:rPr>
          <w:rStyle w:val="Production"/>
          <w:vertAlign w:val="subscript"/>
        </w:rPr>
        <w:t>opt</w:t>
      </w:r>
    </w:p>
    <w:p w14:paraId="7805E866" w14:textId="77777777" w:rsidR="0044410D" w:rsidRPr="0044410D" w:rsidRDefault="00FB13EF" w:rsidP="00FB13EF">
      <w:pPr>
        <w:pStyle w:val="Grammar"/>
      </w:pPr>
      <w:r>
        <w:rPr>
          <w:rStyle w:val="Production"/>
        </w:rPr>
        <w:t>DeclarationElements:</w:t>
      </w:r>
      <w:r w:rsidR="0048218E" w:rsidRPr="0048218E">
        <w:br/>
      </w:r>
      <w:r>
        <w:rPr>
          <w:rStyle w:val="Production"/>
        </w:rPr>
        <w:t>DeclarationElement</w:t>
      </w:r>
      <w:r w:rsidR="0048218E" w:rsidRPr="0048218E">
        <w:br/>
      </w:r>
      <w:r>
        <w:rPr>
          <w:rStyle w:val="Production"/>
        </w:rPr>
        <w:t>DeclarationElements</w:t>
      </w:r>
      <w:r>
        <w:t xml:space="preserve">   </w:t>
      </w:r>
      <w:r>
        <w:rPr>
          <w:rStyle w:val="Production"/>
        </w:rPr>
        <w:t>DeclarationElement</w:t>
      </w:r>
    </w:p>
    <w:p w14:paraId="15B19827" w14:textId="77777777" w:rsidR="00AA6DAC" w:rsidRPr="0044410D" w:rsidRDefault="00AA6DAC" w:rsidP="00AA6DAC">
      <w:pPr>
        <w:pStyle w:val="Grammar"/>
      </w:pPr>
      <w:r w:rsidRPr="006551A1">
        <w:rPr>
          <w:rStyle w:val="Production"/>
        </w:rPr>
        <w:t>DeclarationElement:</w:t>
      </w:r>
      <w:r w:rsidRPr="0048218E">
        <w:br/>
      </w:r>
      <w:r w:rsidRPr="006551A1">
        <w:rPr>
          <w:rStyle w:val="Production"/>
        </w:rPr>
        <w:t>ExportAssignment</w:t>
      </w:r>
      <w:r w:rsidRPr="0048218E">
        <w:br/>
      </w:r>
      <w:r w:rsidRPr="006551A1">
        <w:rPr>
          <w:rStyle w:val="Production"/>
        </w:rPr>
        <w:t>AmbientExternalModuleDeclaration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InterfaceDeclaration</w:t>
      </w:r>
      <w:r w:rsidRPr="0048218E">
        <w:br/>
      </w:r>
      <w:r w:rsidRPr="008500B1">
        <w:rPr>
          <w:rStyle w:val="Terminal"/>
        </w:rPr>
        <w:t>export</w:t>
      </w:r>
      <w:r w:rsidRPr="00D31C46">
        <w:rPr>
          <w:rStyle w:val="Production"/>
          <w:vertAlign w:val="subscript"/>
        </w:rPr>
        <w:t>opt</w:t>
      </w:r>
      <w:r>
        <w:t xml:space="preserve">   </w:t>
      </w:r>
      <w:ins w:id="1930" w:author="Anders Hejlsberg" w:date="2014-11-01T15:43:00Z">
        <w:r>
          <w:rPr>
            <w:rStyle w:val="Production"/>
          </w:rPr>
          <w:t>TypeAlias</w:t>
        </w:r>
        <w:r w:rsidRPr="006551A1">
          <w:rPr>
            <w:rStyle w:val="Production"/>
          </w:rPr>
          <w:t>Declaration</w:t>
        </w:r>
        <w:r w:rsidRPr="0048218E">
          <w:br/>
        </w:r>
        <w:r w:rsidRPr="008500B1">
          <w:rPr>
            <w:rStyle w:val="Terminal"/>
          </w:rPr>
          <w:t>export</w:t>
        </w:r>
        <w:r w:rsidRPr="00D31C46">
          <w:rPr>
            <w:rStyle w:val="Production"/>
            <w:vertAlign w:val="subscript"/>
          </w:rPr>
          <w:t>opt</w:t>
        </w:r>
        <w:r>
          <w:t xml:space="preserve">   </w:t>
        </w:r>
      </w:ins>
      <w:r w:rsidRPr="006551A1">
        <w:rPr>
          <w:rStyle w:val="Production"/>
        </w:rPr>
        <w:t>ImportDeclaration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AmbientDeclaration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ExternalImportDeclaration</w:t>
      </w:r>
    </w:p>
    <w:p w14:paraId="5926D6D3" w14:textId="77777777" w:rsidR="0044410D" w:rsidRPr="0044410D" w:rsidRDefault="00FB13EF" w:rsidP="00FB13EF">
      <w:pPr>
        <w:pStyle w:val="Grammar"/>
      </w:pPr>
      <w:r>
        <w:rPr>
          <w:rStyle w:val="Production"/>
        </w:rPr>
        <w:t>ExternalImportDeclaration:</w:t>
      </w:r>
      <w:r w:rsidR="0048218E" w:rsidRPr="0048218E">
        <w:br/>
      </w:r>
      <w:r>
        <w:rPr>
          <w:rStyle w:val="Terminal"/>
        </w:rPr>
        <w:t>import</w:t>
      </w:r>
      <w:r>
        <w:t xml:space="preserve">   </w:t>
      </w:r>
      <w:r>
        <w:rPr>
          <w:rStyle w:val="Production"/>
        </w:rPr>
        <w:t>Identifier</w:t>
      </w:r>
      <w:r>
        <w:t xml:space="preserve">   </w:t>
      </w:r>
      <w:r>
        <w:rPr>
          <w:rStyle w:val="Terminal"/>
        </w:rPr>
        <w:t>=</w:t>
      </w:r>
      <w:r>
        <w:t xml:space="preserve">   </w:t>
      </w:r>
      <w:r>
        <w:rPr>
          <w:rStyle w:val="Production"/>
        </w:rPr>
        <w:t>ExternalModuleReference</w:t>
      </w:r>
      <w:r>
        <w:t xml:space="preserve">   </w:t>
      </w:r>
      <w:r>
        <w:rPr>
          <w:rStyle w:val="Terminal"/>
        </w:rPr>
        <w:t>;</w:t>
      </w:r>
    </w:p>
    <w:p w14:paraId="420C4182" w14:textId="77777777" w:rsidR="0044410D" w:rsidRPr="0044410D" w:rsidRDefault="00FB13EF" w:rsidP="00FB13EF">
      <w:pPr>
        <w:pStyle w:val="Grammar"/>
      </w:pPr>
      <w:r>
        <w:rPr>
          <w:rStyle w:val="Production"/>
        </w:rPr>
        <w:t>ExternalModuleReference:</w:t>
      </w:r>
      <w:r w:rsidR="0048218E" w:rsidRPr="0048218E">
        <w:br/>
      </w:r>
      <w:r>
        <w:rPr>
          <w:rStyle w:val="Terminal"/>
        </w:rPr>
        <w:t>require</w:t>
      </w:r>
      <w:r>
        <w:t xml:space="preserve">   </w:t>
      </w:r>
      <w:r>
        <w:rPr>
          <w:rStyle w:val="Terminal"/>
        </w:rPr>
        <w:t>(</w:t>
      </w:r>
      <w:r>
        <w:t xml:space="preserve">   </w:t>
      </w:r>
      <w:r>
        <w:rPr>
          <w:rStyle w:val="Production"/>
        </w:rPr>
        <w:t>StringLiteral</w:t>
      </w:r>
      <w:r>
        <w:t xml:space="preserve">   </w:t>
      </w:r>
      <w:r>
        <w:rPr>
          <w:rStyle w:val="Terminal"/>
        </w:rPr>
        <w:t>)</w:t>
      </w:r>
    </w:p>
    <w:p w14:paraId="6B39DE6F" w14:textId="77777777" w:rsidR="0044410D" w:rsidRPr="0044410D" w:rsidRDefault="00FB13EF" w:rsidP="00FB13EF">
      <w:pPr>
        <w:pStyle w:val="Grammar"/>
      </w:pPr>
      <w:r>
        <w:rPr>
          <w:rStyle w:val="Production"/>
        </w:rPr>
        <w:t>ExportAssignment:</w:t>
      </w:r>
      <w:r w:rsidR="0048218E" w:rsidRPr="0048218E">
        <w:br/>
      </w:r>
      <w:r>
        <w:rPr>
          <w:rStyle w:val="Terminal"/>
        </w:rPr>
        <w:t>export</w:t>
      </w:r>
      <w:r>
        <w:t xml:space="preserve">   </w:t>
      </w:r>
      <w:r>
        <w:rPr>
          <w:rStyle w:val="Terminal"/>
        </w:rPr>
        <w:t>=</w:t>
      </w:r>
      <w:r>
        <w:t xml:space="preserve">   </w:t>
      </w:r>
      <w:r>
        <w:rPr>
          <w:rStyle w:val="Production"/>
        </w:rPr>
        <w:t>Identifier</w:t>
      </w:r>
      <w:r>
        <w:t xml:space="preserve">   </w:t>
      </w:r>
      <w:r>
        <w:rPr>
          <w:rStyle w:val="Terminal"/>
        </w:rPr>
        <w:t>;</w:t>
      </w:r>
    </w:p>
    <w:p w14:paraId="261729BC" w14:textId="77777777" w:rsidR="0044410D" w:rsidRPr="0044410D" w:rsidRDefault="00C63C76" w:rsidP="00C63C76">
      <w:pPr>
        <w:pStyle w:val="Appendix2"/>
      </w:pPr>
      <w:bookmarkStart w:id="1931" w:name="_Toc402619994"/>
      <w:bookmarkStart w:id="1932" w:name="_Toc401414179"/>
      <w:r>
        <w:t>Ambients</w:t>
      </w:r>
      <w:bookmarkEnd w:id="1931"/>
      <w:bookmarkEnd w:id="1932"/>
    </w:p>
    <w:p w14:paraId="61A8C9DE" w14:textId="77777777" w:rsidR="0044410D" w:rsidRPr="0044410D" w:rsidRDefault="00FB13EF" w:rsidP="00FB13EF">
      <w:pPr>
        <w:pStyle w:val="Grammar"/>
      </w:pPr>
      <w:r>
        <w:rPr>
          <w:rStyle w:val="Production"/>
        </w:rPr>
        <w:t>AmbientDeclaration:</w:t>
      </w:r>
      <w:r w:rsidR="0048218E" w:rsidRPr="0048218E">
        <w:br/>
      </w:r>
      <w:r>
        <w:rPr>
          <w:rStyle w:val="Terminal"/>
        </w:rPr>
        <w:t>declare</w:t>
      </w:r>
      <w:r>
        <w:t xml:space="preserve">   </w:t>
      </w:r>
      <w:r>
        <w:rPr>
          <w:rStyle w:val="Production"/>
        </w:rPr>
        <w:t>AmbientVariableDeclaration</w:t>
      </w:r>
      <w:r w:rsidR="0048218E" w:rsidRPr="0048218E">
        <w:br/>
      </w:r>
      <w:r>
        <w:rPr>
          <w:rStyle w:val="Terminal"/>
        </w:rPr>
        <w:t>declare</w:t>
      </w:r>
      <w:r>
        <w:t xml:space="preserve">   </w:t>
      </w:r>
      <w:r>
        <w:rPr>
          <w:rStyle w:val="Production"/>
        </w:rPr>
        <w:t>AmbientFunctionDeclaration</w:t>
      </w:r>
      <w:r w:rsidR="0048218E" w:rsidRPr="0048218E">
        <w:br/>
      </w:r>
      <w:r>
        <w:rPr>
          <w:rStyle w:val="Terminal"/>
        </w:rPr>
        <w:t>declare</w:t>
      </w:r>
      <w:r>
        <w:t xml:space="preserve">   </w:t>
      </w:r>
      <w:r>
        <w:rPr>
          <w:rStyle w:val="Production"/>
        </w:rPr>
        <w:t>AmbientClassDeclaration</w:t>
      </w:r>
      <w:r w:rsidR="0048218E" w:rsidRPr="0048218E">
        <w:br/>
      </w:r>
      <w:r>
        <w:rPr>
          <w:rStyle w:val="Terminal"/>
        </w:rPr>
        <w:t>declare</w:t>
      </w:r>
      <w:r>
        <w:t xml:space="preserve">   </w:t>
      </w:r>
      <w:r>
        <w:rPr>
          <w:rStyle w:val="Production"/>
        </w:rPr>
        <w:t>AmbientEnumDeclaration</w:t>
      </w:r>
      <w:r w:rsidR="0048218E" w:rsidRPr="0048218E">
        <w:br/>
      </w:r>
      <w:r>
        <w:rPr>
          <w:rStyle w:val="Terminal"/>
        </w:rPr>
        <w:t>declare</w:t>
      </w:r>
      <w:r>
        <w:t xml:space="preserve">   </w:t>
      </w:r>
      <w:r>
        <w:rPr>
          <w:rStyle w:val="Production"/>
        </w:rPr>
        <w:t>AmbientModuleDeclaration</w:t>
      </w:r>
    </w:p>
    <w:p w14:paraId="235528CF" w14:textId="77777777" w:rsidR="0044410D" w:rsidRPr="0044410D" w:rsidRDefault="00FB13EF" w:rsidP="00FB13EF">
      <w:pPr>
        <w:pStyle w:val="Grammar"/>
      </w:pPr>
      <w:r>
        <w:rPr>
          <w:rStyle w:val="Production"/>
        </w:rPr>
        <w:lastRenderedPageBreak/>
        <w:t>AmbientVariableDeclaration:</w:t>
      </w:r>
      <w:r w:rsidR="0048218E" w:rsidRPr="0048218E">
        <w:br/>
      </w:r>
      <w:r>
        <w:rPr>
          <w:rStyle w:val="Terminal"/>
        </w:rPr>
        <w:t>var</w:t>
      </w:r>
      <w:r>
        <w:t xml:space="preserve">   </w:t>
      </w:r>
      <w:r>
        <w:rPr>
          <w:rStyle w:val="Production"/>
        </w:rPr>
        <w:t>Identifier</w:t>
      </w:r>
      <w:r>
        <w:t xml:space="preserve">    </w:t>
      </w:r>
      <w:r>
        <w:rPr>
          <w:rStyle w:val="Production"/>
        </w:rPr>
        <w:t>TypeAnnotation</w:t>
      </w:r>
      <w:r>
        <w:rPr>
          <w:rStyle w:val="Production"/>
          <w:vertAlign w:val="subscript"/>
        </w:rPr>
        <w:t>opt</w:t>
      </w:r>
      <w:r>
        <w:t xml:space="preserve">   </w:t>
      </w:r>
      <w:r>
        <w:rPr>
          <w:rStyle w:val="Terminal"/>
        </w:rPr>
        <w:t>;</w:t>
      </w:r>
    </w:p>
    <w:p w14:paraId="150B5AE7" w14:textId="77777777" w:rsidR="0044410D" w:rsidRPr="0044410D" w:rsidRDefault="00FB13EF" w:rsidP="00FB13EF">
      <w:pPr>
        <w:pStyle w:val="Grammar"/>
      </w:pPr>
      <w:r>
        <w:rPr>
          <w:rStyle w:val="Production"/>
        </w:rPr>
        <w:t>AmbientFunctionDeclaration:</w:t>
      </w:r>
      <w:r w:rsidR="0048218E" w:rsidRPr="0048218E">
        <w:br/>
      </w:r>
      <w:r>
        <w:rPr>
          <w:rStyle w:val="Terminal"/>
        </w:rPr>
        <w:t>function</w:t>
      </w:r>
      <w:r>
        <w:t xml:space="preserve">   </w:t>
      </w:r>
      <w:r>
        <w:rPr>
          <w:rStyle w:val="Production"/>
        </w:rPr>
        <w:t>Identifier</w:t>
      </w:r>
      <w:r>
        <w:t xml:space="preserve">   </w:t>
      </w:r>
      <w:r>
        <w:rPr>
          <w:rStyle w:val="Production"/>
        </w:rPr>
        <w:t>CallSignature</w:t>
      </w:r>
      <w:r>
        <w:t xml:space="preserve">   </w:t>
      </w:r>
      <w:r>
        <w:rPr>
          <w:rStyle w:val="Terminal"/>
        </w:rPr>
        <w:t>;</w:t>
      </w:r>
    </w:p>
    <w:p w14:paraId="6FAB1141" w14:textId="77777777" w:rsidR="0044410D" w:rsidRPr="0044410D" w:rsidRDefault="00FB13EF" w:rsidP="00FB13EF">
      <w:pPr>
        <w:pStyle w:val="Grammar"/>
      </w:pPr>
      <w:r>
        <w:rPr>
          <w:rStyle w:val="Production"/>
        </w:rPr>
        <w:t>AmbientClassDeclaration:</w:t>
      </w:r>
      <w:r w:rsidR="0048218E" w:rsidRPr="0048218E">
        <w:br/>
      </w:r>
      <w:r>
        <w:rPr>
          <w:rStyle w:val="Terminal"/>
        </w:rPr>
        <w:t>class</w:t>
      </w:r>
      <w:r>
        <w:t xml:space="preserve">   </w:t>
      </w:r>
      <w:r>
        <w:rPr>
          <w:rStyle w:val="Production"/>
        </w:rPr>
        <w:t>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AmbientClassBody</w:t>
      </w:r>
      <w:r>
        <w:t xml:space="preserve">   </w:t>
      </w:r>
      <w:r>
        <w:rPr>
          <w:rStyle w:val="Terminal"/>
        </w:rPr>
        <w:t>}</w:t>
      </w:r>
    </w:p>
    <w:p w14:paraId="10C1D371" w14:textId="77777777" w:rsidR="0044410D" w:rsidRPr="0044410D" w:rsidRDefault="00FB13EF" w:rsidP="00FB13EF">
      <w:pPr>
        <w:pStyle w:val="Grammar"/>
      </w:pPr>
      <w:r>
        <w:rPr>
          <w:rStyle w:val="Production"/>
        </w:rPr>
        <w:t>AmbientClassBody:</w:t>
      </w:r>
      <w:r w:rsidR="0048218E" w:rsidRPr="0048218E">
        <w:br/>
      </w:r>
      <w:r>
        <w:rPr>
          <w:rStyle w:val="Production"/>
        </w:rPr>
        <w:t>AmbientClassBodyElements</w:t>
      </w:r>
      <w:r>
        <w:rPr>
          <w:rStyle w:val="Production"/>
          <w:vertAlign w:val="subscript"/>
        </w:rPr>
        <w:t>opt</w:t>
      </w:r>
    </w:p>
    <w:p w14:paraId="76D94E05" w14:textId="77777777" w:rsidR="0044410D" w:rsidRPr="0044410D" w:rsidRDefault="00FB13EF" w:rsidP="00FB13EF">
      <w:pPr>
        <w:pStyle w:val="Grammar"/>
      </w:pPr>
      <w:r>
        <w:rPr>
          <w:rStyle w:val="Production"/>
        </w:rPr>
        <w:t>AmbientClassBodyElements:</w:t>
      </w:r>
      <w:r w:rsidR="0048218E" w:rsidRPr="0048218E">
        <w:br/>
      </w:r>
      <w:r>
        <w:rPr>
          <w:rStyle w:val="Production"/>
        </w:rPr>
        <w:t>AmbientClassBodyElement</w:t>
      </w:r>
      <w:r w:rsidR="0048218E" w:rsidRPr="0048218E">
        <w:br/>
      </w:r>
      <w:r>
        <w:rPr>
          <w:rStyle w:val="Production"/>
        </w:rPr>
        <w:t>AmbientClassBodyElements</w:t>
      </w:r>
      <w:r>
        <w:t xml:space="preserve">   </w:t>
      </w:r>
      <w:r>
        <w:rPr>
          <w:rStyle w:val="Production"/>
        </w:rPr>
        <w:t>AmbientClassBodyElement</w:t>
      </w:r>
    </w:p>
    <w:p w14:paraId="099309F5" w14:textId="77777777" w:rsidR="0044410D" w:rsidRPr="0044410D" w:rsidRDefault="00FB13EF" w:rsidP="00FB13EF">
      <w:pPr>
        <w:pStyle w:val="Grammar"/>
      </w:pPr>
      <w:r>
        <w:rPr>
          <w:rStyle w:val="Production"/>
        </w:rPr>
        <w:t>AmbientClassBodyElement:</w:t>
      </w:r>
      <w:r w:rsidR="0048218E" w:rsidRPr="0048218E">
        <w:br/>
      </w:r>
      <w:r>
        <w:rPr>
          <w:rStyle w:val="Production"/>
        </w:rPr>
        <w:t>AmbientConstructorDeclaration</w:t>
      </w:r>
      <w:r w:rsidR="0048218E" w:rsidRPr="0048218E">
        <w:br/>
      </w:r>
      <w:r>
        <w:rPr>
          <w:rStyle w:val="Production"/>
        </w:rPr>
        <w:t>AmbientPropertyMemberDeclaration</w:t>
      </w:r>
      <w:r w:rsidR="0048218E" w:rsidRPr="0048218E">
        <w:br/>
      </w:r>
      <w:r>
        <w:rPr>
          <w:rStyle w:val="Production"/>
        </w:rPr>
        <w:t>IndexSignature</w:t>
      </w:r>
    </w:p>
    <w:p w14:paraId="68F1C44F" w14:textId="77777777" w:rsidR="0044410D" w:rsidRPr="0044410D" w:rsidRDefault="00FB13EF" w:rsidP="00FB13EF">
      <w:pPr>
        <w:pStyle w:val="Grammar"/>
      </w:pPr>
      <w:r>
        <w:rPr>
          <w:rStyle w:val="Production"/>
        </w:rPr>
        <w:t>AmbientConstructorDeclaration:</w:t>
      </w:r>
      <w:r w:rsidR="0048218E" w:rsidRPr="0048218E">
        <w:br/>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14:paraId="1E04EF68" w14:textId="77777777" w:rsidR="0044410D" w:rsidRPr="0044410D" w:rsidRDefault="00FB13EF" w:rsidP="00FB13EF">
      <w:pPr>
        <w:pStyle w:val="Grammar"/>
      </w:pPr>
      <w:r>
        <w:rPr>
          <w:rStyle w:val="Production"/>
        </w:rPr>
        <w:t>AmbientPropertyMemberDeclaration: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Terminal"/>
        </w:rPr>
        <w:t>;</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14:paraId="3E61210E" w14:textId="77777777" w:rsidR="0044410D" w:rsidRPr="0044410D" w:rsidRDefault="00FB13EF" w:rsidP="00FB13EF">
      <w:pPr>
        <w:pStyle w:val="Grammar"/>
      </w:pPr>
      <w:r>
        <w:rPr>
          <w:rStyle w:val="Production"/>
        </w:rPr>
        <w:t>AmbientEnumDeclaration:</w:t>
      </w:r>
      <w:r w:rsidR="0048218E" w:rsidRPr="0048218E">
        <w:br/>
      </w:r>
      <w:r>
        <w:rPr>
          <w:rStyle w:val="Terminal"/>
        </w:rPr>
        <w:t>enum</w:t>
      </w:r>
      <w:r>
        <w:t xml:space="preserve">   </w:t>
      </w:r>
      <w:r>
        <w:rPr>
          <w:rStyle w:val="Production"/>
        </w:rPr>
        <w:t>Identifier</w:t>
      </w:r>
      <w:r>
        <w:t xml:space="preserve">   </w:t>
      </w:r>
      <w:r>
        <w:rPr>
          <w:rStyle w:val="Terminal"/>
        </w:rPr>
        <w:t>{</w:t>
      </w:r>
      <w:r>
        <w:t xml:space="preserve">   </w:t>
      </w:r>
      <w:r>
        <w:rPr>
          <w:rStyle w:val="Production"/>
        </w:rPr>
        <w:t>AmbientEnumBody</w:t>
      </w:r>
      <w:r>
        <w:rPr>
          <w:rStyle w:val="Production"/>
          <w:vertAlign w:val="subscript"/>
        </w:rPr>
        <w:t>opt</w:t>
      </w:r>
      <w:r>
        <w:t xml:space="preserve">   </w:t>
      </w:r>
      <w:r>
        <w:rPr>
          <w:rStyle w:val="Terminal"/>
        </w:rPr>
        <w:t>}</w:t>
      </w:r>
    </w:p>
    <w:p w14:paraId="2F3DD95F" w14:textId="77777777" w:rsidR="0044410D" w:rsidRPr="0044410D" w:rsidRDefault="00FB13EF" w:rsidP="00FB13EF">
      <w:pPr>
        <w:pStyle w:val="Grammar"/>
      </w:pPr>
      <w:r>
        <w:rPr>
          <w:rStyle w:val="Production"/>
        </w:rPr>
        <w:t>AmbientEnumBody:</w:t>
      </w:r>
      <w:r w:rsidR="0048218E" w:rsidRPr="0048218E">
        <w:br/>
      </w:r>
      <w:r>
        <w:rPr>
          <w:rStyle w:val="Production"/>
        </w:rPr>
        <w:t>AmbientEnumMemberList</w:t>
      </w:r>
      <w:r>
        <w:t xml:space="preserve">   </w:t>
      </w:r>
      <w:r>
        <w:rPr>
          <w:rStyle w:val="Terminal"/>
        </w:rPr>
        <w:t>,</w:t>
      </w:r>
      <w:r>
        <w:rPr>
          <w:rStyle w:val="Production"/>
          <w:vertAlign w:val="subscript"/>
        </w:rPr>
        <w:t>opt</w:t>
      </w:r>
    </w:p>
    <w:p w14:paraId="72C8EFB2" w14:textId="77777777" w:rsidR="0044410D" w:rsidRPr="0044410D" w:rsidRDefault="00FB13EF" w:rsidP="00FB13EF">
      <w:pPr>
        <w:pStyle w:val="Grammar"/>
      </w:pPr>
      <w:r>
        <w:rPr>
          <w:rStyle w:val="Production"/>
        </w:rPr>
        <w:t>AmbientEnumMemberList:</w:t>
      </w:r>
      <w:r w:rsidR="0048218E" w:rsidRPr="0048218E">
        <w:br/>
      </w:r>
      <w:r>
        <w:rPr>
          <w:rStyle w:val="Production"/>
        </w:rPr>
        <w:t>AmbientEnumMember</w:t>
      </w:r>
      <w:r w:rsidR="0048218E" w:rsidRPr="0048218E">
        <w:br/>
      </w:r>
      <w:r>
        <w:rPr>
          <w:rStyle w:val="Production"/>
        </w:rPr>
        <w:t>AmbientEnumMemberList</w:t>
      </w:r>
      <w:r>
        <w:t xml:space="preserve">   </w:t>
      </w:r>
      <w:r>
        <w:rPr>
          <w:rStyle w:val="Terminal"/>
        </w:rPr>
        <w:t>,</w:t>
      </w:r>
      <w:r>
        <w:t xml:space="preserve">   </w:t>
      </w:r>
      <w:r>
        <w:rPr>
          <w:rStyle w:val="Production"/>
        </w:rPr>
        <w:t>AmbientEnumMember</w:t>
      </w:r>
    </w:p>
    <w:p w14:paraId="21A065DE" w14:textId="77777777" w:rsidR="0044410D" w:rsidRPr="0044410D" w:rsidRDefault="00FB13EF" w:rsidP="00FB13EF">
      <w:pPr>
        <w:pStyle w:val="Grammar"/>
      </w:pPr>
      <w:r>
        <w:rPr>
          <w:rStyle w:val="Production"/>
        </w:rPr>
        <w:t>AmbientEnumMember:</w:t>
      </w:r>
      <w:r w:rsidR="0048218E" w:rsidRPr="0048218E">
        <w:br/>
      </w:r>
      <w:r>
        <w:rPr>
          <w:rStyle w:val="Production"/>
        </w:rPr>
        <w:t>PropertyName</w:t>
      </w:r>
      <w:r w:rsidR="0048218E" w:rsidRPr="0048218E">
        <w:br/>
      </w:r>
      <w:r>
        <w:rPr>
          <w:rStyle w:val="Production"/>
        </w:rPr>
        <w:t>PropertyName</w:t>
      </w:r>
      <w:r>
        <w:t xml:space="preserve">   =   </w:t>
      </w:r>
      <w:r>
        <w:rPr>
          <w:rStyle w:val="Production"/>
        </w:rPr>
        <w:t>ConstantEnumValue</w:t>
      </w:r>
    </w:p>
    <w:p w14:paraId="2170C633" w14:textId="77777777" w:rsidR="0044410D" w:rsidRPr="0044410D" w:rsidRDefault="00FB13EF" w:rsidP="00FB13EF">
      <w:pPr>
        <w:pStyle w:val="Grammar"/>
      </w:pPr>
      <w:r>
        <w:rPr>
          <w:rStyle w:val="Production"/>
        </w:rPr>
        <w:t>AmbientModuleDeclaration:</w:t>
      </w:r>
      <w:r w:rsidR="0048218E" w:rsidRPr="0048218E">
        <w:br/>
      </w:r>
      <w:r>
        <w:rPr>
          <w:rStyle w:val="Terminal"/>
        </w:rPr>
        <w:t>module</w:t>
      </w:r>
      <w:r>
        <w:t xml:space="preserve">   </w:t>
      </w:r>
      <w:r>
        <w:rPr>
          <w:rStyle w:val="Production"/>
        </w:rPr>
        <w:t>IdentifierPath</w:t>
      </w:r>
      <w:r>
        <w:t xml:space="preserve">   </w:t>
      </w:r>
      <w:r>
        <w:rPr>
          <w:rStyle w:val="Terminal"/>
        </w:rPr>
        <w:t>{</w:t>
      </w:r>
      <w:r>
        <w:t xml:space="preserve">   </w:t>
      </w:r>
      <w:r>
        <w:rPr>
          <w:rStyle w:val="Production"/>
        </w:rPr>
        <w:t>AmbientModuleBody</w:t>
      </w:r>
      <w:r>
        <w:t xml:space="preserve">   </w:t>
      </w:r>
      <w:r>
        <w:rPr>
          <w:rStyle w:val="Terminal"/>
        </w:rPr>
        <w:t>}</w:t>
      </w:r>
    </w:p>
    <w:p w14:paraId="7E70501D" w14:textId="77777777" w:rsidR="0044410D" w:rsidRPr="0044410D" w:rsidRDefault="00FB13EF" w:rsidP="00FB13EF">
      <w:pPr>
        <w:pStyle w:val="Grammar"/>
      </w:pPr>
      <w:r>
        <w:rPr>
          <w:rStyle w:val="Production"/>
        </w:rPr>
        <w:lastRenderedPageBreak/>
        <w:t>AmbientModuleBody:</w:t>
      </w:r>
      <w:r w:rsidR="0048218E" w:rsidRPr="0048218E">
        <w:br/>
      </w:r>
      <w:r>
        <w:rPr>
          <w:rStyle w:val="Production"/>
        </w:rPr>
        <w:t>AmbientModuleElements</w:t>
      </w:r>
      <w:r>
        <w:rPr>
          <w:rStyle w:val="Production"/>
          <w:vertAlign w:val="subscript"/>
        </w:rPr>
        <w:t>opt</w:t>
      </w:r>
    </w:p>
    <w:p w14:paraId="35BE7494" w14:textId="77777777" w:rsidR="0044410D" w:rsidRPr="0044410D" w:rsidRDefault="00FB13EF" w:rsidP="00FB13EF">
      <w:pPr>
        <w:pStyle w:val="Grammar"/>
      </w:pPr>
      <w:r>
        <w:rPr>
          <w:rStyle w:val="Production"/>
        </w:rPr>
        <w:t>AmbientModuleElements:</w:t>
      </w:r>
      <w:r w:rsidR="0048218E" w:rsidRPr="0048218E">
        <w:br/>
      </w:r>
      <w:r>
        <w:rPr>
          <w:rStyle w:val="Production"/>
        </w:rPr>
        <w:t>AmbientModuleElement</w:t>
      </w:r>
      <w:r w:rsidR="0048218E" w:rsidRPr="0048218E">
        <w:br/>
      </w:r>
      <w:r>
        <w:rPr>
          <w:rStyle w:val="Production"/>
        </w:rPr>
        <w:t>AmbientModuleElements</w:t>
      </w:r>
      <w:r>
        <w:t xml:space="preserve">   </w:t>
      </w:r>
      <w:r>
        <w:rPr>
          <w:rStyle w:val="Production"/>
        </w:rPr>
        <w:t>AmbientModuleElement</w:t>
      </w:r>
    </w:p>
    <w:p w14:paraId="668B17F9" w14:textId="77777777" w:rsidR="0044410D" w:rsidRPr="0044410D" w:rsidRDefault="00FB13EF" w:rsidP="00FB13EF">
      <w:pPr>
        <w:pStyle w:val="Grammar"/>
      </w:pPr>
      <w:r>
        <w:rPr>
          <w:rStyle w:val="Production"/>
        </w:rPr>
        <w:t>AmbientModuleElement:</w:t>
      </w:r>
      <w:r w:rsidR="0048218E" w:rsidRPr="0048218E">
        <w:br/>
      </w:r>
      <w:r>
        <w:rPr>
          <w:rStyle w:val="Terminal"/>
        </w:rPr>
        <w:t>export</w:t>
      </w:r>
      <w:r>
        <w:rPr>
          <w:rStyle w:val="Production"/>
          <w:vertAlign w:val="subscript"/>
        </w:rPr>
        <w:t>opt</w:t>
      </w:r>
      <w:r>
        <w:t xml:space="preserve">   </w:t>
      </w:r>
      <w:r>
        <w:rPr>
          <w:rStyle w:val="Production"/>
        </w:rPr>
        <w:t>AmbientVariableDeclaration</w:t>
      </w:r>
      <w:r w:rsidR="0048218E" w:rsidRPr="0048218E">
        <w:br/>
      </w:r>
      <w:r>
        <w:rPr>
          <w:rStyle w:val="Terminal"/>
        </w:rPr>
        <w:t>export</w:t>
      </w:r>
      <w:r>
        <w:rPr>
          <w:rStyle w:val="Production"/>
          <w:vertAlign w:val="subscript"/>
        </w:rPr>
        <w:t>opt</w:t>
      </w:r>
      <w:r>
        <w:t xml:space="preserve">   </w:t>
      </w:r>
      <w:r>
        <w:rPr>
          <w:rStyle w:val="Production"/>
        </w:rPr>
        <w:t>AmbientFunctionDeclaration</w:t>
      </w:r>
      <w:r w:rsidR="0048218E" w:rsidRPr="0048218E">
        <w:br/>
      </w:r>
      <w:r>
        <w:rPr>
          <w:rStyle w:val="Terminal"/>
        </w:rPr>
        <w:t>export</w:t>
      </w:r>
      <w:r>
        <w:rPr>
          <w:rStyle w:val="Production"/>
          <w:vertAlign w:val="subscript"/>
        </w:rPr>
        <w:t>opt</w:t>
      </w:r>
      <w:r>
        <w:t xml:space="preserve">   </w:t>
      </w:r>
      <w:r>
        <w:rPr>
          <w:rStyle w:val="Production"/>
        </w:rPr>
        <w:t>AmbientClassDeclaration</w:t>
      </w:r>
      <w:r w:rsidR="0048218E" w:rsidRPr="0048218E">
        <w:br/>
      </w:r>
      <w:r>
        <w:rPr>
          <w:rStyle w:val="Terminal"/>
        </w:rPr>
        <w:t>export</w:t>
      </w:r>
      <w:r>
        <w:rPr>
          <w:rStyle w:val="Production"/>
          <w:vertAlign w:val="subscript"/>
        </w:rPr>
        <w:t>opt</w:t>
      </w:r>
      <w:r>
        <w:t xml:space="preserve">   </w:t>
      </w:r>
      <w:r>
        <w:rPr>
          <w:rStyle w:val="Production"/>
        </w:rPr>
        <w:t>InterfaceDeclaration</w:t>
      </w:r>
      <w:r w:rsidR="0048218E" w:rsidRPr="0048218E">
        <w:br/>
      </w:r>
      <w:r>
        <w:rPr>
          <w:rStyle w:val="Terminal"/>
        </w:rPr>
        <w:t>export</w:t>
      </w:r>
      <w:r>
        <w:rPr>
          <w:rStyle w:val="Production"/>
          <w:vertAlign w:val="subscript"/>
        </w:rPr>
        <w:t>opt</w:t>
      </w:r>
      <w:r>
        <w:t xml:space="preserve">   </w:t>
      </w:r>
      <w:r>
        <w:rPr>
          <w:rStyle w:val="Production"/>
        </w:rPr>
        <w:t>AmbientEnumDeclaration</w:t>
      </w:r>
      <w:r w:rsidR="0048218E" w:rsidRPr="0048218E">
        <w:br/>
      </w:r>
      <w:r>
        <w:rPr>
          <w:rStyle w:val="Terminal"/>
        </w:rPr>
        <w:t>export</w:t>
      </w:r>
      <w:r>
        <w:rPr>
          <w:rStyle w:val="Production"/>
          <w:vertAlign w:val="subscript"/>
        </w:rPr>
        <w:t>opt</w:t>
      </w:r>
      <w:r>
        <w:t xml:space="preserve">   </w:t>
      </w:r>
      <w:r>
        <w:rPr>
          <w:rStyle w:val="Production"/>
        </w:rPr>
        <w:t>AmbientModuleDeclaration</w:t>
      </w:r>
      <w:r w:rsidR="0048218E" w:rsidRPr="0048218E">
        <w:br/>
      </w:r>
      <w:r>
        <w:rPr>
          <w:rStyle w:val="Terminal"/>
        </w:rPr>
        <w:t>export</w:t>
      </w:r>
      <w:r>
        <w:rPr>
          <w:rStyle w:val="Production"/>
          <w:vertAlign w:val="subscript"/>
        </w:rPr>
        <w:t>opt</w:t>
      </w:r>
      <w:r>
        <w:t xml:space="preserve">   </w:t>
      </w:r>
      <w:r>
        <w:rPr>
          <w:rStyle w:val="Production"/>
        </w:rPr>
        <w:t>ImportDeclaration</w:t>
      </w:r>
    </w:p>
    <w:p w14:paraId="01238CDE" w14:textId="77777777" w:rsidR="0044410D" w:rsidRPr="0044410D" w:rsidRDefault="00FB13EF" w:rsidP="00FB13EF">
      <w:pPr>
        <w:pStyle w:val="Grammar"/>
      </w:pPr>
      <w:r>
        <w:rPr>
          <w:rStyle w:val="Production"/>
        </w:rPr>
        <w:t>AmbientExternalModuleDeclaration:</w:t>
      </w:r>
      <w:r w:rsidR="0048218E" w:rsidRPr="0048218E">
        <w:br/>
      </w:r>
      <w:r>
        <w:rPr>
          <w:rStyle w:val="Terminal"/>
        </w:rPr>
        <w:t>module</w:t>
      </w:r>
      <w:r>
        <w:t xml:space="preserve">   </w:t>
      </w:r>
      <w:r>
        <w:rPr>
          <w:rStyle w:val="Production"/>
        </w:rPr>
        <w:t>StringLiteral</w:t>
      </w:r>
      <w:r>
        <w:t xml:space="preserve">   </w:t>
      </w:r>
      <w:r>
        <w:rPr>
          <w:rStyle w:val="Terminal"/>
        </w:rPr>
        <w:t>{</w:t>
      </w:r>
      <w:r>
        <w:t xml:space="preserve">    </w:t>
      </w:r>
      <w:r>
        <w:rPr>
          <w:rStyle w:val="Production"/>
        </w:rPr>
        <w:t>AmbientExternalModuleBody</w:t>
      </w:r>
      <w:r>
        <w:t xml:space="preserve">   </w:t>
      </w:r>
      <w:r>
        <w:rPr>
          <w:rStyle w:val="Terminal"/>
        </w:rPr>
        <w:t>}</w:t>
      </w:r>
    </w:p>
    <w:p w14:paraId="4BDFD938" w14:textId="77777777" w:rsidR="0044410D" w:rsidRPr="0044410D" w:rsidRDefault="00FB13EF" w:rsidP="00FB13EF">
      <w:pPr>
        <w:pStyle w:val="Grammar"/>
      </w:pPr>
      <w:r>
        <w:rPr>
          <w:rStyle w:val="Production"/>
        </w:rPr>
        <w:t>AmbientExternalModuleBody:</w:t>
      </w:r>
      <w:r w:rsidR="0048218E" w:rsidRPr="0048218E">
        <w:br/>
      </w:r>
      <w:r>
        <w:rPr>
          <w:rStyle w:val="Production"/>
        </w:rPr>
        <w:t>AmbientExternalModuleElements</w:t>
      </w:r>
      <w:r>
        <w:rPr>
          <w:rStyle w:val="Production"/>
          <w:vertAlign w:val="subscript"/>
        </w:rPr>
        <w:t>opt</w:t>
      </w:r>
    </w:p>
    <w:p w14:paraId="659D1880" w14:textId="77777777" w:rsidR="0044410D" w:rsidRPr="0044410D" w:rsidRDefault="00FB13EF" w:rsidP="00FB13EF">
      <w:pPr>
        <w:pStyle w:val="Grammar"/>
      </w:pPr>
      <w:r>
        <w:rPr>
          <w:rStyle w:val="Production"/>
        </w:rPr>
        <w:t>AmbientExternalModuleElements:</w:t>
      </w:r>
      <w:r w:rsidR="0048218E" w:rsidRPr="0048218E">
        <w:br/>
      </w:r>
      <w:r>
        <w:rPr>
          <w:rStyle w:val="Production"/>
        </w:rPr>
        <w:t>AmbientExternalModuleElement</w:t>
      </w:r>
      <w:r w:rsidR="0048218E" w:rsidRPr="0048218E">
        <w:br/>
      </w:r>
      <w:r>
        <w:rPr>
          <w:rStyle w:val="Production"/>
        </w:rPr>
        <w:t>AmbientExternalModuleElements</w:t>
      </w:r>
      <w:r>
        <w:t xml:space="preserve">   </w:t>
      </w:r>
      <w:r>
        <w:rPr>
          <w:rStyle w:val="Production"/>
        </w:rPr>
        <w:t>AmbientExternalModuleElement</w:t>
      </w:r>
    </w:p>
    <w:p w14:paraId="56C1E607" w14:textId="77777777" w:rsidR="0044410D" w:rsidRPr="0044410D" w:rsidRDefault="00FB13EF" w:rsidP="00FB13EF">
      <w:pPr>
        <w:pStyle w:val="Grammar"/>
      </w:pPr>
      <w:r>
        <w:rPr>
          <w:rStyle w:val="Production"/>
        </w:rPr>
        <w:t>AmbientExternalModuleElement:</w:t>
      </w:r>
      <w:r w:rsidR="0048218E" w:rsidRPr="0048218E">
        <w:br/>
      </w:r>
      <w:r>
        <w:rPr>
          <w:rStyle w:val="Production"/>
        </w:rPr>
        <w:t>AmbientModuleElement</w:t>
      </w:r>
      <w:r w:rsidR="0048218E" w:rsidRPr="0048218E">
        <w:br/>
      </w:r>
      <w:r>
        <w:rPr>
          <w:rStyle w:val="Production"/>
        </w:rPr>
        <w:t>ExportAssignment</w:t>
      </w:r>
      <w:r w:rsidR="0048218E" w:rsidRPr="0048218E">
        <w:br/>
      </w:r>
      <w:r>
        <w:rPr>
          <w:rStyle w:val="Terminal"/>
        </w:rPr>
        <w:t>export</w:t>
      </w:r>
      <w:r>
        <w:rPr>
          <w:rStyle w:val="Production"/>
          <w:vertAlign w:val="subscript"/>
        </w:rPr>
        <w:t>opt</w:t>
      </w:r>
      <w:r>
        <w:t xml:space="preserve">   </w:t>
      </w:r>
      <w:r>
        <w:rPr>
          <w:rStyle w:val="Production"/>
        </w:rPr>
        <w:t>ExternalImportDeclaration</w:t>
      </w:r>
    </w:p>
    <w:p w14:paraId="67A27A39" w14:textId="77777777" w:rsidR="00C63C76" w:rsidRPr="00C63C76" w:rsidRDefault="005F4294" w:rsidP="00C63C76">
      <w:r>
        <w:softHyphen/>
      </w:r>
      <w:r>
        <w:softHyphen/>
      </w:r>
      <w:r>
        <w:softHyphen/>
      </w:r>
    </w:p>
    <w:sectPr w:rsidR="00C63C76" w:rsidRPr="00C63C76" w:rsidSect="001719CA">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E3A52" w14:textId="77777777" w:rsidR="00397205" w:rsidRDefault="00397205" w:rsidP="009349E4">
      <w:pPr>
        <w:spacing w:after="0" w:line="240" w:lineRule="auto"/>
      </w:pPr>
      <w:r>
        <w:separator/>
      </w:r>
    </w:p>
  </w:endnote>
  <w:endnote w:type="continuationSeparator" w:id="0">
    <w:p w14:paraId="4E2CB9FF" w14:textId="77777777" w:rsidR="00397205" w:rsidRDefault="00397205" w:rsidP="009349E4">
      <w:pPr>
        <w:spacing w:after="0" w:line="240" w:lineRule="auto"/>
      </w:pPr>
      <w:r>
        <w:continuationSeparator/>
      </w:r>
    </w:p>
  </w:endnote>
  <w:endnote w:type="continuationNotice" w:id="1">
    <w:p w14:paraId="00A9895F" w14:textId="77777777" w:rsidR="00397205" w:rsidRDefault="00397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DF6D7" w14:textId="77777777" w:rsidR="0005449B" w:rsidRDefault="000544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002842"/>
      <w:docPartObj>
        <w:docPartGallery w:val="Page Numbers (Bottom of Page)"/>
        <w:docPartUnique/>
      </w:docPartObj>
    </w:sdtPr>
    <w:sdtEndPr>
      <w:rPr>
        <w:noProof/>
      </w:rPr>
    </w:sdtEndPr>
    <w:sdtContent>
      <w:p w14:paraId="5F37DB2F" w14:textId="77777777" w:rsidR="000E1002" w:rsidRPr="0044410D" w:rsidRDefault="000E1002">
        <w:pPr>
          <w:pStyle w:val="Footer"/>
          <w:jc w:val="center"/>
        </w:pPr>
        <w:r>
          <w:fldChar w:fldCharType="begin"/>
        </w:r>
        <w:r>
          <w:instrText xml:space="preserve"> PAGE   \* MERGEFORMAT </w:instrText>
        </w:r>
        <w:r>
          <w:fldChar w:fldCharType="separate"/>
        </w:r>
        <w:r w:rsidR="0005449B">
          <w:rPr>
            <w:noProof/>
          </w:rPr>
          <w:t>i</w:t>
        </w:r>
        <w:r>
          <w:rPr>
            <w:noProof/>
          </w:rPr>
          <w:fldChar w:fldCharType="end"/>
        </w:r>
      </w:p>
    </w:sdtContent>
  </w:sdt>
  <w:p w14:paraId="7CE08B4A" w14:textId="77777777" w:rsidR="000E1002" w:rsidRPr="0044410D" w:rsidRDefault="000E1002">
    <w:pPr>
      <w:pStyle w:val="Footer"/>
    </w:pPr>
  </w:p>
  <w:p w14:paraId="4D4C8154" w14:textId="77777777" w:rsidR="000E1002" w:rsidRDefault="000E10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495423"/>
      <w:docPartObj>
        <w:docPartGallery w:val="Page Numbers (Bottom of Page)"/>
        <w:docPartUnique/>
      </w:docPartObj>
    </w:sdtPr>
    <w:sdtEndPr>
      <w:rPr>
        <w:noProof/>
      </w:rPr>
    </w:sdtEndPr>
    <w:sdtContent>
      <w:p w14:paraId="27FE0E6F" w14:textId="77777777" w:rsidR="000E1002" w:rsidRPr="0044410D" w:rsidRDefault="000E1002">
        <w:pPr>
          <w:pStyle w:val="Footer"/>
          <w:jc w:val="center"/>
        </w:pPr>
        <w:r>
          <w:fldChar w:fldCharType="begin"/>
        </w:r>
        <w:r>
          <w:instrText xml:space="preserve"> PAGE   \* MERGEFORMAT </w:instrText>
        </w:r>
        <w:r>
          <w:fldChar w:fldCharType="separate"/>
        </w:r>
        <w:r w:rsidR="0005449B">
          <w:rPr>
            <w:noProof/>
          </w:rPr>
          <w:t>15</w:t>
        </w:r>
        <w:r>
          <w:rPr>
            <w:noProof/>
          </w:rPr>
          <w:fldChar w:fldCharType="end"/>
        </w:r>
      </w:p>
    </w:sdtContent>
  </w:sdt>
  <w:p w14:paraId="587C91DD" w14:textId="77777777" w:rsidR="000E1002" w:rsidRPr="0044410D" w:rsidRDefault="000E1002">
    <w:pPr>
      <w:pStyle w:val="Footer"/>
    </w:pPr>
  </w:p>
  <w:p w14:paraId="3DF4A773" w14:textId="77777777" w:rsidR="000E1002" w:rsidRDefault="000E10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940519"/>
      <w:docPartObj>
        <w:docPartGallery w:val="Page Numbers (Bottom of Page)"/>
        <w:docPartUnique/>
      </w:docPartObj>
    </w:sdtPr>
    <w:sdtEndPr>
      <w:rPr>
        <w:noProof/>
      </w:rPr>
    </w:sdtEndPr>
    <w:sdtContent>
      <w:p w14:paraId="4639A59C" w14:textId="77777777" w:rsidR="000E1002" w:rsidRPr="0044410D" w:rsidRDefault="000E1002">
        <w:pPr>
          <w:pStyle w:val="Footer"/>
          <w:jc w:val="center"/>
        </w:pPr>
        <w:r>
          <w:fldChar w:fldCharType="begin"/>
        </w:r>
        <w:r>
          <w:instrText xml:space="preserve"> PAGE   \* MERGEFORMAT </w:instrText>
        </w:r>
        <w:r>
          <w:fldChar w:fldCharType="separate"/>
        </w:r>
        <w:r w:rsidR="0005449B">
          <w:rPr>
            <w:noProof/>
          </w:rPr>
          <w:t>31</w:t>
        </w:r>
        <w:r>
          <w:rPr>
            <w:noProof/>
          </w:rPr>
          <w:fldChar w:fldCharType="end"/>
        </w:r>
      </w:p>
    </w:sdtContent>
  </w:sdt>
  <w:p w14:paraId="2C932B83" w14:textId="77777777" w:rsidR="000E1002" w:rsidRPr="0044410D" w:rsidRDefault="000E1002">
    <w:pPr>
      <w:pStyle w:val="Footer"/>
    </w:pPr>
  </w:p>
  <w:p w14:paraId="24F91243" w14:textId="77777777" w:rsidR="000E1002" w:rsidRDefault="000E1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04FC6" w14:textId="77777777" w:rsidR="00397205" w:rsidRDefault="00397205" w:rsidP="009349E4">
      <w:pPr>
        <w:spacing w:after="0" w:line="240" w:lineRule="auto"/>
      </w:pPr>
      <w:r>
        <w:separator/>
      </w:r>
    </w:p>
  </w:footnote>
  <w:footnote w:type="continuationSeparator" w:id="0">
    <w:p w14:paraId="2A2C510D" w14:textId="77777777" w:rsidR="00397205" w:rsidRDefault="00397205" w:rsidP="009349E4">
      <w:pPr>
        <w:spacing w:after="0" w:line="240" w:lineRule="auto"/>
      </w:pPr>
      <w:r>
        <w:continuationSeparator/>
      </w:r>
    </w:p>
  </w:footnote>
  <w:footnote w:type="continuationNotice" w:id="1">
    <w:p w14:paraId="6593F8C9" w14:textId="77777777" w:rsidR="00397205" w:rsidRDefault="0039720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BDB0E" w14:textId="77777777" w:rsidR="0005449B" w:rsidRDefault="000544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45E"/>
    <w:multiLevelType w:val="hybridMultilevel"/>
    <w:tmpl w:val="FEA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67E68"/>
    <w:multiLevelType w:val="hybridMultilevel"/>
    <w:tmpl w:val="4A807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241659"/>
    <w:multiLevelType w:val="hybridMultilevel"/>
    <w:tmpl w:val="023C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D76B97"/>
    <w:multiLevelType w:val="hybridMultilevel"/>
    <w:tmpl w:val="7D6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E3633"/>
    <w:multiLevelType w:val="hybridMultilevel"/>
    <w:tmpl w:val="FA62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FD3FE2"/>
    <w:multiLevelType w:val="multilevel"/>
    <w:tmpl w:val="04090025"/>
    <w:styleLink w:val="Appendix"/>
    <w:lvl w:ilvl="0">
      <w:start w:val="1"/>
      <w:numFmt w:val="upperLetter"/>
      <w:pStyle w:val="Appendix1"/>
      <w:lvlText w:val="%1"/>
      <w:lvlJc w:val="left"/>
      <w:pPr>
        <w:ind w:left="432" w:hanging="432"/>
      </w:pPr>
    </w:lvl>
    <w:lvl w:ilvl="1">
      <w:start w:val="1"/>
      <w:numFmt w:val="decimal"/>
      <w:pStyle w:val="Appendix2"/>
      <w:lvlText w:val="%1.%2"/>
      <w:lvlJc w:val="left"/>
      <w:pPr>
        <w:ind w:left="576" w:hanging="576"/>
      </w:pPr>
    </w:lvl>
    <w:lvl w:ilvl="2">
      <w:start w:val="1"/>
      <w:numFmt w:val="decimal"/>
      <w:pStyle w:val="Appendix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0CC33B56"/>
    <w:multiLevelType w:val="hybridMultilevel"/>
    <w:tmpl w:val="3CC6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313D53"/>
    <w:multiLevelType w:val="hybridMultilevel"/>
    <w:tmpl w:val="C01E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D674E7"/>
    <w:multiLevelType w:val="hybridMultilevel"/>
    <w:tmpl w:val="33AA4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1C5BD7"/>
    <w:multiLevelType w:val="multilevel"/>
    <w:tmpl w:val="04090025"/>
    <w:numStyleLink w:val="Appendix"/>
  </w:abstractNum>
  <w:abstractNum w:abstractNumId="10">
    <w:nsid w:val="10AD71CC"/>
    <w:multiLevelType w:val="hybridMultilevel"/>
    <w:tmpl w:val="D26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8C5E2D"/>
    <w:multiLevelType w:val="hybridMultilevel"/>
    <w:tmpl w:val="641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F939B0"/>
    <w:multiLevelType w:val="hybridMultilevel"/>
    <w:tmpl w:val="BC00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752A2F"/>
    <w:multiLevelType w:val="hybridMultilevel"/>
    <w:tmpl w:val="2BEEA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A35C2E"/>
    <w:multiLevelType w:val="hybridMultilevel"/>
    <w:tmpl w:val="43382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DF45CE"/>
    <w:multiLevelType w:val="hybridMultilevel"/>
    <w:tmpl w:val="7278D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B26485"/>
    <w:multiLevelType w:val="hybridMultilevel"/>
    <w:tmpl w:val="32F2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F26F30"/>
    <w:multiLevelType w:val="hybridMultilevel"/>
    <w:tmpl w:val="A822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BA3BFD"/>
    <w:multiLevelType w:val="hybridMultilevel"/>
    <w:tmpl w:val="12A6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AFB3E58"/>
    <w:multiLevelType w:val="hybridMultilevel"/>
    <w:tmpl w:val="DF7E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B33267A"/>
    <w:multiLevelType w:val="hybridMultilevel"/>
    <w:tmpl w:val="7D34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A920FA"/>
    <w:multiLevelType w:val="hybridMultilevel"/>
    <w:tmpl w:val="8A84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DA5D2A"/>
    <w:multiLevelType w:val="hybridMultilevel"/>
    <w:tmpl w:val="C12A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1474685"/>
    <w:multiLevelType w:val="hybridMultilevel"/>
    <w:tmpl w:val="DB0AA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24A2217"/>
    <w:multiLevelType w:val="hybridMultilevel"/>
    <w:tmpl w:val="1D54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2AB3022"/>
    <w:multiLevelType w:val="hybridMultilevel"/>
    <w:tmpl w:val="78189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62935C9"/>
    <w:multiLevelType w:val="hybridMultilevel"/>
    <w:tmpl w:val="367E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7581618"/>
    <w:multiLevelType w:val="hybridMultilevel"/>
    <w:tmpl w:val="77B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7B61CAB"/>
    <w:multiLevelType w:val="hybridMultilevel"/>
    <w:tmpl w:val="E5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CE11C0"/>
    <w:multiLevelType w:val="hybridMultilevel"/>
    <w:tmpl w:val="2B9A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8DB0B7E"/>
    <w:multiLevelType w:val="hybridMultilevel"/>
    <w:tmpl w:val="FF06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1AE202A"/>
    <w:multiLevelType w:val="hybridMultilevel"/>
    <w:tmpl w:val="3594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6EE7619"/>
    <w:multiLevelType w:val="hybridMultilevel"/>
    <w:tmpl w:val="F746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9704918"/>
    <w:multiLevelType w:val="hybridMultilevel"/>
    <w:tmpl w:val="BFE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D5B1F80"/>
    <w:multiLevelType w:val="hybridMultilevel"/>
    <w:tmpl w:val="47EC8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1F62FDF"/>
    <w:multiLevelType w:val="hybridMultilevel"/>
    <w:tmpl w:val="9B7C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24C2082"/>
    <w:multiLevelType w:val="hybridMultilevel"/>
    <w:tmpl w:val="8CC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6915F72"/>
    <w:multiLevelType w:val="hybridMultilevel"/>
    <w:tmpl w:val="E7E24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6E7488A"/>
    <w:multiLevelType w:val="hybridMultilevel"/>
    <w:tmpl w:val="487A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8425D02"/>
    <w:multiLevelType w:val="hybridMultilevel"/>
    <w:tmpl w:val="D4D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CB44ABD"/>
    <w:multiLevelType w:val="multilevel"/>
    <w:tmpl w:val="0A52642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nsid w:val="4D672462"/>
    <w:multiLevelType w:val="hybridMultilevel"/>
    <w:tmpl w:val="E512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E3E6975"/>
    <w:multiLevelType w:val="hybridMultilevel"/>
    <w:tmpl w:val="056E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EB81CFB"/>
    <w:multiLevelType w:val="hybridMultilevel"/>
    <w:tmpl w:val="DDE8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2500A95"/>
    <w:multiLevelType w:val="hybridMultilevel"/>
    <w:tmpl w:val="4996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3743D81"/>
    <w:multiLevelType w:val="hybridMultilevel"/>
    <w:tmpl w:val="96D8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44527A4"/>
    <w:multiLevelType w:val="hybridMultilevel"/>
    <w:tmpl w:val="01B4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6942EDA"/>
    <w:multiLevelType w:val="hybridMultilevel"/>
    <w:tmpl w:val="47E8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B366E1B"/>
    <w:multiLevelType w:val="hybridMultilevel"/>
    <w:tmpl w:val="B06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D490DB5"/>
    <w:multiLevelType w:val="hybridMultilevel"/>
    <w:tmpl w:val="37A07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1C87E03"/>
    <w:multiLevelType w:val="hybridMultilevel"/>
    <w:tmpl w:val="23E6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2C15450"/>
    <w:multiLevelType w:val="hybridMultilevel"/>
    <w:tmpl w:val="97ECD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2E70474"/>
    <w:multiLevelType w:val="hybridMultilevel"/>
    <w:tmpl w:val="0B70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36149B2"/>
    <w:multiLevelType w:val="hybridMultilevel"/>
    <w:tmpl w:val="CE587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58B5A92"/>
    <w:multiLevelType w:val="hybridMultilevel"/>
    <w:tmpl w:val="AE30E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8D212F0"/>
    <w:multiLevelType w:val="hybridMultilevel"/>
    <w:tmpl w:val="678A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9176AE3"/>
    <w:multiLevelType w:val="hybridMultilevel"/>
    <w:tmpl w:val="B4E2E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A4D6BF9"/>
    <w:multiLevelType w:val="hybridMultilevel"/>
    <w:tmpl w:val="1320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D6C0BB2"/>
    <w:multiLevelType w:val="hybridMultilevel"/>
    <w:tmpl w:val="B3FE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E6C6762"/>
    <w:multiLevelType w:val="hybridMultilevel"/>
    <w:tmpl w:val="E5466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FF979A0"/>
    <w:multiLevelType w:val="hybridMultilevel"/>
    <w:tmpl w:val="964E9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3AA23E3"/>
    <w:multiLevelType w:val="hybridMultilevel"/>
    <w:tmpl w:val="FEB2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4D44C19"/>
    <w:multiLevelType w:val="hybridMultilevel"/>
    <w:tmpl w:val="546C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6D64FE8"/>
    <w:multiLevelType w:val="hybridMultilevel"/>
    <w:tmpl w:val="A02C4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AAA2883"/>
    <w:multiLevelType w:val="hybridMultilevel"/>
    <w:tmpl w:val="EBA6F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B485ED3"/>
    <w:multiLevelType w:val="hybridMultilevel"/>
    <w:tmpl w:val="00143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FE65F1C"/>
    <w:multiLevelType w:val="hybridMultilevel"/>
    <w:tmpl w:val="DB340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66"/>
  </w:num>
  <w:num w:numId="4">
    <w:abstractNumId w:val="43"/>
  </w:num>
  <w:num w:numId="5">
    <w:abstractNumId w:val="40"/>
  </w:num>
  <w:num w:numId="6">
    <w:abstractNumId w:val="18"/>
  </w:num>
  <w:num w:numId="7">
    <w:abstractNumId w:val="6"/>
  </w:num>
  <w:num w:numId="8">
    <w:abstractNumId w:val="12"/>
  </w:num>
  <w:num w:numId="9">
    <w:abstractNumId w:val="19"/>
  </w:num>
  <w:num w:numId="10">
    <w:abstractNumId w:val="49"/>
  </w:num>
  <w:num w:numId="11">
    <w:abstractNumId w:val="15"/>
  </w:num>
  <w:num w:numId="12">
    <w:abstractNumId w:val="50"/>
  </w:num>
  <w:num w:numId="13">
    <w:abstractNumId w:val="36"/>
  </w:num>
  <w:num w:numId="14">
    <w:abstractNumId w:val="55"/>
  </w:num>
  <w:num w:numId="15">
    <w:abstractNumId w:val="32"/>
  </w:num>
  <w:num w:numId="16">
    <w:abstractNumId w:val="16"/>
  </w:num>
  <w:num w:numId="17">
    <w:abstractNumId w:val="22"/>
  </w:num>
  <w:num w:numId="18">
    <w:abstractNumId w:val="38"/>
  </w:num>
  <w:num w:numId="19">
    <w:abstractNumId w:val="3"/>
  </w:num>
  <w:num w:numId="20">
    <w:abstractNumId w:val="58"/>
  </w:num>
  <w:num w:numId="21">
    <w:abstractNumId w:val="62"/>
  </w:num>
  <w:num w:numId="22">
    <w:abstractNumId w:val="4"/>
  </w:num>
  <w:num w:numId="23">
    <w:abstractNumId w:val="26"/>
  </w:num>
  <w:num w:numId="24">
    <w:abstractNumId w:val="37"/>
  </w:num>
  <w:num w:numId="25">
    <w:abstractNumId w:val="0"/>
  </w:num>
  <w:num w:numId="26">
    <w:abstractNumId w:val="14"/>
  </w:num>
  <w:num w:numId="27">
    <w:abstractNumId w:val="8"/>
  </w:num>
  <w:num w:numId="28">
    <w:abstractNumId w:val="7"/>
  </w:num>
  <w:num w:numId="29">
    <w:abstractNumId w:val="45"/>
  </w:num>
  <w:num w:numId="30">
    <w:abstractNumId w:val="44"/>
  </w:num>
  <w:num w:numId="31">
    <w:abstractNumId w:val="56"/>
  </w:num>
  <w:num w:numId="32">
    <w:abstractNumId w:val="23"/>
  </w:num>
  <w:num w:numId="33">
    <w:abstractNumId w:val="34"/>
  </w:num>
  <w:num w:numId="34">
    <w:abstractNumId w:val="53"/>
  </w:num>
  <w:num w:numId="35">
    <w:abstractNumId w:val="52"/>
  </w:num>
  <w:num w:numId="36">
    <w:abstractNumId w:val="27"/>
  </w:num>
  <w:num w:numId="37">
    <w:abstractNumId w:val="24"/>
  </w:num>
  <w:num w:numId="38">
    <w:abstractNumId w:val="11"/>
  </w:num>
  <w:num w:numId="39">
    <w:abstractNumId w:val="47"/>
  </w:num>
  <w:num w:numId="40">
    <w:abstractNumId w:val="57"/>
  </w:num>
  <w:num w:numId="41">
    <w:abstractNumId w:val="39"/>
  </w:num>
  <w:num w:numId="42">
    <w:abstractNumId w:val="5"/>
  </w:num>
  <w:num w:numId="43">
    <w:abstractNumId w:val="9"/>
    <w:lvlOverride w:ilvl="1">
      <w:lvl w:ilvl="1">
        <w:start w:val="1"/>
        <w:numFmt w:val="decimal"/>
        <w:pStyle w:val="Appendix2"/>
        <w:lvlText w:val="%1.%2"/>
        <w:lvlJc w:val="left"/>
        <w:pPr>
          <w:ind w:left="576" w:hanging="576"/>
        </w:pPr>
      </w:lvl>
    </w:lvlOverride>
    <w:lvlOverride w:ilvl="2">
      <w:lvl w:ilvl="2">
        <w:start w:val="1"/>
        <w:numFmt w:val="decimal"/>
        <w:pStyle w:val="Appendix3"/>
        <w:lvlText w:val="%1.%2.%3"/>
        <w:lvlJc w:val="left"/>
        <w:pPr>
          <w:ind w:left="720" w:hanging="720"/>
        </w:pPr>
      </w:lvl>
    </w:lvlOverride>
  </w:num>
  <w:num w:numId="44">
    <w:abstractNumId w:val="48"/>
  </w:num>
  <w:num w:numId="45">
    <w:abstractNumId w:val="59"/>
  </w:num>
  <w:num w:numId="46">
    <w:abstractNumId w:val="10"/>
  </w:num>
  <w:num w:numId="47">
    <w:abstractNumId w:val="41"/>
  </w:num>
  <w:num w:numId="48">
    <w:abstractNumId w:val="64"/>
  </w:num>
  <w:num w:numId="49">
    <w:abstractNumId w:val="33"/>
  </w:num>
  <w:num w:numId="50">
    <w:abstractNumId w:val="46"/>
  </w:num>
  <w:num w:numId="51">
    <w:abstractNumId w:val="2"/>
  </w:num>
  <w:num w:numId="52">
    <w:abstractNumId w:val="35"/>
  </w:num>
  <w:num w:numId="53">
    <w:abstractNumId w:val="17"/>
  </w:num>
  <w:num w:numId="54">
    <w:abstractNumId w:val="28"/>
  </w:num>
  <w:num w:numId="55">
    <w:abstractNumId w:val="42"/>
  </w:num>
  <w:num w:numId="56">
    <w:abstractNumId w:val="31"/>
  </w:num>
  <w:num w:numId="57">
    <w:abstractNumId w:val="29"/>
  </w:num>
  <w:num w:numId="58">
    <w:abstractNumId w:val="21"/>
  </w:num>
  <w:num w:numId="59">
    <w:abstractNumId w:val="54"/>
  </w:num>
  <w:num w:numId="60">
    <w:abstractNumId w:val="30"/>
  </w:num>
  <w:num w:numId="61">
    <w:abstractNumId w:val="61"/>
  </w:num>
  <w:num w:numId="62">
    <w:abstractNumId w:val="63"/>
  </w:num>
  <w:num w:numId="63">
    <w:abstractNumId w:val="20"/>
  </w:num>
  <w:num w:numId="64">
    <w:abstractNumId w:val="25"/>
  </w:num>
  <w:num w:numId="65">
    <w:abstractNumId w:val="65"/>
  </w:num>
  <w:num w:numId="66">
    <w:abstractNumId w:val="60"/>
  </w:num>
  <w:num w:numId="67">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E1"/>
    <w:rsid w:val="0000049C"/>
    <w:rsid w:val="0000158F"/>
    <w:rsid w:val="00001A9E"/>
    <w:rsid w:val="00001CC8"/>
    <w:rsid w:val="000028B8"/>
    <w:rsid w:val="00002DB4"/>
    <w:rsid w:val="00003A84"/>
    <w:rsid w:val="00004C57"/>
    <w:rsid w:val="000056EF"/>
    <w:rsid w:val="00005869"/>
    <w:rsid w:val="0000594A"/>
    <w:rsid w:val="0000686A"/>
    <w:rsid w:val="00007666"/>
    <w:rsid w:val="00010DBA"/>
    <w:rsid w:val="000114E0"/>
    <w:rsid w:val="000116DE"/>
    <w:rsid w:val="000118DA"/>
    <w:rsid w:val="000122A2"/>
    <w:rsid w:val="00012470"/>
    <w:rsid w:val="000125A5"/>
    <w:rsid w:val="00012AA5"/>
    <w:rsid w:val="00013FF7"/>
    <w:rsid w:val="00014E85"/>
    <w:rsid w:val="0001519C"/>
    <w:rsid w:val="00015A1A"/>
    <w:rsid w:val="00016322"/>
    <w:rsid w:val="000170F7"/>
    <w:rsid w:val="000173A1"/>
    <w:rsid w:val="00017A17"/>
    <w:rsid w:val="000205F7"/>
    <w:rsid w:val="0002135A"/>
    <w:rsid w:val="00021808"/>
    <w:rsid w:val="000218C3"/>
    <w:rsid w:val="00021B1E"/>
    <w:rsid w:val="00021B44"/>
    <w:rsid w:val="000229A3"/>
    <w:rsid w:val="00023396"/>
    <w:rsid w:val="00023C23"/>
    <w:rsid w:val="0002401D"/>
    <w:rsid w:val="0002406E"/>
    <w:rsid w:val="00024A04"/>
    <w:rsid w:val="0002507C"/>
    <w:rsid w:val="00025996"/>
    <w:rsid w:val="0002642A"/>
    <w:rsid w:val="00026DAC"/>
    <w:rsid w:val="0002761D"/>
    <w:rsid w:val="00027DA5"/>
    <w:rsid w:val="0003077D"/>
    <w:rsid w:val="000309C6"/>
    <w:rsid w:val="0003113A"/>
    <w:rsid w:val="000319F4"/>
    <w:rsid w:val="000324DA"/>
    <w:rsid w:val="00032842"/>
    <w:rsid w:val="00032DE2"/>
    <w:rsid w:val="00033595"/>
    <w:rsid w:val="00033799"/>
    <w:rsid w:val="0003465B"/>
    <w:rsid w:val="0003484C"/>
    <w:rsid w:val="00034FEF"/>
    <w:rsid w:val="00035B15"/>
    <w:rsid w:val="00036748"/>
    <w:rsid w:val="00036771"/>
    <w:rsid w:val="0004019A"/>
    <w:rsid w:val="00041789"/>
    <w:rsid w:val="00041B99"/>
    <w:rsid w:val="000420AA"/>
    <w:rsid w:val="00044B6C"/>
    <w:rsid w:val="00044DEF"/>
    <w:rsid w:val="0004526D"/>
    <w:rsid w:val="00045429"/>
    <w:rsid w:val="00045580"/>
    <w:rsid w:val="00045A1D"/>
    <w:rsid w:val="00046E85"/>
    <w:rsid w:val="00047014"/>
    <w:rsid w:val="0004776F"/>
    <w:rsid w:val="00047893"/>
    <w:rsid w:val="00047A4A"/>
    <w:rsid w:val="000502E0"/>
    <w:rsid w:val="00050365"/>
    <w:rsid w:val="00050BA1"/>
    <w:rsid w:val="00051024"/>
    <w:rsid w:val="00051271"/>
    <w:rsid w:val="0005159A"/>
    <w:rsid w:val="0005194A"/>
    <w:rsid w:val="00051B9C"/>
    <w:rsid w:val="000526F2"/>
    <w:rsid w:val="000529D4"/>
    <w:rsid w:val="000531A2"/>
    <w:rsid w:val="00054339"/>
    <w:rsid w:val="0005449B"/>
    <w:rsid w:val="0005476D"/>
    <w:rsid w:val="00054C8C"/>
    <w:rsid w:val="0005505E"/>
    <w:rsid w:val="000553BC"/>
    <w:rsid w:val="000569C8"/>
    <w:rsid w:val="00057934"/>
    <w:rsid w:val="0006010A"/>
    <w:rsid w:val="00060595"/>
    <w:rsid w:val="000609AB"/>
    <w:rsid w:val="00060F39"/>
    <w:rsid w:val="000613E2"/>
    <w:rsid w:val="0006174C"/>
    <w:rsid w:val="0006182E"/>
    <w:rsid w:val="00061857"/>
    <w:rsid w:val="00062918"/>
    <w:rsid w:val="000630AF"/>
    <w:rsid w:val="00063342"/>
    <w:rsid w:val="00064020"/>
    <w:rsid w:val="00064040"/>
    <w:rsid w:val="00064050"/>
    <w:rsid w:val="000641A1"/>
    <w:rsid w:val="0006496D"/>
    <w:rsid w:val="000649C7"/>
    <w:rsid w:val="00065809"/>
    <w:rsid w:val="0006598F"/>
    <w:rsid w:val="0006686B"/>
    <w:rsid w:val="00066F6C"/>
    <w:rsid w:val="0006712A"/>
    <w:rsid w:val="0006763F"/>
    <w:rsid w:val="00067D68"/>
    <w:rsid w:val="00067E0E"/>
    <w:rsid w:val="000705C3"/>
    <w:rsid w:val="00070D0E"/>
    <w:rsid w:val="00070F93"/>
    <w:rsid w:val="00071367"/>
    <w:rsid w:val="00071582"/>
    <w:rsid w:val="00071900"/>
    <w:rsid w:val="00071BB3"/>
    <w:rsid w:val="00071F30"/>
    <w:rsid w:val="00072F35"/>
    <w:rsid w:val="00073023"/>
    <w:rsid w:val="000732B9"/>
    <w:rsid w:val="00074BAE"/>
    <w:rsid w:val="00074E7E"/>
    <w:rsid w:val="0007527E"/>
    <w:rsid w:val="00076B5E"/>
    <w:rsid w:val="0007706B"/>
    <w:rsid w:val="00077117"/>
    <w:rsid w:val="00077882"/>
    <w:rsid w:val="00077B8C"/>
    <w:rsid w:val="00077C85"/>
    <w:rsid w:val="0008085C"/>
    <w:rsid w:val="0008105D"/>
    <w:rsid w:val="00081250"/>
    <w:rsid w:val="000818E3"/>
    <w:rsid w:val="00082676"/>
    <w:rsid w:val="00083648"/>
    <w:rsid w:val="000842C0"/>
    <w:rsid w:val="00084641"/>
    <w:rsid w:val="00084BC5"/>
    <w:rsid w:val="00085315"/>
    <w:rsid w:val="00085731"/>
    <w:rsid w:val="000859A7"/>
    <w:rsid w:val="00087A3F"/>
    <w:rsid w:val="000900CB"/>
    <w:rsid w:val="00090AAE"/>
    <w:rsid w:val="00090C5C"/>
    <w:rsid w:val="00090CF0"/>
    <w:rsid w:val="00092705"/>
    <w:rsid w:val="00092744"/>
    <w:rsid w:val="00092792"/>
    <w:rsid w:val="00093030"/>
    <w:rsid w:val="000930B8"/>
    <w:rsid w:val="00093644"/>
    <w:rsid w:val="00093C67"/>
    <w:rsid w:val="00093D73"/>
    <w:rsid w:val="000941FD"/>
    <w:rsid w:val="00094546"/>
    <w:rsid w:val="000951BD"/>
    <w:rsid w:val="00095C14"/>
    <w:rsid w:val="0009636D"/>
    <w:rsid w:val="0009641B"/>
    <w:rsid w:val="00096A70"/>
    <w:rsid w:val="00097C9B"/>
    <w:rsid w:val="000A0587"/>
    <w:rsid w:val="000A0D78"/>
    <w:rsid w:val="000A0F7F"/>
    <w:rsid w:val="000A1983"/>
    <w:rsid w:val="000A2552"/>
    <w:rsid w:val="000A2A6E"/>
    <w:rsid w:val="000A2FA4"/>
    <w:rsid w:val="000A38E3"/>
    <w:rsid w:val="000A4987"/>
    <w:rsid w:val="000A52C1"/>
    <w:rsid w:val="000A52F5"/>
    <w:rsid w:val="000A5506"/>
    <w:rsid w:val="000A5A0C"/>
    <w:rsid w:val="000A5AC7"/>
    <w:rsid w:val="000A5BB6"/>
    <w:rsid w:val="000A663E"/>
    <w:rsid w:val="000A7A60"/>
    <w:rsid w:val="000A7A99"/>
    <w:rsid w:val="000B00E3"/>
    <w:rsid w:val="000B0906"/>
    <w:rsid w:val="000B23A4"/>
    <w:rsid w:val="000B289E"/>
    <w:rsid w:val="000B373A"/>
    <w:rsid w:val="000B4347"/>
    <w:rsid w:val="000B4FF4"/>
    <w:rsid w:val="000B61C4"/>
    <w:rsid w:val="000B6270"/>
    <w:rsid w:val="000B7176"/>
    <w:rsid w:val="000B71A6"/>
    <w:rsid w:val="000B7AD1"/>
    <w:rsid w:val="000B7C15"/>
    <w:rsid w:val="000B7E50"/>
    <w:rsid w:val="000C0F8E"/>
    <w:rsid w:val="000C165E"/>
    <w:rsid w:val="000C191C"/>
    <w:rsid w:val="000C23A6"/>
    <w:rsid w:val="000C254B"/>
    <w:rsid w:val="000C2AFD"/>
    <w:rsid w:val="000C2B02"/>
    <w:rsid w:val="000C32F3"/>
    <w:rsid w:val="000C3BDF"/>
    <w:rsid w:val="000C401F"/>
    <w:rsid w:val="000C4D88"/>
    <w:rsid w:val="000C4F60"/>
    <w:rsid w:val="000C5F1F"/>
    <w:rsid w:val="000C60CC"/>
    <w:rsid w:val="000C6678"/>
    <w:rsid w:val="000C727C"/>
    <w:rsid w:val="000C7884"/>
    <w:rsid w:val="000D02A7"/>
    <w:rsid w:val="000D0764"/>
    <w:rsid w:val="000D1047"/>
    <w:rsid w:val="000D104C"/>
    <w:rsid w:val="000D15F8"/>
    <w:rsid w:val="000D217B"/>
    <w:rsid w:val="000D3F8C"/>
    <w:rsid w:val="000D4289"/>
    <w:rsid w:val="000D4380"/>
    <w:rsid w:val="000D470F"/>
    <w:rsid w:val="000D49B1"/>
    <w:rsid w:val="000D5683"/>
    <w:rsid w:val="000D6EE0"/>
    <w:rsid w:val="000D73D8"/>
    <w:rsid w:val="000D75DC"/>
    <w:rsid w:val="000E04E9"/>
    <w:rsid w:val="000E050C"/>
    <w:rsid w:val="000E1002"/>
    <w:rsid w:val="000E1216"/>
    <w:rsid w:val="000E14B2"/>
    <w:rsid w:val="000E1822"/>
    <w:rsid w:val="000E2DFA"/>
    <w:rsid w:val="000E374C"/>
    <w:rsid w:val="000E3858"/>
    <w:rsid w:val="000E5BD4"/>
    <w:rsid w:val="000E5FDE"/>
    <w:rsid w:val="000E6985"/>
    <w:rsid w:val="000E75AE"/>
    <w:rsid w:val="000E7C00"/>
    <w:rsid w:val="000F06E6"/>
    <w:rsid w:val="000F0F86"/>
    <w:rsid w:val="000F24A9"/>
    <w:rsid w:val="000F27D8"/>
    <w:rsid w:val="000F2815"/>
    <w:rsid w:val="000F282F"/>
    <w:rsid w:val="000F39B8"/>
    <w:rsid w:val="000F3DFC"/>
    <w:rsid w:val="000F442B"/>
    <w:rsid w:val="000F4F6B"/>
    <w:rsid w:val="000F57A0"/>
    <w:rsid w:val="000F59FB"/>
    <w:rsid w:val="000F5DE8"/>
    <w:rsid w:val="000F6403"/>
    <w:rsid w:val="000F6554"/>
    <w:rsid w:val="000F6C12"/>
    <w:rsid w:val="000F6EC7"/>
    <w:rsid w:val="000F753F"/>
    <w:rsid w:val="00100CC2"/>
    <w:rsid w:val="00101A01"/>
    <w:rsid w:val="00102352"/>
    <w:rsid w:val="00102643"/>
    <w:rsid w:val="001027A1"/>
    <w:rsid w:val="0010320F"/>
    <w:rsid w:val="001036A3"/>
    <w:rsid w:val="0010399F"/>
    <w:rsid w:val="00104C7C"/>
    <w:rsid w:val="00105FBF"/>
    <w:rsid w:val="0010666F"/>
    <w:rsid w:val="001073B8"/>
    <w:rsid w:val="00107851"/>
    <w:rsid w:val="00110380"/>
    <w:rsid w:val="00110E38"/>
    <w:rsid w:val="00111119"/>
    <w:rsid w:val="001112F5"/>
    <w:rsid w:val="001113C8"/>
    <w:rsid w:val="00112507"/>
    <w:rsid w:val="00112D84"/>
    <w:rsid w:val="0011352A"/>
    <w:rsid w:val="00113B29"/>
    <w:rsid w:val="0011473C"/>
    <w:rsid w:val="0011503B"/>
    <w:rsid w:val="00115383"/>
    <w:rsid w:val="00115884"/>
    <w:rsid w:val="00115901"/>
    <w:rsid w:val="001167B4"/>
    <w:rsid w:val="00116E1D"/>
    <w:rsid w:val="00117055"/>
    <w:rsid w:val="00117B9B"/>
    <w:rsid w:val="00117E4D"/>
    <w:rsid w:val="00117EB8"/>
    <w:rsid w:val="001202A1"/>
    <w:rsid w:val="00121785"/>
    <w:rsid w:val="00121D5C"/>
    <w:rsid w:val="00121FF2"/>
    <w:rsid w:val="00122148"/>
    <w:rsid w:val="001226BD"/>
    <w:rsid w:val="00122AB6"/>
    <w:rsid w:val="00123BC7"/>
    <w:rsid w:val="00124B3C"/>
    <w:rsid w:val="001252B1"/>
    <w:rsid w:val="001263FB"/>
    <w:rsid w:val="00126451"/>
    <w:rsid w:val="0012684B"/>
    <w:rsid w:val="001271CF"/>
    <w:rsid w:val="00130036"/>
    <w:rsid w:val="001309C7"/>
    <w:rsid w:val="0013112F"/>
    <w:rsid w:val="00131184"/>
    <w:rsid w:val="0013154A"/>
    <w:rsid w:val="00131BA1"/>
    <w:rsid w:val="00131D5D"/>
    <w:rsid w:val="00132366"/>
    <w:rsid w:val="0013241B"/>
    <w:rsid w:val="0013324F"/>
    <w:rsid w:val="0013327B"/>
    <w:rsid w:val="001338F9"/>
    <w:rsid w:val="00133987"/>
    <w:rsid w:val="00133A91"/>
    <w:rsid w:val="00134178"/>
    <w:rsid w:val="00134285"/>
    <w:rsid w:val="00134416"/>
    <w:rsid w:val="00134B7F"/>
    <w:rsid w:val="00134D07"/>
    <w:rsid w:val="0013576A"/>
    <w:rsid w:val="00135C88"/>
    <w:rsid w:val="00136CE4"/>
    <w:rsid w:val="00136E05"/>
    <w:rsid w:val="00137BF4"/>
    <w:rsid w:val="00140968"/>
    <w:rsid w:val="0014156C"/>
    <w:rsid w:val="001418BF"/>
    <w:rsid w:val="00141A2C"/>
    <w:rsid w:val="00141F14"/>
    <w:rsid w:val="00141FD0"/>
    <w:rsid w:val="00142A3E"/>
    <w:rsid w:val="00142A51"/>
    <w:rsid w:val="0014347C"/>
    <w:rsid w:val="00143613"/>
    <w:rsid w:val="001438C1"/>
    <w:rsid w:val="00143C03"/>
    <w:rsid w:val="001446D5"/>
    <w:rsid w:val="00144BE6"/>
    <w:rsid w:val="00145676"/>
    <w:rsid w:val="00145DBD"/>
    <w:rsid w:val="001460BD"/>
    <w:rsid w:val="0014681D"/>
    <w:rsid w:val="00146C63"/>
    <w:rsid w:val="00146DF1"/>
    <w:rsid w:val="001471A4"/>
    <w:rsid w:val="001472AB"/>
    <w:rsid w:val="001476A4"/>
    <w:rsid w:val="001502CE"/>
    <w:rsid w:val="00150AB2"/>
    <w:rsid w:val="00151024"/>
    <w:rsid w:val="00151707"/>
    <w:rsid w:val="00151D61"/>
    <w:rsid w:val="00151E85"/>
    <w:rsid w:val="0015280F"/>
    <w:rsid w:val="0015390D"/>
    <w:rsid w:val="00153CC3"/>
    <w:rsid w:val="00154C88"/>
    <w:rsid w:val="00154EB7"/>
    <w:rsid w:val="001554EC"/>
    <w:rsid w:val="00155A0D"/>
    <w:rsid w:val="00155F0B"/>
    <w:rsid w:val="00156396"/>
    <w:rsid w:val="00156C92"/>
    <w:rsid w:val="001574CF"/>
    <w:rsid w:val="00157978"/>
    <w:rsid w:val="00157F49"/>
    <w:rsid w:val="00157FAD"/>
    <w:rsid w:val="00161074"/>
    <w:rsid w:val="00161AD1"/>
    <w:rsid w:val="00161C3C"/>
    <w:rsid w:val="00161DB3"/>
    <w:rsid w:val="00162186"/>
    <w:rsid w:val="001629F8"/>
    <w:rsid w:val="00162D4D"/>
    <w:rsid w:val="00162FB8"/>
    <w:rsid w:val="00163720"/>
    <w:rsid w:val="001638C7"/>
    <w:rsid w:val="00163BC4"/>
    <w:rsid w:val="00163D25"/>
    <w:rsid w:val="00163DCB"/>
    <w:rsid w:val="001640CA"/>
    <w:rsid w:val="001646B4"/>
    <w:rsid w:val="0016489B"/>
    <w:rsid w:val="00164EC6"/>
    <w:rsid w:val="00165378"/>
    <w:rsid w:val="0016566A"/>
    <w:rsid w:val="001659E2"/>
    <w:rsid w:val="00167420"/>
    <w:rsid w:val="001675F3"/>
    <w:rsid w:val="00167725"/>
    <w:rsid w:val="001703B6"/>
    <w:rsid w:val="00170479"/>
    <w:rsid w:val="00171084"/>
    <w:rsid w:val="001719CA"/>
    <w:rsid w:val="00171D1F"/>
    <w:rsid w:val="00171E43"/>
    <w:rsid w:val="00171EBF"/>
    <w:rsid w:val="00172266"/>
    <w:rsid w:val="0017327A"/>
    <w:rsid w:val="00173B98"/>
    <w:rsid w:val="001740C1"/>
    <w:rsid w:val="001744E4"/>
    <w:rsid w:val="00174833"/>
    <w:rsid w:val="00174AFC"/>
    <w:rsid w:val="00174EF9"/>
    <w:rsid w:val="00175C86"/>
    <w:rsid w:val="001760D1"/>
    <w:rsid w:val="001764DB"/>
    <w:rsid w:val="00176CE2"/>
    <w:rsid w:val="0017761F"/>
    <w:rsid w:val="00177E32"/>
    <w:rsid w:val="00180627"/>
    <w:rsid w:val="001809B2"/>
    <w:rsid w:val="00180E19"/>
    <w:rsid w:val="00183CB0"/>
    <w:rsid w:val="00183D96"/>
    <w:rsid w:val="00183DCD"/>
    <w:rsid w:val="0018436D"/>
    <w:rsid w:val="001847F4"/>
    <w:rsid w:val="00184D0E"/>
    <w:rsid w:val="0018578C"/>
    <w:rsid w:val="00186872"/>
    <w:rsid w:val="00187262"/>
    <w:rsid w:val="00190CFB"/>
    <w:rsid w:val="0019148F"/>
    <w:rsid w:val="00191E11"/>
    <w:rsid w:val="0019211F"/>
    <w:rsid w:val="00192D4C"/>
    <w:rsid w:val="00192F80"/>
    <w:rsid w:val="00193407"/>
    <w:rsid w:val="00193484"/>
    <w:rsid w:val="00193790"/>
    <w:rsid w:val="00193920"/>
    <w:rsid w:val="00193FA2"/>
    <w:rsid w:val="00194039"/>
    <w:rsid w:val="001945B1"/>
    <w:rsid w:val="00194D4F"/>
    <w:rsid w:val="00195632"/>
    <w:rsid w:val="001959D9"/>
    <w:rsid w:val="00196AB3"/>
    <w:rsid w:val="00196ACC"/>
    <w:rsid w:val="00196DBD"/>
    <w:rsid w:val="00196EF8"/>
    <w:rsid w:val="00197DA4"/>
    <w:rsid w:val="00197F52"/>
    <w:rsid w:val="00197FE0"/>
    <w:rsid w:val="001A0003"/>
    <w:rsid w:val="001A0A4F"/>
    <w:rsid w:val="001A0F69"/>
    <w:rsid w:val="001A1CEE"/>
    <w:rsid w:val="001A1FD5"/>
    <w:rsid w:val="001A22D5"/>
    <w:rsid w:val="001A272D"/>
    <w:rsid w:val="001A296A"/>
    <w:rsid w:val="001A2FD2"/>
    <w:rsid w:val="001A30EE"/>
    <w:rsid w:val="001A34CF"/>
    <w:rsid w:val="001A3772"/>
    <w:rsid w:val="001A44B0"/>
    <w:rsid w:val="001A4931"/>
    <w:rsid w:val="001A4E32"/>
    <w:rsid w:val="001A50C9"/>
    <w:rsid w:val="001A6403"/>
    <w:rsid w:val="001A64FD"/>
    <w:rsid w:val="001A6764"/>
    <w:rsid w:val="001A68D0"/>
    <w:rsid w:val="001A6D5C"/>
    <w:rsid w:val="001A6DEF"/>
    <w:rsid w:val="001A76B9"/>
    <w:rsid w:val="001B1DE3"/>
    <w:rsid w:val="001B21EA"/>
    <w:rsid w:val="001B2710"/>
    <w:rsid w:val="001B2B31"/>
    <w:rsid w:val="001B35F2"/>
    <w:rsid w:val="001B3DD9"/>
    <w:rsid w:val="001B42DC"/>
    <w:rsid w:val="001B45ED"/>
    <w:rsid w:val="001B488D"/>
    <w:rsid w:val="001B5471"/>
    <w:rsid w:val="001B5600"/>
    <w:rsid w:val="001B5B9A"/>
    <w:rsid w:val="001B6B9C"/>
    <w:rsid w:val="001B6E41"/>
    <w:rsid w:val="001B78C6"/>
    <w:rsid w:val="001B7DD9"/>
    <w:rsid w:val="001C017B"/>
    <w:rsid w:val="001C0192"/>
    <w:rsid w:val="001C045C"/>
    <w:rsid w:val="001C08B3"/>
    <w:rsid w:val="001C1795"/>
    <w:rsid w:val="001C18E9"/>
    <w:rsid w:val="001C20EB"/>
    <w:rsid w:val="001C2A8C"/>
    <w:rsid w:val="001C3D06"/>
    <w:rsid w:val="001C42C1"/>
    <w:rsid w:val="001C4ED5"/>
    <w:rsid w:val="001C5B0C"/>
    <w:rsid w:val="001C5F8E"/>
    <w:rsid w:val="001C6C10"/>
    <w:rsid w:val="001C75D9"/>
    <w:rsid w:val="001C7A7C"/>
    <w:rsid w:val="001D064C"/>
    <w:rsid w:val="001D0793"/>
    <w:rsid w:val="001D1195"/>
    <w:rsid w:val="001D15E2"/>
    <w:rsid w:val="001D1787"/>
    <w:rsid w:val="001D2357"/>
    <w:rsid w:val="001D2886"/>
    <w:rsid w:val="001D2B57"/>
    <w:rsid w:val="001D31E0"/>
    <w:rsid w:val="001D42FE"/>
    <w:rsid w:val="001D563F"/>
    <w:rsid w:val="001D60F9"/>
    <w:rsid w:val="001D6414"/>
    <w:rsid w:val="001D6BDA"/>
    <w:rsid w:val="001D786F"/>
    <w:rsid w:val="001D78A4"/>
    <w:rsid w:val="001D7F2B"/>
    <w:rsid w:val="001D7F88"/>
    <w:rsid w:val="001E02FC"/>
    <w:rsid w:val="001E0511"/>
    <w:rsid w:val="001E077D"/>
    <w:rsid w:val="001E0AF4"/>
    <w:rsid w:val="001E0CC6"/>
    <w:rsid w:val="001E0EAD"/>
    <w:rsid w:val="001E1174"/>
    <w:rsid w:val="001E124A"/>
    <w:rsid w:val="001E1308"/>
    <w:rsid w:val="001E14DD"/>
    <w:rsid w:val="001E20A2"/>
    <w:rsid w:val="001E2555"/>
    <w:rsid w:val="001E3FC8"/>
    <w:rsid w:val="001E4530"/>
    <w:rsid w:val="001E5234"/>
    <w:rsid w:val="001E568A"/>
    <w:rsid w:val="001E56D2"/>
    <w:rsid w:val="001E5CE6"/>
    <w:rsid w:val="001E6DE9"/>
    <w:rsid w:val="001E721F"/>
    <w:rsid w:val="001E74A9"/>
    <w:rsid w:val="001E78AA"/>
    <w:rsid w:val="001E790F"/>
    <w:rsid w:val="001E7BB7"/>
    <w:rsid w:val="001E7C97"/>
    <w:rsid w:val="001F0591"/>
    <w:rsid w:val="001F0620"/>
    <w:rsid w:val="001F0C58"/>
    <w:rsid w:val="001F0E24"/>
    <w:rsid w:val="001F1C1A"/>
    <w:rsid w:val="001F2B4A"/>
    <w:rsid w:val="001F2FD4"/>
    <w:rsid w:val="001F304F"/>
    <w:rsid w:val="001F3321"/>
    <w:rsid w:val="001F37CF"/>
    <w:rsid w:val="001F516F"/>
    <w:rsid w:val="001F5C71"/>
    <w:rsid w:val="001F6099"/>
    <w:rsid w:val="001F73B5"/>
    <w:rsid w:val="001F75F3"/>
    <w:rsid w:val="001F7E1A"/>
    <w:rsid w:val="00200182"/>
    <w:rsid w:val="00200BA2"/>
    <w:rsid w:val="00200C6D"/>
    <w:rsid w:val="00200DEE"/>
    <w:rsid w:val="002020E8"/>
    <w:rsid w:val="002027BD"/>
    <w:rsid w:val="00202831"/>
    <w:rsid w:val="00202AE2"/>
    <w:rsid w:val="00202B48"/>
    <w:rsid w:val="00202C82"/>
    <w:rsid w:val="0020390F"/>
    <w:rsid w:val="00204C48"/>
    <w:rsid w:val="00204D8F"/>
    <w:rsid w:val="00205658"/>
    <w:rsid w:val="0020595F"/>
    <w:rsid w:val="00205D69"/>
    <w:rsid w:val="00205F5B"/>
    <w:rsid w:val="00206A27"/>
    <w:rsid w:val="00207DF7"/>
    <w:rsid w:val="00207E83"/>
    <w:rsid w:val="002101A9"/>
    <w:rsid w:val="00210A3E"/>
    <w:rsid w:val="00211518"/>
    <w:rsid w:val="00211749"/>
    <w:rsid w:val="00211EA2"/>
    <w:rsid w:val="002125DC"/>
    <w:rsid w:val="00213010"/>
    <w:rsid w:val="002130F8"/>
    <w:rsid w:val="00213834"/>
    <w:rsid w:val="002138B5"/>
    <w:rsid w:val="00213CB3"/>
    <w:rsid w:val="00213DD2"/>
    <w:rsid w:val="002146BD"/>
    <w:rsid w:val="002148FC"/>
    <w:rsid w:val="002149AD"/>
    <w:rsid w:val="00214D45"/>
    <w:rsid w:val="00215217"/>
    <w:rsid w:val="00215D9A"/>
    <w:rsid w:val="002166B1"/>
    <w:rsid w:val="002166F1"/>
    <w:rsid w:val="00216C9C"/>
    <w:rsid w:val="0021732F"/>
    <w:rsid w:val="00220699"/>
    <w:rsid w:val="0022095E"/>
    <w:rsid w:val="00220EF4"/>
    <w:rsid w:val="002226E2"/>
    <w:rsid w:val="0022275E"/>
    <w:rsid w:val="00222EEE"/>
    <w:rsid w:val="002233A8"/>
    <w:rsid w:val="002235CC"/>
    <w:rsid w:val="00224218"/>
    <w:rsid w:val="002245AD"/>
    <w:rsid w:val="002249A0"/>
    <w:rsid w:val="002249E1"/>
    <w:rsid w:val="002250CB"/>
    <w:rsid w:val="002251B8"/>
    <w:rsid w:val="0022526F"/>
    <w:rsid w:val="00225CE8"/>
    <w:rsid w:val="00225EFD"/>
    <w:rsid w:val="002261C4"/>
    <w:rsid w:val="00226BD0"/>
    <w:rsid w:val="00226E70"/>
    <w:rsid w:val="00227479"/>
    <w:rsid w:val="00227DC5"/>
    <w:rsid w:val="002303EC"/>
    <w:rsid w:val="00230C72"/>
    <w:rsid w:val="0023106B"/>
    <w:rsid w:val="002324F6"/>
    <w:rsid w:val="00232774"/>
    <w:rsid w:val="002336D1"/>
    <w:rsid w:val="00233FB4"/>
    <w:rsid w:val="002343D3"/>
    <w:rsid w:val="00234A43"/>
    <w:rsid w:val="00235C54"/>
    <w:rsid w:val="0023605E"/>
    <w:rsid w:val="0023608B"/>
    <w:rsid w:val="002360F6"/>
    <w:rsid w:val="0023616B"/>
    <w:rsid w:val="0023621C"/>
    <w:rsid w:val="002364B9"/>
    <w:rsid w:val="00236652"/>
    <w:rsid w:val="00236D68"/>
    <w:rsid w:val="00237AE4"/>
    <w:rsid w:val="00237E15"/>
    <w:rsid w:val="00241304"/>
    <w:rsid w:val="002417DC"/>
    <w:rsid w:val="00241C32"/>
    <w:rsid w:val="0024201E"/>
    <w:rsid w:val="00242037"/>
    <w:rsid w:val="00242811"/>
    <w:rsid w:val="002430DA"/>
    <w:rsid w:val="00243756"/>
    <w:rsid w:val="002445F4"/>
    <w:rsid w:val="00244881"/>
    <w:rsid w:val="002449DD"/>
    <w:rsid w:val="00244A77"/>
    <w:rsid w:val="00244D00"/>
    <w:rsid w:val="002452A4"/>
    <w:rsid w:val="002458B3"/>
    <w:rsid w:val="0024731E"/>
    <w:rsid w:val="00247A1A"/>
    <w:rsid w:val="00247D98"/>
    <w:rsid w:val="00250700"/>
    <w:rsid w:val="00250C6F"/>
    <w:rsid w:val="00250E57"/>
    <w:rsid w:val="00251A28"/>
    <w:rsid w:val="00251BE1"/>
    <w:rsid w:val="00251D22"/>
    <w:rsid w:val="00251D83"/>
    <w:rsid w:val="00252AC1"/>
    <w:rsid w:val="00252BAB"/>
    <w:rsid w:val="00252EB2"/>
    <w:rsid w:val="00253839"/>
    <w:rsid w:val="00253BA0"/>
    <w:rsid w:val="00253C36"/>
    <w:rsid w:val="002548D6"/>
    <w:rsid w:val="00254D2E"/>
    <w:rsid w:val="00254E29"/>
    <w:rsid w:val="00254F6E"/>
    <w:rsid w:val="002553A5"/>
    <w:rsid w:val="00255426"/>
    <w:rsid w:val="00255BD4"/>
    <w:rsid w:val="00255C89"/>
    <w:rsid w:val="002571D4"/>
    <w:rsid w:val="002573FA"/>
    <w:rsid w:val="00257B08"/>
    <w:rsid w:val="00257E10"/>
    <w:rsid w:val="00260A49"/>
    <w:rsid w:val="002610DA"/>
    <w:rsid w:val="00263F24"/>
    <w:rsid w:val="00264169"/>
    <w:rsid w:val="00265321"/>
    <w:rsid w:val="00266CE4"/>
    <w:rsid w:val="002676BA"/>
    <w:rsid w:val="0027052E"/>
    <w:rsid w:val="00270658"/>
    <w:rsid w:val="00270BE3"/>
    <w:rsid w:val="00270D59"/>
    <w:rsid w:val="00270FB1"/>
    <w:rsid w:val="002713EC"/>
    <w:rsid w:val="002723F7"/>
    <w:rsid w:val="00272C46"/>
    <w:rsid w:val="002736CB"/>
    <w:rsid w:val="00273BD2"/>
    <w:rsid w:val="00273E66"/>
    <w:rsid w:val="0027422D"/>
    <w:rsid w:val="002743F5"/>
    <w:rsid w:val="00274F55"/>
    <w:rsid w:val="00274FA2"/>
    <w:rsid w:val="0027542F"/>
    <w:rsid w:val="0027580E"/>
    <w:rsid w:val="00275819"/>
    <w:rsid w:val="00275A08"/>
    <w:rsid w:val="00275CB4"/>
    <w:rsid w:val="002762AC"/>
    <w:rsid w:val="00276EFF"/>
    <w:rsid w:val="002770A3"/>
    <w:rsid w:val="00277147"/>
    <w:rsid w:val="002801C0"/>
    <w:rsid w:val="0028020D"/>
    <w:rsid w:val="00280871"/>
    <w:rsid w:val="00280ACE"/>
    <w:rsid w:val="0028135A"/>
    <w:rsid w:val="00283542"/>
    <w:rsid w:val="0028481A"/>
    <w:rsid w:val="002856D1"/>
    <w:rsid w:val="00286516"/>
    <w:rsid w:val="002869C7"/>
    <w:rsid w:val="00286AD2"/>
    <w:rsid w:val="00286D0F"/>
    <w:rsid w:val="002871DF"/>
    <w:rsid w:val="00287CC0"/>
    <w:rsid w:val="00287D6B"/>
    <w:rsid w:val="00287FC4"/>
    <w:rsid w:val="0029091A"/>
    <w:rsid w:val="0029121B"/>
    <w:rsid w:val="002915EB"/>
    <w:rsid w:val="002929EF"/>
    <w:rsid w:val="00292EA3"/>
    <w:rsid w:val="00293340"/>
    <w:rsid w:val="0029341D"/>
    <w:rsid w:val="00293C53"/>
    <w:rsid w:val="00293F13"/>
    <w:rsid w:val="002946EA"/>
    <w:rsid w:val="00294DC7"/>
    <w:rsid w:val="00295298"/>
    <w:rsid w:val="00295444"/>
    <w:rsid w:val="0029558F"/>
    <w:rsid w:val="0029572F"/>
    <w:rsid w:val="002958CF"/>
    <w:rsid w:val="002963F5"/>
    <w:rsid w:val="00296E04"/>
    <w:rsid w:val="0029704D"/>
    <w:rsid w:val="002974F0"/>
    <w:rsid w:val="002979E5"/>
    <w:rsid w:val="00297DEF"/>
    <w:rsid w:val="002A1ABC"/>
    <w:rsid w:val="002A1EAD"/>
    <w:rsid w:val="002A2999"/>
    <w:rsid w:val="002A333A"/>
    <w:rsid w:val="002A39A4"/>
    <w:rsid w:val="002A45D7"/>
    <w:rsid w:val="002A4816"/>
    <w:rsid w:val="002A60E8"/>
    <w:rsid w:val="002A6305"/>
    <w:rsid w:val="002A68CE"/>
    <w:rsid w:val="002A6E03"/>
    <w:rsid w:val="002A6EDD"/>
    <w:rsid w:val="002A7A3A"/>
    <w:rsid w:val="002B0A02"/>
    <w:rsid w:val="002B136C"/>
    <w:rsid w:val="002B1EAF"/>
    <w:rsid w:val="002B22D0"/>
    <w:rsid w:val="002B24E7"/>
    <w:rsid w:val="002B2992"/>
    <w:rsid w:val="002B33C1"/>
    <w:rsid w:val="002B3A8D"/>
    <w:rsid w:val="002B4D99"/>
    <w:rsid w:val="002B4FB1"/>
    <w:rsid w:val="002B53CE"/>
    <w:rsid w:val="002B6E9F"/>
    <w:rsid w:val="002B6EE1"/>
    <w:rsid w:val="002B7627"/>
    <w:rsid w:val="002B78DB"/>
    <w:rsid w:val="002B7903"/>
    <w:rsid w:val="002B7E4A"/>
    <w:rsid w:val="002C07BB"/>
    <w:rsid w:val="002C0E22"/>
    <w:rsid w:val="002C0E8F"/>
    <w:rsid w:val="002C14F9"/>
    <w:rsid w:val="002C1DE2"/>
    <w:rsid w:val="002C1F8E"/>
    <w:rsid w:val="002C25B2"/>
    <w:rsid w:val="002C26EF"/>
    <w:rsid w:val="002C28AC"/>
    <w:rsid w:val="002C3BF5"/>
    <w:rsid w:val="002C407F"/>
    <w:rsid w:val="002C51B5"/>
    <w:rsid w:val="002C51F6"/>
    <w:rsid w:val="002C5266"/>
    <w:rsid w:val="002C6000"/>
    <w:rsid w:val="002C66FC"/>
    <w:rsid w:val="002C6945"/>
    <w:rsid w:val="002C6E73"/>
    <w:rsid w:val="002C6E99"/>
    <w:rsid w:val="002D0FE8"/>
    <w:rsid w:val="002D10CB"/>
    <w:rsid w:val="002D11A4"/>
    <w:rsid w:val="002D1DD0"/>
    <w:rsid w:val="002D2753"/>
    <w:rsid w:val="002D2CDB"/>
    <w:rsid w:val="002D2DA1"/>
    <w:rsid w:val="002D3181"/>
    <w:rsid w:val="002D3920"/>
    <w:rsid w:val="002D3FDC"/>
    <w:rsid w:val="002D4D40"/>
    <w:rsid w:val="002D6200"/>
    <w:rsid w:val="002D62A5"/>
    <w:rsid w:val="002D6A71"/>
    <w:rsid w:val="002D6D6D"/>
    <w:rsid w:val="002D75C4"/>
    <w:rsid w:val="002E02FE"/>
    <w:rsid w:val="002E19D0"/>
    <w:rsid w:val="002E1F84"/>
    <w:rsid w:val="002E23BF"/>
    <w:rsid w:val="002E268F"/>
    <w:rsid w:val="002E276A"/>
    <w:rsid w:val="002E2FA8"/>
    <w:rsid w:val="002E31F1"/>
    <w:rsid w:val="002E3D58"/>
    <w:rsid w:val="002E3D92"/>
    <w:rsid w:val="002E3E76"/>
    <w:rsid w:val="002E409B"/>
    <w:rsid w:val="002E6102"/>
    <w:rsid w:val="002E64EF"/>
    <w:rsid w:val="002E74AC"/>
    <w:rsid w:val="002E753C"/>
    <w:rsid w:val="002F02FA"/>
    <w:rsid w:val="002F107E"/>
    <w:rsid w:val="002F16DA"/>
    <w:rsid w:val="002F2742"/>
    <w:rsid w:val="002F31FB"/>
    <w:rsid w:val="002F3ABA"/>
    <w:rsid w:val="002F3E6A"/>
    <w:rsid w:val="002F4507"/>
    <w:rsid w:val="002F4EE6"/>
    <w:rsid w:val="002F5E13"/>
    <w:rsid w:val="002F67FF"/>
    <w:rsid w:val="002F6CB8"/>
    <w:rsid w:val="002F765F"/>
    <w:rsid w:val="00300041"/>
    <w:rsid w:val="003000D3"/>
    <w:rsid w:val="00300771"/>
    <w:rsid w:val="0030183A"/>
    <w:rsid w:val="00301E96"/>
    <w:rsid w:val="003029CD"/>
    <w:rsid w:val="0030361A"/>
    <w:rsid w:val="00305195"/>
    <w:rsid w:val="003060DE"/>
    <w:rsid w:val="00306790"/>
    <w:rsid w:val="003069D1"/>
    <w:rsid w:val="00306A7C"/>
    <w:rsid w:val="00306BAA"/>
    <w:rsid w:val="003078D6"/>
    <w:rsid w:val="00307A51"/>
    <w:rsid w:val="00307AAC"/>
    <w:rsid w:val="00307EB7"/>
    <w:rsid w:val="00310163"/>
    <w:rsid w:val="00310A30"/>
    <w:rsid w:val="00310A86"/>
    <w:rsid w:val="00310F0E"/>
    <w:rsid w:val="0031102D"/>
    <w:rsid w:val="0031115E"/>
    <w:rsid w:val="00312D76"/>
    <w:rsid w:val="00314213"/>
    <w:rsid w:val="0031436A"/>
    <w:rsid w:val="003144B9"/>
    <w:rsid w:val="00315417"/>
    <w:rsid w:val="00315B3C"/>
    <w:rsid w:val="00315F14"/>
    <w:rsid w:val="0031609C"/>
    <w:rsid w:val="0031609E"/>
    <w:rsid w:val="00316952"/>
    <w:rsid w:val="003173E9"/>
    <w:rsid w:val="00321138"/>
    <w:rsid w:val="003216A7"/>
    <w:rsid w:val="00321E93"/>
    <w:rsid w:val="0032221F"/>
    <w:rsid w:val="00322D49"/>
    <w:rsid w:val="00323CF9"/>
    <w:rsid w:val="0032427E"/>
    <w:rsid w:val="00324EA1"/>
    <w:rsid w:val="00325B7D"/>
    <w:rsid w:val="00326302"/>
    <w:rsid w:val="003275DA"/>
    <w:rsid w:val="00327A6A"/>
    <w:rsid w:val="00330132"/>
    <w:rsid w:val="0033028F"/>
    <w:rsid w:val="0033033C"/>
    <w:rsid w:val="00330ACA"/>
    <w:rsid w:val="00330E07"/>
    <w:rsid w:val="00331172"/>
    <w:rsid w:val="00332164"/>
    <w:rsid w:val="00332B63"/>
    <w:rsid w:val="003348BE"/>
    <w:rsid w:val="003349A5"/>
    <w:rsid w:val="003361F1"/>
    <w:rsid w:val="00336B81"/>
    <w:rsid w:val="00336CC6"/>
    <w:rsid w:val="00337513"/>
    <w:rsid w:val="003376D0"/>
    <w:rsid w:val="00337D01"/>
    <w:rsid w:val="003400B1"/>
    <w:rsid w:val="00340681"/>
    <w:rsid w:val="003408A3"/>
    <w:rsid w:val="0034100B"/>
    <w:rsid w:val="0034139A"/>
    <w:rsid w:val="003419D4"/>
    <w:rsid w:val="00341F93"/>
    <w:rsid w:val="0034298F"/>
    <w:rsid w:val="00342A61"/>
    <w:rsid w:val="0034340B"/>
    <w:rsid w:val="00343610"/>
    <w:rsid w:val="003437FB"/>
    <w:rsid w:val="003438E1"/>
    <w:rsid w:val="00343AE0"/>
    <w:rsid w:val="00343F81"/>
    <w:rsid w:val="00344CFE"/>
    <w:rsid w:val="00345304"/>
    <w:rsid w:val="003455B6"/>
    <w:rsid w:val="003455BC"/>
    <w:rsid w:val="003456D9"/>
    <w:rsid w:val="00345F07"/>
    <w:rsid w:val="00346243"/>
    <w:rsid w:val="0034639F"/>
    <w:rsid w:val="0034684B"/>
    <w:rsid w:val="0035020D"/>
    <w:rsid w:val="00350246"/>
    <w:rsid w:val="00350267"/>
    <w:rsid w:val="00350736"/>
    <w:rsid w:val="003509D1"/>
    <w:rsid w:val="00350F2B"/>
    <w:rsid w:val="00351218"/>
    <w:rsid w:val="00352707"/>
    <w:rsid w:val="00352E30"/>
    <w:rsid w:val="00353809"/>
    <w:rsid w:val="00353BEA"/>
    <w:rsid w:val="00353C09"/>
    <w:rsid w:val="00353FFF"/>
    <w:rsid w:val="0035441D"/>
    <w:rsid w:val="00354940"/>
    <w:rsid w:val="00354CB9"/>
    <w:rsid w:val="00355116"/>
    <w:rsid w:val="00355AA6"/>
    <w:rsid w:val="00355CB7"/>
    <w:rsid w:val="0035625D"/>
    <w:rsid w:val="00356348"/>
    <w:rsid w:val="00356B7E"/>
    <w:rsid w:val="003576AE"/>
    <w:rsid w:val="00357936"/>
    <w:rsid w:val="0036079A"/>
    <w:rsid w:val="00360884"/>
    <w:rsid w:val="00361287"/>
    <w:rsid w:val="003613C2"/>
    <w:rsid w:val="00361D0D"/>
    <w:rsid w:val="00362071"/>
    <w:rsid w:val="00362D45"/>
    <w:rsid w:val="00362F8D"/>
    <w:rsid w:val="0036366C"/>
    <w:rsid w:val="00363A13"/>
    <w:rsid w:val="00363CC7"/>
    <w:rsid w:val="003643A9"/>
    <w:rsid w:val="0036557D"/>
    <w:rsid w:val="00366216"/>
    <w:rsid w:val="0036663C"/>
    <w:rsid w:val="00367AE3"/>
    <w:rsid w:val="00367C3D"/>
    <w:rsid w:val="00367C68"/>
    <w:rsid w:val="00367C8D"/>
    <w:rsid w:val="00370829"/>
    <w:rsid w:val="00370A78"/>
    <w:rsid w:val="00371204"/>
    <w:rsid w:val="00371655"/>
    <w:rsid w:val="00371734"/>
    <w:rsid w:val="0037194D"/>
    <w:rsid w:val="00371E3C"/>
    <w:rsid w:val="00372150"/>
    <w:rsid w:val="00372349"/>
    <w:rsid w:val="0037339C"/>
    <w:rsid w:val="0037447C"/>
    <w:rsid w:val="003744D2"/>
    <w:rsid w:val="00375078"/>
    <w:rsid w:val="00375661"/>
    <w:rsid w:val="00375D69"/>
    <w:rsid w:val="00375E2F"/>
    <w:rsid w:val="00376066"/>
    <w:rsid w:val="00376A5F"/>
    <w:rsid w:val="00377C0E"/>
    <w:rsid w:val="00380109"/>
    <w:rsid w:val="003803AB"/>
    <w:rsid w:val="00380A64"/>
    <w:rsid w:val="00380DB7"/>
    <w:rsid w:val="00381312"/>
    <w:rsid w:val="0038135D"/>
    <w:rsid w:val="00381F95"/>
    <w:rsid w:val="0038297D"/>
    <w:rsid w:val="00382D82"/>
    <w:rsid w:val="00383997"/>
    <w:rsid w:val="00384B6A"/>
    <w:rsid w:val="00385727"/>
    <w:rsid w:val="00385969"/>
    <w:rsid w:val="00385ABB"/>
    <w:rsid w:val="00385B0D"/>
    <w:rsid w:val="003860DC"/>
    <w:rsid w:val="00386696"/>
    <w:rsid w:val="00386D19"/>
    <w:rsid w:val="00386FE7"/>
    <w:rsid w:val="003879D3"/>
    <w:rsid w:val="00390458"/>
    <w:rsid w:val="00390CB0"/>
    <w:rsid w:val="00390E21"/>
    <w:rsid w:val="003913AA"/>
    <w:rsid w:val="00391F3E"/>
    <w:rsid w:val="00392564"/>
    <w:rsid w:val="00392DAD"/>
    <w:rsid w:val="003940D4"/>
    <w:rsid w:val="0039416E"/>
    <w:rsid w:val="00394380"/>
    <w:rsid w:val="00394433"/>
    <w:rsid w:val="00394971"/>
    <w:rsid w:val="00394CF2"/>
    <w:rsid w:val="00395E6F"/>
    <w:rsid w:val="0039659C"/>
    <w:rsid w:val="00397205"/>
    <w:rsid w:val="00397764"/>
    <w:rsid w:val="003A0739"/>
    <w:rsid w:val="003A0B27"/>
    <w:rsid w:val="003A1CB6"/>
    <w:rsid w:val="003A22A1"/>
    <w:rsid w:val="003A2645"/>
    <w:rsid w:val="003A2AB9"/>
    <w:rsid w:val="003A38F7"/>
    <w:rsid w:val="003A3B47"/>
    <w:rsid w:val="003A3E7F"/>
    <w:rsid w:val="003A477C"/>
    <w:rsid w:val="003A4945"/>
    <w:rsid w:val="003A5524"/>
    <w:rsid w:val="003A56C6"/>
    <w:rsid w:val="003A60AB"/>
    <w:rsid w:val="003A629C"/>
    <w:rsid w:val="003A7193"/>
    <w:rsid w:val="003A73B1"/>
    <w:rsid w:val="003B0BE5"/>
    <w:rsid w:val="003B10D7"/>
    <w:rsid w:val="003B1A00"/>
    <w:rsid w:val="003B24D5"/>
    <w:rsid w:val="003B2871"/>
    <w:rsid w:val="003B2B7F"/>
    <w:rsid w:val="003B2CFE"/>
    <w:rsid w:val="003B353E"/>
    <w:rsid w:val="003B461B"/>
    <w:rsid w:val="003B520A"/>
    <w:rsid w:val="003B5295"/>
    <w:rsid w:val="003B54F1"/>
    <w:rsid w:val="003B570E"/>
    <w:rsid w:val="003B6327"/>
    <w:rsid w:val="003B63C6"/>
    <w:rsid w:val="003B6A6F"/>
    <w:rsid w:val="003B6DBB"/>
    <w:rsid w:val="003B72F7"/>
    <w:rsid w:val="003C016D"/>
    <w:rsid w:val="003C0320"/>
    <w:rsid w:val="003C06BA"/>
    <w:rsid w:val="003C0E09"/>
    <w:rsid w:val="003C132A"/>
    <w:rsid w:val="003C13C0"/>
    <w:rsid w:val="003C1653"/>
    <w:rsid w:val="003C16F1"/>
    <w:rsid w:val="003C17B6"/>
    <w:rsid w:val="003C2A60"/>
    <w:rsid w:val="003C2E78"/>
    <w:rsid w:val="003C33A8"/>
    <w:rsid w:val="003C3BAA"/>
    <w:rsid w:val="003C3E59"/>
    <w:rsid w:val="003C42D5"/>
    <w:rsid w:val="003C454F"/>
    <w:rsid w:val="003C501D"/>
    <w:rsid w:val="003C5236"/>
    <w:rsid w:val="003C5D03"/>
    <w:rsid w:val="003C697B"/>
    <w:rsid w:val="003C6E8F"/>
    <w:rsid w:val="003C74E5"/>
    <w:rsid w:val="003C7770"/>
    <w:rsid w:val="003C7BC2"/>
    <w:rsid w:val="003D08AB"/>
    <w:rsid w:val="003D1454"/>
    <w:rsid w:val="003D150F"/>
    <w:rsid w:val="003D16AC"/>
    <w:rsid w:val="003D201D"/>
    <w:rsid w:val="003D2696"/>
    <w:rsid w:val="003D2A26"/>
    <w:rsid w:val="003D2F21"/>
    <w:rsid w:val="003D34E6"/>
    <w:rsid w:val="003D3B29"/>
    <w:rsid w:val="003D3DB9"/>
    <w:rsid w:val="003D400F"/>
    <w:rsid w:val="003D461F"/>
    <w:rsid w:val="003D47DE"/>
    <w:rsid w:val="003D48CD"/>
    <w:rsid w:val="003D4E20"/>
    <w:rsid w:val="003D52BF"/>
    <w:rsid w:val="003D5839"/>
    <w:rsid w:val="003D5E18"/>
    <w:rsid w:val="003D639E"/>
    <w:rsid w:val="003D7136"/>
    <w:rsid w:val="003D7163"/>
    <w:rsid w:val="003D7DC7"/>
    <w:rsid w:val="003E088C"/>
    <w:rsid w:val="003E08CF"/>
    <w:rsid w:val="003E10FF"/>
    <w:rsid w:val="003E11A6"/>
    <w:rsid w:val="003E1978"/>
    <w:rsid w:val="003E2612"/>
    <w:rsid w:val="003E353C"/>
    <w:rsid w:val="003E37A3"/>
    <w:rsid w:val="003E37D4"/>
    <w:rsid w:val="003E460F"/>
    <w:rsid w:val="003E5BE3"/>
    <w:rsid w:val="003E6DD6"/>
    <w:rsid w:val="003F21EC"/>
    <w:rsid w:val="003F2F60"/>
    <w:rsid w:val="003F3232"/>
    <w:rsid w:val="003F3299"/>
    <w:rsid w:val="003F3407"/>
    <w:rsid w:val="003F35D7"/>
    <w:rsid w:val="003F38C5"/>
    <w:rsid w:val="003F39A9"/>
    <w:rsid w:val="003F3F2F"/>
    <w:rsid w:val="003F4325"/>
    <w:rsid w:val="003F4FD7"/>
    <w:rsid w:val="003F553B"/>
    <w:rsid w:val="003F62D2"/>
    <w:rsid w:val="003F6845"/>
    <w:rsid w:val="003F7AC4"/>
    <w:rsid w:val="003F7E8C"/>
    <w:rsid w:val="0040003B"/>
    <w:rsid w:val="00400180"/>
    <w:rsid w:val="00400438"/>
    <w:rsid w:val="004005DD"/>
    <w:rsid w:val="00400644"/>
    <w:rsid w:val="00400700"/>
    <w:rsid w:val="0040078C"/>
    <w:rsid w:val="00401237"/>
    <w:rsid w:val="004017BE"/>
    <w:rsid w:val="00401D18"/>
    <w:rsid w:val="004022C3"/>
    <w:rsid w:val="004029F8"/>
    <w:rsid w:val="00402EF6"/>
    <w:rsid w:val="0040363F"/>
    <w:rsid w:val="00403CB7"/>
    <w:rsid w:val="004045B0"/>
    <w:rsid w:val="004046B3"/>
    <w:rsid w:val="00404B10"/>
    <w:rsid w:val="0040522E"/>
    <w:rsid w:val="0040549E"/>
    <w:rsid w:val="00405660"/>
    <w:rsid w:val="004059F8"/>
    <w:rsid w:val="004061C4"/>
    <w:rsid w:val="00407360"/>
    <w:rsid w:val="00407D07"/>
    <w:rsid w:val="00407D70"/>
    <w:rsid w:val="00410102"/>
    <w:rsid w:val="00410D07"/>
    <w:rsid w:val="00410EB2"/>
    <w:rsid w:val="004116DF"/>
    <w:rsid w:val="00411740"/>
    <w:rsid w:val="004117A2"/>
    <w:rsid w:val="004117E3"/>
    <w:rsid w:val="004119AA"/>
    <w:rsid w:val="004119C0"/>
    <w:rsid w:val="00411B86"/>
    <w:rsid w:val="00411EB0"/>
    <w:rsid w:val="004124A8"/>
    <w:rsid w:val="0041285D"/>
    <w:rsid w:val="004128D3"/>
    <w:rsid w:val="004137A7"/>
    <w:rsid w:val="004140F8"/>
    <w:rsid w:val="004142FB"/>
    <w:rsid w:val="004150CE"/>
    <w:rsid w:val="004152C2"/>
    <w:rsid w:val="004155DA"/>
    <w:rsid w:val="004158EA"/>
    <w:rsid w:val="00415E41"/>
    <w:rsid w:val="00415EE3"/>
    <w:rsid w:val="00416091"/>
    <w:rsid w:val="00416855"/>
    <w:rsid w:val="00416949"/>
    <w:rsid w:val="0041795A"/>
    <w:rsid w:val="004220E2"/>
    <w:rsid w:val="0042213C"/>
    <w:rsid w:val="00422F3E"/>
    <w:rsid w:val="00423E7A"/>
    <w:rsid w:val="00424EF1"/>
    <w:rsid w:val="004257CB"/>
    <w:rsid w:val="004260DD"/>
    <w:rsid w:val="004262B4"/>
    <w:rsid w:val="00430B5C"/>
    <w:rsid w:val="00430F1E"/>
    <w:rsid w:val="00430F30"/>
    <w:rsid w:val="004312E6"/>
    <w:rsid w:val="0043172E"/>
    <w:rsid w:val="0043276E"/>
    <w:rsid w:val="00433734"/>
    <w:rsid w:val="00433788"/>
    <w:rsid w:val="0043408A"/>
    <w:rsid w:val="0043409E"/>
    <w:rsid w:val="00434BBD"/>
    <w:rsid w:val="00434FA3"/>
    <w:rsid w:val="004353EA"/>
    <w:rsid w:val="00435C5D"/>
    <w:rsid w:val="00436628"/>
    <w:rsid w:val="00436F2A"/>
    <w:rsid w:val="0043798F"/>
    <w:rsid w:val="004404B3"/>
    <w:rsid w:val="00440C38"/>
    <w:rsid w:val="0044143E"/>
    <w:rsid w:val="004415E0"/>
    <w:rsid w:val="0044172F"/>
    <w:rsid w:val="00441767"/>
    <w:rsid w:val="00441B86"/>
    <w:rsid w:val="00441C6B"/>
    <w:rsid w:val="004427C3"/>
    <w:rsid w:val="004430C9"/>
    <w:rsid w:val="00443DC0"/>
    <w:rsid w:val="00444059"/>
    <w:rsid w:val="0044410D"/>
    <w:rsid w:val="004448B0"/>
    <w:rsid w:val="00444A5A"/>
    <w:rsid w:val="00445229"/>
    <w:rsid w:val="004456D8"/>
    <w:rsid w:val="00445DA0"/>
    <w:rsid w:val="004460BC"/>
    <w:rsid w:val="00446140"/>
    <w:rsid w:val="0044690E"/>
    <w:rsid w:val="00447C13"/>
    <w:rsid w:val="004502D7"/>
    <w:rsid w:val="0045134F"/>
    <w:rsid w:val="00451E2C"/>
    <w:rsid w:val="00452732"/>
    <w:rsid w:val="00452941"/>
    <w:rsid w:val="0045308C"/>
    <w:rsid w:val="00453424"/>
    <w:rsid w:val="00454214"/>
    <w:rsid w:val="00454490"/>
    <w:rsid w:val="00454D6E"/>
    <w:rsid w:val="00455043"/>
    <w:rsid w:val="004551B8"/>
    <w:rsid w:val="00455301"/>
    <w:rsid w:val="004561E7"/>
    <w:rsid w:val="00456A16"/>
    <w:rsid w:val="00457114"/>
    <w:rsid w:val="004573D1"/>
    <w:rsid w:val="0045797D"/>
    <w:rsid w:val="00457FC8"/>
    <w:rsid w:val="0046046F"/>
    <w:rsid w:val="00460C71"/>
    <w:rsid w:val="004614B3"/>
    <w:rsid w:val="00462582"/>
    <w:rsid w:val="00462989"/>
    <w:rsid w:val="00463387"/>
    <w:rsid w:val="00463C6E"/>
    <w:rsid w:val="00463EE8"/>
    <w:rsid w:val="00464D5F"/>
    <w:rsid w:val="004650D5"/>
    <w:rsid w:val="00465A83"/>
    <w:rsid w:val="00466971"/>
    <w:rsid w:val="00466BD0"/>
    <w:rsid w:val="004708B2"/>
    <w:rsid w:val="00472437"/>
    <w:rsid w:val="0047262F"/>
    <w:rsid w:val="00472872"/>
    <w:rsid w:val="00472C33"/>
    <w:rsid w:val="00473C26"/>
    <w:rsid w:val="00473D71"/>
    <w:rsid w:val="00473D74"/>
    <w:rsid w:val="00474151"/>
    <w:rsid w:val="00474B95"/>
    <w:rsid w:val="00474CAB"/>
    <w:rsid w:val="004757C9"/>
    <w:rsid w:val="00476F17"/>
    <w:rsid w:val="00477DF2"/>
    <w:rsid w:val="00477FF9"/>
    <w:rsid w:val="00480F56"/>
    <w:rsid w:val="00481101"/>
    <w:rsid w:val="004812D9"/>
    <w:rsid w:val="00481702"/>
    <w:rsid w:val="00481D68"/>
    <w:rsid w:val="0048216A"/>
    <w:rsid w:val="0048218E"/>
    <w:rsid w:val="00482C2F"/>
    <w:rsid w:val="0048330A"/>
    <w:rsid w:val="00483588"/>
    <w:rsid w:val="00483DD3"/>
    <w:rsid w:val="00483FFD"/>
    <w:rsid w:val="004840DA"/>
    <w:rsid w:val="004841C2"/>
    <w:rsid w:val="00484415"/>
    <w:rsid w:val="00484DC4"/>
    <w:rsid w:val="00484F15"/>
    <w:rsid w:val="0048515E"/>
    <w:rsid w:val="00485415"/>
    <w:rsid w:val="00485D47"/>
    <w:rsid w:val="00485E97"/>
    <w:rsid w:val="00486057"/>
    <w:rsid w:val="004862EB"/>
    <w:rsid w:val="0048642E"/>
    <w:rsid w:val="004867AD"/>
    <w:rsid w:val="00487ADC"/>
    <w:rsid w:val="00487B41"/>
    <w:rsid w:val="004907E3"/>
    <w:rsid w:val="00490882"/>
    <w:rsid w:val="00490A5D"/>
    <w:rsid w:val="00490B44"/>
    <w:rsid w:val="00490B6F"/>
    <w:rsid w:val="00490CA0"/>
    <w:rsid w:val="00490E6B"/>
    <w:rsid w:val="00491389"/>
    <w:rsid w:val="00491A51"/>
    <w:rsid w:val="00491F18"/>
    <w:rsid w:val="00491FFD"/>
    <w:rsid w:val="00492935"/>
    <w:rsid w:val="00492960"/>
    <w:rsid w:val="00492D13"/>
    <w:rsid w:val="00492FEA"/>
    <w:rsid w:val="00493182"/>
    <w:rsid w:val="004931ED"/>
    <w:rsid w:val="004934AD"/>
    <w:rsid w:val="00493564"/>
    <w:rsid w:val="0049410E"/>
    <w:rsid w:val="00494615"/>
    <w:rsid w:val="0049497A"/>
    <w:rsid w:val="004949C5"/>
    <w:rsid w:val="00494DC0"/>
    <w:rsid w:val="004957E4"/>
    <w:rsid w:val="00495823"/>
    <w:rsid w:val="00495D81"/>
    <w:rsid w:val="004961B3"/>
    <w:rsid w:val="004962EE"/>
    <w:rsid w:val="004976C5"/>
    <w:rsid w:val="004A00D1"/>
    <w:rsid w:val="004A0AA8"/>
    <w:rsid w:val="004A0D7D"/>
    <w:rsid w:val="004A11C3"/>
    <w:rsid w:val="004A1578"/>
    <w:rsid w:val="004A1DCA"/>
    <w:rsid w:val="004A1E2B"/>
    <w:rsid w:val="004A1EFE"/>
    <w:rsid w:val="004A1F95"/>
    <w:rsid w:val="004A20D2"/>
    <w:rsid w:val="004A246F"/>
    <w:rsid w:val="004A2792"/>
    <w:rsid w:val="004A2B16"/>
    <w:rsid w:val="004A329C"/>
    <w:rsid w:val="004A32E6"/>
    <w:rsid w:val="004A3BC5"/>
    <w:rsid w:val="004A4027"/>
    <w:rsid w:val="004A5608"/>
    <w:rsid w:val="004A5966"/>
    <w:rsid w:val="004A5B71"/>
    <w:rsid w:val="004A751A"/>
    <w:rsid w:val="004B0035"/>
    <w:rsid w:val="004B198A"/>
    <w:rsid w:val="004B1E29"/>
    <w:rsid w:val="004B25AF"/>
    <w:rsid w:val="004B2D4C"/>
    <w:rsid w:val="004B30A0"/>
    <w:rsid w:val="004B3645"/>
    <w:rsid w:val="004B3F62"/>
    <w:rsid w:val="004B655A"/>
    <w:rsid w:val="004B6597"/>
    <w:rsid w:val="004B78D2"/>
    <w:rsid w:val="004B7A24"/>
    <w:rsid w:val="004B7C9E"/>
    <w:rsid w:val="004B7E07"/>
    <w:rsid w:val="004C01C5"/>
    <w:rsid w:val="004C03F0"/>
    <w:rsid w:val="004C0A1A"/>
    <w:rsid w:val="004C0A2F"/>
    <w:rsid w:val="004C139B"/>
    <w:rsid w:val="004C1F86"/>
    <w:rsid w:val="004C3717"/>
    <w:rsid w:val="004C3E1F"/>
    <w:rsid w:val="004C404D"/>
    <w:rsid w:val="004C4838"/>
    <w:rsid w:val="004C5081"/>
    <w:rsid w:val="004C5318"/>
    <w:rsid w:val="004C5365"/>
    <w:rsid w:val="004C5395"/>
    <w:rsid w:val="004C5A5A"/>
    <w:rsid w:val="004C6AA0"/>
    <w:rsid w:val="004C6C1C"/>
    <w:rsid w:val="004C7070"/>
    <w:rsid w:val="004D026E"/>
    <w:rsid w:val="004D2167"/>
    <w:rsid w:val="004D24FA"/>
    <w:rsid w:val="004D283A"/>
    <w:rsid w:val="004D28D6"/>
    <w:rsid w:val="004D2F49"/>
    <w:rsid w:val="004D32E5"/>
    <w:rsid w:val="004D374B"/>
    <w:rsid w:val="004D3CFA"/>
    <w:rsid w:val="004D4B54"/>
    <w:rsid w:val="004D519A"/>
    <w:rsid w:val="004D5E74"/>
    <w:rsid w:val="004D5FC4"/>
    <w:rsid w:val="004D6533"/>
    <w:rsid w:val="004D68FD"/>
    <w:rsid w:val="004D6AE3"/>
    <w:rsid w:val="004D7005"/>
    <w:rsid w:val="004D72F0"/>
    <w:rsid w:val="004D7AA9"/>
    <w:rsid w:val="004D7AFB"/>
    <w:rsid w:val="004E080C"/>
    <w:rsid w:val="004E0B0A"/>
    <w:rsid w:val="004E23D6"/>
    <w:rsid w:val="004E2E12"/>
    <w:rsid w:val="004E33A6"/>
    <w:rsid w:val="004E3569"/>
    <w:rsid w:val="004E37CF"/>
    <w:rsid w:val="004E3887"/>
    <w:rsid w:val="004E3BF9"/>
    <w:rsid w:val="004E3E54"/>
    <w:rsid w:val="004E44AC"/>
    <w:rsid w:val="004E4C5F"/>
    <w:rsid w:val="004E534A"/>
    <w:rsid w:val="004E6275"/>
    <w:rsid w:val="004E62E1"/>
    <w:rsid w:val="004E632B"/>
    <w:rsid w:val="004E6A2A"/>
    <w:rsid w:val="004E7680"/>
    <w:rsid w:val="004F0373"/>
    <w:rsid w:val="004F0B93"/>
    <w:rsid w:val="004F119B"/>
    <w:rsid w:val="004F12E7"/>
    <w:rsid w:val="004F211F"/>
    <w:rsid w:val="004F26C1"/>
    <w:rsid w:val="004F2BA2"/>
    <w:rsid w:val="004F3566"/>
    <w:rsid w:val="004F3ACD"/>
    <w:rsid w:val="004F3AE0"/>
    <w:rsid w:val="004F3ECF"/>
    <w:rsid w:val="004F49E5"/>
    <w:rsid w:val="004F4B77"/>
    <w:rsid w:val="004F5674"/>
    <w:rsid w:val="004F5F60"/>
    <w:rsid w:val="004F5FA6"/>
    <w:rsid w:val="004F6584"/>
    <w:rsid w:val="004F7370"/>
    <w:rsid w:val="005000E6"/>
    <w:rsid w:val="005004D3"/>
    <w:rsid w:val="0050101F"/>
    <w:rsid w:val="00501217"/>
    <w:rsid w:val="00501EB8"/>
    <w:rsid w:val="00501F53"/>
    <w:rsid w:val="00502040"/>
    <w:rsid w:val="00502123"/>
    <w:rsid w:val="0050268D"/>
    <w:rsid w:val="00502C0A"/>
    <w:rsid w:val="00502DFC"/>
    <w:rsid w:val="00502E2A"/>
    <w:rsid w:val="005031FD"/>
    <w:rsid w:val="00503287"/>
    <w:rsid w:val="00503F2B"/>
    <w:rsid w:val="00503F8D"/>
    <w:rsid w:val="00504117"/>
    <w:rsid w:val="005045D5"/>
    <w:rsid w:val="0050485D"/>
    <w:rsid w:val="00504899"/>
    <w:rsid w:val="00504FBA"/>
    <w:rsid w:val="00505260"/>
    <w:rsid w:val="00506150"/>
    <w:rsid w:val="00506640"/>
    <w:rsid w:val="00506D64"/>
    <w:rsid w:val="00507811"/>
    <w:rsid w:val="005078BE"/>
    <w:rsid w:val="00507E53"/>
    <w:rsid w:val="00507EBD"/>
    <w:rsid w:val="0051028A"/>
    <w:rsid w:val="0051069B"/>
    <w:rsid w:val="00510E07"/>
    <w:rsid w:val="0051148B"/>
    <w:rsid w:val="0051172C"/>
    <w:rsid w:val="00511B63"/>
    <w:rsid w:val="005125D7"/>
    <w:rsid w:val="005145A9"/>
    <w:rsid w:val="00514628"/>
    <w:rsid w:val="00514666"/>
    <w:rsid w:val="005157CC"/>
    <w:rsid w:val="00515915"/>
    <w:rsid w:val="005162D4"/>
    <w:rsid w:val="005169E7"/>
    <w:rsid w:val="00516CE6"/>
    <w:rsid w:val="00516D70"/>
    <w:rsid w:val="00516DE2"/>
    <w:rsid w:val="00516E5D"/>
    <w:rsid w:val="00517B96"/>
    <w:rsid w:val="00517D66"/>
    <w:rsid w:val="00517F62"/>
    <w:rsid w:val="005203C1"/>
    <w:rsid w:val="0052072B"/>
    <w:rsid w:val="00520C1E"/>
    <w:rsid w:val="00520C74"/>
    <w:rsid w:val="005211FD"/>
    <w:rsid w:val="00521267"/>
    <w:rsid w:val="00521500"/>
    <w:rsid w:val="005218F1"/>
    <w:rsid w:val="005220F8"/>
    <w:rsid w:val="00522257"/>
    <w:rsid w:val="005222AB"/>
    <w:rsid w:val="00522344"/>
    <w:rsid w:val="00522593"/>
    <w:rsid w:val="00522C1D"/>
    <w:rsid w:val="00522D7C"/>
    <w:rsid w:val="00523328"/>
    <w:rsid w:val="00523466"/>
    <w:rsid w:val="00523472"/>
    <w:rsid w:val="005234EC"/>
    <w:rsid w:val="005236AD"/>
    <w:rsid w:val="00523993"/>
    <w:rsid w:val="00523D8B"/>
    <w:rsid w:val="005249B8"/>
    <w:rsid w:val="0052563C"/>
    <w:rsid w:val="00525ADC"/>
    <w:rsid w:val="00525C69"/>
    <w:rsid w:val="0052682A"/>
    <w:rsid w:val="0052748C"/>
    <w:rsid w:val="00527543"/>
    <w:rsid w:val="0052776F"/>
    <w:rsid w:val="00527B09"/>
    <w:rsid w:val="00527C63"/>
    <w:rsid w:val="00527E90"/>
    <w:rsid w:val="00527F65"/>
    <w:rsid w:val="005310AB"/>
    <w:rsid w:val="0053116B"/>
    <w:rsid w:val="005313A9"/>
    <w:rsid w:val="00531450"/>
    <w:rsid w:val="00532FB3"/>
    <w:rsid w:val="005331C9"/>
    <w:rsid w:val="0053344D"/>
    <w:rsid w:val="00533635"/>
    <w:rsid w:val="00533CD8"/>
    <w:rsid w:val="00533F20"/>
    <w:rsid w:val="0053449A"/>
    <w:rsid w:val="00534AD6"/>
    <w:rsid w:val="00534DAA"/>
    <w:rsid w:val="00535CEF"/>
    <w:rsid w:val="00536A68"/>
    <w:rsid w:val="00536AAD"/>
    <w:rsid w:val="00536B60"/>
    <w:rsid w:val="00536FA9"/>
    <w:rsid w:val="00537A9E"/>
    <w:rsid w:val="00537DF6"/>
    <w:rsid w:val="00540744"/>
    <w:rsid w:val="00540F64"/>
    <w:rsid w:val="005412EE"/>
    <w:rsid w:val="00542414"/>
    <w:rsid w:val="005438FB"/>
    <w:rsid w:val="00543A3C"/>
    <w:rsid w:val="005440B2"/>
    <w:rsid w:val="0054438C"/>
    <w:rsid w:val="005455A2"/>
    <w:rsid w:val="005455E7"/>
    <w:rsid w:val="00545759"/>
    <w:rsid w:val="00546D7B"/>
    <w:rsid w:val="00546DE3"/>
    <w:rsid w:val="005514D2"/>
    <w:rsid w:val="00551824"/>
    <w:rsid w:val="00551A83"/>
    <w:rsid w:val="00551FFD"/>
    <w:rsid w:val="005522BF"/>
    <w:rsid w:val="00552434"/>
    <w:rsid w:val="00552761"/>
    <w:rsid w:val="00552C5A"/>
    <w:rsid w:val="00553C74"/>
    <w:rsid w:val="00553FC5"/>
    <w:rsid w:val="00554686"/>
    <w:rsid w:val="005547F1"/>
    <w:rsid w:val="00555695"/>
    <w:rsid w:val="0055578D"/>
    <w:rsid w:val="005562B0"/>
    <w:rsid w:val="00556313"/>
    <w:rsid w:val="00556713"/>
    <w:rsid w:val="00556A33"/>
    <w:rsid w:val="00556ABB"/>
    <w:rsid w:val="00556EFE"/>
    <w:rsid w:val="00557F9E"/>
    <w:rsid w:val="00560024"/>
    <w:rsid w:val="00561AD8"/>
    <w:rsid w:val="00563A83"/>
    <w:rsid w:val="00563AA7"/>
    <w:rsid w:val="00563D2F"/>
    <w:rsid w:val="005644A7"/>
    <w:rsid w:val="0056574A"/>
    <w:rsid w:val="00565D17"/>
    <w:rsid w:val="005679F8"/>
    <w:rsid w:val="00570160"/>
    <w:rsid w:val="005703E1"/>
    <w:rsid w:val="0057165C"/>
    <w:rsid w:val="0057179B"/>
    <w:rsid w:val="0057281D"/>
    <w:rsid w:val="00573155"/>
    <w:rsid w:val="00573585"/>
    <w:rsid w:val="00573A4F"/>
    <w:rsid w:val="00573B53"/>
    <w:rsid w:val="0057403F"/>
    <w:rsid w:val="005745D9"/>
    <w:rsid w:val="0057516F"/>
    <w:rsid w:val="00575787"/>
    <w:rsid w:val="00575BEA"/>
    <w:rsid w:val="00575E4C"/>
    <w:rsid w:val="00575EFC"/>
    <w:rsid w:val="005771F8"/>
    <w:rsid w:val="005771FC"/>
    <w:rsid w:val="00577221"/>
    <w:rsid w:val="00577A0B"/>
    <w:rsid w:val="00577BE5"/>
    <w:rsid w:val="005802E6"/>
    <w:rsid w:val="00580519"/>
    <w:rsid w:val="00580769"/>
    <w:rsid w:val="00581A22"/>
    <w:rsid w:val="00582558"/>
    <w:rsid w:val="00582570"/>
    <w:rsid w:val="005830A4"/>
    <w:rsid w:val="0058429C"/>
    <w:rsid w:val="00584470"/>
    <w:rsid w:val="00584793"/>
    <w:rsid w:val="005847D4"/>
    <w:rsid w:val="0058495C"/>
    <w:rsid w:val="00584B7D"/>
    <w:rsid w:val="005854DD"/>
    <w:rsid w:val="00585C6B"/>
    <w:rsid w:val="00585D8B"/>
    <w:rsid w:val="00585F8A"/>
    <w:rsid w:val="00586513"/>
    <w:rsid w:val="00586A79"/>
    <w:rsid w:val="00586F6F"/>
    <w:rsid w:val="00586FB0"/>
    <w:rsid w:val="00586FD5"/>
    <w:rsid w:val="0058745D"/>
    <w:rsid w:val="005876CE"/>
    <w:rsid w:val="0059011C"/>
    <w:rsid w:val="005909A1"/>
    <w:rsid w:val="00590A0C"/>
    <w:rsid w:val="00591498"/>
    <w:rsid w:val="0059156B"/>
    <w:rsid w:val="005918AC"/>
    <w:rsid w:val="00591FA3"/>
    <w:rsid w:val="00592355"/>
    <w:rsid w:val="00592801"/>
    <w:rsid w:val="00592957"/>
    <w:rsid w:val="00593133"/>
    <w:rsid w:val="005937F4"/>
    <w:rsid w:val="005942AD"/>
    <w:rsid w:val="00594346"/>
    <w:rsid w:val="0059456F"/>
    <w:rsid w:val="0059461E"/>
    <w:rsid w:val="00595903"/>
    <w:rsid w:val="005959E8"/>
    <w:rsid w:val="00595A73"/>
    <w:rsid w:val="00595B2F"/>
    <w:rsid w:val="00595D86"/>
    <w:rsid w:val="00596E63"/>
    <w:rsid w:val="00597E52"/>
    <w:rsid w:val="005A02C8"/>
    <w:rsid w:val="005A0592"/>
    <w:rsid w:val="005A1863"/>
    <w:rsid w:val="005A1B5B"/>
    <w:rsid w:val="005A1C0C"/>
    <w:rsid w:val="005A2154"/>
    <w:rsid w:val="005A21E0"/>
    <w:rsid w:val="005A2560"/>
    <w:rsid w:val="005A2FC0"/>
    <w:rsid w:val="005A3394"/>
    <w:rsid w:val="005A3419"/>
    <w:rsid w:val="005A3981"/>
    <w:rsid w:val="005A3F78"/>
    <w:rsid w:val="005A4ECC"/>
    <w:rsid w:val="005A556F"/>
    <w:rsid w:val="005A622B"/>
    <w:rsid w:val="005A6A5D"/>
    <w:rsid w:val="005A6EC0"/>
    <w:rsid w:val="005A74CB"/>
    <w:rsid w:val="005B077E"/>
    <w:rsid w:val="005B18DE"/>
    <w:rsid w:val="005B1CEA"/>
    <w:rsid w:val="005B2E4A"/>
    <w:rsid w:val="005B3CB7"/>
    <w:rsid w:val="005B43AC"/>
    <w:rsid w:val="005B4A7A"/>
    <w:rsid w:val="005B5AED"/>
    <w:rsid w:val="005B6662"/>
    <w:rsid w:val="005B6A80"/>
    <w:rsid w:val="005B6FBC"/>
    <w:rsid w:val="005B768F"/>
    <w:rsid w:val="005C009F"/>
    <w:rsid w:val="005C0154"/>
    <w:rsid w:val="005C0BC1"/>
    <w:rsid w:val="005C0F1B"/>
    <w:rsid w:val="005C0F4A"/>
    <w:rsid w:val="005C167D"/>
    <w:rsid w:val="005C2638"/>
    <w:rsid w:val="005C26F3"/>
    <w:rsid w:val="005C27FF"/>
    <w:rsid w:val="005C28E7"/>
    <w:rsid w:val="005C2B79"/>
    <w:rsid w:val="005C2FBB"/>
    <w:rsid w:val="005C3653"/>
    <w:rsid w:val="005C45F5"/>
    <w:rsid w:val="005C4D3B"/>
    <w:rsid w:val="005C51E9"/>
    <w:rsid w:val="005C56D2"/>
    <w:rsid w:val="005C5988"/>
    <w:rsid w:val="005C5CAA"/>
    <w:rsid w:val="005C5EA5"/>
    <w:rsid w:val="005C6B5F"/>
    <w:rsid w:val="005C72D5"/>
    <w:rsid w:val="005C72F1"/>
    <w:rsid w:val="005C7467"/>
    <w:rsid w:val="005C7871"/>
    <w:rsid w:val="005C7F47"/>
    <w:rsid w:val="005C7F9D"/>
    <w:rsid w:val="005D091B"/>
    <w:rsid w:val="005D0FD7"/>
    <w:rsid w:val="005D10C8"/>
    <w:rsid w:val="005D1220"/>
    <w:rsid w:val="005D1270"/>
    <w:rsid w:val="005D135F"/>
    <w:rsid w:val="005D17F7"/>
    <w:rsid w:val="005D1BBB"/>
    <w:rsid w:val="005D20E9"/>
    <w:rsid w:val="005D24B2"/>
    <w:rsid w:val="005D262D"/>
    <w:rsid w:val="005D26F5"/>
    <w:rsid w:val="005D331F"/>
    <w:rsid w:val="005D3799"/>
    <w:rsid w:val="005D38EC"/>
    <w:rsid w:val="005D44C1"/>
    <w:rsid w:val="005D50A4"/>
    <w:rsid w:val="005D5372"/>
    <w:rsid w:val="005D5F44"/>
    <w:rsid w:val="005D6BCC"/>
    <w:rsid w:val="005D7555"/>
    <w:rsid w:val="005D794F"/>
    <w:rsid w:val="005D7F2A"/>
    <w:rsid w:val="005E0064"/>
    <w:rsid w:val="005E0765"/>
    <w:rsid w:val="005E0D10"/>
    <w:rsid w:val="005E0F5A"/>
    <w:rsid w:val="005E1245"/>
    <w:rsid w:val="005E12C2"/>
    <w:rsid w:val="005E1D3E"/>
    <w:rsid w:val="005E22B9"/>
    <w:rsid w:val="005E255E"/>
    <w:rsid w:val="005E29D6"/>
    <w:rsid w:val="005E2A5C"/>
    <w:rsid w:val="005E2FC9"/>
    <w:rsid w:val="005E3156"/>
    <w:rsid w:val="005E326E"/>
    <w:rsid w:val="005E34FF"/>
    <w:rsid w:val="005E56E7"/>
    <w:rsid w:val="005E62A2"/>
    <w:rsid w:val="005E6454"/>
    <w:rsid w:val="005E680B"/>
    <w:rsid w:val="005E681B"/>
    <w:rsid w:val="005E6CFD"/>
    <w:rsid w:val="005F0129"/>
    <w:rsid w:val="005F01E5"/>
    <w:rsid w:val="005F0835"/>
    <w:rsid w:val="005F0B6D"/>
    <w:rsid w:val="005F0CED"/>
    <w:rsid w:val="005F1A49"/>
    <w:rsid w:val="005F216E"/>
    <w:rsid w:val="005F22AB"/>
    <w:rsid w:val="005F3111"/>
    <w:rsid w:val="005F329C"/>
    <w:rsid w:val="005F32B7"/>
    <w:rsid w:val="005F425F"/>
    <w:rsid w:val="005F4294"/>
    <w:rsid w:val="005F43D1"/>
    <w:rsid w:val="005F4B61"/>
    <w:rsid w:val="005F4F55"/>
    <w:rsid w:val="005F4F6E"/>
    <w:rsid w:val="005F5D33"/>
    <w:rsid w:val="005F6379"/>
    <w:rsid w:val="005F6763"/>
    <w:rsid w:val="005F68BF"/>
    <w:rsid w:val="005F7269"/>
    <w:rsid w:val="00600415"/>
    <w:rsid w:val="0060081E"/>
    <w:rsid w:val="0060155E"/>
    <w:rsid w:val="006016B5"/>
    <w:rsid w:val="006016B6"/>
    <w:rsid w:val="00602359"/>
    <w:rsid w:val="00602552"/>
    <w:rsid w:val="006027F8"/>
    <w:rsid w:val="00602C3C"/>
    <w:rsid w:val="00602D71"/>
    <w:rsid w:val="00603445"/>
    <w:rsid w:val="006035B9"/>
    <w:rsid w:val="00603956"/>
    <w:rsid w:val="00603A78"/>
    <w:rsid w:val="00604184"/>
    <w:rsid w:val="00604675"/>
    <w:rsid w:val="006046F7"/>
    <w:rsid w:val="00604851"/>
    <w:rsid w:val="00604C06"/>
    <w:rsid w:val="00605318"/>
    <w:rsid w:val="0060669E"/>
    <w:rsid w:val="00606766"/>
    <w:rsid w:val="00606D61"/>
    <w:rsid w:val="00607C62"/>
    <w:rsid w:val="00610558"/>
    <w:rsid w:val="00610625"/>
    <w:rsid w:val="006112A7"/>
    <w:rsid w:val="00611702"/>
    <w:rsid w:val="006122F0"/>
    <w:rsid w:val="006123E9"/>
    <w:rsid w:val="0061272E"/>
    <w:rsid w:val="00613398"/>
    <w:rsid w:val="00613847"/>
    <w:rsid w:val="00613C2F"/>
    <w:rsid w:val="00613CC9"/>
    <w:rsid w:val="0061475A"/>
    <w:rsid w:val="00614A10"/>
    <w:rsid w:val="00615FF5"/>
    <w:rsid w:val="0061615F"/>
    <w:rsid w:val="00616DDE"/>
    <w:rsid w:val="00616E67"/>
    <w:rsid w:val="00617379"/>
    <w:rsid w:val="00617A69"/>
    <w:rsid w:val="00617BC6"/>
    <w:rsid w:val="00617C55"/>
    <w:rsid w:val="006207AD"/>
    <w:rsid w:val="006207BC"/>
    <w:rsid w:val="006220E9"/>
    <w:rsid w:val="0062212F"/>
    <w:rsid w:val="0062293A"/>
    <w:rsid w:val="00622AA0"/>
    <w:rsid w:val="0062376A"/>
    <w:rsid w:val="00623BB8"/>
    <w:rsid w:val="006246CF"/>
    <w:rsid w:val="00624799"/>
    <w:rsid w:val="00624A91"/>
    <w:rsid w:val="00624B14"/>
    <w:rsid w:val="00624D40"/>
    <w:rsid w:val="006250BB"/>
    <w:rsid w:val="006255EC"/>
    <w:rsid w:val="00625B54"/>
    <w:rsid w:val="00626352"/>
    <w:rsid w:val="0062643E"/>
    <w:rsid w:val="006267C7"/>
    <w:rsid w:val="0062683F"/>
    <w:rsid w:val="00627754"/>
    <w:rsid w:val="00627A84"/>
    <w:rsid w:val="00627C00"/>
    <w:rsid w:val="00630DEE"/>
    <w:rsid w:val="006314C8"/>
    <w:rsid w:val="006316BB"/>
    <w:rsid w:val="0063291A"/>
    <w:rsid w:val="00632D38"/>
    <w:rsid w:val="0063300F"/>
    <w:rsid w:val="00633247"/>
    <w:rsid w:val="00633278"/>
    <w:rsid w:val="0063348A"/>
    <w:rsid w:val="00633680"/>
    <w:rsid w:val="00634E6E"/>
    <w:rsid w:val="00636A03"/>
    <w:rsid w:val="00636ACB"/>
    <w:rsid w:val="00637494"/>
    <w:rsid w:val="00637897"/>
    <w:rsid w:val="00637B2E"/>
    <w:rsid w:val="00640E07"/>
    <w:rsid w:val="00641DC6"/>
    <w:rsid w:val="006429A8"/>
    <w:rsid w:val="00643688"/>
    <w:rsid w:val="00643A6E"/>
    <w:rsid w:val="00643B12"/>
    <w:rsid w:val="00643CBD"/>
    <w:rsid w:val="00644092"/>
    <w:rsid w:val="00644EB7"/>
    <w:rsid w:val="006475BA"/>
    <w:rsid w:val="00647991"/>
    <w:rsid w:val="006502A2"/>
    <w:rsid w:val="00650AF4"/>
    <w:rsid w:val="00650C63"/>
    <w:rsid w:val="00650E87"/>
    <w:rsid w:val="00650F4E"/>
    <w:rsid w:val="006517E0"/>
    <w:rsid w:val="006526E7"/>
    <w:rsid w:val="006527A9"/>
    <w:rsid w:val="00652F2C"/>
    <w:rsid w:val="006538B8"/>
    <w:rsid w:val="006545D8"/>
    <w:rsid w:val="006551A1"/>
    <w:rsid w:val="00655CED"/>
    <w:rsid w:val="006561AE"/>
    <w:rsid w:val="006562C5"/>
    <w:rsid w:val="00656E4D"/>
    <w:rsid w:val="00657122"/>
    <w:rsid w:val="006605C2"/>
    <w:rsid w:val="00662394"/>
    <w:rsid w:val="00663142"/>
    <w:rsid w:val="00663247"/>
    <w:rsid w:val="00663C90"/>
    <w:rsid w:val="00663D28"/>
    <w:rsid w:val="00663F2D"/>
    <w:rsid w:val="006645CA"/>
    <w:rsid w:val="00664747"/>
    <w:rsid w:val="00664B56"/>
    <w:rsid w:val="0066510F"/>
    <w:rsid w:val="00665867"/>
    <w:rsid w:val="00665877"/>
    <w:rsid w:val="00665BC0"/>
    <w:rsid w:val="0066666A"/>
    <w:rsid w:val="006667E7"/>
    <w:rsid w:val="00666A44"/>
    <w:rsid w:val="00666AEB"/>
    <w:rsid w:val="00666D8C"/>
    <w:rsid w:val="00670471"/>
    <w:rsid w:val="00670505"/>
    <w:rsid w:val="00670A7E"/>
    <w:rsid w:val="00670D44"/>
    <w:rsid w:val="006714DA"/>
    <w:rsid w:val="00671673"/>
    <w:rsid w:val="006717D7"/>
    <w:rsid w:val="00671C08"/>
    <w:rsid w:val="0067331E"/>
    <w:rsid w:val="00673FDA"/>
    <w:rsid w:val="006744C8"/>
    <w:rsid w:val="006747E8"/>
    <w:rsid w:val="00674B2F"/>
    <w:rsid w:val="006755EB"/>
    <w:rsid w:val="006759DC"/>
    <w:rsid w:val="00676B66"/>
    <w:rsid w:val="006772AD"/>
    <w:rsid w:val="006775EF"/>
    <w:rsid w:val="00680014"/>
    <w:rsid w:val="0068051A"/>
    <w:rsid w:val="006808E3"/>
    <w:rsid w:val="00680B4D"/>
    <w:rsid w:val="00681987"/>
    <w:rsid w:val="00681BD5"/>
    <w:rsid w:val="00681CC0"/>
    <w:rsid w:val="00681F2E"/>
    <w:rsid w:val="006821B7"/>
    <w:rsid w:val="006826BC"/>
    <w:rsid w:val="00682A64"/>
    <w:rsid w:val="00682EA2"/>
    <w:rsid w:val="00683787"/>
    <w:rsid w:val="00683D5C"/>
    <w:rsid w:val="00683D77"/>
    <w:rsid w:val="00684020"/>
    <w:rsid w:val="00684322"/>
    <w:rsid w:val="00684734"/>
    <w:rsid w:val="0068514E"/>
    <w:rsid w:val="006856E0"/>
    <w:rsid w:val="006858F5"/>
    <w:rsid w:val="0068613F"/>
    <w:rsid w:val="00686EA3"/>
    <w:rsid w:val="00687984"/>
    <w:rsid w:val="006879DD"/>
    <w:rsid w:val="00687DDF"/>
    <w:rsid w:val="00690497"/>
    <w:rsid w:val="00690BDF"/>
    <w:rsid w:val="00690CA0"/>
    <w:rsid w:val="00690D8B"/>
    <w:rsid w:val="00691BF8"/>
    <w:rsid w:val="00691C62"/>
    <w:rsid w:val="00691E67"/>
    <w:rsid w:val="00691FD5"/>
    <w:rsid w:val="006929E8"/>
    <w:rsid w:val="00693315"/>
    <w:rsid w:val="00693B96"/>
    <w:rsid w:val="00693C34"/>
    <w:rsid w:val="00693E2F"/>
    <w:rsid w:val="006947AC"/>
    <w:rsid w:val="00694A36"/>
    <w:rsid w:val="00695D74"/>
    <w:rsid w:val="00697B3E"/>
    <w:rsid w:val="006A044E"/>
    <w:rsid w:val="006A0FD2"/>
    <w:rsid w:val="006A24D3"/>
    <w:rsid w:val="006A27EC"/>
    <w:rsid w:val="006A544C"/>
    <w:rsid w:val="006A5C7A"/>
    <w:rsid w:val="006A63E8"/>
    <w:rsid w:val="006A6957"/>
    <w:rsid w:val="006B043A"/>
    <w:rsid w:val="006B04DD"/>
    <w:rsid w:val="006B0D77"/>
    <w:rsid w:val="006B0ED4"/>
    <w:rsid w:val="006B11BB"/>
    <w:rsid w:val="006B1AC4"/>
    <w:rsid w:val="006B1F43"/>
    <w:rsid w:val="006B2DE7"/>
    <w:rsid w:val="006B2FFD"/>
    <w:rsid w:val="006B420A"/>
    <w:rsid w:val="006B4BDE"/>
    <w:rsid w:val="006B579B"/>
    <w:rsid w:val="006B6218"/>
    <w:rsid w:val="006B65A7"/>
    <w:rsid w:val="006B6D90"/>
    <w:rsid w:val="006B6F18"/>
    <w:rsid w:val="006B7E37"/>
    <w:rsid w:val="006B7EE0"/>
    <w:rsid w:val="006C01D3"/>
    <w:rsid w:val="006C0583"/>
    <w:rsid w:val="006C1760"/>
    <w:rsid w:val="006C18A3"/>
    <w:rsid w:val="006C1ADC"/>
    <w:rsid w:val="006C1D32"/>
    <w:rsid w:val="006C409C"/>
    <w:rsid w:val="006C4570"/>
    <w:rsid w:val="006C4809"/>
    <w:rsid w:val="006C4FE1"/>
    <w:rsid w:val="006C52E7"/>
    <w:rsid w:val="006C5BA7"/>
    <w:rsid w:val="006C5C73"/>
    <w:rsid w:val="006C5F0E"/>
    <w:rsid w:val="006C677C"/>
    <w:rsid w:val="006C6B66"/>
    <w:rsid w:val="006C72A6"/>
    <w:rsid w:val="006C741C"/>
    <w:rsid w:val="006C7EC0"/>
    <w:rsid w:val="006D0043"/>
    <w:rsid w:val="006D1245"/>
    <w:rsid w:val="006D1448"/>
    <w:rsid w:val="006D1EAF"/>
    <w:rsid w:val="006D1FC0"/>
    <w:rsid w:val="006D2212"/>
    <w:rsid w:val="006D241E"/>
    <w:rsid w:val="006D2493"/>
    <w:rsid w:val="006D25F5"/>
    <w:rsid w:val="006D28A3"/>
    <w:rsid w:val="006D2B43"/>
    <w:rsid w:val="006D2D81"/>
    <w:rsid w:val="006D2E35"/>
    <w:rsid w:val="006D3142"/>
    <w:rsid w:val="006D391F"/>
    <w:rsid w:val="006D3A66"/>
    <w:rsid w:val="006D510E"/>
    <w:rsid w:val="006D57E9"/>
    <w:rsid w:val="006D5F19"/>
    <w:rsid w:val="006D6ED1"/>
    <w:rsid w:val="006D71B7"/>
    <w:rsid w:val="006D7E90"/>
    <w:rsid w:val="006E03E2"/>
    <w:rsid w:val="006E0733"/>
    <w:rsid w:val="006E07BB"/>
    <w:rsid w:val="006E161D"/>
    <w:rsid w:val="006E1972"/>
    <w:rsid w:val="006E3A9B"/>
    <w:rsid w:val="006E4644"/>
    <w:rsid w:val="006E49E1"/>
    <w:rsid w:val="006E59E8"/>
    <w:rsid w:val="006E66C6"/>
    <w:rsid w:val="006E700D"/>
    <w:rsid w:val="006E7E60"/>
    <w:rsid w:val="006F00A6"/>
    <w:rsid w:val="006F08D0"/>
    <w:rsid w:val="006F138D"/>
    <w:rsid w:val="006F1CF3"/>
    <w:rsid w:val="006F1E3A"/>
    <w:rsid w:val="006F22E4"/>
    <w:rsid w:val="006F2405"/>
    <w:rsid w:val="006F2538"/>
    <w:rsid w:val="006F2CF5"/>
    <w:rsid w:val="006F3452"/>
    <w:rsid w:val="006F3926"/>
    <w:rsid w:val="006F40AB"/>
    <w:rsid w:val="006F4145"/>
    <w:rsid w:val="006F4AE8"/>
    <w:rsid w:val="006F52C3"/>
    <w:rsid w:val="006F5C9D"/>
    <w:rsid w:val="006F5DA9"/>
    <w:rsid w:val="006F5FD2"/>
    <w:rsid w:val="006F7085"/>
    <w:rsid w:val="006F7E41"/>
    <w:rsid w:val="006F7F4B"/>
    <w:rsid w:val="0070019C"/>
    <w:rsid w:val="00700489"/>
    <w:rsid w:val="00700CD6"/>
    <w:rsid w:val="00701B0F"/>
    <w:rsid w:val="00702AC1"/>
    <w:rsid w:val="00702E04"/>
    <w:rsid w:val="00702F56"/>
    <w:rsid w:val="00703713"/>
    <w:rsid w:val="0070380C"/>
    <w:rsid w:val="007040B0"/>
    <w:rsid w:val="00704467"/>
    <w:rsid w:val="00704AE0"/>
    <w:rsid w:val="00704B33"/>
    <w:rsid w:val="00704BBE"/>
    <w:rsid w:val="00705E6A"/>
    <w:rsid w:val="007061D4"/>
    <w:rsid w:val="007065C4"/>
    <w:rsid w:val="007065CA"/>
    <w:rsid w:val="00706C5E"/>
    <w:rsid w:val="00706EDD"/>
    <w:rsid w:val="00707159"/>
    <w:rsid w:val="007072F8"/>
    <w:rsid w:val="00707703"/>
    <w:rsid w:val="00710E01"/>
    <w:rsid w:val="00711CB7"/>
    <w:rsid w:val="00711D4E"/>
    <w:rsid w:val="00712AE3"/>
    <w:rsid w:val="00712C5C"/>
    <w:rsid w:val="0071316E"/>
    <w:rsid w:val="0071398D"/>
    <w:rsid w:val="00714D01"/>
    <w:rsid w:val="00714EA1"/>
    <w:rsid w:val="00716D6C"/>
    <w:rsid w:val="00717893"/>
    <w:rsid w:val="0072006D"/>
    <w:rsid w:val="00720075"/>
    <w:rsid w:val="0072092B"/>
    <w:rsid w:val="0072143D"/>
    <w:rsid w:val="007220BD"/>
    <w:rsid w:val="00722748"/>
    <w:rsid w:val="00723019"/>
    <w:rsid w:val="00723DB3"/>
    <w:rsid w:val="007248FD"/>
    <w:rsid w:val="00725A4B"/>
    <w:rsid w:val="007262A7"/>
    <w:rsid w:val="00726B7B"/>
    <w:rsid w:val="00726B98"/>
    <w:rsid w:val="00726D11"/>
    <w:rsid w:val="0072778F"/>
    <w:rsid w:val="00730000"/>
    <w:rsid w:val="007308CB"/>
    <w:rsid w:val="00730EB6"/>
    <w:rsid w:val="007312F6"/>
    <w:rsid w:val="00731EE4"/>
    <w:rsid w:val="00732AA1"/>
    <w:rsid w:val="00732E48"/>
    <w:rsid w:val="007336CA"/>
    <w:rsid w:val="0073392C"/>
    <w:rsid w:val="00733A19"/>
    <w:rsid w:val="00734C9A"/>
    <w:rsid w:val="00734F58"/>
    <w:rsid w:val="0073511D"/>
    <w:rsid w:val="007354D4"/>
    <w:rsid w:val="007356C3"/>
    <w:rsid w:val="0073658C"/>
    <w:rsid w:val="007366B6"/>
    <w:rsid w:val="007372B4"/>
    <w:rsid w:val="0073758D"/>
    <w:rsid w:val="00740C77"/>
    <w:rsid w:val="00740DCF"/>
    <w:rsid w:val="00740EE9"/>
    <w:rsid w:val="0074128D"/>
    <w:rsid w:val="007416DA"/>
    <w:rsid w:val="00741FDC"/>
    <w:rsid w:val="007428ED"/>
    <w:rsid w:val="00742F00"/>
    <w:rsid w:val="007430BB"/>
    <w:rsid w:val="0074312B"/>
    <w:rsid w:val="0074339D"/>
    <w:rsid w:val="007434BF"/>
    <w:rsid w:val="007441D4"/>
    <w:rsid w:val="00744C0B"/>
    <w:rsid w:val="007450AA"/>
    <w:rsid w:val="007453BA"/>
    <w:rsid w:val="0074545C"/>
    <w:rsid w:val="00745D21"/>
    <w:rsid w:val="00745F33"/>
    <w:rsid w:val="00746539"/>
    <w:rsid w:val="00746640"/>
    <w:rsid w:val="00746BA2"/>
    <w:rsid w:val="00746D5B"/>
    <w:rsid w:val="00746F92"/>
    <w:rsid w:val="00747ACA"/>
    <w:rsid w:val="00750878"/>
    <w:rsid w:val="00750EAB"/>
    <w:rsid w:val="00751F7E"/>
    <w:rsid w:val="00752E8F"/>
    <w:rsid w:val="007536A1"/>
    <w:rsid w:val="00753A7D"/>
    <w:rsid w:val="00754491"/>
    <w:rsid w:val="0075461F"/>
    <w:rsid w:val="00754959"/>
    <w:rsid w:val="007557C3"/>
    <w:rsid w:val="00755915"/>
    <w:rsid w:val="00755A14"/>
    <w:rsid w:val="00756251"/>
    <w:rsid w:val="00756334"/>
    <w:rsid w:val="00756BF1"/>
    <w:rsid w:val="00757886"/>
    <w:rsid w:val="007602CB"/>
    <w:rsid w:val="0076043C"/>
    <w:rsid w:val="00760888"/>
    <w:rsid w:val="00760C7D"/>
    <w:rsid w:val="00760E8C"/>
    <w:rsid w:val="00760FAE"/>
    <w:rsid w:val="00761742"/>
    <w:rsid w:val="00761D43"/>
    <w:rsid w:val="00761E6E"/>
    <w:rsid w:val="00762A09"/>
    <w:rsid w:val="00762CBA"/>
    <w:rsid w:val="007636BF"/>
    <w:rsid w:val="0076375D"/>
    <w:rsid w:val="00763D0A"/>
    <w:rsid w:val="00764C8E"/>
    <w:rsid w:val="00764D38"/>
    <w:rsid w:val="00764DE2"/>
    <w:rsid w:val="007656D4"/>
    <w:rsid w:val="007657A4"/>
    <w:rsid w:val="00765DEA"/>
    <w:rsid w:val="00765E78"/>
    <w:rsid w:val="00766BC0"/>
    <w:rsid w:val="00766EFF"/>
    <w:rsid w:val="00767696"/>
    <w:rsid w:val="00767F57"/>
    <w:rsid w:val="00770B57"/>
    <w:rsid w:val="00771523"/>
    <w:rsid w:val="007715B4"/>
    <w:rsid w:val="00773A48"/>
    <w:rsid w:val="00775252"/>
    <w:rsid w:val="00776924"/>
    <w:rsid w:val="00776FB9"/>
    <w:rsid w:val="00777A41"/>
    <w:rsid w:val="00780897"/>
    <w:rsid w:val="00780E42"/>
    <w:rsid w:val="0078286A"/>
    <w:rsid w:val="00783A14"/>
    <w:rsid w:val="00783E3D"/>
    <w:rsid w:val="0078433A"/>
    <w:rsid w:val="007852AC"/>
    <w:rsid w:val="007852B1"/>
    <w:rsid w:val="0078553D"/>
    <w:rsid w:val="00785EA4"/>
    <w:rsid w:val="00786641"/>
    <w:rsid w:val="00786959"/>
    <w:rsid w:val="00786D2C"/>
    <w:rsid w:val="007876D0"/>
    <w:rsid w:val="007879D9"/>
    <w:rsid w:val="00787CC6"/>
    <w:rsid w:val="00787E66"/>
    <w:rsid w:val="00787FA8"/>
    <w:rsid w:val="00791023"/>
    <w:rsid w:val="00791356"/>
    <w:rsid w:val="0079260B"/>
    <w:rsid w:val="00792AF7"/>
    <w:rsid w:val="00792EBE"/>
    <w:rsid w:val="007939A2"/>
    <w:rsid w:val="0079438C"/>
    <w:rsid w:val="007943AF"/>
    <w:rsid w:val="00795316"/>
    <w:rsid w:val="00795590"/>
    <w:rsid w:val="00795667"/>
    <w:rsid w:val="007958BF"/>
    <w:rsid w:val="00795F52"/>
    <w:rsid w:val="0079600D"/>
    <w:rsid w:val="007967C2"/>
    <w:rsid w:val="00796CA6"/>
    <w:rsid w:val="00797E03"/>
    <w:rsid w:val="007A00EF"/>
    <w:rsid w:val="007A0900"/>
    <w:rsid w:val="007A0B52"/>
    <w:rsid w:val="007A12FA"/>
    <w:rsid w:val="007A15E9"/>
    <w:rsid w:val="007A1840"/>
    <w:rsid w:val="007A1B4D"/>
    <w:rsid w:val="007A2204"/>
    <w:rsid w:val="007A2685"/>
    <w:rsid w:val="007A26CC"/>
    <w:rsid w:val="007A2C26"/>
    <w:rsid w:val="007A2CBE"/>
    <w:rsid w:val="007A3544"/>
    <w:rsid w:val="007A4347"/>
    <w:rsid w:val="007A49EA"/>
    <w:rsid w:val="007A55B1"/>
    <w:rsid w:val="007A5DD1"/>
    <w:rsid w:val="007A5DEC"/>
    <w:rsid w:val="007A5E24"/>
    <w:rsid w:val="007A7577"/>
    <w:rsid w:val="007A79AC"/>
    <w:rsid w:val="007B07CA"/>
    <w:rsid w:val="007B080E"/>
    <w:rsid w:val="007B0893"/>
    <w:rsid w:val="007B0C39"/>
    <w:rsid w:val="007B121C"/>
    <w:rsid w:val="007B1A1D"/>
    <w:rsid w:val="007B1F6C"/>
    <w:rsid w:val="007B24C6"/>
    <w:rsid w:val="007B2548"/>
    <w:rsid w:val="007B28D7"/>
    <w:rsid w:val="007B2B47"/>
    <w:rsid w:val="007B2B71"/>
    <w:rsid w:val="007B2C57"/>
    <w:rsid w:val="007B368D"/>
    <w:rsid w:val="007B3D8D"/>
    <w:rsid w:val="007B41AB"/>
    <w:rsid w:val="007B4ED0"/>
    <w:rsid w:val="007B5248"/>
    <w:rsid w:val="007B5608"/>
    <w:rsid w:val="007B5EF6"/>
    <w:rsid w:val="007B6A6C"/>
    <w:rsid w:val="007B727A"/>
    <w:rsid w:val="007B739E"/>
    <w:rsid w:val="007B78C9"/>
    <w:rsid w:val="007B7D15"/>
    <w:rsid w:val="007C073F"/>
    <w:rsid w:val="007C1F72"/>
    <w:rsid w:val="007C2054"/>
    <w:rsid w:val="007C29BF"/>
    <w:rsid w:val="007C2EB9"/>
    <w:rsid w:val="007C4957"/>
    <w:rsid w:val="007C4B3C"/>
    <w:rsid w:val="007C4E4A"/>
    <w:rsid w:val="007C4F9B"/>
    <w:rsid w:val="007C5488"/>
    <w:rsid w:val="007C5973"/>
    <w:rsid w:val="007C6DAE"/>
    <w:rsid w:val="007C7B69"/>
    <w:rsid w:val="007D03F3"/>
    <w:rsid w:val="007D1300"/>
    <w:rsid w:val="007D14AF"/>
    <w:rsid w:val="007D1CCF"/>
    <w:rsid w:val="007D2542"/>
    <w:rsid w:val="007D3143"/>
    <w:rsid w:val="007D33EB"/>
    <w:rsid w:val="007D3FC1"/>
    <w:rsid w:val="007D4DF3"/>
    <w:rsid w:val="007D5AEF"/>
    <w:rsid w:val="007D6389"/>
    <w:rsid w:val="007D7C97"/>
    <w:rsid w:val="007E06D7"/>
    <w:rsid w:val="007E06E5"/>
    <w:rsid w:val="007E2D0B"/>
    <w:rsid w:val="007E34BF"/>
    <w:rsid w:val="007E35C3"/>
    <w:rsid w:val="007E363F"/>
    <w:rsid w:val="007E36A2"/>
    <w:rsid w:val="007E48FE"/>
    <w:rsid w:val="007E513C"/>
    <w:rsid w:val="007E5931"/>
    <w:rsid w:val="007E5D2D"/>
    <w:rsid w:val="007E702F"/>
    <w:rsid w:val="007E7FD2"/>
    <w:rsid w:val="007F0112"/>
    <w:rsid w:val="007F0305"/>
    <w:rsid w:val="007F09B2"/>
    <w:rsid w:val="007F0A77"/>
    <w:rsid w:val="007F0D44"/>
    <w:rsid w:val="007F0FFC"/>
    <w:rsid w:val="007F1068"/>
    <w:rsid w:val="007F1B0E"/>
    <w:rsid w:val="007F1C47"/>
    <w:rsid w:val="007F1D45"/>
    <w:rsid w:val="007F2604"/>
    <w:rsid w:val="007F2A43"/>
    <w:rsid w:val="007F2A71"/>
    <w:rsid w:val="007F2C2D"/>
    <w:rsid w:val="007F328B"/>
    <w:rsid w:val="007F3AF6"/>
    <w:rsid w:val="007F4F6D"/>
    <w:rsid w:val="007F595B"/>
    <w:rsid w:val="007F616B"/>
    <w:rsid w:val="007F61E0"/>
    <w:rsid w:val="007F6C13"/>
    <w:rsid w:val="007F6D86"/>
    <w:rsid w:val="007F7101"/>
    <w:rsid w:val="008002B7"/>
    <w:rsid w:val="008006E6"/>
    <w:rsid w:val="00801BC3"/>
    <w:rsid w:val="00802CCB"/>
    <w:rsid w:val="00802ED6"/>
    <w:rsid w:val="00802F1B"/>
    <w:rsid w:val="008033B1"/>
    <w:rsid w:val="00803BC9"/>
    <w:rsid w:val="008041F9"/>
    <w:rsid w:val="0080422B"/>
    <w:rsid w:val="0080434D"/>
    <w:rsid w:val="00804D5E"/>
    <w:rsid w:val="00805CDD"/>
    <w:rsid w:val="00805E27"/>
    <w:rsid w:val="00806041"/>
    <w:rsid w:val="008063C4"/>
    <w:rsid w:val="00806AAE"/>
    <w:rsid w:val="00806EC6"/>
    <w:rsid w:val="00807056"/>
    <w:rsid w:val="0080749D"/>
    <w:rsid w:val="008076CC"/>
    <w:rsid w:val="00807917"/>
    <w:rsid w:val="00807FD9"/>
    <w:rsid w:val="008103FD"/>
    <w:rsid w:val="00810632"/>
    <w:rsid w:val="008106C0"/>
    <w:rsid w:val="00810775"/>
    <w:rsid w:val="00810E3D"/>
    <w:rsid w:val="00811007"/>
    <w:rsid w:val="0081170A"/>
    <w:rsid w:val="0081269A"/>
    <w:rsid w:val="00812C62"/>
    <w:rsid w:val="00813BCB"/>
    <w:rsid w:val="00813C40"/>
    <w:rsid w:val="008140B4"/>
    <w:rsid w:val="00814243"/>
    <w:rsid w:val="00814C65"/>
    <w:rsid w:val="00814F54"/>
    <w:rsid w:val="008151F4"/>
    <w:rsid w:val="00815514"/>
    <w:rsid w:val="00815A8D"/>
    <w:rsid w:val="008167EA"/>
    <w:rsid w:val="00816FE8"/>
    <w:rsid w:val="00817F8A"/>
    <w:rsid w:val="008200E8"/>
    <w:rsid w:val="00820588"/>
    <w:rsid w:val="008215E7"/>
    <w:rsid w:val="008216F1"/>
    <w:rsid w:val="00821B01"/>
    <w:rsid w:val="00821F01"/>
    <w:rsid w:val="0082204C"/>
    <w:rsid w:val="008222E6"/>
    <w:rsid w:val="00822EB8"/>
    <w:rsid w:val="00823654"/>
    <w:rsid w:val="00823B15"/>
    <w:rsid w:val="00823F4C"/>
    <w:rsid w:val="00824793"/>
    <w:rsid w:val="00824FAB"/>
    <w:rsid w:val="00825C54"/>
    <w:rsid w:val="00826041"/>
    <w:rsid w:val="00826832"/>
    <w:rsid w:val="008268F4"/>
    <w:rsid w:val="00826D2D"/>
    <w:rsid w:val="00826E5F"/>
    <w:rsid w:val="00827789"/>
    <w:rsid w:val="008279D2"/>
    <w:rsid w:val="00827DDE"/>
    <w:rsid w:val="0083066F"/>
    <w:rsid w:val="00830A72"/>
    <w:rsid w:val="00830B4D"/>
    <w:rsid w:val="00831B98"/>
    <w:rsid w:val="00831F02"/>
    <w:rsid w:val="00832375"/>
    <w:rsid w:val="00832CE6"/>
    <w:rsid w:val="00832F1C"/>
    <w:rsid w:val="0083403A"/>
    <w:rsid w:val="00834492"/>
    <w:rsid w:val="008348DE"/>
    <w:rsid w:val="00834DD9"/>
    <w:rsid w:val="00835106"/>
    <w:rsid w:val="00835224"/>
    <w:rsid w:val="0083545A"/>
    <w:rsid w:val="00835746"/>
    <w:rsid w:val="00835F00"/>
    <w:rsid w:val="008360B7"/>
    <w:rsid w:val="008364A8"/>
    <w:rsid w:val="00836B3C"/>
    <w:rsid w:val="00836C68"/>
    <w:rsid w:val="008378EF"/>
    <w:rsid w:val="008419D0"/>
    <w:rsid w:val="00841A06"/>
    <w:rsid w:val="008439D1"/>
    <w:rsid w:val="00843AF7"/>
    <w:rsid w:val="00843B6F"/>
    <w:rsid w:val="00843C26"/>
    <w:rsid w:val="00844781"/>
    <w:rsid w:val="0084484F"/>
    <w:rsid w:val="008467D5"/>
    <w:rsid w:val="00846F61"/>
    <w:rsid w:val="0084741B"/>
    <w:rsid w:val="0084759F"/>
    <w:rsid w:val="00847958"/>
    <w:rsid w:val="00847CCC"/>
    <w:rsid w:val="00850038"/>
    <w:rsid w:val="008500B1"/>
    <w:rsid w:val="008500B7"/>
    <w:rsid w:val="008500F4"/>
    <w:rsid w:val="0085067F"/>
    <w:rsid w:val="00850B7F"/>
    <w:rsid w:val="00851855"/>
    <w:rsid w:val="00851BE4"/>
    <w:rsid w:val="00852615"/>
    <w:rsid w:val="008537F9"/>
    <w:rsid w:val="00853978"/>
    <w:rsid w:val="0085415A"/>
    <w:rsid w:val="00854AB1"/>
    <w:rsid w:val="00854FFE"/>
    <w:rsid w:val="008558C6"/>
    <w:rsid w:val="00856413"/>
    <w:rsid w:val="00856C8A"/>
    <w:rsid w:val="00856E3A"/>
    <w:rsid w:val="008576C0"/>
    <w:rsid w:val="0086009E"/>
    <w:rsid w:val="00860222"/>
    <w:rsid w:val="0086024C"/>
    <w:rsid w:val="00860C60"/>
    <w:rsid w:val="00860F53"/>
    <w:rsid w:val="00860F89"/>
    <w:rsid w:val="00860F90"/>
    <w:rsid w:val="00862076"/>
    <w:rsid w:val="008624DE"/>
    <w:rsid w:val="0086345A"/>
    <w:rsid w:val="008634B6"/>
    <w:rsid w:val="00863E37"/>
    <w:rsid w:val="0086410E"/>
    <w:rsid w:val="00864347"/>
    <w:rsid w:val="0086464F"/>
    <w:rsid w:val="008652D2"/>
    <w:rsid w:val="00865EBB"/>
    <w:rsid w:val="0086634F"/>
    <w:rsid w:val="00866CD3"/>
    <w:rsid w:val="008676AD"/>
    <w:rsid w:val="0086770D"/>
    <w:rsid w:val="00870296"/>
    <w:rsid w:val="008710C3"/>
    <w:rsid w:val="00872152"/>
    <w:rsid w:val="00873F3B"/>
    <w:rsid w:val="0087438B"/>
    <w:rsid w:val="008746D1"/>
    <w:rsid w:val="0087486F"/>
    <w:rsid w:val="0087521B"/>
    <w:rsid w:val="00875D57"/>
    <w:rsid w:val="0087622F"/>
    <w:rsid w:val="00876A29"/>
    <w:rsid w:val="00876B11"/>
    <w:rsid w:val="00877053"/>
    <w:rsid w:val="008774A4"/>
    <w:rsid w:val="008778F6"/>
    <w:rsid w:val="00877948"/>
    <w:rsid w:val="00877A10"/>
    <w:rsid w:val="00877C80"/>
    <w:rsid w:val="00880161"/>
    <w:rsid w:val="008809C4"/>
    <w:rsid w:val="00880B99"/>
    <w:rsid w:val="00881CBE"/>
    <w:rsid w:val="00882169"/>
    <w:rsid w:val="0088229B"/>
    <w:rsid w:val="00882596"/>
    <w:rsid w:val="008832D0"/>
    <w:rsid w:val="00884083"/>
    <w:rsid w:val="008845E9"/>
    <w:rsid w:val="008849EA"/>
    <w:rsid w:val="00885129"/>
    <w:rsid w:val="00885194"/>
    <w:rsid w:val="008859B3"/>
    <w:rsid w:val="00885F6F"/>
    <w:rsid w:val="008870FD"/>
    <w:rsid w:val="00887311"/>
    <w:rsid w:val="008901A2"/>
    <w:rsid w:val="0089037F"/>
    <w:rsid w:val="0089058D"/>
    <w:rsid w:val="00890619"/>
    <w:rsid w:val="00890822"/>
    <w:rsid w:val="00890C79"/>
    <w:rsid w:val="00890D6B"/>
    <w:rsid w:val="00890ED6"/>
    <w:rsid w:val="0089153B"/>
    <w:rsid w:val="00891604"/>
    <w:rsid w:val="00891843"/>
    <w:rsid w:val="00892CA9"/>
    <w:rsid w:val="00893667"/>
    <w:rsid w:val="00893BE7"/>
    <w:rsid w:val="008944BE"/>
    <w:rsid w:val="00894ADF"/>
    <w:rsid w:val="008961B3"/>
    <w:rsid w:val="008969AE"/>
    <w:rsid w:val="00896A34"/>
    <w:rsid w:val="00896A72"/>
    <w:rsid w:val="00896E61"/>
    <w:rsid w:val="008975C3"/>
    <w:rsid w:val="00897B8E"/>
    <w:rsid w:val="008A0173"/>
    <w:rsid w:val="008A050F"/>
    <w:rsid w:val="008A0C34"/>
    <w:rsid w:val="008A10CF"/>
    <w:rsid w:val="008A18E1"/>
    <w:rsid w:val="008A1A14"/>
    <w:rsid w:val="008A1D7E"/>
    <w:rsid w:val="008A29BA"/>
    <w:rsid w:val="008A2E00"/>
    <w:rsid w:val="008A3222"/>
    <w:rsid w:val="008A350D"/>
    <w:rsid w:val="008A3549"/>
    <w:rsid w:val="008A36D2"/>
    <w:rsid w:val="008A4EB8"/>
    <w:rsid w:val="008A5036"/>
    <w:rsid w:val="008A5115"/>
    <w:rsid w:val="008A6741"/>
    <w:rsid w:val="008A762D"/>
    <w:rsid w:val="008B0ACF"/>
    <w:rsid w:val="008B0C90"/>
    <w:rsid w:val="008B13C5"/>
    <w:rsid w:val="008B1438"/>
    <w:rsid w:val="008B189E"/>
    <w:rsid w:val="008B227B"/>
    <w:rsid w:val="008B2322"/>
    <w:rsid w:val="008B2396"/>
    <w:rsid w:val="008B308D"/>
    <w:rsid w:val="008B3168"/>
    <w:rsid w:val="008B4E35"/>
    <w:rsid w:val="008B5002"/>
    <w:rsid w:val="008B533D"/>
    <w:rsid w:val="008B5E77"/>
    <w:rsid w:val="008B721B"/>
    <w:rsid w:val="008B7349"/>
    <w:rsid w:val="008B76F2"/>
    <w:rsid w:val="008B7CC1"/>
    <w:rsid w:val="008C0222"/>
    <w:rsid w:val="008C0B4C"/>
    <w:rsid w:val="008C1061"/>
    <w:rsid w:val="008C111D"/>
    <w:rsid w:val="008C14C7"/>
    <w:rsid w:val="008C2012"/>
    <w:rsid w:val="008C2208"/>
    <w:rsid w:val="008C2A10"/>
    <w:rsid w:val="008C39DE"/>
    <w:rsid w:val="008C3B65"/>
    <w:rsid w:val="008C4057"/>
    <w:rsid w:val="008C41E3"/>
    <w:rsid w:val="008C439A"/>
    <w:rsid w:val="008C4B77"/>
    <w:rsid w:val="008C4D03"/>
    <w:rsid w:val="008C5AF4"/>
    <w:rsid w:val="008C5CE3"/>
    <w:rsid w:val="008C5F66"/>
    <w:rsid w:val="008C6078"/>
    <w:rsid w:val="008C72E9"/>
    <w:rsid w:val="008D0D72"/>
    <w:rsid w:val="008D0DE2"/>
    <w:rsid w:val="008D12D0"/>
    <w:rsid w:val="008D133B"/>
    <w:rsid w:val="008D1F2E"/>
    <w:rsid w:val="008D27B8"/>
    <w:rsid w:val="008D3616"/>
    <w:rsid w:val="008D38AB"/>
    <w:rsid w:val="008D543F"/>
    <w:rsid w:val="008D6109"/>
    <w:rsid w:val="008D6588"/>
    <w:rsid w:val="008D65C9"/>
    <w:rsid w:val="008D6E05"/>
    <w:rsid w:val="008E0C1B"/>
    <w:rsid w:val="008E10B2"/>
    <w:rsid w:val="008E14C5"/>
    <w:rsid w:val="008E1560"/>
    <w:rsid w:val="008E17BA"/>
    <w:rsid w:val="008E2DFF"/>
    <w:rsid w:val="008E2F59"/>
    <w:rsid w:val="008E56EA"/>
    <w:rsid w:val="008E6361"/>
    <w:rsid w:val="008E7124"/>
    <w:rsid w:val="008E7E08"/>
    <w:rsid w:val="008F035B"/>
    <w:rsid w:val="008F0398"/>
    <w:rsid w:val="008F07A8"/>
    <w:rsid w:val="008F0B8D"/>
    <w:rsid w:val="008F2949"/>
    <w:rsid w:val="008F2FA3"/>
    <w:rsid w:val="008F3BB9"/>
    <w:rsid w:val="008F3F35"/>
    <w:rsid w:val="008F3F84"/>
    <w:rsid w:val="008F4735"/>
    <w:rsid w:val="008F652E"/>
    <w:rsid w:val="008F673D"/>
    <w:rsid w:val="008F6A09"/>
    <w:rsid w:val="008F7A7E"/>
    <w:rsid w:val="008F7FBC"/>
    <w:rsid w:val="00900321"/>
    <w:rsid w:val="0090069F"/>
    <w:rsid w:val="00900781"/>
    <w:rsid w:val="0090194E"/>
    <w:rsid w:val="00901AF2"/>
    <w:rsid w:val="00901F80"/>
    <w:rsid w:val="0090210D"/>
    <w:rsid w:val="00903500"/>
    <w:rsid w:val="00903F35"/>
    <w:rsid w:val="009040F6"/>
    <w:rsid w:val="00904207"/>
    <w:rsid w:val="00904F13"/>
    <w:rsid w:val="009052F8"/>
    <w:rsid w:val="00905312"/>
    <w:rsid w:val="00905A58"/>
    <w:rsid w:val="009064B5"/>
    <w:rsid w:val="00906D60"/>
    <w:rsid w:val="00906F43"/>
    <w:rsid w:val="009070CE"/>
    <w:rsid w:val="009103BE"/>
    <w:rsid w:val="00910BF6"/>
    <w:rsid w:val="00910EC9"/>
    <w:rsid w:val="00911197"/>
    <w:rsid w:val="0091131C"/>
    <w:rsid w:val="00911AC4"/>
    <w:rsid w:val="00912628"/>
    <w:rsid w:val="0091332D"/>
    <w:rsid w:val="0091370C"/>
    <w:rsid w:val="00913BF7"/>
    <w:rsid w:val="00913E90"/>
    <w:rsid w:val="009144BF"/>
    <w:rsid w:val="0091518A"/>
    <w:rsid w:val="0091519E"/>
    <w:rsid w:val="00915357"/>
    <w:rsid w:val="009157A4"/>
    <w:rsid w:val="009163DE"/>
    <w:rsid w:val="00916730"/>
    <w:rsid w:val="0091675B"/>
    <w:rsid w:val="00916A38"/>
    <w:rsid w:val="00916CC6"/>
    <w:rsid w:val="00916E85"/>
    <w:rsid w:val="009175D0"/>
    <w:rsid w:val="009177FE"/>
    <w:rsid w:val="00917916"/>
    <w:rsid w:val="00917E7E"/>
    <w:rsid w:val="0092000A"/>
    <w:rsid w:val="00920440"/>
    <w:rsid w:val="00921F9E"/>
    <w:rsid w:val="00922941"/>
    <w:rsid w:val="00922D81"/>
    <w:rsid w:val="00922F1F"/>
    <w:rsid w:val="00922F25"/>
    <w:rsid w:val="009247A6"/>
    <w:rsid w:val="009247ED"/>
    <w:rsid w:val="00924C0E"/>
    <w:rsid w:val="00924E66"/>
    <w:rsid w:val="009253A4"/>
    <w:rsid w:val="00925762"/>
    <w:rsid w:val="00925BE5"/>
    <w:rsid w:val="009261DB"/>
    <w:rsid w:val="00926F98"/>
    <w:rsid w:val="00927061"/>
    <w:rsid w:val="00927854"/>
    <w:rsid w:val="00927C88"/>
    <w:rsid w:val="00927F3C"/>
    <w:rsid w:val="009308DB"/>
    <w:rsid w:val="00930AE8"/>
    <w:rsid w:val="00931AF5"/>
    <w:rsid w:val="00931B7A"/>
    <w:rsid w:val="00932520"/>
    <w:rsid w:val="00932B71"/>
    <w:rsid w:val="00933368"/>
    <w:rsid w:val="009337A9"/>
    <w:rsid w:val="00933D2B"/>
    <w:rsid w:val="009349E4"/>
    <w:rsid w:val="00934AAB"/>
    <w:rsid w:val="009354FC"/>
    <w:rsid w:val="0093579E"/>
    <w:rsid w:val="00935999"/>
    <w:rsid w:val="00935C88"/>
    <w:rsid w:val="00936F9C"/>
    <w:rsid w:val="0093713F"/>
    <w:rsid w:val="0093715C"/>
    <w:rsid w:val="00940FA6"/>
    <w:rsid w:val="00941D8E"/>
    <w:rsid w:val="00942411"/>
    <w:rsid w:val="00942A3C"/>
    <w:rsid w:val="00942B76"/>
    <w:rsid w:val="00943C6D"/>
    <w:rsid w:val="009444D7"/>
    <w:rsid w:val="00944834"/>
    <w:rsid w:val="00944F1C"/>
    <w:rsid w:val="009455BF"/>
    <w:rsid w:val="00945AF4"/>
    <w:rsid w:val="00946C19"/>
    <w:rsid w:val="00946D45"/>
    <w:rsid w:val="009471D5"/>
    <w:rsid w:val="0094764E"/>
    <w:rsid w:val="00947B07"/>
    <w:rsid w:val="00947E5C"/>
    <w:rsid w:val="009501F4"/>
    <w:rsid w:val="009505B0"/>
    <w:rsid w:val="009509C3"/>
    <w:rsid w:val="00950AED"/>
    <w:rsid w:val="00951A80"/>
    <w:rsid w:val="00951E5F"/>
    <w:rsid w:val="0095204A"/>
    <w:rsid w:val="00952FDA"/>
    <w:rsid w:val="009531C9"/>
    <w:rsid w:val="009536E9"/>
    <w:rsid w:val="00953BD1"/>
    <w:rsid w:val="00953E63"/>
    <w:rsid w:val="00953F6B"/>
    <w:rsid w:val="009540A7"/>
    <w:rsid w:val="009540E6"/>
    <w:rsid w:val="00954461"/>
    <w:rsid w:val="009545FB"/>
    <w:rsid w:val="00955ED3"/>
    <w:rsid w:val="00956429"/>
    <w:rsid w:val="00956C26"/>
    <w:rsid w:val="00957A57"/>
    <w:rsid w:val="00960DC5"/>
    <w:rsid w:val="00961767"/>
    <w:rsid w:val="00963765"/>
    <w:rsid w:val="00964F52"/>
    <w:rsid w:val="0096533B"/>
    <w:rsid w:val="00965BDD"/>
    <w:rsid w:val="00966198"/>
    <w:rsid w:val="00966314"/>
    <w:rsid w:val="0096663E"/>
    <w:rsid w:val="00967C0B"/>
    <w:rsid w:val="00967F6A"/>
    <w:rsid w:val="00970AFA"/>
    <w:rsid w:val="00971B59"/>
    <w:rsid w:val="0097268C"/>
    <w:rsid w:val="009738B2"/>
    <w:rsid w:val="00973D77"/>
    <w:rsid w:val="00974EA5"/>
    <w:rsid w:val="0097599A"/>
    <w:rsid w:val="00975F72"/>
    <w:rsid w:val="00976F00"/>
    <w:rsid w:val="00977446"/>
    <w:rsid w:val="00977E2E"/>
    <w:rsid w:val="009802EE"/>
    <w:rsid w:val="009805BC"/>
    <w:rsid w:val="009807ED"/>
    <w:rsid w:val="00980C24"/>
    <w:rsid w:val="00980E6C"/>
    <w:rsid w:val="00981D53"/>
    <w:rsid w:val="00981E69"/>
    <w:rsid w:val="009829AF"/>
    <w:rsid w:val="00982E41"/>
    <w:rsid w:val="0098392E"/>
    <w:rsid w:val="009839B8"/>
    <w:rsid w:val="0098492B"/>
    <w:rsid w:val="009850B9"/>
    <w:rsid w:val="00985D11"/>
    <w:rsid w:val="00985E17"/>
    <w:rsid w:val="0098668F"/>
    <w:rsid w:val="00986CAF"/>
    <w:rsid w:val="00986D44"/>
    <w:rsid w:val="00987A92"/>
    <w:rsid w:val="00987AB7"/>
    <w:rsid w:val="00987BE1"/>
    <w:rsid w:val="0099122D"/>
    <w:rsid w:val="00991480"/>
    <w:rsid w:val="0099154E"/>
    <w:rsid w:val="00991BA1"/>
    <w:rsid w:val="00991BDB"/>
    <w:rsid w:val="0099297C"/>
    <w:rsid w:val="00992C68"/>
    <w:rsid w:val="00992D7B"/>
    <w:rsid w:val="00992DFF"/>
    <w:rsid w:val="00993520"/>
    <w:rsid w:val="00993F8B"/>
    <w:rsid w:val="00994DD8"/>
    <w:rsid w:val="00994EB7"/>
    <w:rsid w:val="00995964"/>
    <w:rsid w:val="00995BFE"/>
    <w:rsid w:val="0099674D"/>
    <w:rsid w:val="00996C34"/>
    <w:rsid w:val="0099780D"/>
    <w:rsid w:val="00997972"/>
    <w:rsid w:val="00997B8B"/>
    <w:rsid w:val="009A0144"/>
    <w:rsid w:val="009A04FD"/>
    <w:rsid w:val="009A0630"/>
    <w:rsid w:val="009A0C00"/>
    <w:rsid w:val="009A124E"/>
    <w:rsid w:val="009A2030"/>
    <w:rsid w:val="009A2E2C"/>
    <w:rsid w:val="009A3059"/>
    <w:rsid w:val="009A30FB"/>
    <w:rsid w:val="009A31FC"/>
    <w:rsid w:val="009A3AA3"/>
    <w:rsid w:val="009A3CBE"/>
    <w:rsid w:val="009A4139"/>
    <w:rsid w:val="009A4EF7"/>
    <w:rsid w:val="009A50FE"/>
    <w:rsid w:val="009A52C7"/>
    <w:rsid w:val="009A5730"/>
    <w:rsid w:val="009A5A84"/>
    <w:rsid w:val="009A5DF8"/>
    <w:rsid w:val="009A607E"/>
    <w:rsid w:val="009A6493"/>
    <w:rsid w:val="009A6E9C"/>
    <w:rsid w:val="009A74B0"/>
    <w:rsid w:val="009A7854"/>
    <w:rsid w:val="009A7D83"/>
    <w:rsid w:val="009B0DAD"/>
    <w:rsid w:val="009B1EC6"/>
    <w:rsid w:val="009B2C07"/>
    <w:rsid w:val="009B3E63"/>
    <w:rsid w:val="009B3E73"/>
    <w:rsid w:val="009B4513"/>
    <w:rsid w:val="009B5284"/>
    <w:rsid w:val="009B6C79"/>
    <w:rsid w:val="009B722C"/>
    <w:rsid w:val="009B75EB"/>
    <w:rsid w:val="009B76CC"/>
    <w:rsid w:val="009C0987"/>
    <w:rsid w:val="009C0A3D"/>
    <w:rsid w:val="009C1522"/>
    <w:rsid w:val="009C17AD"/>
    <w:rsid w:val="009C247E"/>
    <w:rsid w:val="009C2602"/>
    <w:rsid w:val="009C2D2D"/>
    <w:rsid w:val="009C3058"/>
    <w:rsid w:val="009C3654"/>
    <w:rsid w:val="009C394F"/>
    <w:rsid w:val="009C47C1"/>
    <w:rsid w:val="009C5424"/>
    <w:rsid w:val="009C5433"/>
    <w:rsid w:val="009C570F"/>
    <w:rsid w:val="009C57FC"/>
    <w:rsid w:val="009C5A04"/>
    <w:rsid w:val="009C5A7F"/>
    <w:rsid w:val="009C5A84"/>
    <w:rsid w:val="009C5EAF"/>
    <w:rsid w:val="009C6BED"/>
    <w:rsid w:val="009C6EF7"/>
    <w:rsid w:val="009C7E4E"/>
    <w:rsid w:val="009D01FC"/>
    <w:rsid w:val="009D0533"/>
    <w:rsid w:val="009D073F"/>
    <w:rsid w:val="009D0852"/>
    <w:rsid w:val="009D0909"/>
    <w:rsid w:val="009D0EED"/>
    <w:rsid w:val="009D1786"/>
    <w:rsid w:val="009D1BC6"/>
    <w:rsid w:val="009D1BE6"/>
    <w:rsid w:val="009D3582"/>
    <w:rsid w:val="009D3854"/>
    <w:rsid w:val="009D4695"/>
    <w:rsid w:val="009D5067"/>
    <w:rsid w:val="009D772B"/>
    <w:rsid w:val="009E0DDA"/>
    <w:rsid w:val="009E12EA"/>
    <w:rsid w:val="009E19EE"/>
    <w:rsid w:val="009E1A3F"/>
    <w:rsid w:val="009E2ECA"/>
    <w:rsid w:val="009E341C"/>
    <w:rsid w:val="009E3FAE"/>
    <w:rsid w:val="009E43E3"/>
    <w:rsid w:val="009E47D7"/>
    <w:rsid w:val="009E4CEA"/>
    <w:rsid w:val="009E564A"/>
    <w:rsid w:val="009E5B9C"/>
    <w:rsid w:val="009E5DD2"/>
    <w:rsid w:val="009E5F40"/>
    <w:rsid w:val="009E7EEC"/>
    <w:rsid w:val="009F0447"/>
    <w:rsid w:val="009F0579"/>
    <w:rsid w:val="009F17FE"/>
    <w:rsid w:val="009F1CD9"/>
    <w:rsid w:val="009F27AF"/>
    <w:rsid w:val="009F28EC"/>
    <w:rsid w:val="009F2BED"/>
    <w:rsid w:val="009F38C9"/>
    <w:rsid w:val="009F39EA"/>
    <w:rsid w:val="009F3ADD"/>
    <w:rsid w:val="009F3B0E"/>
    <w:rsid w:val="009F53D4"/>
    <w:rsid w:val="009F578E"/>
    <w:rsid w:val="009F5E29"/>
    <w:rsid w:val="009F5EE1"/>
    <w:rsid w:val="009F62A1"/>
    <w:rsid w:val="009F761C"/>
    <w:rsid w:val="009F7691"/>
    <w:rsid w:val="009F7835"/>
    <w:rsid w:val="009F7D14"/>
    <w:rsid w:val="00A00011"/>
    <w:rsid w:val="00A0067C"/>
    <w:rsid w:val="00A00DDC"/>
    <w:rsid w:val="00A014CA"/>
    <w:rsid w:val="00A01D57"/>
    <w:rsid w:val="00A02268"/>
    <w:rsid w:val="00A022C2"/>
    <w:rsid w:val="00A02815"/>
    <w:rsid w:val="00A02BA3"/>
    <w:rsid w:val="00A02DBF"/>
    <w:rsid w:val="00A03371"/>
    <w:rsid w:val="00A03962"/>
    <w:rsid w:val="00A04954"/>
    <w:rsid w:val="00A059EA"/>
    <w:rsid w:val="00A05B99"/>
    <w:rsid w:val="00A06910"/>
    <w:rsid w:val="00A06A67"/>
    <w:rsid w:val="00A06D27"/>
    <w:rsid w:val="00A070B6"/>
    <w:rsid w:val="00A0713D"/>
    <w:rsid w:val="00A07684"/>
    <w:rsid w:val="00A105C6"/>
    <w:rsid w:val="00A10652"/>
    <w:rsid w:val="00A10939"/>
    <w:rsid w:val="00A110CB"/>
    <w:rsid w:val="00A11610"/>
    <w:rsid w:val="00A11774"/>
    <w:rsid w:val="00A1179E"/>
    <w:rsid w:val="00A11B45"/>
    <w:rsid w:val="00A11B4C"/>
    <w:rsid w:val="00A127AA"/>
    <w:rsid w:val="00A12E85"/>
    <w:rsid w:val="00A13083"/>
    <w:rsid w:val="00A134EF"/>
    <w:rsid w:val="00A135A9"/>
    <w:rsid w:val="00A13695"/>
    <w:rsid w:val="00A138E6"/>
    <w:rsid w:val="00A13BCB"/>
    <w:rsid w:val="00A13C45"/>
    <w:rsid w:val="00A144BF"/>
    <w:rsid w:val="00A15111"/>
    <w:rsid w:val="00A15909"/>
    <w:rsid w:val="00A163ED"/>
    <w:rsid w:val="00A16C14"/>
    <w:rsid w:val="00A16D97"/>
    <w:rsid w:val="00A16F96"/>
    <w:rsid w:val="00A1777B"/>
    <w:rsid w:val="00A20444"/>
    <w:rsid w:val="00A20478"/>
    <w:rsid w:val="00A2048E"/>
    <w:rsid w:val="00A212E2"/>
    <w:rsid w:val="00A21598"/>
    <w:rsid w:val="00A23207"/>
    <w:rsid w:val="00A23414"/>
    <w:rsid w:val="00A24859"/>
    <w:rsid w:val="00A25EC1"/>
    <w:rsid w:val="00A25F0A"/>
    <w:rsid w:val="00A2629C"/>
    <w:rsid w:val="00A26438"/>
    <w:rsid w:val="00A272CB"/>
    <w:rsid w:val="00A2740F"/>
    <w:rsid w:val="00A27879"/>
    <w:rsid w:val="00A27ABB"/>
    <w:rsid w:val="00A307AE"/>
    <w:rsid w:val="00A30BBB"/>
    <w:rsid w:val="00A31743"/>
    <w:rsid w:val="00A322E4"/>
    <w:rsid w:val="00A32CD1"/>
    <w:rsid w:val="00A336F2"/>
    <w:rsid w:val="00A34212"/>
    <w:rsid w:val="00A358A4"/>
    <w:rsid w:val="00A40BAF"/>
    <w:rsid w:val="00A4169D"/>
    <w:rsid w:val="00A4172F"/>
    <w:rsid w:val="00A41A25"/>
    <w:rsid w:val="00A41D39"/>
    <w:rsid w:val="00A42103"/>
    <w:rsid w:val="00A421EC"/>
    <w:rsid w:val="00A42475"/>
    <w:rsid w:val="00A42EFA"/>
    <w:rsid w:val="00A42F8E"/>
    <w:rsid w:val="00A433D2"/>
    <w:rsid w:val="00A43AE5"/>
    <w:rsid w:val="00A440C8"/>
    <w:rsid w:val="00A441D4"/>
    <w:rsid w:val="00A44684"/>
    <w:rsid w:val="00A4499F"/>
    <w:rsid w:val="00A44CFE"/>
    <w:rsid w:val="00A4510F"/>
    <w:rsid w:val="00A455B9"/>
    <w:rsid w:val="00A45774"/>
    <w:rsid w:val="00A4641A"/>
    <w:rsid w:val="00A46527"/>
    <w:rsid w:val="00A46670"/>
    <w:rsid w:val="00A4676A"/>
    <w:rsid w:val="00A47252"/>
    <w:rsid w:val="00A47566"/>
    <w:rsid w:val="00A47C6A"/>
    <w:rsid w:val="00A47E02"/>
    <w:rsid w:val="00A50D7F"/>
    <w:rsid w:val="00A50FBD"/>
    <w:rsid w:val="00A5155F"/>
    <w:rsid w:val="00A5189F"/>
    <w:rsid w:val="00A528CA"/>
    <w:rsid w:val="00A5293C"/>
    <w:rsid w:val="00A529E0"/>
    <w:rsid w:val="00A52A2D"/>
    <w:rsid w:val="00A52AD7"/>
    <w:rsid w:val="00A531B6"/>
    <w:rsid w:val="00A5325A"/>
    <w:rsid w:val="00A53CA1"/>
    <w:rsid w:val="00A542BE"/>
    <w:rsid w:val="00A545C3"/>
    <w:rsid w:val="00A54766"/>
    <w:rsid w:val="00A55400"/>
    <w:rsid w:val="00A5562D"/>
    <w:rsid w:val="00A55A27"/>
    <w:rsid w:val="00A56084"/>
    <w:rsid w:val="00A57382"/>
    <w:rsid w:val="00A57626"/>
    <w:rsid w:val="00A579D4"/>
    <w:rsid w:val="00A603A7"/>
    <w:rsid w:val="00A603C6"/>
    <w:rsid w:val="00A6043B"/>
    <w:rsid w:val="00A613EF"/>
    <w:rsid w:val="00A62AB8"/>
    <w:rsid w:val="00A635F6"/>
    <w:rsid w:val="00A640FB"/>
    <w:rsid w:val="00A64F78"/>
    <w:rsid w:val="00A6516C"/>
    <w:rsid w:val="00A65A2B"/>
    <w:rsid w:val="00A65D47"/>
    <w:rsid w:val="00A6603C"/>
    <w:rsid w:val="00A66CE9"/>
    <w:rsid w:val="00A675BE"/>
    <w:rsid w:val="00A67A5C"/>
    <w:rsid w:val="00A67B1B"/>
    <w:rsid w:val="00A67F88"/>
    <w:rsid w:val="00A706B9"/>
    <w:rsid w:val="00A715D2"/>
    <w:rsid w:val="00A71996"/>
    <w:rsid w:val="00A71A7A"/>
    <w:rsid w:val="00A71C2F"/>
    <w:rsid w:val="00A71EE2"/>
    <w:rsid w:val="00A7210A"/>
    <w:rsid w:val="00A72E69"/>
    <w:rsid w:val="00A738B0"/>
    <w:rsid w:val="00A73C6E"/>
    <w:rsid w:val="00A742A6"/>
    <w:rsid w:val="00A74FF7"/>
    <w:rsid w:val="00A76CD9"/>
    <w:rsid w:val="00A77733"/>
    <w:rsid w:val="00A77760"/>
    <w:rsid w:val="00A777B4"/>
    <w:rsid w:val="00A779E3"/>
    <w:rsid w:val="00A80192"/>
    <w:rsid w:val="00A8075D"/>
    <w:rsid w:val="00A807D9"/>
    <w:rsid w:val="00A808CC"/>
    <w:rsid w:val="00A816E6"/>
    <w:rsid w:val="00A82B1D"/>
    <w:rsid w:val="00A83F9A"/>
    <w:rsid w:val="00A84822"/>
    <w:rsid w:val="00A84FF9"/>
    <w:rsid w:val="00A865A1"/>
    <w:rsid w:val="00A8676E"/>
    <w:rsid w:val="00A86844"/>
    <w:rsid w:val="00A870F7"/>
    <w:rsid w:val="00A87F4F"/>
    <w:rsid w:val="00A92245"/>
    <w:rsid w:val="00A925FD"/>
    <w:rsid w:val="00A93CA1"/>
    <w:rsid w:val="00A94466"/>
    <w:rsid w:val="00A944CE"/>
    <w:rsid w:val="00A94C95"/>
    <w:rsid w:val="00A94F35"/>
    <w:rsid w:val="00A95585"/>
    <w:rsid w:val="00A95674"/>
    <w:rsid w:val="00A95CFB"/>
    <w:rsid w:val="00A974D4"/>
    <w:rsid w:val="00A974F3"/>
    <w:rsid w:val="00A97F88"/>
    <w:rsid w:val="00AA0006"/>
    <w:rsid w:val="00AA00BA"/>
    <w:rsid w:val="00AA0129"/>
    <w:rsid w:val="00AA0956"/>
    <w:rsid w:val="00AA0C5C"/>
    <w:rsid w:val="00AA0F53"/>
    <w:rsid w:val="00AA20C0"/>
    <w:rsid w:val="00AA317B"/>
    <w:rsid w:val="00AA33C7"/>
    <w:rsid w:val="00AA398A"/>
    <w:rsid w:val="00AA4C45"/>
    <w:rsid w:val="00AA4D8A"/>
    <w:rsid w:val="00AA5632"/>
    <w:rsid w:val="00AA57A8"/>
    <w:rsid w:val="00AA5EA5"/>
    <w:rsid w:val="00AA6AFD"/>
    <w:rsid w:val="00AA6D99"/>
    <w:rsid w:val="00AA6DAC"/>
    <w:rsid w:val="00AA717D"/>
    <w:rsid w:val="00AA797A"/>
    <w:rsid w:val="00AA7A8C"/>
    <w:rsid w:val="00AA7E48"/>
    <w:rsid w:val="00AB17B4"/>
    <w:rsid w:val="00AB18A3"/>
    <w:rsid w:val="00AB1CD1"/>
    <w:rsid w:val="00AB2003"/>
    <w:rsid w:val="00AB24BB"/>
    <w:rsid w:val="00AB2A89"/>
    <w:rsid w:val="00AB2BA7"/>
    <w:rsid w:val="00AB6A2F"/>
    <w:rsid w:val="00AB7DB4"/>
    <w:rsid w:val="00AC15BF"/>
    <w:rsid w:val="00AC172C"/>
    <w:rsid w:val="00AC2D87"/>
    <w:rsid w:val="00AC31CD"/>
    <w:rsid w:val="00AC332C"/>
    <w:rsid w:val="00AC5FE0"/>
    <w:rsid w:val="00AC6A6F"/>
    <w:rsid w:val="00AC73D5"/>
    <w:rsid w:val="00AC762E"/>
    <w:rsid w:val="00AC77D4"/>
    <w:rsid w:val="00AC7834"/>
    <w:rsid w:val="00AC7B5A"/>
    <w:rsid w:val="00AD00E7"/>
    <w:rsid w:val="00AD0A31"/>
    <w:rsid w:val="00AD1FFA"/>
    <w:rsid w:val="00AD26F0"/>
    <w:rsid w:val="00AD27FE"/>
    <w:rsid w:val="00AD2BC1"/>
    <w:rsid w:val="00AD43FC"/>
    <w:rsid w:val="00AD4947"/>
    <w:rsid w:val="00AD51FA"/>
    <w:rsid w:val="00AD53D1"/>
    <w:rsid w:val="00AD5595"/>
    <w:rsid w:val="00AD5AF3"/>
    <w:rsid w:val="00AD749A"/>
    <w:rsid w:val="00AD7740"/>
    <w:rsid w:val="00AD7956"/>
    <w:rsid w:val="00AD7FF8"/>
    <w:rsid w:val="00AE0057"/>
    <w:rsid w:val="00AE0765"/>
    <w:rsid w:val="00AE0ACB"/>
    <w:rsid w:val="00AE0C27"/>
    <w:rsid w:val="00AE1673"/>
    <w:rsid w:val="00AE28BE"/>
    <w:rsid w:val="00AE2C64"/>
    <w:rsid w:val="00AE40D7"/>
    <w:rsid w:val="00AE41F3"/>
    <w:rsid w:val="00AE4469"/>
    <w:rsid w:val="00AE528B"/>
    <w:rsid w:val="00AE5B0F"/>
    <w:rsid w:val="00AE6A2E"/>
    <w:rsid w:val="00AE6DE9"/>
    <w:rsid w:val="00AE7F7D"/>
    <w:rsid w:val="00AF01BD"/>
    <w:rsid w:val="00AF14D0"/>
    <w:rsid w:val="00AF2BB7"/>
    <w:rsid w:val="00AF2E02"/>
    <w:rsid w:val="00AF5019"/>
    <w:rsid w:val="00AF5160"/>
    <w:rsid w:val="00AF55B2"/>
    <w:rsid w:val="00AF5603"/>
    <w:rsid w:val="00AF676A"/>
    <w:rsid w:val="00AF70AC"/>
    <w:rsid w:val="00AF73E0"/>
    <w:rsid w:val="00AF7867"/>
    <w:rsid w:val="00AF7EA0"/>
    <w:rsid w:val="00B004A9"/>
    <w:rsid w:val="00B0083E"/>
    <w:rsid w:val="00B02057"/>
    <w:rsid w:val="00B02EA6"/>
    <w:rsid w:val="00B03B84"/>
    <w:rsid w:val="00B03BD7"/>
    <w:rsid w:val="00B044ED"/>
    <w:rsid w:val="00B04590"/>
    <w:rsid w:val="00B04E67"/>
    <w:rsid w:val="00B05C64"/>
    <w:rsid w:val="00B05D9F"/>
    <w:rsid w:val="00B06908"/>
    <w:rsid w:val="00B06F96"/>
    <w:rsid w:val="00B074EE"/>
    <w:rsid w:val="00B07E64"/>
    <w:rsid w:val="00B101AF"/>
    <w:rsid w:val="00B10771"/>
    <w:rsid w:val="00B10D25"/>
    <w:rsid w:val="00B12BE1"/>
    <w:rsid w:val="00B136EA"/>
    <w:rsid w:val="00B13775"/>
    <w:rsid w:val="00B138A6"/>
    <w:rsid w:val="00B141AC"/>
    <w:rsid w:val="00B1465B"/>
    <w:rsid w:val="00B14B51"/>
    <w:rsid w:val="00B14DFB"/>
    <w:rsid w:val="00B15164"/>
    <w:rsid w:val="00B1545C"/>
    <w:rsid w:val="00B15D91"/>
    <w:rsid w:val="00B15D93"/>
    <w:rsid w:val="00B16402"/>
    <w:rsid w:val="00B166D0"/>
    <w:rsid w:val="00B16B4D"/>
    <w:rsid w:val="00B17181"/>
    <w:rsid w:val="00B17852"/>
    <w:rsid w:val="00B17BE7"/>
    <w:rsid w:val="00B17D43"/>
    <w:rsid w:val="00B20DDA"/>
    <w:rsid w:val="00B2110B"/>
    <w:rsid w:val="00B211D0"/>
    <w:rsid w:val="00B2146C"/>
    <w:rsid w:val="00B22071"/>
    <w:rsid w:val="00B222BB"/>
    <w:rsid w:val="00B22716"/>
    <w:rsid w:val="00B22A23"/>
    <w:rsid w:val="00B23207"/>
    <w:rsid w:val="00B23410"/>
    <w:rsid w:val="00B234CA"/>
    <w:rsid w:val="00B2367B"/>
    <w:rsid w:val="00B2396C"/>
    <w:rsid w:val="00B2480B"/>
    <w:rsid w:val="00B24A03"/>
    <w:rsid w:val="00B24E9C"/>
    <w:rsid w:val="00B2574E"/>
    <w:rsid w:val="00B259F3"/>
    <w:rsid w:val="00B265BA"/>
    <w:rsid w:val="00B27839"/>
    <w:rsid w:val="00B27942"/>
    <w:rsid w:val="00B27960"/>
    <w:rsid w:val="00B27DA9"/>
    <w:rsid w:val="00B30712"/>
    <w:rsid w:val="00B30D0C"/>
    <w:rsid w:val="00B313F3"/>
    <w:rsid w:val="00B328DB"/>
    <w:rsid w:val="00B33B35"/>
    <w:rsid w:val="00B347CF"/>
    <w:rsid w:val="00B367C2"/>
    <w:rsid w:val="00B36E87"/>
    <w:rsid w:val="00B4060B"/>
    <w:rsid w:val="00B416FD"/>
    <w:rsid w:val="00B4189F"/>
    <w:rsid w:val="00B4224E"/>
    <w:rsid w:val="00B42BAF"/>
    <w:rsid w:val="00B42F8B"/>
    <w:rsid w:val="00B43D4D"/>
    <w:rsid w:val="00B445ED"/>
    <w:rsid w:val="00B448DB"/>
    <w:rsid w:val="00B4567D"/>
    <w:rsid w:val="00B45CC5"/>
    <w:rsid w:val="00B45F7F"/>
    <w:rsid w:val="00B45FC0"/>
    <w:rsid w:val="00B46482"/>
    <w:rsid w:val="00B464B1"/>
    <w:rsid w:val="00B47D3C"/>
    <w:rsid w:val="00B501B4"/>
    <w:rsid w:val="00B510DB"/>
    <w:rsid w:val="00B510EF"/>
    <w:rsid w:val="00B51482"/>
    <w:rsid w:val="00B51DCC"/>
    <w:rsid w:val="00B5240D"/>
    <w:rsid w:val="00B529A8"/>
    <w:rsid w:val="00B52B35"/>
    <w:rsid w:val="00B531A3"/>
    <w:rsid w:val="00B53477"/>
    <w:rsid w:val="00B53D4F"/>
    <w:rsid w:val="00B54177"/>
    <w:rsid w:val="00B552A1"/>
    <w:rsid w:val="00B5659D"/>
    <w:rsid w:val="00B572B0"/>
    <w:rsid w:val="00B57C98"/>
    <w:rsid w:val="00B602E8"/>
    <w:rsid w:val="00B609C3"/>
    <w:rsid w:val="00B60BD0"/>
    <w:rsid w:val="00B61862"/>
    <w:rsid w:val="00B618FF"/>
    <w:rsid w:val="00B61D36"/>
    <w:rsid w:val="00B62C5F"/>
    <w:rsid w:val="00B62ED4"/>
    <w:rsid w:val="00B63966"/>
    <w:rsid w:val="00B63B99"/>
    <w:rsid w:val="00B64709"/>
    <w:rsid w:val="00B6491F"/>
    <w:rsid w:val="00B65286"/>
    <w:rsid w:val="00B65469"/>
    <w:rsid w:val="00B6608C"/>
    <w:rsid w:val="00B6632E"/>
    <w:rsid w:val="00B663C5"/>
    <w:rsid w:val="00B66EB7"/>
    <w:rsid w:val="00B670EF"/>
    <w:rsid w:val="00B67893"/>
    <w:rsid w:val="00B70352"/>
    <w:rsid w:val="00B70934"/>
    <w:rsid w:val="00B70955"/>
    <w:rsid w:val="00B7132F"/>
    <w:rsid w:val="00B7195C"/>
    <w:rsid w:val="00B72958"/>
    <w:rsid w:val="00B72C75"/>
    <w:rsid w:val="00B73CC4"/>
    <w:rsid w:val="00B749C9"/>
    <w:rsid w:val="00B756C9"/>
    <w:rsid w:val="00B757C9"/>
    <w:rsid w:val="00B75A37"/>
    <w:rsid w:val="00B75AA8"/>
    <w:rsid w:val="00B77708"/>
    <w:rsid w:val="00B77DE6"/>
    <w:rsid w:val="00B77EA1"/>
    <w:rsid w:val="00B803B4"/>
    <w:rsid w:val="00B80715"/>
    <w:rsid w:val="00B80FD8"/>
    <w:rsid w:val="00B8231C"/>
    <w:rsid w:val="00B82755"/>
    <w:rsid w:val="00B827EC"/>
    <w:rsid w:val="00B833FC"/>
    <w:rsid w:val="00B83DFB"/>
    <w:rsid w:val="00B84B49"/>
    <w:rsid w:val="00B84DAF"/>
    <w:rsid w:val="00B84DBD"/>
    <w:rsid w:val="00B863B7"/>
    <w:rsid w:val="00B871B1"/>
    <w:rsid w:val="00B874E1"/>
    <w:rsid w:val="00B87714"/>
    <w:rsid w:val="00B900B5"/>
    <w:rsid w:val="00B9029A"/>
    <w:rsid w:val="00B90622"/>
    <w:rsid w:val="00B915CD"/>
    <w:rsid w:val="00B91A7E"/>
    <w:rsid w:val="00B92FFE"/>
    <w:rsid w:val="00B9341B"/>
    <w:rsid w:val="00B938B8"/>
    <w:rsid w:val="00B93C31"/>
    <w:rsid w:val="00B940F5"/>
    <w:rsid w:val="00B944D8"/>
    <w:rsid w:val="00B94B62"/>
    <w:rsid w:val="00B94BB4"/>
    <w:rsid w:val="00B94FF0"/>
    <w:rsid w:val="00B95E16"/>
    <w:rsid w:val="00B9660A"/>
    <w:rsid w:val="00B96973"/>
    <w:rsid w:val="00B96A3A"/>
    <w:rsid w:val="00B9755E"/>
    <w:rsid w:val="00B976B7"/>
    <w:rsid w:val="00B97BAD"/>
    <w:rsid w:val="00BA1302"/>
    <w:rsid w:val="00BA1506"/>
    <w:rsid w:val="00BA2091"/>
    <w:rsid w:val="00BA2B3D"/>
    <w:rsid w:val="00BA40DC"/>
    <w:rsid w:val="00BA4137"/>
    <w:rsid w:val="00BA5411"/>
    <w:rsid w:val="00BA54EB"/>
    <w:rsid w:val="00BA62CC"/>
    <w:rsid w:val="00BA6397"/>
    <w:rsid w:val="00BA651C"/>
    <w:rsid w:val="00BA6AB7"/>
    <w:rsid w:val="00BA6EE1"/>
    <w:rsid w:val="00BA6F43"/>
    <w:rsid w:val="00BA70A4"/>
    <w:rsid w:val="00BA795D"/>
    <w:rsid w:val="00BA79C5"/>
    <w:rsid w:val="00BA7CD6"/>
    <w:rsid w:val="00BB0418"/>
    <w:rsid w:val="00BB1218"/>
    <w:rsid w:val="00BB1678"/>
    <w:rsid w:val="00BB1D82"/>
    <w:rsid w:val="00BB1F16"/>
    <w:rsid w:val="00BB2AE9"/>
    <w:rsid w:val="00BB31D1"/>
    <w:rsid w:val="00BB3545"/>
    <w:rsid w:val="00BB3C57"/>
    <w:rsid w:val="00BB477E"/>
    <w:rsid w:val="00BB4A1E"/>
    <w:rsid w:val="00BB4E69"/>
    <w:rsid w:val="00BB5816"/>
    <w:rsid w:val="00BB6D0E"/>
    <w:rsid w:val="00BB7B50"/>
    <w:rsid w:val="00BC0AC2"/>
    <w:rsid w:val="00BC2243"/>
    <w:rsid w:val="00BC2783"/>
    <w:rsid w:val="00BC2B79"/>
    <w:rsid w:val="00BC2D2E"/>
    <w:rsid w:val="00BC3279"/>
    <w:rsid w:val="00BC3F61"/>
    <w:rsid w:val="00BC43C7"/>
    <w:rsid w:val="00BC4443"/>
    <w:rsid w:val="00BC463D"/>
    <w:rsid w:val="00BC476B"/>
    <w:rsid w:val="00BC4B8F"/>
    <w:rsid w:val="00BC4F5A"/>
    <w:rsid w:val="00BC50AB"/>
    <w:rsid w:val="00BC5863"/>
    <w:rsid w:val="00BC5F61"/>
    <w:rsid w:val="00BC6595"/>
    <w:rsid w:val="00BC65EC"/>
    <w:rsid w:val="00BD03F8"/>
    <w:rsid w:val="00BD0DCC"/>
    <w:rsid w:val="00BD0FD6"/>
    <w:rsid w:val="00BD136F"/>
    <w:rsid w:val="00BD1581"/>
    <w:rsid w:val="00BD15A0"/>
    <w:rsid w:val="00BD1A99"/>
    <w:rsid w:val="00BD242F"/>
    <w:rsid w:val="00BD30C9"/>
    <w:rsid w:val="00BD3975"/>
    <w:rsid w:val="00BD3AC9"/>
    <w:rsid w:val="00BD4095"/>
    <w:rsid w:val="00BD4B50"/>
    <w:rsid w:val="00BD4C28"/>
    <w:rsid w:val="00BD4D3D"/>
    <w:rsid w:val="00BD4E4C"/>
    <w:rsid w:val="00BD7120"/>
    <w:rsid w:val="00BD7517"/>
    <w:rsid w:val="00BD7F68"/>
    <w:rsid w:val="00BE04AE"/>
    <w:rsid w:val="00BE0B6A"/>
    <w:rsid w:val="00BE1A4F"/>
    <w:rsid w:val="00BE2081"/>
    <w:rsid w:val="00BE248E"/>
    <w:rsid w:val="00BE2B0A"/>
    <w:rsid w:val="00BE2B80"/>
    <w:rsid w:val="00BE3079"/>
    <w:rsid w:val="00BE3F69"/>
    <w:rsid w:val="00BE403A"/>
    <w:rsid w:val="00BE4C48"/>
    <w:rsid w:val="00BE5537"/>
    <w:rsid w:val="00BE59C5"/>
    <w:rsid w:val="00BE5B28"/>
    <w:rsid w:val="00BE5D59"/>
    <w:rsid w:val="00BE6BD5"/>
    <w:rsid w:val="00BE6EE7"/>
    <w:rsid w:val="00BE7A54"/>
    <w:rsid w:val="00BF0630"/>
    <w:rsid w:val="00BF1002"/>
    <w:rsid w:val="00BF1299"/>
    <w:rsid w:val="00BF1509"/>
    <w:rsid w:val="00BF1857"/>
    <w:rsid w:val="00BF1DE3"/>
    <w:rsid w:val="00BF1E9F"/>
    <w:rsid w:val="00BF3269"/>
    <w:rsid w:val="00BF341A"/>
    <w:rsid w:val="00BF372A"/>
    <w:rsid w:val="00BF3D48"/>
    <w:rsid w:val="00BF4B75"/>
    <w:rsid w:val="00BF57FE"/>
    <w:rsid w:val="00BF5AB0"/>
    <w:rsid w:val="00BF6369"/>
    <w:rsid w:val="00BF6637"/>
    <w:rsid w:val="00BF6950"/>
    <w:rsid w:val="00BF722E"/>
    <w:rsid w:val="00BF771F"/>
    <w:rsid w:val="00BF7978"/>
    <w:rsid w:val="00C00334"/>
    <w:rsid w:val="00C008D3"/>
    <w:rsid w:val="00C0109B"/>
    <w:rsid w:val="00C01748"/>
    <w:rsid w:val="00C01926"/>
    <w:rsid w:val="00C0221C"/>
    <w:rsid w:val="00C026B2"/>
    <w:rsid w:val="00C02E06"/>
    <w:rsid w:val="00C033D8"/>
    <w:rsid w:val="00C034BE"/>
    <w:rsid w:val="00C0387D"/>
    <w:rsid w:val="00C039DC"/>
    <w:rsid w:val="00C0594F"/>
    <w:rsid w:val="00C05DA7"/>
    <w:rsid w:val="00C065CA"/>
    <w:rsid w:val="00C11642"/>
    <w:rsid w:val="00C11682"/>
    <w:rsid w:val="00C11B58"/>
    <w:rsid w:val="00C1235F"/>
    <w:rsid w:val="00C124A7"/>
    <w:rsid w:val="00C125A6"/>
    <w:rsid w:val="00C13150"/>
    <w:rsid w:val="00C132C8"/>
    <w:rsid w:val="00C13972"/>
    <w:rsid w:val="00C14437"/>
    <w:rsid w:val="00C1473F"/>
    <w:rsid w:val="00C14D8B"/>
    <w:rsid w:val="00C15625"/>
    <w:rsid w:val="00C15A31"/>
    <w:rsid w:val="00C15C33"/>
    <w:rsid w:val="00C16596"/>
    <w:rsid w:val="00C16601"/>
    <w:rsid w:val="00C16A82"/>
    <w:rsid w:val="00C16E7C"/>
    <w:rsid w:val="00C173F0"/>
    <w:rsid w:val="00C17527"/>
    <w:rsid w:val="00C176FE"/>
    <w:rsid w:val="00C17ADB"/>
    <w:rsid w:val="00C17D4F"/>
    <w:rsid w:val="00C20059"/>
    <w:rsid w:val="00C2011D"/>
    <w:rsid w:val="00C20817"/>
    <w:rsid w:val="00C20DF8"/>
    <w:rsid w:val="00C215B9"/>
    <w:rsid w:val="00C21C9E"/>
    <w:rsid w:val="00C222A6"/>
    <w:rsid w:val="00C228E6"/>
    <w:rsid w:val="00C229D0"/>
    <w:rsid w:val="00C23297"/>
    <w:rsid w:val="00C23E8F"/>
    <w:rsid w:val="00C249EF"/>
    <w:rsid w:val="00C24EBD"/>
    <w:rsid w:val="00C24FA2"/>
    <w:rsid w:val="00C253EF"/>
    <w:rsid w:val="00C2558D"/>
    <w:rsid w:val="00C25A3C"/>
    <w:rsid w:val="00C2679C"/>
    <w:rsid w:val="00C267FA"/>
    <w:rsid w:val="00C26A82"/>
    <w:rsid w:val="00C26B10"/>
    <w:rsid w:val="00C26D81"/>
    <w:rsid w:val="00C26EB4"/>
    <w:rsid w:val="00C26F06"/>
    <w:rsid w:val="00C27704"/>
    <w:rsid w:val="00C27CED"/>
    <w:rsid w:val="00C3018D"/>
    <w:rsid w:val="00C304B1"/>
    <w:rsid w:val="00C310E8"/>
    <w:rsid w:val="00C3143E"/>
    <w:rsid w:val="00C315C3"/>
    <w:rsid w:val="00C3185F"/>
    <w:rsid w:val="00C3198C"/>
    <w:rsid w:val="00C31A1A"/>
    <w:rsid w:val="00C323D3"/>
    <w:rsid w:val="00C32601"/>
    <w:rsid w:val="00C3302F"/>
    <w:rsid w:val="00C33388"/>
    <w:rsid w:val="00C339C4"/>
    <w:rsid w:val="00C3468A"/>
    <w:rsid w:val="00C356C8"/>
    <w:rsid w:val="00C35AA4"/>
    <w:rsid w:val="00C36311"/>
    <w:rsid w:val="00C37548"/>
    <w:rsid w:val="00C37D59"/>
    <w:rsid w:val="00C406DF"/>
    <w:rsid w:val="00C40908"/>
    <w:rsid w:val="00C40B0A"/>
    <w:rsid w:val="00C40CB7"/>
    <w:rsid w:val="00C418E1"/>
    <w:rsid w:val="00C425CE"/>
    <w:rsid w:val="00C427A4"/>
    <w:rsid w:val="00C42DDC"/>
    <w:rsid w:val="00C4317A"/>
    <w:rsid w:val="00C432EE"/>
    <w:rsid w:val="00C43615"/>
    <w:rsid w:val="00C45CE4"/>
    <w:rsid w:val="00C45D9E"/>
    <w:rsid w:val="00C45F98"/>
    <w:rsid w:val="00C45FCC"/>
    <w:rsid w:val="00C4654F"/>
    <w:rsid w:val="00C4659F"/>
    <w:rsid w:val="00C50A30"/>
    <w:rsid w:val="00C50E8A"/>
    <w:rsid w:val="00C51107"/>
    <w:rsid w:val="00C51146"/>
    <w:rsid w:val="00C5133A"/>
    <w:rsid w:val="00C51C25"/>
    <w:rsid w:val="00C5247D"/>
    <w:rsid w:val="00C526D5"/>
    <w:rsid w:val="00C5279B"/>
    <w:rsid w:val="00C52884"/>
    <w:rsid w:val="00C52CEC"/>
    <w:rsid w:val="00C5377A"/>
    <w:rsid w:val="00C5426E"/>
    <w:rsid w:val="00C54A9F"/>
    <w:rsid w:val="00C55B22"/>
    <w:rsid w:val="00C568DD"/>
    <w:rsid w:val="00C5708F"/>
    <w:rsid w:val="00C57790"/>
    <w:rsid w:val="00C57ED1"/>
    <w:rsid w:val="00C6014C"/>
    <w:rsid w:val="00C606DD"/>
    <w:rsid w:val="00C60850"/>
    <w:rsid w:val="00C60CFB"/>
    <w:rsid w:val="00C622CF"/>
    <w:rsid w:val="00C62A65"/>
    <w:rsid w:val="00C62AF7"/>
    <w:rsid w:val="00C62E4A"/>
    <w:rsid w:val="00C62F9B"/>
    <w:rsid w:val="00C63585"/>
    <w:rsid w:val="00C6362E"/>
    <w:rsid w:val="00C6374B"/>
    <w:rsid w:val="00C63C76"/>
    <w:rsid w:val="00C643F1"/>
    <w:rsid w:val="00C6474C"/>
    <w:rsid w:val="00C64B28"/>
    <w:rsid w:val="00C64CCC"/>
    <w:rsid w:val="00C65396"/>
    <w:rsid w:val="00C65614"/>
    <w:rsid w:val="00C659AB"/>
    <w:rsid w:val="00C65BFD"/>
    <w:rsid w:val="00C65D3E"/>
    <w:rsid w:val="00C66004"/>
    <w:rsid w:val="00C66533"/>
    <w:rsid w:val="00C666B9"/>
    <w:rsid w:val="00C66763"/>
    <w:rsid w:val="00C6680C"/>
    <w:rsid w:val="00C66F87"/>
    <w:rsid w:val="00C67CF4"/>
    <w:rsid w:val="00C70861"/>
    <w:rsid w:val="00C70A5A"/>
    <w:rsid w:val="00C71352"/>
    <w:rsid w:val="00C721CF"/>
    <w:rsid w:val="00C7263A"/>
    <w:rsid w:val="00C73612"/>
    <w:rsid w:val="00C73C25"/>
    <w:rsid w:val="00C74606"/>
    <w:rsid w:val="00C74827"/>
    <w:rsid w:val="00C75885"/>
    <w:rsid w:val="00C75FF7"/>
    <w:rsid w:val="00C76223"/>
    <w:rsid w:val="00C7655A"/>
    <w:rsid w:val="00C7680E"/>
    <w:rsid w:val="00C7715F"/>
    <w:rsid w:val="00C7733C"/>
    <w:rsid w:val="00C7799C"/>
    <w:rsid w:val="00C80254"/>
    <w:rsid w:val="00C806ED"/>
    <w:rsid w:val="00C80FC4"/>
    <w:rsid w:val="00C8155B"/>
    <w:rsid w:val="00C81686"/>
    <w:rsid w:val="00C81F55"/>
    <w:rsid w:val="00C81F7E"/>
    <w:rsid w:val="00C82010"/>
    <w:rsid w:val="00C83A6A"/>
    <w:rsid w:val="00C843EC"/>
    <w:rsid w:val="00C84D43"/>
    <w:rsid w:val="00C85000"/>
    <w:rsid w:val="00C85818"/>
    <w:rsid w:val="00C85A52"/>
    <w:rsid w:val="00C85ADE"/>
    <w:rsid w:val="00C85C73"/>
    <w:rsid w:val="00C87100"/>
    <w:rsid w:val="00C8730E"/>
    <w:rsid w:val="00C87831"/>
    <w:rsid w:val="00C900DB"/>
    <w:rsid w:val="00C9010C"/>
    <w:rsid w:val="00C9034A"/>
    <w:rsid w:val="00C90621"/>
    <w:rsid w:val="00C91A0C"/>
    <w:rsid w:val="00C921D3"/>
    <w:rsid w:val="00C92EF7"/>
    <w:rsid w:val="00C934D1"/>
    <w:rsid w:val="00C93CBD"/>
    <w:rsid w:val="00C94023"/>
    <w:rsid w:val="00C95098"/>
    <w:rsid w:val="00C953F7"/>
    <w:rsid w:val="00C95443"/>
    <w:rsid w:val="00C9604C"/>
    <w:rsid w:val="00C965AA"/>
    <w:rsid w:val="00C97557"/>
    <w:rsid w:val="00C97571"/>
    <w:rsid w:val="00C97631"/>
    <w:rsid w:val="00C97655"/>
    <w:rsid w:val="00C97A8E"/>
    <w:rsid w:val="00C97D91"/>
    <w:rsid w:val="00CA0EC9"/>
    <w:rsid w:val="00CA115C"/>
    <w:rsid w:val="00CA12FD"/>
    <w:rsid w:val="00CA17A8"/>
    <w:rsid w:val="00CA20C1"/>
    <w:rsid w:val="00CA2F16"/>
    <w:rsid w:val="00CA2FDC"/>
    <w:rsid w:val="00CA3573"/>
    <w:rsid w:val="00CA4608"/>
    <w:rsid w:val="00CA4BCA"/>
    <w:rsid w:val="00CA5D5C"/>
    <w:rsid w:val="00CA67FF"/>
    <w:rsid w:val="00CA68ED"/>
    <w:rsid w:val="00CA6A4C"/>
    <w:rsid w:val="00CB00A2"/>
    <w:rsid w:val="00CB05DE"/>
    <w:rsid w:val="00CB063C"/>
    <w:rsid w:val="00CB0774"/>
    <w:rsid w:val="00CB1016"/>
    <w:rsid w:val="00CB143D"/>
    <w:rsid w:val="00CB2254"/>
    <w:rsid w:val="00CB2806"/>
    <w:rsid w:val="00CB3847"/>
    <w:rsid w:val="00CB39CF"/>
    <w:rsid w:val="00CB4E5D"/>
    <w:rsid w:val="00CB4F1A"/>
    <w:rsid w:val="00CB65A8"/>
    <w:rsid w:val="00CB6AAD"/>
    <w:rsid w:val="00CB71E2"/>
    <w:rsid w:val="00CB73B8"/>
    <w:rsid w:val="00CB768D"/>
    <w:rsid w:val="00CB7AF1"/>
    <w:rsid w:val="00CC065D"/>
    <w:rsid w:val="00CC06D5"/>
    <w:rsid w:val="00CC0C14"/>
    <w:rsid w:val="00CC2FD1"/>
    <w:rsid w:val="00CC3C34"/>
    <w:rsid w:val="00CC3F8A"/>
    <w:rsid w:val="00CC4124"/>
    <w:rsid w:val="00CC4870"/>
    <w:rsid w:val="00CC4A8D"/>
    <w:rsid w:val="00CC4B2F"/>
    <w:rsid w:val="00CC4BEF"/>
    <w:rsid w:val="00CC4DB3"/>
    <w:rsid w:val="00CC556C"/>
    <w:rsid w:val="00CC5920"/>
    <w:rsid w:val="00CC5E2D"/>
    <w:rsid w:val="00CC639F"/>
    <w:rsid w:val="00CC64B3"/>
    <w:rsid w:val="00CC6594"/>
    <w:rsid w:val="00CC69F6"/>
    <w:rsid w:val="00CC709F"/>
    <w:rsid w:val="00CC7810"/>
    <w:rsid w:val="00CD0180"/>
    <w:rsid w:val="00CD0725"/>
    <w:rsid w:val="00CD3125"/>
    <w:rsid w:val="00CD3DB1"/>
    <w:rsid w:val="00CD4825"/>
    <w:rsid w:val="00CD4AD0"/>
    <w:rsid w:val="00CD5366"/>
    <w:rsid w:val="00CD53F6"/>
    <w:rsid w:val="00CD54CC"/>
    <w:rsid w:val="00CD578E"/>
    <w:rsid w:val="00CD68AD"/>
    <w:rsid w:val="00CD6DF0"/>
    <w:rsid w:val="00CD7595"/>
    <w:rsid w:val="00CD7854"/>
    <w:rsid w:val="00CE048A"/>
    <w:rsid w:val="00CE0E3B"/>
    <w:rsid w:val="00CE0F17"/>
    <w:rsid w:val="00CE172E"/>
    <w:rsid w:val="00CE1DEE"/>
    <w:rsid w:val="00CE285D"/>
    <w:rsid w:val="00CE31C3"/>
    <w:rsid w:val="00CE3D87"/>
    <w:rsid w:val="00CE4902"/>
    <w:rsid w:val="00CE4A34"/>
    <w:rsid w:val="00CE4C38"/>
    <w:rsid w:val="00CE4D25"/>
    <w:rsid w:val="00CE5453"/>
    <w:rsid w:val="00CE7547"/>
    <w:rsid w:val="00CE7668"/>
    <w:rsid w:val="00CE7F97"/>
    <w:rsid w:val="00CF00E2"/>
    <w:rsid w:val="00CF0227"/>
    <w:rsid w:val="00CF0FB8"/>
    <w:rsid w:val="00CF1217"/>
    <w:rsid w:val="00CF170A"/>
    <w:rsid w:val="00CF1822"/>
    <w:rsid w:val="00CF1F34"/>
    <w:rsid w:val="00CF203F"/>
    <w:rsid w:val="00CF2819"/>
    <w:rsid w:val="00CF31D9"/>
    <w:rsid w:val="00CF3CB9"/>
    <w:rsid w:val="00CF4940"/>
    <w:rsid w:val="00CF49A6"/>
    <w:rsid w:val="00CF4AFA"/>
    <w:rsid w:val="00CF5A45"/>
    <w:rsid w:val="00CF73E6"/>
    <w:rsid w:val="00CF7820"/>
    <w:rsid w:val="00CF7A27"/>
    <w:rsid w:val="00D0037F"/>
    <w:rsid w:val="00D011F7"/>
    <w:rsid w:val="00D01931"/>
    <w:rsid w:val="00D02DCD"/>
    <w:rsid w:val="00D03145"/>
    <w:rsid w:val="00D035A9"/>
    <w:rsid w:val="00D03918"/>
    <w:rsid w:val="00D03C78"/>
    <w:rsid w:val="00D04D38"/>
    <w:rsid w:val="00D04EC3"/>
    <w:rsid w:val="00D05392"/>
    <w:rsid w:val="00D056BA"/>
    <w:rsid w:val="00D06189"/>
    <w:rsid w:val="00D0735E"/>
    <w:rsid w:val="00D079C9"/>
    <w:rsid w:val="00D07E70"/>
    <w:rsid w:val="00D102B1"/>
    <w:rsid w:val="00D10428"/>
    <w:rsid w:val="00D1042C"/>
    <w:rsid w:val="00D10454"/>
    <w:rsid w:val="00D10B56"/>
    <w:rsid w:val="00D11F2E"/>
    <w:rsid w:val="00D1203A"/>
    <w:rsid w:val="00D1257E"/>
    <w:rsid w:val="00D1349C"/>
    <w:rsid w:val="00D135D3"/>
    <w:rsid w:val="00D13722"/>
    <w:rsid w:val="00D13E72"/>
    <w:rsid w:val="00D13EE5"/>
    <w:rsid w:val="00D14731"/>
    <w:rsid w:val="00D14816"/>
    <w:rsid w:val="00D155EE"/>
    <w:rsid w:val="00D15DC6"/>
    <w:rsid w:val="00D20185"/>
    <w:rsid w:val="00D20559"/>
    <w:rsid w:val="00D21C8A"/>
    <w:rsid w:val="00D222B7"/>
    <w:rsid w:val="00D224DD"/>
    <w:rsid w:val="00D22CD0"/>
    <w:rsid w:val="00D22D1B"/>
    <w:rsid w:val="00D23151"/>
    <w:rsid w:val="00D237F3"/>
    <w:rsid w:val="00D23A22"/>
    <w:rsid w:val="00D2459B"/>
    <w:rsid w:val="00D248E2"/>
    <w:rsid w:val="00D25159"/>
    <w:rsid w:val="00D270F6"/>
    <w:rsid w:val="00D30661"/>
    <w:rsid w:val="00D31594"/>
    <w:rsid w:val="00D315B8"/>
    <w:rsid w:val="00D317DE"/>
    <w:rsid w:val="00D31C46"/>
    <w:rsid w:val="00D3226E"/>
    <w:rsid w:val="00D32C3F"/>
    <w:rsid w:val="00D32DBB"/>
    <w:rsid w:val="00D33181"/>
    <w:rsid w:val="00D342CA"/>
    <w:rsid w:val="00D34F46"/>
    <w:rsid w:val="00D353DF"/>
    <w:rsid w:val="00D35724"/>
    <w:rsid w:val="00D358D3"/>
    <w:rsid w:val="00D35E43"/>
    <w:rsid w:val="00D35F13"/>
    <w:rsid w:val="00D35F78"/>
    <w:rsid w:val="00D35F94"/>
    <w:rsid w:val="00D36383"/>
    <w:rsid w:val="00D36387"/>
    <w:rsid w:val="00D3686C"/>
    <w:rsid w:val="00D368AC"/>
    <w:rsid w:val="00D36D80"/>
    <w:rsid w:val="00D36DD4"/>
    <w:rsid w:val="00D37CB1"/>
    <w:rsid w:val="00D405C6"/>
    <w:rsid w:val="00D41F63"/>
    <w:rsid w:val="00D42B24"/>
    <w:rsid w:val="00D42BB8"/>
    <w:rsid w:val="00D42E83"/>
    <w:rsid w:val="00D43828"/>
    <w:rsid w:val="00D4412A"/>
    <w:rsid w:val="00D444C9"/>
    <w:rsid w:val="00D4475F"/>
    <w:rsid w:val="00D4518F"/>
    <w:rsid w:val="00D4531B"/>
    <w:rsid w:val="00D45736"/>
    <w:rsid w:val="00D45996"/>
    <w:rsid w:val="00D46283"/>
    <w:rsid w:val="00D46C4C"/>
    <w:rsid w:val="00D47310"/>
    <w:rsid w:val="00D47529"/>
    <w:rsid w:val="00D476C5"/>
    <w:rsid w:val="00D47D13"/>
    <w:rsid w:val="00D50AE3"/>
    <w:rsid w:val="00D5183C"/>
    <w:rsid w:val="00D526B9"/>
    <w:rsid w:val="00D52EFE"/>
    <w:rsid w:val="00D5300F"/>
    <w:rsid w:val="00D532BC"/>
    <w:rsid w:val="00D53A0A"/>
    <w:rsid w:val="00D53B75"/>
    <w:rsid w:val="00D5413D"/>
    <w:rsid w:val="00D55716"/>
    <w:rsid w:val="00D55A46"/>
    <w:rsid w:val="00D55E3B"/>
    <w:rsid w:val="00D5602B"/>
    <w:rsid w:val="00D564B4"/>
    <w:rsid w:val="00D57808"/>
    <w:rsid w:val="00D57EE0"/>
    <w:rsid w:val="00D61351"/>
    <w:rsid w:val="00D613F3"/>
    <w:rsid w:val="00D61669"/>
    <w:rsid w:val="00D61BE8"/>
    <w:rsid w:val="00D6209C"/>
    <w:rsid w:val="00D62C1E"/>
    <w:rsid w:val="00D63074"/>
    <w:rsid w:val="00D63348"/>
    <w:rsid w:val="00D6360C"/>
    <w:rsid w:val="00D63EF7"/>
    <w:rsid w:val="00D647A7"/>
    <w:rsid w:val="00D64C59"/>
    <w:rsid w:val="00D64F5E"/>
    <w:rsid w:val="00D65E99"/>
    <w:rsid w:val="00D661F4"/>
    <w:rsid w:val="00D70623"/>
    <w:rsid w:val="00D70823"/>
    <w:rsid w:val="00D709E7"/>
    <w:rsid w:val="00D7123F"/>
    <w:rsid w:val="00D717DC"/>
    <w:rsid w:val="00D71A55"/>
    <w:rsid w:val="00D71C23"/>
    <w:rsid w:val="00D721E8"/>
    <w:rsid w:val="00D73481"/>
    <w:rsid w:val="00D7355F"/>
    <w:rsid w:val="00D74071"/>
    <w:rsid w:val="00D744D0"/>
    <w:rsid w:val="00D74AF0"/>
    <w:rsid w:val="00D752D9"/>
    <w:rsid w:val="00D759EE"/>
    <w:rsid w:val="00D75A71"/>
    <w:rsid w:val="00D75D2C"/>
    <w:rsid w:val="00D77049"/>
    <w:rsid w:val="00D77447"/>
    <w:rsid w:val="00D80D9B"/>
    <w:rsid w:val="00D811EB"/>
    <w:rsid w:val="00D81F83"/>
    <w:rsid w:val="00D82F88"/>
    <w:rsid w:val="00D82FBE"/>
    <w:rsid w:val="00D83C49"/>
    <w:rsid w:val="00D84FA9"/>
    <w:rsid w:val="00D8556F"/>
    <w:rsid w:val="00D85F52"/>
    <w:rsid w:val="00D863E9"/>
    <w:rsid w:val="00D871D3"/>
    <w:rsid w:val="00D87A84"/>
    <w:rsid w:val="00D90D2D"/>
    <w:rsid w:val="00D922A5"/>
    <w:rsid w:val="00D92692"/>
    <w:rsid w:val="00D92953"/>
    <w:rsid w:val="00D92D0B"/>
    <w:rsid w:val="00D92D13"/>
    <w:rsid w:val="00D92F61"/>
    <w:rsid w:val="00D93247"/>
    <w:rsid w:val="00D939C9"/>
    <w:rsid w:val="00D94BC4"/>
    <w:rsid w:val="00D95403"/>
    <w:rsid w:val="00D955A9"/>
    <w:rsid w:val="00D959A1"/>
    <w:rsid w:val="00D9693B"/>
    <w:rsid w:val="00D96A8C"/>
    <w:rsid w:val="00D96C6F"/>
    <w:rsid w:val="00D97A36"/>
    <w:rsid w:val="00D97E5B"/>
    <w:rsid w:val="00DA085B"/>
    <w:rsid w:val="00DA0875"/>
    <w:rsid w:val="00DA0E02"/>
    <w:rsid w:val="00DA0F3E"/>
    <w:rsid w:val="00DA0F99"/>
    <w:rsid w:val="00DA1137"/>
    <w:rsid w:val="00DA21D4"/>
    <w:rsid w:val="00DA22BE"/>
    <w:rsid w:val="00DA2D26"/>
    <w:rsid w:val="00DA2F2C"/>
    <w:rsid w:val="00DA3249"/>
    <w:rsid w:val="00DA3304"/>
    <w:rsid w:val="00DA340B"/>
    <w:rsid w:val="00DA366B"/>
    <w:rsid w:val="00DA3B2D"/>
    <w:rsid w:val="00DA3BF3"/>
    <w:rsid w:val="00DA4397"/>
    <w:rsid w:val="00DA5248"/>
    <w:rsid w:val="00DA5B07"/>
    <w:rsid w:val="00DA5E37"/>
    <w:rsid w:val="00DA6EBF"/>
    <w:rsid w:val="00DA7112"/>
    <w:rsid w:val="00DA7222"/>
    <w:rsid w:val="00DB09BE"/>
    <w:rsid w:val="00DB0ADA"/>
    <w:rsid w:val="00DB0C4A"/>
    <w:rsid w:val="00DB0DA5"/>
    <w:rsid w:val="00DB1624"/>
    <w:rsid w:val="00DB277C"/>
    <w:rsid w:val="00DB2A76"/>
    <w:rsid w:val="00DB2AF0"/>
    <w:rsid w:val="00DB330B"/>
    <w:rsid w:val="00DB4788"/>
    <w:rsid w:val="00DB4A9A"/>
    <w:rsid w:val="00DB4EFF"/>
    <w:rsid w:val="00DB525A"/>
    <w:rsid w:val="00DB542A"/>
    <w:rsid w:val="00DB544C"/>
    <w:rsid w:val="00DB57EE"/>
    <w:rsid w:val="00DB5B8D"/>
    <w:rsid w:val="00DB5E89"/>
    <w:rsid w:val="00DB6D6F"/>
    <w:rsid w:val="00DB707C"/>
    <w:rsid w:val="00DB7F2A"/>
    <w:rsid w:val="00DC0D6B"/>
    <w:rsid w:val="00DC1310"/>
    <w:rsid w:val="00DC190B"/>
    <w:rsid w:val="00DC1D52"/>
    <w:rsid w:val="00DC1E7F"/>
    <w:rsid w:val="00DC223F"/>
    <w:rsid w:val="00DC28BE"/>
    <w:rsid w:val="00DC2C18"/>
    <w:rsid w:val="00DC31B7"/>
    <w:rsid w:val="00DC32C3"/>
    <w:rsid w:val="00DC32FA"/>
    <w:rsid w:val="00DC3535"/>
    <w:rsid w:val="00DC395C"/>
    <w:rsid w:val="00DC43DD"/>
    <w:rsid w:val="00DC4993"/>
    <w:rsid w:val="00DC4AB5"/>
    <w:rsid w:val="00DC4C82"/>
    <w:rsid w:val="00DC4E24"/>
    <w:rsid w:val="00DC5001"/>
    <w:rsid w:val="00DC55CF"/>
    <w:rsid w:val="00DC6EE8"/>
    <w:rsid w:val="00DC751F"/>
    <w:rsid w:val="00DC7844"/>
    <w:rsid w:val="00DC7E27"/>
    <w:rsid w:val="00DD1B51"/>
    <w:rsid w:val="00DD2115"/>
    <w:rsid w:val="00DD22FF"/>
    <w:rsid w:val="00DD25C7"/>
    <w:rsid w:val="00DD34BD"/>
    <w:rsid w:val="00DD395B"/>
    <w:rsid w:val="00DD3AC0"/>
    <w:rsid w:val="00DD3F03"/>
    <w:rsid w:val="00DD40A6"/>
    <w:rsid w:val="00DD447D"/>
    <w:rsid w:val="00DD473A"/>
    <w:rsid w:val="00DD5048"/>
    <w:rsid w:val="00DD5450"/>
    <w:rsid w:val="00DD57D8"/>
    <w:rsid w:val="00DD5C54"/>
    <w:rsid w:val="00DD6A8A"/>
    <w:rsid w:val="00DD6ED2"/>
    <w:rsid w:val="00DD7534"/>
    <w:rsid w:val="00DE02C9"/>
    <w:rsid w:val="00DE0536"/>
    <w:rsid w:val="00DE055A"/>
    <w:rsid w:val="00DE098D"/>
    <w:rsid w:val="00DE1676"/>
    <w:rsid w:val="00DE2973"/>
    <w:rsid w:val="00DE29DB"/>
    <w:rsid w:val="00DE2B72"/>
    <w:rsid w:val="00DE357C"/>
    <w:rsid w:val="00DE3623"/>
    <w:rsid w:val="00DE3C55"/>
    <w:rsid w:val="00DE43E0"/>
    <w:rsid w:val="00DE4D09"/>
    <w:rsid w:val="00DE4D61"/>
    <w:rsid w:val="00DE51D1"/>
    <w:rsid w:val="00DE7FCD"/>
    <w:rsid w:val="00DF030B"/>
    <w:rsid w:val="00DF03C4"/>
    <w:rsid w:val="00DF0C2F"/>
    <w:rsid w:val="00DF0EE5"/>
    <w:rsid w:val="00DF1B60"/>
    <w:rsid w:val="00DF1EE1"/>
    <w:rsid w:val="00DF22C8"/>
    <w:rsid w:val="00DF2930"/>
    <w:rsid w:val="00DF2ADE"/>
    <w:rsid w:val="00DF36A6"/>
    <w:rsid w:val="00DF39E7"/>
    <w:rsid w:val="00DF3F31"/>
    <w:rsid w:val="00DF41E6"/>
    <w:rsid w:val="00DF4708"/>
    <w:rsid w:val="00DF5B3C"/>
    <w:rsid w:val="00DF63E9"/>
    <w:rsid w:val="00DF70EE"/>
    <w:rsid w:val="00DF7150"/>
    <w:rsid w:val="00DF71C2"/>
    <w:rsid w:val="00DF76F6"/>
    <w:rsid w:val="00DF7D19"/>
    <w:rsid w:val="00DF7E57"/>
    <w:rsid w:val="00E00DA2"/>
    <w:rsid w:val="00E01096"/>
    <w:rsid w:val="00E01184"/>
    <w:rsid w:val="00E013A3"/>
    <w:rsid w:val="00E01664"/>
    <w:rsid w:val="00E021C1"/>
    <w:rsid w:val="00E024D2"/>
    <w:rsid w:val="00E02BEB"/>
    <w:rsid w:val="00E03ECA"/>
    <w:rsid w:val="00E040F6"/>
    <w:rsid w:val="00E05361"/>
    <w:rsid w:val="00E05501"/>
    <w:rsid w:val="00E0553C"/>
    <w:rsid w:val="00E056D1"/>
    <w:rsid w:val="00E05901"/>
    <w:rsid w:val="00E05B31"/>
    <w:rsid w:val="00E061F8"/>
    <w:rsid w:val="00E0625C"/>
    <w:rsid w:val="00E062DF"/>
    <w:rsid w:val="00E078DE"/>
    <w:rsid w:val="00E07FFD"/>
    <w:rsid w:val="00E10651"/>
    <w:rsid w:val="00E12051"/>
    <w:rsid w:val="00E125BE"/>
    <w:rsid w:val="00E13235"/>
    <w:rsid w:val="00E133CC"/>
    <w:rsid w:val="00E1453F"/>
    <w:rsid w:val="00E15FB1"/>
    <w:rsid w:val="00E164ED"/>
    <w:rsid w:val="00E1652D"/>
    <w:rsid w:val="00E1734B"/>
    <w:rsid w:val="00E1791E"/>
    <w:rsid w:val="00E17CD6"/>
    <w:rsid w:val="00E20794"/>
    <w:rsid w:val="00E20A63"/>
    <w:rsid w:val="00E20E3D"/>
    <w:rsid w:val="00E20F19"/>
    <w:rsid w:val="00E218F6"/>
    <w:rsid w:val="00E2244A"/>
    <w:rsid w:val="00E22E05"/>
    <w:rsid w:val="00E235AF"/>
    <w:rsid w:val="00E23655"/>
    <w:rsid w:val="00E2395E"/>
    <w:rsid w:val="00E239CB"/>
    <w:rsid w:val="00E2490C"/>
    <w:rsid w:val="00E249CB"/>
    <w:rsid w:val="00E24EB2"/>
    <w:rsid w:val="00E252A0"/>
    <w:rsid w:val="00E25691"/>
    <w:rsid w:val="00E256CF"/>
    <w:rsid w:val="00E256E6"/>
    <w:rsid w:val="00E25CD3"/>
    <w:rsid w:val="00E26BEF"/>
    <w:rsid w:val="00E27502"/>
    <w:rsid w:val="00E2772D"/>
    <w:rsid w:val="00E27D9D"/>
    <w:rsid w:val="00E30D5B"/>
    <w:rsid w:val="00E314E1"/>
    <w:rsid w:val="00E33164"/>
    <w:rsid w:val="00E336D8"/>
    <w:rsid w:val="00E337CB"/>
    <w:rsid w:val="00E34C91"/>
    <w:rsid w:val="00E34FF3"/>
    <w:rsid w:val="00E35EDC"/>
    <w:rsid w:val="00E35EE3"/>
    <w:rsid w:val="00E36607"/>
    <w:rsid w:val="00E37988"/>
    <w:rsid w:val="00E37BF7"/>
    <w:rsid w:val="00E37CF7"/>
    <w:rsid w:val="00E40022"/>
    <w:rsid w:val="00E406E5"/>
    <w:rsid w:val="00E4078F"/>
    <w:rsid w:val="00E40893"/>
    <w:rsid w:val="00E41780"/>
    <w:rsid w:val="00E421CB"/>
    <w:rsid w:val="00E42274"/>
    <w:rsid w:val="00E4241E"/>
    <w:rsid w:val="00E43598"/>
    <w:rsid w:val="00E43A54"/>
    <w:rsid w:val="00E43EEA"/>
    <w:rsid w:val="00E44DD9"/>
    <w:rsid w:val="00E4548C"/>
    <w:rsid w:val="00E45C0C"/>
    <w:rsid w:val="00E4659A"/>
    <w:rsid w:val="00E46825"/>
    <w:rsid w:val="00E46D45"/>
    <w:rsid w:val="00E471D7"/>
    <w:rsid w:val="00E47DED"/>
    <w:rsid w:val="00E50235"/>
    <w:rsid w:val="00E50DC6"/>
    <w:rsid w:val="00E51BB4"/>
    <w:rsid w:val="00E51D9D"/>
    <w:rsid w:val="00E52035"/>
    <w:rsid w:val="00E524EC"/>
    <w:rsid w:val="00E52A2A"/>
    <w:rsid w:val="00E530A2"/>
    <w:rsid w:val="00E53F7E"/>
    <w:rsid w:val="00E54166"/>
    <w:rsid w:val="00E546C9"/>
    <w:rsid w:val="00E55146"/>
    <w:rsid w:val="00E55849"/>
    <w:rsid w:val="00E56331"/>
    <w:rsid w:val="00E5663F"/>
    <w:rsid w:val="00E566AE"/>
    <w:rsid w:val="00E57935"/>
    <w:rsid w:val="00E57B5F"/>
    <w:rsid w:val="00E57D89"/>
    <w:rsid w:val="00E57E14"/>
    <w:rsid w:val="00E57E16"/>
    <w:rsid w:val="00E600E0"/>
    <w:rsid w:val="00E607D5"/>
    <w:rsid w:val="00E60D68"/>
    <w:rsid w:val="00E616E3"/>
    <w:rsid w:val="00E61928"/>
    <w:rsid w:val="00E61EDA"/>
    <w:rsid w:val="00E6242D"/>
    <w:rsid w:val="00E625CD"/>
    <w:rsid w:val="00E6292E"/>
    <w:rsid w:val="00E62DF4"/>
    <w:rsid w:val="00E63B40"/>
    <w:rsid w:val="00E63CD9"/>
    <w:rsid w:val="00E64B01"/>
    <w:rsid w:val="00E64CE5"/>
    <w:rsid w:val="00E65292"/>
    <w:rsid w:val="00E65328"/>
    <w:rsid w:val="00E65FF9"/>
    <w:rsid w:val="00E7012F"/>
    <w:rsid w:val="00E7154A"/>
    <w:rsid w:val="00E715B7"/>
    <w:rsid w:val="00E7179C"/>
    <w:rsid w:val="00E7228C"/>
    <w:rsid w:val="00E7258E"/>
    <w:rsid w:val="00E730DF"/>
    <w:rsid w:val="00E74096"/>
    <w:rsid w:val="00E74632"/>
    <w:rsid w:val="00E747BE"/>
    <w:rsid w:val="00E74CED"/>
    <w:rsid w:val="00E74CFA"/>
    <w:rsid w:val="00E76AB8"/>
    <w:rsid w:val="00E76C46"/>
    <w:rsid w:val="00E77B8C"/>
    <w:rsid w:val="00E80D47"/>
    <w:rsid w:val="00E81466"/>
    <w:rsid w:val="00E83066"/>
    <w:rsid w:val="00E84A7A"/>
    <w:rsid w:val="00E84E39"/>
    <w:rsid w:val="00E85238"/>
    <w:rsid w:val="00E856F9"/>
    <w:rsid w:val="00E85F31"/>
    <w:rsid w:val="00E85F67"/>
    <w:rsid w:val="00E8671C"/>
    <w:rsid w:val="00E87BE0"/>
    <w:rsid w:val="00E9046F"/>
    <w:rsid w:val="00E9148D"/>
    <w:rsid w:val="00E92FA7"/>
    <w:rsid w:val="00E94C1B"/>
    <w:rsid w:val="00E94D80"/>
    <w:rsid w:val="00E952FF"/>
    <w:rsid w:val="00E96B4C"/>
    <w:rsid w:val="00E97172"/>
    <w:rsid w:val="00E97BB9"/>
    <w:rsid w:val="00E97F15"/>
    <w:rsid w:val="00EA118C"/>
    <w:rsid w:val="00EA1A24"/>
    <w:rsid w:val="00EA29E1"/>
    <w:rsid w:val="00EA2E15"/>
    <w:rsid w:val="00EA30F8"/>
    <w:rsid w:val="00EA31CF"/>
    <w:rsid w:val="00EA32B8"/>
    <w:rsid w:val="00EA3B27"/>
    <w:rsid w:val="00EA45B1"/>
    <w:rsid w:val="00EA4B67"/>
    <w:rsid w:val="00EA57A7"/>
    <w:rsid w:val="00EA60C0"/>
    <w:rsid w:val="00EA62EC"/>
    <w:rsid w:val="00EA67BE"/>
    <w:rsid w:val="00EA6C71"/>
    <w:rsid w:val="00EA72C7"/>
    <w:rsid w:val="00EA7BFB"/>
    <w:rsid w:val="00EB012A"/>
    <w:rsid w:val="00EB0D1A"/>
    <w:rsid w:val="00EB14DB"/>
    <w:rsid w:val="00EB157F"/>
    <w:rsid w:val="00EB1745"/>
    <w:rsid w:val="00EB1D96"/>
    <w:rsid w:val="00EB2728"/>
    <w:rsid w:val="00EB33FA"/>
    <w:rsid w:val="00EB35FB"/>
    <w:rsid w:val="00EB59BB"/>
    <w:rsid w:val="00EB5AFD"/>
    <w:rsid w:val="00EB6CF7"/>
    <w:rsid w:val="00EB6D5D"/>
    <w:rsid w:val="00EB7DE8"/>
    <w:rsid w:val="00EC105D"/>
    <w:rsid w:val="00EC11F4"/>
    <w:rsid w:val="00EC2630"/>
    <w:rsid w:val="00EC2B4F"/>
    <w:rsid w:val="00EC3C5F"/>
    <w:rsid w:val="00EC43AF"/>
    <w:rsid w:val="00EC4A8C"/>
    <w:rsid w:val="00EC4ADB"/>
    <w:rsid w:val="00EC4F54"/>
    <w:rsid w:val="00EC533E"/>
    <w:rsid w:val="00EC5E75"/>
    <w:rsid w:val="00EC63CA"/>
    <w:rsid w:val="00EC6D7D"/>
    <w:rsid w:val="00EC706E"/>
    <w:rsid w:val="00EC7E21"/>
    <w:rsid w:val="00ED03EB"/>
    <w:rsid w:val="00ED0D93"/>
    <w:rsid w:val="00ED14FD"/>
    <w:rsid w:val="00ED15BA"/>
    <w:rsid w:val="00ED27AC"/>
    <w:rsid w:val="00ED367B"/>
    <w:rsid w:val="00ED388A"/>
    <w:rsid w:val="00ED438A"/>
    <w:rsid w:val="00ED4861"/>
    <w:rsid w:val="00ED4AD2"/>
    <w:rsid w:val="00ED5291"/>
    <w:rsid w:val="00ED574E"/>
    <w:rsid w:val="00ED5C72"/>
    <w:rsid w:val="00ED5C73"/>
    <w:rsid w:val="00ED645E"/>
    <w:rsid w:val="00ED68CE"/>
    <w:rsid w:val="00ED707D"/>
    <w:rsid w:val="00ED7635"/>
    <w:rsid w:val="00ED76A6"/>
    <w:rsid w:val="00EE0872"/>
    <w:rsid w:val="00EE0C5D"/>
    <w:rsid w:val="00EE0D8B"/>
    <w:rsid w:val="00EE10E2"/>
    <w:rsid w:val="00EE3107"/>
    <w:rsid w:val="00EE3870"/>
    <w:rsid w:val="00EE433C"/>
    <w:rsid w:val="00EE4811"/>
    <w:rsid w:val="00EE49A3"/>
    <w:rsid w:val="00EF118F"/>
    <w:rsid w:val="00EF1EAF"/>
    <w:rsid w:val="00EF2F14"/>
    <w:rsid w:val="00EF3A16"/>
    <w:rsid w:val="00EF4B24"/>
    <w:rsid w:val="00EF4EDF"/>
    <w:rsid w:val="00EF5177"/>
    <w:rsid w:val="00EF55AD"/>
    <w:rsid w:val="00EF5EB5"/>
    <w:rsid w:val="00EF5F13"/>
    <w:rsid w:val="00EF6D24"/>
    <w:rsid w:val="00EF70B2"/>
    <w:rsid w:val="00EF789E"/>
    <w:rsid w:val="00F006E3"/>
    <w:rsid w:val="00F0139F"/>
    <w:rsid w:val="00F02058"/>
    <w:rsid w:val="00F02FBD"/>
    <w:rsid w:val="00F033E5"/>
    <w:rsid w:val="00F046B7"/>
    <w:rsid w:val="00F056B7"/>
    <w:rsid w:val="00F05B10"/>
    <w:rsid w:val="00F05BD7"/>
    <w:rsid w:val="00F05FBC"/>
    <w:rsid w:val="00F06E75"/>
    <w:rsid w:val="00F06FC0"/>
    <w:rsid w:val="00F070F9"/>
    <w:rsid w:val="00F071AA"/>
    <w:rsid w:val="00F07B87"/>
    <w:rsid w:val="00F07C1A"/>
    <w:rsid w:val="00F100F6"/>
    <w:rsid w:val="00F102A3"/>
    <w:rsid w:val="00F1066F"/>
    <w:rsid w:val="00F111B8"/>
    <w:rsid w:val="00F11745"/>
    <w:rsid w:val="00F119F0"/>
    <w:rsid w:val="00F11F8D"/>
    <w:rsid w:val="00F12793"/>
    <w:rsid w:val="00F1328F"/>
    <w:rsid w:val="00F133C1"/>
    <w:rsid w:val="00F13579"/>
    <w:rsid w:val="00F1378E"/>
    <w:rsid w:val="00F143AE"/>
    <w:rsid w:val="00F14792"/>
    <w:rsid w:val="00F15D6C"/>
    <w:rsid w:val="00F16111"/>
    <w:rsid w:val="00F171C5"/>
    <w:rsid w:val="00F1768A"/>
    <w:rsid w:val="00F20B57"/>
    <w:rsid w:val="00F20ECB"/>
    <w:rsid w:val="00F20FFA"/>
    <w:rsid w:val="00F210A7"/>
    <w:rsid w:val="00F21814"/>
    <w:rsid w:val="00F21F4E"/>
    <w:rsid w:val="00F21F70"/>
    <w:rsid w:val="00F22120"/>
    <w:rsid w:val="00F23473"/>
    <w:rsid w:val="00F237D6"/>
    <w:rsid w:val="00F23DFB"/>
    <w:rsid w:val="00F2478E"/>
    <w:rsid w:val="00F24979"/>
    <w:rsid w:val="00F24C59"/>
    <w:rsid w:val="00F24C6E"/>
    <w:rsid w:val="00F25173"/>
    <w:rsid w:val="00F26169"/>
    <w:rsid w:val="00F27181"/>
    <w:rsid w:val="00F27FD3"/>
    <w:rsid w:val="00F3046E"/>
    <w:rsid w:val="00F30F7A"/>
    <w:rsid w:val="00F31FC2"/>
    <w:rsid w:val="00F324B3"/>
    <w:rsid w:val="00F32597"/>
    <w:rsid w:val="00F33716"/>
    <w:rsid w:val="00F3372E"/>
    <w:rsid w:val="00F34B07"/>
    <w:rsid w:val="00F352E7"/>
    <w:rsid w:val="00F36880"/>
    <w:rsid w:val="00F368A6"/>
    <w:rsid w:val="00F36BF9"/>
    <w:rsid w:val="00F37A0A"/>
    <w:rsid w:val="00F37EFC"/>
    <w:rsid w:val="00F37FBC"/>
    <w:rsid w:val="00F40118"/>
    <w:rsid w:val="00F40B18"/>
    <w:rsid w:val="00F40EB8"/>
    <w:rsid w:val="00F40F50"/>
    <w:rsid w:val="00F41452"/>
    <w:rsid w:val="00F4185F"/>
    <w:rsid w:val="00F41B55"/>
    <w:rsid w:val="00F41C45"/>
    <w:rsid w:val="00F41CFD"/>
    <w:rsid w:val="00F41FD0"/>
    <w:rsid w:val="00F420A3"/>
    <w:rsid w:val="00F424CF"/>
    <w:rsid w:val="00F4303E"/>
    <w:rsid w:val="00F43162"/>
    <w:rsid w:val="00F434DE"/>
    <w:rsid w:val="00F4367D"/>
    <w:rsid w:val="00F43AF4"/>
    <w:rsid w:val="00F43B79"/>
    <w:rsid w:val="00F447D7"/>
    <w:rsid w:val="00F449DA"/>
    <w:rsid w:val="00F44AAF"/>
    <w:rsid w:val="00F45D9A"/>
    <w:rsid w:val="00F466E9"/>
    <w:rsid w:val="00F4699F"/>
    <w:rsid w:val="00F469EF"/>
    <w:rsid w:val="00F4726B"/>
    <w:rsid w:val="00F47341"/>
    <w:rsid w:val="00F51710"/>
    <w:rsid w:val="00F524FA"/>
    <w:rsid w:val="00F52E3B"/>
    <w:rsid w:val="00F52F45"/>
    <w:rsid w:val="00F53196"/>
    <w:rsid w:val="00F55176"/>
    <w:rsid w:val="00F55A2E"/>
    <w:rsid w:val="00F55A77"/>
    <w:rsid w:val="00F56560"/>
    <w:rsid w:val="00F56FBC"/>
    <w:rsid w:val="00F57708"/>
    <w:rsid w:val="00F5798E"/>
    <w:rsid w:val="00F6040C"/>
    <w:rsid w:val="00F623EE"/>
    <w:rsid w:val="00F63BB9"/>
    <w:rsid w:val="00F63DC1"/>
    <w:rsid w:val="00F642A3"/>
    <w:rsid w:val="00F654AD"/>
    <w:rsid w:val="00F65AD4"/>
    <w:rsid w:val="00F668F0"/>
    <w:rsid w:val="00F66923"/>
    <w:rsid w:val="00F67AAC"/>
    <w:rsid w:val="00F701E3"/>
    <w:rsid w:val="00F7086C"/>
    <w:rsid w:val="00F7090C"/>
    <w:rsid w:val="00F70A5A"/>
    <w:rsid w:val="00F71314"/>
    <w:rsid w:val="00F72150"/>
    <w:rsid w:val="00F722B7"/>
    <w:rsid w:val="00F7252D"/>
    <w:rsid w:val="00F72AA5"/>
    <w:rsid w:val="00F72FB4"/>
    <w:rsid w:val="00F73937"/>
    <w:rsid w:val="00F75487"/>
    <w:rsid w:val="00F755CD"/>
    <w:rsid w:val="00F76255"/>
    <w:rsid w:val="00F768F2"/>
    <w:rsid w:val="00F76985"/>
    <w:rsid w:val="00F778B3"/>
    <w:rsid w:val="00F77CD9"/>
    <w:rsid w:val="00F80083"/>
    <w:rsid w:val="00F809A1"/>
    <w:rsid w:val="00F80C83"/>
    <w:rsid w:val="00F827AA"/>
    <w:rsid w:val="00F82CB8"/>
    <w:rsid w:val="00F82EEA"/>
    <w:rsid w:val="00F8302F"/>
    <w:rsid w:val="00F8453A"/>
    <w:rsid w:val="00F845FF"/>
    <w:rsid w:val="00F84980"/>
    <w:rsid w:val="00F84AD8"/>
    <w:rsid w:val="00F852F6"/>
    <w:rsid w:val="00F85408"/>
    <w:rsid w:val="00F856A3"/>
    <w:rsid w:val="00F857B8"/>
    <w:rsid w:val="00F860DD"/>
    <w:rsid w:val="00F862DF"/>
    <w:rsid w:val="00F86491"/>
    <w:rsid w:val="00F9039F"/>
    <w:rsid w:val="00F9047B"/>
    <w:rsid w:val="00F9096A"/>
    <w:rsid w:val="00F90DF8"/>
    <w:rsid w:val="00F90E70"/>
    <w:rsid w:val="00F920D7"/>
    <w:rsid w:val="00F9256F"/>
    <w:rsid w:val="00F92CD2"/>
    <w:rsid w:val="00F93386"/>
    <w:rsid w:val="00F934AD"/>
    <w:rsid w:val="00F93752"/>
    <w:rsid w:val="00F9416C"/>
    <w:rsid w:val="00F94375"/>
    <w:rsid w:val="00F9492D"/>
    <w:rsid w:val="00F94E48"/>
    <w:rsid w:val="00F95564"/>
    <w:rsid w:val="00F959EA"/>
    <w:rsid w:val="00F96FE2"/>
    <w:rsid w:val="00F97502"/>
    <w:rsid w:val="00F97944"/>
    <w:rsid w:val="00F97AA9"/>
    <w:rsid w:val="00FA02E0"/>
    <w:rsid w:val="00FA06D9"/>
    <w:rsid w:val="00FA0D41"/>
    <w:rsid w:val="00FA115D"/>
    <w:rsid w:val="00FA119E"/>
    <w:rsid w:val="00FA2DEC"/>
    <w:rsid w:val="00FA2DEF"/>
    <w:rsid w:val="00FA319F"/>
    <w:rsid w:val="00FA42AD"/>
    <w:rsid w:val="00FA44D9"/>
    <w:rsid w:val="00FA7099"/>
    <w:rsid w:val="00FA72C1"/>
    <w:rsid w:val="00FA77C7"/>
    <w:rsid w:val="00FA7AC3"/>
    <w:rsid w:val="00FB0322"/>
    <w:rsid w:val="00FB03E9"/>
    <w:rsid w:val="00FB1364"/>
    <w:rsid w:val="00FB13EF"/>
    <w:rsid w:val="00FB1D1E"/>
    <w:rsid w:val="00FB3A7F"/>
    <w:rsid w:val="00FB42BE"/>
    <w:rsid w:val="00FB42E3"/>
    <w:rsid w:val="00FB4457"/>
    <w:rsid w:val="00FB4916"/>
    <w:rsid w:val="00FB4A1A"/>
    <w:rsid w:val="00FB4D44"/>
    <w:rsid w:val="00FB5BDD"/>
    <w:rsid w:val="00FB6DB1"/>
    <w:rsid w:val="00FB7EA0"/>
    <w:rsid w:val="00FC04A3"/>
    <w:rsid w:val="00FC082D"/>
    <w:rsid w:val="00FC103C"/>
    <w:rsid w:val="00FC1F0F"/>
    <w:rsid w:val="00FC2AE4"/>
    <w:rsid w:val="00FC3399"/>
    <w:rsid w:val="00FC3464"/>
    <w:rsid w:val="00FC349D"/>
    <w:rsid w:val="00FC3A8E"/>
    <w:rsid w:val="00FC3AD5"/>
    <w:rsid w:val="00FC3B51"/>
    <w:rsid w:val="00FC46CE"/>
    <w:rsid w:val="00FC516E"/>
    <w:rsid w:val="00FC541D"/>
    <w:rsid w:val="00FC5A22"/>
    <w:rsid w:val="00FC6D68"/>
    <w:rsid w:val="00FC7667"/>
    <w:rsid w:val="00FD139A"/>
    <w:rsid w:val="00FD1939"/>
    <w:rsid w:val="00FD229A"/>
    <w:rsid w:val="00FD22EA"/>
    <w:rsid w:val="00FD39A9"/>
    <w:rsid w:val="00FD41F7"/>
    <w:rsid w:val="00FD4275"/>
    <w:rsid w:val="00FD43B8"/>
    <w:rsid w:val="00FD44C3"/>
    <w:rsid w:val="00FD50C7"/>
    <w:rsid w:val="00FD53A3"/>
    <w:rsid w:val="00FD5647"/>
    <w:rsid w:val="00FD583C"/>
    <w:rsid w:val="00FD6CFE"/>
    <w:rsid w:val="00FD6E00"/>
    <w:rsid w:val="00FD7FF1"/>
    <w:rsid w:val="00FE01ED"/>
    <w:rsid w:val="00FE1295"/>
    <w:rsid w:val="00FE25B2"/>
    <w:rsid w:val="00FE2972"/>
    <w:rsid w:val="00FE2E74"/>
    <w:rsid w:val="00FE330C"/>
    <w:rsid w:val="00FE3DA0"/>
    <w:rsid w:val="00FE4928"/>
    <w:rsid w:val="00FE5FDA"/>
    <w:rsid w:val="00FE61AA"/>
    <w:rsid w:val="00FE6A6C"/>
    <w:rsid w:val="00FE6BFB"/>
    <w:rsid w:val="00FE7567"/>
    <w:rsid w:val="00FE7CD2"/>
    <w:rsid w:val="00FE7EC5"/>
    <w:rsid w:val="00FF11C8"/>
    <w:rsid w:val="00FF1872"/>
    <w:rsid w:val="00FF2F0A"/>
    <w:rsid w:val="00FF43F7"/>
    <w:rsid w:val="00FF473B"/>
    <w:rsid w:val="00FF4B35"/>
    <w:rsid w:val="00FF4EBA"/>
    <w:rsid w:val="00FF4ECA"/>
    <w:rsid w:val="00FF5712"/>
    <w:rsid w:val="00FF5D17"/>
    <w:rsid w:val="00FF5DC9"/>
    <w:rsid w:val="00FF5F8E"/>
    <w:rsid w:val="00FF612E"/>
    <w:rsid w:val="00FF62A4"/>
    <w:rsid w:val="00FF6DB8"/>
    <w:rsid w:val="00FF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C31A1A"/>
    <w:rPr>
      <w:rFonts w:ascii="Consolas" w:hAnsi="Consolas" w:cs="Consolas"/>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C31A1A"/>
    <w:pPr>
      <w:keepLines/>
      <w:ind w:left="720"/>
    </w:pPr>
    <w:rPr>
      <w:rFonts w:ascii="Consolas" w:hAnsi="Consolas"/>
      <w:noProof/>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9A7854"/>
    <w:rPr>
      <w:rFonts w:ascii="Consolas" w:hAnsi="Consolas"/>
      <w:b w:val="0"/>
      <w:i w:val="0"/>
      <w:noProof/>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2"/>
      </w:numPr>
    </w:pPr>
  </w:style>
  <w:style w:type="paragraph" w:customStyle="1" w:styleId="Appendix1">
    <w:name w:val="Appendix 1"/>
    <w:basedOn w:val="Heading1"/>
    <w:next w:val="Normal"/>
    <w:qFormat/>
    <w:rsid w:val="00856E3A"/>
    <w:pPr>
      <w:numPr>
        <w:numId w:val="43"/>
      </w:numPr>
    </w:pPr>
  </w:style>
  <w:style w:type="paragraph" w:customStyle="1" w:styleId="Appendix2">
    <w:name w:val="Appendix 2"/>
    <w:basedOn w:val="Heading2"/>
    <w:next w:val="Normal"/>
    <w:qFormat/>
    <w:rsid w:val="00856E3A"/>
    <w:pPr>
      <w:numPr>
        <w:numId w:val="43"/>
      </w:numPr>
    </w:pPr>
  </w:style>
  <w:style w:type="paragraph" w:customStyle="1" w:styleId="Appendix3">
    <w:name w:val="Appendix 3"/>
    <w:basedOn w:val="Heading3"/>
    <w:next w:val="Normal"/>
    <w:qFormat/>
    <w:rsid w:val="00856E3A"/>
    <w:pPr>
      <w:numPr>
        <w:numId w:val="43"/>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C31A1A"/>
    <w:rPr>
      <w:rFonts w:ascii="Consolas" w:hAnsi="Consolas" w:cs="Consolas"/>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C31A1A"/>
    <w:pPr>
      <w:keepLines/>
      <w:ind w:left="720"/>
    </w:pPr>
    <w:rPr>
      <w:rFonts w:ascii="Consolas" w:hAnsi="Consolas"/>
      <w:noProof/>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9A7854"/>
    <w:rPr>
      <w:rFonts w:ascii="Consolas" w:hAnsi="Consolas"/>
      <w:b w:val="0"/>
      <w:i w:val="0"/>
      <w:noProof/>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2"/>
      </w:numPr>
    </w:pPr>
  </w:style>
  <w:style w:type="paragraph" w:customStyle="1" w:styleId="Appendix1">
    <w:name w:val="Appendix 1"/>
    <w:basedOn w:val="Heading1"/>
    <w:next w:val="Normal"/>
    <w:qFormat/>
    <w:rsid w:val="00856E3A"/>
    <w:pPr>
      <w:numPr>
        <w:numId w:val="43"/>
      </w:numPr>
    </w:pPr>
  </w:style>
  <w:style w:type="paragraph" w:customStyle="1" w:styleId="Appendix2">
    <w:name w:val="Appendix 2"/>
    <w:basedOn w:val="Heading2"/>
    <w:next w:val="Normal"/>
    <w:qFormat/>
    <w:rsid w:val="00856E3A"/>
    <w:pPr>
      <w:numPr>
        <w:numId w:val="43"/>
      </w:numPr>
    </w:pPr>
  </w:style>
  <w:style w:type="paragraph" w:customStyle="1" w:styleId="Appendix3">
    <w:name w:val="Appendix 3"/>
    <w:basedOn w:val="Heading3"/>
    <w:next w:val="Normal"/>
    <w:qFormat/>
    <w:rsid w:val="00856E3A"/>
    <w:pPr>
      <w:numPr>
        <w:numId w:val="43"/>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8719">
      <w:bodyDiv w:val="1"/>
      <w:marLeft w:val="0"/>
      <w:marRight w:val="0"/>
      <w:marTop w:val="0"/>
      <w:marBottom w:val="0"/>
      <w:divBdr>
        <w:top w:val="none" w:sz="0" w:space="0" w:color="auto"/>
        <w:left w:val="none" w:sz="0" w:space="0" w:color="auto"/>
        <w:bottom w:val="none" w:sz="0" w:space="0" w:color="auto"/>
        <w:right w:val="none" w:sz="0" w:space="0" w:color="auto"/>
      </w:divBdr>
    </w:div>
    <w:div w:id="16784919">
      <w:bodyDiv w:val="1"/>
      <w:marLeft w:val="0"/>
      <w:marRight w:val="0"/>
      <w:marTop w:val="0"/>
      <w:marBottom w:val="0"/>
      <w:divBdr>
        <w:top w:val="none" w:sz="0" w:space="0" w:color="auto"/>
        <w:left w:val="none" w:sz="0" w:space="0" w:color="auto"/>
        <w:bottom w:val="none" w:sz="0" w:space="0" w:color="auto"/>
        <w:right w:val="none" w:sz="0" w:space="0" w:color="auto"/>
      </w:divBdr>
    </w:div>
    <w:div w:id="26224432">
      <w:bodyDiv w:val="1"/>
      <w:marLeft w:val="0"/>
      <w:marRight w:val="0"/>
      <w:marTop w:val="0"/>
      <w:marBottom w:val="0"/>
      <w:divBdr>
        <w:top w:val="none" w:sz="0" w:space="0" w:color="auto"/>
        <w:left w:val="none" w:sz="0" w:space="0" w:color="auto"/>
        <w:bottom w:val="none" w:sz="0" w:space="0" w:color="auto"/>
        <w:right w:val="none" w:sz="0" w:space="0" w:color="auto"/>
      </w:divBdr>
    </w:div>
    <w:div w:id="28845250">
      <w:bodyDiv w:val="1"/>
      <w:marLeft w:val="0"/>
      <w:marRight w:val="0"/>
      <w:marTop w:val="0"/>
      <w:marBottom w:val="0"/>
      <w:divBdr>
        <w:top w:val="none" w:sz="0" w:space="0" w:color="auto"/>
        <w:left w:val="none" w:sz="0" w:space="0" w:color="auto"/>
        <w:bottom w:val="none" w:sz="0" w:space="0" w:color="auto"/>
        <w:right w:val="none" w:sz="0" w:space="0" w:color="auto"/>
      </w:divBdr>
    </w:div>
    <w:div w:id="31079502">
      <w:bodyDiv w:val="1"/>
      <w:marLeft w:val="0"/>
      <w:marRight w:val="0"/>
      <w:marTop w:val="0"/>
      <w:marBottom w:val="0"/>
      <w:divBdr>
        <w:top w:val="none" w:sz="0" w:space="0" w:color="auto"/>
        <w:left w:val="none" w:sz="0" w:space="0" w:color="auto"/>
        <w:bottom w:val="none" w:sz="0" w:space="0" w:color="auto"/>
        <w:right w:val="none" w:sz="0" w:space="0" w:color="auto"/>
      </w:divBdr>
    </w:div>
    <w:div w:id="32965196">
      <w:bodyDiv w:val="1"/>
      <w:marLeft w:val="0"/>
      <w:marRight w:val="0"/>
      <w:marTop w:val="0"/>
      <w:marBottom w:val="0"/>
      <w:divBdr>
        <w:top w:val="none" w:sz="0" w:space="0" w:color="auto"/>
        <w:left w:val="none" w:sz="0" w:space="0" w:color="auto"/>
        <w:bottom w:val="none" w:sz="0" w:space="0" w:color="auto"/>
        <w:right w:val="none" w:sz="0" w:space="0" w:color="auto"/>
      </w:divBdr>
    </w:div>
    <w:div w:id="39792080">
      <w:bodyDiv w:val="1"/>
      <w:marLeft w:val="0"/>
      <w:marRight w:val="0"/>
      <w:marTop w:val="0"/>
      <w:marBottom w:val="0"/>
      <w:divBdr>
        <w:top w:val="none" w:sz="0" w:space="0" w:color="auto"/>
        <w:left w:val="none" w:sz="0" w:space="0" w:color="auto"/>
        <w:bottom w:val="none" w:sz="0" w:space="0" w:color="auto"/>
        <w:right w:val="none" w:sz="0" w:space="0" w:color="auto"/>
      </w:divBdr>
    </w:div>
    <w:div w:id="40328668">
      <w:bodyDiv w:val="1"/>
      <w:marLeft w:val="0"/>
      <w:marRight w:val="0"/>
      <w:marTop w:val="0"/>
      <w:marBottom w:val="0"/>
      <w:divBdr>
        <w:top w:val="none" w:sz="0" w:space="0" w:color="auto"/>
        <w:left w:val="none" w:sz="0" w:space="0" w:color="auto"/>
        <w:bottom w:val="none" w:sz="0" w:space="0" w:color="auto"/>
        <w:right w:val="none" w:sz="0" w:space="0" w:color="auto"/>
      </w:divBdr>
    </w:div>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9987460">
      <w:bodyDiv w:val="1"/>
      <w:marLeft w:val="0"/>
      <w:marRight w:val="0"/>
      <w:marTop w:val="0"/>
      <w:marBottom w:val="0"/>
      <w:divBdr>
        <w:top w:val="none" w:sz="0" w:space="0" w:color="auto"/>
        <w:left w:val="none" w:sz="0" w:space="0" w:color="auto"/>
        <w:bottom w:val="none" w:sz="0" w:space="0" w:color="auto"/>
        <w:right w:val="none" w:sz="0" w:space="0" w:color="auto"/>
      </w:divBdr>
    </w:div>
    <w:div w:id="68384128">
      <w:bodyDiv w:val="1"/>
      <w:marLeft w:val="0"/>
      <w:marRight w:val="0"/>
      <w:marTop w:val="0"/>
      <w:marBottom w:val="0"/>
      <w:divBdr>
        <w:top w:val="none" w:sz="0" w:space="0" w:color="auto"/>
        <w:left w:val="none" w:sz="0" w:space="0" w:color="auto"/>
        <w:bottom w:val="none" w:sz="0" w:space="0" w:color="auto"/>
        <w:right w:val="none" w:sz="0" w:space="0" w:color="auto"/>
      </w:divBdr>
    </w:div>
    <w:div w:id="70004219">
      <w:bodyDiv w:val="1"/>
      <w:marLeft w:val="0"/>
      <w:marRight w:val="0"/>
      <w:marTop w:val="0"/>
      <w:marBottom w:val="0"/>
      <w:divBdr>
        <w:top w:val="none" w:sz="0" w:space="0" w:color="auto"/>
        <w:left w:val="none" w:sz="0" w:space="0" w:color="auto"/>
        <w:bottom w:val="none" w:sz="0" w:space="0" w:color="auto"/>
        <w:right w:val="none" w:sz="0" w:space="0" w:color="auto"/>
      </w:divBdr>
    </w:div>
    <w:div w:id="70858103">
      <w:bodyDiv w:val="1"/>
      <w:marLeft w:val="0"/>
      <w:marRight w:val="0"/>
      <w:marTop w:val="0"/>
      <w:marBottom w:val="0"/>
      <w:divBdr>
        <w:top w:val="none" w:sz="0" w:space="0" w:color="auto"/>
        <w:left w:val="none" w:sz="0" w:space="0" w:color="auto"/>
        <w:bottom w:val="none" w:sz="0" w:space="0" w:color="auto"/>
        <w:right w:val="none" w:sz="0" w:space="0" w:color="auto"/>
      </w:divBdr>
    </w:div>
    <w:div w:id="70935739">
      <w:bodyDiv w:val="1"/>
      <w:marLeft w:val="0"/>
      <w:marRight w:val="0"/>
      <w:marTop w:val="0"/>
      <w:marBottom w:val="0"/>
      <w:divBdr>
        <w:top w:val="none" w:sz="0" w:space="0" w:color="auto"/>
        <w:left w:val="none" w:sz="0" w:space="0" w:color="auto"/>
        <w:bottom w:val="none" w:sz="0" w:space="0" w:color="auto"/>
        <w:right w:val="none" w:sz="0" w:space="0" w:color="auto"/>
      </w:divBdr>
    </w:div>
    <w:div w:id="99760897">
      <w:bodyDiv w:val="1"/>
      <w:marLeft w:val="0"/>
      <w:marRight w:val="0"/>
      <w:marTop w:val="0"/>
      <w:marBottom w:val="0"/>
      <w:divBdr>
        <w:top w:val="none" w:sz="0" w:space="0" w:color="auto"/>
        <w:left w:val="none" w:sz="0" w:space="0" w:color="auto"/>
        <w:bottom w:val="none" w:sz="0" w:space="0" w:color="auto"/>
        <w:right w:val="none" w:sz="0" w:space="0" w:color="auto"/>
      </w:divBdr>
    </w:div>
    <w:div w:id="119954295">
      <w:bodyDiv w:val="1"/>
      <w:marLeft w:val="0"/>
      <w:marRight w:val="0"/>
      <w:marTop w:val="0"/>
      <w:marBottom w:val="0"/>
      <w:divBdr>
        <w:top w:val="none" w:sz="0" w:space="0" w:color="auto"/>
        <w:left w:val="none" w:sz="0" w:space="0" w:color="auto"/>
        <w:bottom w:val="none" w:sz="0" w:space="0" w:color="auto"/>
        <w:right w:val="none" w:sz="0" w:space="0" w:color="auto"/>
      </w:divBdr>
    </w:div>
    <w:div w:id="129441568">
      <w:bodyDiv w:val="1"/>
      <w:marLeft w:val="0"/>
      <w:marRight w:val="0"/>
      <w:marTop w:val="0"/>
      <w:marBottom w:val="0"/>
      <w:divBdr>
        <w:top w:val="none" w:sz="0" w:space="0" w:color="auto"/>
        <w:left w:val="none" w:sz="0" w:space="0" w:color="auto"/>
        <w:bottom w:val="none" w:sz="0" w:space="0" w:color="auto"/>
        <w:right w:val="none" w:sz="0" w:space="0" w:color="auto"/>
      </w:divBdr>
    </w:div>
    <w:div w:id="145165476">
      <w:bodyDiv w:val="1"/>
      <w:marLeft w:val="0"/>
      <w:marRight w:val="0"/>
      <w:marTop w:val="0"/>
      <w:marBottom w:val="0"/>
      <w:divBdr>
        <w:top w:val="none" w:sz="0" w:space="0" w:color="auto"/>
        <w:left w:val="none" w:sz="0" w:space="0" w:color="auto"/>
        <w:bottom w:val="none" w:sz="0" w:space="0" w:color="auto"/>
        <w:right w:val="none" w:sz="0" w:space="0" w:color="auto"/>
      </w:divBdr>
    </w:div>
    <w:div w:id="150408387">
      <w:bodyDiv w:val="1"/>
      <w:marLeft w:val="0"/>
      <w:marRight w:val="0"/>
      <w:marTop w:val="0"/>
      <w:marBottom w:val="0"/>
      <w:divBdr>
        <w:top w:val="none" w:sz="0" w:space="0" w:color="auto"/>
        <w:left w:val="none" w:sz="0" w:space="0" w:color="auto"/>
        <w:bottom w:val="none" w:sz="0" w:space="0" w:color="auto"/>
        <w:right w:val="none" w:sz="0" w:space="0" w:color="auto"/>
      </w:divBdr>
    </w:div>
    <w:div w:id="151921203">
      <w:bodyDiv w:val="1"/>
      <w:marLeft w:val="0"/>
      <w:marRight w:val="0"/>
      <w:marTop w:val="0"/>
      <w:marBottom w:val="0"/>
      <w:divBdr>
        <w:top w:val="none" w:sz="0" w:space="0" w:color="auto"/>
        <w:left w:val="none" w:sz="0" w:space="0" w:color="auto"/>
        <w:bottom w:val="none" w:sz="0" w:space="0" w:color="auto"/>
        <w:right w:val="none" w:sz="0" w:space="0" w:color="auto"/>
      </w:divBdr>
    </w:div>
    <w:div w:id="155802457">
      <w:bodyDiv w:val="1"/>
      <w:marLeft w:val="0"/>
      <w:marRight w:val="0"/>
      <w:marTop w:val="0"/>
      <w:marBottom w:val="0"/>
      <w:divBdr>
        <w:top w:val="none" w:sz="0" w:space="0" w:color="auto"/>
        <w:left w:val="none" w:sz="0" w:space="0" w:color="auto"/>
        <w:bottom w:val="none" w:sz="0" w:space="0" w:color="auto"/>
        <w:right w:val="none" w:sz="0" w:space="0" w:color="auto"/>
      </w:divBdr>
    </w:div>
    <w:div w:id="165291238">
      <w:bodyDiv w:val="1"/>
      <w:marLeft w:val="0"/>
      <w:marRight w:val="0"/>
      <w:marTop w:val="0"/>
      <w:marBottom w:val="0"/>
      <w:divBdr>
        <w:top w:val="none" w:sz="0" w:space="0" w:color="auto"/>
        <w:left w:val="none" w:sz="0" w:space="0" w:color="auto"/>
        <w:bottom w:val="none" w:sz="0" w:space="0" w:color="auto"/>
        <w:right w:val="none" w:sz="0" w:space="0" w:color="auto"/>
      </w:divBdr>
    </w:div>
    <w:div w:id="172887558">
      <w:bodyDiv w:val="1"/>
      <w:marLeft w:val="0"/>
      <w:marRight w:val="0"/>
      <w:marTop w:val="0"/>
      <w:marBottom w:val="0"/>
      <w:divBdr>
        <w:top w:val="none" w:sz="0" w:space="0" w:color="auto"/>
        <w:left w:val="none" w:sz="0" w:space="0" w:color="auto"/>
        <w:bottom w:val="none" w:sz="0" w:space="0" w:color="auto"/>
        <w:right w:val="none" w:sz="0" w:space="0" w:color="auto"/>
      </w:divBdr>
    </w:div>
    <w:div w:id="182667902">
      <w:bodyDiv w:val="1"/>
      <w:marLeft w:val="0"/>
      <w:marRight w:val="0"/>
      <w:marTop w:val="0"/>
      <w:marBottom w:val="0"/>
      <w:divBdr>
        <w:top w:val="none" w:sz="0" w:space="0" w:color="auto"/>
        <w:left w:val="none" w:sz="0" w:space="0" w:color="auto"/>
        <w:bottom w:val="none" w:sz="0" w:space="0" w:color="auto"/>
        <w:right w:val="none" w:sz="0" w:space="0" w:color="auto"/>
      </w:divBdr>
    </w:div>
    <w:div w:id="189034664">
      <w:bodyDiv w:val="1"/>
      <w:marLeft w:val="0"/>
      <w:marRight w:val="0"/>
      <w:marTop w:val="0"/>
      <w:marBottom w:val="0"/>
      <w:divBdr>
        <w:top w:val="none" w:sz="0" w:space="0" w:color="auto"/>
        <w:left w:val="none" w:sz="0" w:space="0" w:color="auto"/>
        <w:bottom w:val="none" w:sz="0" w:space="0" w:color="auto"/>
        <w:right w:val="none" w:sz="0" w:space="0" w:color="auto"/>
      </w:divBdr>
    </w:div>
    <w:div w:id="203106083">
      <w:bodyDiv w:val="1"/>
      <w:marLeft w:val="0"/>
      <w:marRight w:val="0"/>
      <w:marTop w:val="0"/>
      <w:marBottom w:val="0"/>
      <w:divBdr>
        <w:top w:val="none" w:sz="0" w:space="0" w:color="auto"/>
        <w:left w:val="none" w:sz="0" w:space="0" w:color="auto"/>
        <w:bottom w:val="none" w:sz="0" w:space="0" w:color="auto"/>
        <w:right w:val="none" w:sz="0" w:space="0" w:color="auto"/>
      </w:divBdr>
    </w:div>
    <w:div w:id="203830071">
      <w:bodyDiv w:val="1"/>
      <w:marLeft w:val="0"/>
      <w:marRight w:val="0"/>
      <w:marTop w:val="0"/>
      <w:marBottom w:val="0"/>
      <w:divBdr>
        <w:top w:val="none" w:sz="0" w:space="0" w:color="auto"/>
        <w:left w:val="none" w:sz="0" w:space="0" w:color="auto"/>
        <w:bottom w:val="none" w:sz="0" w:space="0" w:color="auto"/>
        <w:right w:val="none" w:sz="0" w:space="0" w:color="auto"/>
      </w:divBdr>
    </w:div>
    <w:div w:id="230776851">
      <w:bodyDiv w:val="1"/>
      <w:marLeft w:val="0"/>
      <w:marRight w:val="0"/>
      <w:marTop w:val="0"/>
      <w:marBottom w:val="0"/>
      <w:divBdr>
        <w:top w:val="none" w:sz="0" w:space="0" w:color="auto"/>
        <w:left w:val="none" w:sz="0" w:space="0" w:color="auto"/>
        <w:bottom w:val="none" w:sz="0" w:space="0" w:color="auto"/>
        <w:right w:val="none" w:sz="0" w:space="0" w:color="auto"/>
      </w:divBdr>
    </w:div>
    <w:div w:id="248538108">
      <w:bodyDiv w:val="1"/>
      <w:marLeft w:val="0"/>
      <w:marRight w:val="0"/>
      <w:marTop w:val="0"/>
      <w:marBottom w:val="0"/>
      <w:divBdr>
        <w:top w:val="none" w:sz="0" w:space="0" w:color="auto"/>
        <w:left w:val="none" w:sz="0" w:space="0" w:color="auto"/>
        <w:bottom w:val="none" w:sz="0" w:space="0" w:color="auto"/>
        <w:right w:val="none" w:sz="0" w:space="0" w:color="auto"/>
      </w:divBdr>
    </w:div>
    <w:div w:id="253175052">
      <w:bodyDiv w:val="1"/>
      <w:marLeft w:val="0"/>
      <w:marRight w:val="0"/>
      <w:marTop w:val="0"/>
      <w:marBottom w:val="0"/>
      <w:divBdr>
        <w:top w:val="none" w:sz="0" w:space="0" w:color="auto"/>
        <w:left w:val="none" w:sz="0" w:space="0" w:color="auto"/>
        <w:bottom w:val="none" w:sz="0" w:space="0" w:color="auto"/>
        <w:right w:val="none" w:sz="0" w:space="0" w:color="auto"/>
      </w:divBdr>
    </w:div>
    <w:div w:id="259340257">
      <w:bodyDiv w:val="1"/>
      <w:marLeft w:val="0"/>
      <w:marRight w:val="0"/>
      <w:marTop w:val="0"/>
      <w:marBottom w:val="0"/>
      <w:divBdr>
        <w:top w:val="none" w:sz="0" w:space="0" w:color="auto"/>
        <w:left w:val="none" w:sz="0" w:space="0" w:color="auto"/>
        <w:bottom w:val="none" w:sz="0" w:space="0" w:color="auto"/>
        <w:right w:val="none" w:sz="0" w:space="0" w:color="auto"/>
      </w:divBdr>
    </w:div>
    <w:div w:id="264073805">
      <w:bodyDiv w:val="1"/>
      <w:marLeft w:val="0"/>
      <w:marRight w:val="0"/>
      <w:marTop w:val="0"/>
      <w:marBottom w:val="0"/>
      <w:divBdr>
        <w:top w:val="none" w:sz="0" w:space="0" w:color="auto"/>
        <w:left w:val="none" w:sz="0" w:space="0" w:color="auto"/>
        <w:bottom w:val="none" w:sz="0" w:space="0" w:color="auto"/>
        <w:right w:val="none" w:sz="0" w:space="0" w:color="auto"/>
      </w:divBdr>
    </w:div>
    <w:div w:id="284822414">
      <w:bodyDiv w:val="1"/>
      <w:marLeft w:val="0"/>
      <w:marRight w:val="0"/>
      <w:marTop w:val="0"/>
      <w:marBottom w:val="0"/>
      <w:divBdr>
        <w:top w:val="none" w:sz="0" w:space="0" w:color="auto"/>
        <w:left w:val="none" w:sz="0" w:space="0" w:color="auto"/>
        <w:bottom w:val="none" w:sz="0" w:space="0" w:color="auto"/>
        <w:right w:val="none" w:sz="0" w:space="0" w:color="auto"/>
      </w:divBdr>
    </w:div>
    <w:div w:id="290018162">
      <w:bodyDiv w:val="1"/>
      <w:marLeft w:val="0"/>
      <w:marRight w:val="0"/>
      <w:marTop w:val="0"/>
      <w:marBottom w:val="0"/>
      <w:divBdr>
        <w:top w:val="none" w:sz="0" w:space="0" w:color="auto"/>
        <w:left w:val="none" w:sz="0" w:space="0" w:color="auto"/>
        <w:bottom w:val="none" w:sz="0" w:space="0" w:color="auto"/>
        <w:right w:val="none" w:sz="0" w:space="0" w:color="auto"/>
      </w:divBdr>
    </w:div>
    <w:div w:id="295337339">
      <w:bodyDiv w:val="1"/>
      <w:marLeft w:val="0"/>
      <w:marRight w:val="0"/>
      <w:marTop w:val="0"/>
      <w:marBottom w:val="0"/>
      <w:divBdr>
        <w:top w:val="none" w:sz="0" w:space="0" w:color="auto"/>
        <w:left w:val="none" w:sz="0" w:space="0" w:color="auto"/>
        <w:bottom w:val="none" w:sz="0" w:space="0" w:color="auto"/>
        <w:right w:val="none" w:sz="0" w:space="0" w:color="auto"/>
      </w:divBdr>
    </w:div>
    <w:div w:id="308478866">
      <w:bodyDiv w:val="1"/>
      <w:marLeft w:val="0"/>
      <w:marRight w:val="0"/>
      <w:marTop w:val="0"/>
      <w:marBottom w:val="0"/>
      <w:divBdr>
        <w:top w:val="none" w:sz="0" w:space="0" w:color="auto"/>
        <w:left w:val="none" w:sz="0" w:space="0" w:color="auto"/>
        <w:bottom w:val="none" w:sz="0" w:space="0" w:color="auto"/>
        <w:right w:val="none" w:sz="0" w:space="0" w:color="auto"/>
      </w:divBdr>
    </w:div>
    <w:div w:id="309336366">
      <w:bodyDiv w:val="1"/>
      <w:marLeft w:val="0"/>
      <w:marRight w:val="0"/>
      <w:marTop w:val="0"/>
      <w:marBottom w:val="0"/>
      <w:divBdr>
        <w:top w:val="none" w:sz="0" w:space="0" w:color="auto"/>
        <w:left w:val="none" w:sz="0" w:space="0" w:color="auto"/>
        <w:bottom w:val="none" w:sz="0" w:space="0" w:color="auto"/>
        <w:right w:val="none" w:sz="0" w:space="0" w:color="auto"/>
      </w:divBdr>
    </w:div>
    <w:div w:id="326715949">
      <w:bodyDiv w:val="1"/>
      <w:marLeft w:val="0"/>
      <w:marRight w:val="0"/>
      <w:marTop w:val="0"/>
      <w:marBottom w:val="0"/>
      <w:divBdr>
        <w:top w:val="none" w:sz="0" w:space="0" w:color="auto"/>
        <w:left w:val="none" w:sz="0" w:space="0" w:color="auto"/>
        <w:bottom w:val="none" w:sz="0" w:space="0" w:color="auto"/>
        <w:right w:val="none" w:sz="0" w:space="0" w:color="auto"/>
      </w:divBdr>
    </w:div>
    <w:div w:id="329412162">
      <w:bodyDiv w:val="1"/>
      <w:marLeft w:val="0"/>
      <w:marRight w:val="0"/>
      <w:marTop w:val="0"/>
      <w:marBottom w:val="0"/>
      <w:divBdr>
        <w:top w:val="none" w:sz="0" w:space="0" w:color="auto"/>
        <w:left w:val="none" w:sz="0" w:space="0" w:color="auto"/>
        <w:bottom w:val="none" w:sz="0" w:space="0" w:color="auto"/>
        <w:right w:val="none" w:sz="0" w:space="0" w:color="auto"/>
      </w:divBdr>
    </w:div>
    <w:div w:id="332681199">
      <w:bodyDiv w:val="1"/>
      <w:marLeft w:val="0"/>
      <w:marRight w:val="0"/>
      <w:marTop w:val="0"/>
      <w:marBottom w:val="0"/>
      <w:divBdr>
        <w:top w:val="none" w:sz="0" w:space="0" w:color="auto"/>
        <w:left w:val="none" w:sz="0" w:space="0" w:color="auto"/>
        <w:bottom w:val="none" w:sz="0" w:space="0" w:color="auto"/>
        <w:right w:val="none" w:sz="0" w:space="0" w:color="auto"/>
      </w:divBdr>
    </w:div>
    <w:div w:id="334303608">
      <w:bodyDiv w:val="1"/>
      <w:marLeft w:val="0"/>
      <w:marRight w:val="0"/>
      <w:marTop w:val="0"/>
      <w:marBottom w:val="0"/>
      <w:divBdr>
        <w:top w:val="none" w:sz="0" w:space="0" w:color="auto"/>
        <w:left w:val="none" w:sz="0" w:space="0" w:color="auto"/>
        <w:bottom w:val="none" w:sz="0" w:space="0" w:color="auto"/>
        <w:right w:val="none" w:sz="0" w:space="0" w:color="auto"/>
      </w:divBdr>
    </w:div>
    <w:div w:id="335570889">
      <w:bodyDiv w:val="1"/>
      <w:marLeft w:val="0"/>
      <w:marRight w:val="0"/>
      <w:marTop w:val="0"/>
      <w:marBottom w:val="0"/>
      <w:divBdr>
        <w:top w:val="none" w:sz="0" w:space="0" w:color="auto"/>
        <w:left w:val="none" w:sz="0" w:space="0" w:color="auto"/>
        <w:bottom w:val="none" w:sz="0" w:space="0" w:color="auto"/>
        <w:right w:val="none" w:sz="0" w:space="0" w:color="auto"/>
      </w:divBdr>
    </w:div>
    <w:div w:id="335958758">
      <w:bodyDiv w:val="1"/>
      <w:marLeft w:val="0"/>
      <w:marRight w:val="0"/>
      <w:marTop w:val="0"/>
      <w:marBottom w:val="0"/>
      <w:divBdr>
        <w:top w:val="none" w:sz="0" w:space="0" w:color="auto"/>
        <w:left w:val="none" w:sz="0" w:space="0" w:color="auto"/>
        <w:bottom w:val="none" w:sz="0" w:space="0" w:color="auto"/>
        <w:right w:val="none" w:sz="0" w:space="0" w:color="auto"/>
      </w:divBdr>
    </w:div>
    <w:div w:id="338427925">
      <w:bodyDiv w:val="1"/>
      <w:marLeft w:val="0"/>
      <w:marRight w:val="0"/>
      <w:marTop w:val="0"/>
      <w:marBottom w:val="0"/>
      <w:divBdr>
        <w:top w:val="none" w:sz="0" w:space="0" w:color="auto"/>
        <w:left w:val="none" w:sz="0" w:space="0" w:color="auto"/>
        <w:bottom w:val="none" w:sz="0" w:space="0" w:color="auto"/>
        <w:right w:val="none" w:sz="0" w:space="0" w:color="auto"/>
      </w:divBdr>
    </w:div>
    <w:div w:id="338896690">
      <w:bodyDiv w:val="1"/>
      <w:marLeft w:val="0"/>
      <w:marRight w:val="0"/>
      <w:marTop w:val="0"/>
      <w:marBottom w:val="0"/>
      <w:divBdr>
        <w:top w:val="none" w:sz="0" w:space="0" w:color="auto"/>
        <w:left w:val="none" w:sz="0" w:space="0" w:color="auto"/>
        <w:bottom w:val="none" w:sz="0" w:space="0" w:color="auto"/>
        <w:right w:val="none" w:sz="0" w:space="0" w:color="auto"/>
      </w:divBdr>
    </w:div>
    <w:div w:id="339091221">
      <w:bodyDiv w:val="1"/>
      <w:marLeft w:val="0"/>
      <w:marRight w:val="0"/>
      <w:marTop w:val="0"/>
      <w:marBottom w:val="0"/>
      <w:divBdr>
        <w:top w:val="none" w:sz="0" w:space="0" w:color="auto"/>
        <w:left w:val="none" w:sz="0" w:space="0" w:color="auto"/>
        <w:bottom w:val="none" w:sz="0" w:space="0" w:color="auto"/>
        <w:right w:val="none" w:sz="0" w:space="0" w:color="auto"/>
      </w:divBdr>
    </w:div>
    <w:div w:id="343366617">
      <w:bodyDiv w:val="1"/>
      <w:marLeft w:val="0"/>
      <w:marRight w:val="0"/>
      <w:marTop w:val="0"/>
      <w:marBottom w:val="0"/>
      <w:divBdr>
        <w:top w:val="none" w:sz="0" w:space="0" w:color="auto"/>
        <w:left w:val="none" w:sz="0" w:space="0" w:color="auto"/>
        <w:bottom w:val="none" w:sz="0" w:space="0" w:color="auto"/>
        <w:right w:val="none" w:sz="0" w:space="0" w:color="auto"/>
      </w:divBdr>
    </w:div>
    <w:div w:id="351611173">
      <w:bodyDiv w:val="1"/>
      <w:marLeft w:val="0"/>
      <w:marRight w:val="0"/>
      <w:marTop w:val="0"/>
      <w:marBottom w:val="0"/>
      <w:divBdr>
        <w:top w:val="none" w:sz="0" w:space="0" w:color="auto"/>
        <w:left w:val="none" w:sz="0" w:space="0" w:color="auto"/>
        <w:bottom w:val="none" w:sz="0" w:space="0" w:color="auto"/>
        <w:right w:val="none" w:sz="0" w:space="0" w:color="auto"/>
      </w:divBdr>
    </w:div>
    <w:div w:id="358897714">
      <w:bodyDiv w:val="1"/>
      <w:marLeft w:val="0"/>
      <w:marRight w:val="0"/>
      <w:marTop w:val="0"/>
      <w:marBottom w:val="0"/>
      <w:divBdr>
        <w:top w:val="none" w:sz="0" w:space="0" w:color="auto"/>
        <w:left w:val="none" w:sz="0" w:space="0" w:color="auto"/>
        <w:bottom w:val="none" w:sz="0" w:space="0" w:color="auto"/>
        <w:right w:val="none" w:sz="0" w:space="0" w:color="auto"/>
      </w:divBdr>
    </w:div>
    <w:div w:id="380062562">
      <w:bodyDiv w:val="1"/>
      <w:marLeft w:val="0"/>
      <w:marRight w:val="0"/>
      <w:marTop w:val="0"/>
      <w:marBottom w:val="0"/>
      <w:divBdr>
        <w:top w:val="none" w:sz="0" w:space="0" w:color="auto"/>
        <w:left w:val="none" w:sz="0" w:space="0" w:color="auto"/>
        <w:bottom w:val="none" w:sz="0" w:space="0" w:color="auto"/>
        <w:right w:val="none" w:sz="0" w:space="0" w:color="auto"/>
      </w:divBdr>
    </w:div>
    <w:div w:id="380446482">
      <w:bodyDiv w:val="1"/>
      <w:marLeft w:val="0"/>
      <w:marRight w:val="0"/>
      <w:marTop w:val="0"/>
      <w:marBottom w:val="0"/>
      <w:divBdr>
        <w:top w:val="none" w:sz="0" w:space="0" w:color="auto"/>
        <w:left w:val="none" w:sz="0" w:space="0" w:color="auto"/>
        <w:bottom w:val="none" w:sz="0" w:space="0" w:color="auto"/>
        <w:right w:val="none" w:sz="0" w:space="0" w:color="auto"/>
      </w:divBdr>
    </w:div>
    <w:div w:id="401833859">
      <w:bodyDiv w:val="1"/>
      <w:marLeft w:val="0"/>
      <w:marRight w:val="0"/>
      <w:marTop w:val="0"/>
      <w:marBottom w:val="0"/>
      <w:divBdr>
        <w:top w:val="none" w:sz="0" w:space="0" w:color="auto"/>
        <w:left w:val="none" w:sz="0" w:space="0" w:color="auto"/>
        <w:bottom w:val="none" w:sz="0" w:space="0" w:color="auto"/>
        <w:right w:val="none" w:sz="0" w:space="0" w:color="auto"/>
      </w:divBdr>
    </w:div>
    <w:div w:id="408311892">
      <w:bodyDiv w:val="1"/>
      <w:marLeft w:val="0"/>
      <w:marRight w:val="0"/>
      <w:marTop w:val="0"/>
      <w:marBottom w:val="0"/>
      <w:divBdr>
        <w:top w:val="none" w:sz="0" w:space="0" w:color="auto"/>
        <w:left w:val="none" w:sz="0" w:space="0" w:color="auto"/>
        <w:bottom w:val="none" w:sz="0" w:space="0" w:color="auto"/>
        <w:right w:val="none" w:sz="0" w:space="0" w:color="auto"/>
      </w:divBdr>
    </w:div>
    <w:div w:id="446124227">
      <w:bodyDiv w:val="1"/>
      <w:marLeft w:val="0"/>
      <w:marRight w:val="0"/>
      <w:marTop w:val="0"/>
      <w:marBottom w:val="0"/>
      <w:divBdr>
        <w:top w:val="none" w:sz="0" w:space="0" w:color="auto"/>
        <w:left w:val="none" w:sz="0" w:space="0" w:color="auto"/>
        <w:bottom w:val="none" w:sz="0" w:space="0" w:color="auto"/>
        <w:right w:val="none" w:sz="0" w:space="0" w:color="auto"/>
      </w:divBdr>
    </w:div>
    <w:div w:id="455684506">
      <w:bodyDiv w:val="1"/>
      <w:marLeft w:val="0"/>
      <w:marRight w:val="0"/>
      <w:marTop w:val="0"/>
      <w:marBottom w:val="0"/>
      <w:divBdr>
        <w:top w:val="none" w:sz="0" w:space="0" w:color="auto"/>
        <w:left w:val="none" w:sz="0" w:space="0" w:color="auto"/>
        <w:bottom w:val="none" w:sz="0" w:space="0" w:color="auto"/>
        <w:right w:val="none" w:sz="0" w:space="0" w:color="auto"/>
      </w:divBdr>
    </w:div>
    <w:div w:id="456222226">
      <w:bodyDiv w:val="1"/>
      <w:marLeft w:val="0"/>
      <w:marRight w:val="0"/>
      <w:marTop w:val="0"/>
      <w:marBottom w:val="0"/>
      <w:divBdr>
        <w:top w:val="none" w:sz="0" w:space="0" w:color="auto"/>
        <w:left w:val="none" w:sz="0" w:space="0" w:color="auto"/>
        <w:bottom w:val="none" w:sz="0" w:space="0" w:color="auto"/>
        <w:right w:val="none" w:sz="0" w:space="0" w:color="auto"/>
      </w:divBdr>
    </w:div>
    <w:div w:id="462308759">
      <w:bodyDiv w:val="1"/>
      <w:marLeft w:val="0"/>
      <w:marRight w:val="0"/>
      <w:marTop w:val="0"/>
      <w:marBottom w:val="0"/>
      <w:divBdr>
        <w:top w:val="none" w:sz="0" w:space="0" w:color="auto"/>
        <w:left w:val="none" w:sz="0" w:space="0" w:color="auto"/>
        <w:bottom w:val="none" w:sz="0" w:space="0" w:color="auto"/>
        <w:right w:val="none" w:sz="0" w:space="0" w:color="auto"/>
      </w:divBdr>
    </w:div>
    <w:div w:id="471488560">
      <w:bodyDiv w:val="1"/>
      <w:marLeft w:val="0"/>
      <w:marRight w:val="0"/>
      <w:marTop w:val="0"/>
      <w:marBottom w:val="0"/>
      <w:divBdr>
        <w:top w:val="none" w:sz="0" w:space="0" w:color="auto"/>
        <w:left w:val="none" w:sz="0" w:space="0" w:color="auto"/>
        <w:bottom w:val="none" w:sz="0" w:space="0" w:color="auto"/>
        <w:right w:val="none" w:sz="0" w:space="0" w:color="auto"/>
      </w:divBdr>
    </w:div>
    <w:div w:id="472213279">
      <w:bodyDiv w:val="1"/>
      <w:marLeft w:val="0"/>
      <w:marRight w:val="0"/>
      <w:marTop w:val="0"/>
      <w:marBottom w:val="0"/>
      <w:divBdr>
        <w:top w:val="none" w:sz="0" w:space="0" w:color="auto"/>
        <w:left w:val="none" w:sz="0" w:space="0" w:color="auto"/>
        <w:bottom w:val="none" w:sz="0" w:space="0" w:color="auto"/>
        <w:right w:val="none" w:sz="0" w:space="0" w:color="auto"/>
      </w:divBdr>
    </w:div>
    <w:div w:id="485361036">
      <w:bodyDiv w:val="1"/>
      <w:marLeft w:val="0"/>
      <w:marRight w:val="0"/>
      <w:marTop w:val="0"/>
      <w:marBottom w:val="0"/>
      <w:divBdr>
        <w:top w:val="none" w:sz="0" w:space="0" w:color="auto"/>
        <w:left w:val="none" w:sz="0" w:space="0" w:color="auto"/>
        <w:bottom w:val="none" w:sz="0" w:space="0" w:color="auto"/>
        <w:right w:val="none" w:sz="0" w:space="0" w:color="auto"/>
      </w:divBdr>
    </w:div>
    <w:div w:id="492066370">
      <w:bodyDiv w:val="1"/>
      <w:marLeft w:val="0"/>
      <w:marRight w:val="0"/>
      <w:marTop w:val="0"/>
      <w:marBottom w:val="0"/>
      <w:divBdr>
        <w:top w:val="none" w:sz="0" w:space="0" w:color="auto"/>
        <w:left w:val="none" w:sz="0" w:space="0" w:color="auto"/>
        <w:bottom w:val="none" w:sz="0" w:space="0" w:color="auto"/>
        <w:right w:val="none" w:sz="0" w:space="0" w:color="auto"/>
      </w:divBdr>
    </w:div>
    <w:div w:id="492646308">
      <w:bodyDiv w:val="1"/>
      <w:marLeft w:val="0"/>
      <w:marRight w:val="0"/>
      <w:marTop w:val="0"/>
      <w:marBottom w:val="0"/>
      <w:divBdr>
        <w:top w:val="none" w:sz="0" w:space="0" w:color="auto"/>
        <w:left w:val="none" w:sz="0" w:space="0" w:color="auto"/>
        <w:bottom w:val="none" w:sz="0" w:space="0" w:color="auto"/>
        <w:right w:val="none" w:sz="0" w:space="0" w:color="auto"/>
      </w:divBdr>
    </w:div>
    <w:div w:id="494418246">
      <w:bodyDiv w:val="1"/>
      <w:marLeft w:val="0"/>
      <w:marRight w:val="0"/>
      <w:marTop w:val="0"/>
      <w:marBottom w:val="0"/>
      <w:divBdr>
        <w:top w:val="none" w:sz="0" w:space="0" w:color="auto"/>
        <w:left w:val="none" w:sz="0" w:space="0" w:color="auto"/>
        <w:bottom w:val="none" w:sz="0" w:space="0" w:color="auto"/>
        <w:right w:val="none" w:sz="0" w:space="0" w:color="auto"/>
      </w:divBdr>
    </w:div>
    <w:div w:id="497498338">
      <w:bodyDiv w:val="1"/>
      <w:marLeft w:val="0"/>
      <w:marRight w:val="0"/>
      <w:marTop w:val="0"/>
      <w:marBottom w:val="0"/>
      <w:divBdr>
        <w:top w:val="none" w:sz="0" w:space="0" w:color="auto"/>
        <w:left w:val="none" w:sz="0" w:space="0" w:color="auto"/>
        <w:bottom w:val="none" w:sz="0" w:space="0" w:color="auto"/>
        <w:right w:val="none" w:sz="0" w:space="0" w:color="auto"/>
      </w:divBdr>
    </w:div>
    <w:div w:id="502277949">
      <w:bodyDiv w:val="1"/>
      <w:marLeft w:val="0"/>
      <w:marRight w:val="0"/>
      <w:marTop w:val="0"/>
      <w:marBottom w:val="0"/>
      <w:divBdr>
        <w:top w:val="none" w:sz="0" w:space="0" w:color="auto"/>
        <w:left w:val="none" w:sz="0" w:space="0" w:color="auto"/>
        <w:bottom w:val="none" w:sz="0" w:space="0" w:color="auto"/>
        <w:right w:val="none" w:sz="0" w:space="0" w:color="auto"/>
      </w:divBdr>
    </w:div>
    <w:div w:id="507137634">
      <w:bodyDiv w:val="1"/>
      <w:marLeft w:val="0"/>
      <w:marRight w:val="0"/>
      <w:marTop w:val="0"/>
      <w:marBottom w:val="0"/>
      <w:divBdr>
        <w:top w:val="none" w:sz="0" w:space="0" w:color="auto"/>
        <w:left w:val="none" w:sz="0" w:space="0" w:color="auto"/>
        <w:bottom w:val="none" w:sz="0" w:space="0" w:color="auto"/>
        <w:right w:val="none" w:sz="0" w:space="0" w:color="auto"/>
      </w:divBdr>
    </w:div>
    <w:div w:id="520358219">
      <w:bodyDiv w:val="1"/>
      <w:marLeft w:val="0"/>
      <w:marRight w:val="0"/>
      <w:marTop w:val="0"/>
      <w:marBottom w:val="0"/>
      <w:divBdr>
        <w:top w:val="none" w:sz="0" w:space="0" w:color="auto"/>
        <w:left w:val="none" w:sz="0" w:space="0" w:color="auto"/>
        <w:bottom w:val="none" w:sz="0" w:space="0" w:color="auto"/>
        <w:right w:val="none" w:sz="0" w:space="0" w:color="auto"/>
      </w:divBdr>
    </w:div>
    <w:div w:id="529533200">
      <w:bodyDiv w:val="1"/>
      <w:marLeft w:val="0"/>
      <w:marRight w:val="0"/>
      <w:marTop w:val="0"/>
      <w:marBottom w:val="0"/>
      <w:divBdr>
        <w:top w:val="none" w:sz="0" w:space="0" w:color="auto"/>
        <w:left w:val="none" w:sz="0" w:space="0" w:color="auto"/>
        <w:bottom w:val="none" w:sz="0" w:space="0" w:color="auto"/>
        <w:right w:val="none" w:sz="0" w:space="0" w:color="auto"/>
      </w:divBdr>
    </w:div>
    <w:div w:id="533736955">
      <w:bodyDiv w:val="1"/>
      <w:marLeft w:val="0"/>
      <w:marRight w:val="0"/>
      <w:marTop w:val="0"/>
      <w:marBottom w:val="0"/>
      <w:divBdr>
        <w:top w:val="none" w:sz="0" w:space="0" w:color="auto"/>
        <w:left w:val="none" w:sz="0" w:space="0" w:color="auto"/>
        <w:bottom w:val="none" w:sz="0" w:space="0" w:color="auto"/>
        <w:right w:val="none" w:sz="0" w:space="0" w:color="auto"/>
      </w:divBdr>
    </w:div>
    <w:div w:id="536357560">
      <w:bodyDiv w:val="1"/>
      <w:marLeft w:val="0"/>
      <w:marRight w:val="0"/>
      <w:marTop w:val="0"/>
      <w:marBottom w:val="0"/>
      <w:divBdr>
        <w:top w:val="none" w:sz="0" w:space="0" w:color="auto"/>
        <w:left w:val="none" w:sz="0" w:space="0" w:color="auto"/>
        <w:bottom w:val="none" w:sz="0" w:space="0" w:color="auto"/>
        <w:right w:val="none" w:sz="0" w:space="0" w:color="auto"/>
      </w:divBdr>
    </w:div>
    <w:div w:id="549419663">
      <w:bodyDiv w:val="1"/>
      <w:marLeft w:val="0"/>
      <w:marRight w:val="0"/>
      <w:marTop w:val="0"/>
      <w:marBottom w:val="0"/>
      <w:divBdr>
        <w:top w:val="none" w:sz="0" w:space="0" w:color="auto"/>
        <w:left w:val="none" w:sz="0" w:space="0" w:color="auto"/>
        <w:bottom w:val="none" w:sz="0" w:space="0" w:color="auto"/>
        <w:right w:val="none" w:sz="0" w:space="0" w:color="auto"/>
      </w:divBdr>
    </w:div>
    <w:div w:id="559557800">
      <w:bodyDiv w:val="1"/>
      <w:marLeft w:val="0"/>
      <w:marRight w:val="0"/>
      <w:marTop w:val="0"/>
      <w:marBottom w:val="0"/>
      <w:divBdr>
        <w:top w:val="none" w:sz="0" w:space="0" w:color="auto"/>
        <w:left w:val="none" w:sz="0" w:space="0" w:color="auto"/>
        <w:bottom w:val="none" w:sz="0" w:space="0" w:color="auto"/>
        <w:right w:val="none" w:sz="0" w:space="0" w:color="auto"/>
      </w:divBdr>
    </w:div>
    <w:div w:id="560168824">
      <w:bodyDiv w:val="1"/>
      <w:marLeft w:val="0"/>
      <w:marRight w:val="0"/>
      <w:marTop w:val="0"/>
      <w:marBottom w:val="0"/>
      <w:divBdr>
        <w:top w:val="none" w:sz="0" w:space="0" w:color="auto"/>
        <w:left w:val="none" w:sz="0" w:space="0" w:color="auto"/>
        <w:bottom w:val="none" w:sz="0" w:space="0" w:color="auto"/>
        <w:right w:val="none" w:sz="0" w:space="0" w:color="auto"/>
      </w:divBdr>
      <w:divsChild>
        <w:div w:id="328019301">
          <w:marLeft w:val="0"/>
          <w:marRight w:val="0"/>
          <w:marTop w:val="0"/>
          <w:marBottom w:val="0"/>
          <w:divBdr>
            <w:top w:val="none" w:sz="0" w:space="0" w:color="auto"/>
            <w:left w:val="none" w:sz="0" w:space="0" w:color="auto"/>
            <w:bottom w:val="none" w:sz="0" w:space="0" w:color="auto"/>
            <w:right w:val="none" w:sz="0" w:space="0" w:color="auto"/>
          </w:divBdr>
          <w:divsChild>
            <w:div w:id="10802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5834">
      <w:bodyDiv w:val="1"/>
      <w:marLeft w:val="0"/>
      <w:marRight w:val="0"/>
      <w:marTop w:val="0"/>
      <w:marBottom w:val="0"/>
      <w:divBdr>
        <w:top w:val="none" w:sz="0" w:space="0" w:color="auto"/>
        <w:left w:val="none" w:sz="0" w:space="0" w:color="auto"/>
        <w:bottom w:val="none" w:sz="0" w:space="0" w:color="auto"/>
        <w:right w:val="none" w:sz="0" w:space="0" w:color="auto"/>
      </w:divBdr>
    </w:div>
    <w:div w:id="594363703">
      <w:bodyDiv w:val="1"/>
      <w:marLeft w:val="0"/>
      <w:marRight w:val="0"/>
      <w:marTop w:val="0"/>
      <w:marBottom w:val="0"/>
      <w:divBdr>
        <w:top w:val="none" w:sz="0" w:space="0" w:color="auto"/>
        <w:left w:val="none" w:sz="0" w:space="0" w:color="auto"/>
        <w:bottom w:val="none" w:sz="0" w:space="0" w:color="auto"/>
        <w:right w:val="none" w:sz="0" w:space="0" w:color="auto"/>
      </w:divBdr>
    </w:div>
    <w:div w:id="594364698">
      <w:bodyDiv w:val="1"/>
      <w:marLeft w:val="0"/>
      <w:marRight w:val="0"/>
      <w:marTop w:val="0"/>
      <w:marBottom w:val="0"/>
      <w:divBdr>
        <w:top w:val="none" w:sz="0" w:space="0" w:color="auto"/>
        <w:left w:val="none" w:sz="0" w:space="0" w:color="auto"/>
        <w:bottom w:val="none" w:sz="0" w:space="0" w:color="auto"/>
        <w:right w:val="none" w:sz="0" w:space="0" w:color="auto"/>
      </w:divBdr>
    </w:div>
    <w:div w:id="602495847">
      <w:bodyDiv w:val="1"/>
      <w:marLeft w:val="0"/>
      <w:marRight w:val="0"/>
      <w:marTop w:val="0"/>
      <w:marBottom w:val="0"/>
      <w:divBdr>
        <w:top w:val="none" w:sz="0" w:space="0" w:color="auto"/>
        <w:left w:val="none" w:sz="0" w:space="0" w:color="auto"/>
        <w:bottom w:val="none" w:sz="0" w:space="0" w:color="auto"/>
        <w:right w:val="none" w:sz="0" w:space="0" w:color="auto"/>
      </w:divBdr>
    </w:div>
    <w:div w:id="625742346">
      <w:bodyDiv w:val="1"/>
      <w:marLeft w:val="0"/>
      <w:marRight w:val="0"/>
      <w:marTop w:val="0"/>
      <w:marBottom w:val="0"/>
      <w:divBdr>
        <w:top w:val="none" w:sz="0" w:space="0" w:color="auto"/>
        <w:left w:val="none" w:sz="0" w:space="0" w:color="auto"/>
        <w:bottom w:val="none" w:sz="0" w:space="0" w:color="auto"/>
        <w:right w:val="none" w:sz="0" w:space="0" w:color="auto"/>
      </w:divBdr>
    </w:div>
    <w:div w:id="631785319">
      <w:bodyDiv w:val="1"/>
      <w:marLeft w:val="0"/>
      <w:marRight w:val="0"/>
      <w:marTop w:val="0"/>
      <w:marBottom w:val="0"/>
      <w:divBdr>
        <w:top w:val="none" w:sz="0" w:space="0" w:color="auto"/>
        <w:left w:val="none" w:sz="0" w:space="0" w:color="auto"/>
        <w:bottom w:val="none" w:sz="0" w:space="0" w:color="auto"/>
        <w:right w:val="none" w:sz="0" w:space="0" w:color="auto"/>
      </w:divBdr>
    </w:div>
    <w:div w:id="657618065">
      <w:bodyDiv w:val="1"/>
      <w:marLeft w:val="0"/>
      <w:marRight w:val="0"/>
      <w:marTop w:val="0"/>
      <w:marBottom w:val="0"/>
      <w:divBdr>
        <w:top w:val="none" w:sz="0" w:space="0" w:color="auto"/>
        <w:left w:val="none" w:sz="0" w:space="0" w:color="auto"/>
        <w:bottom w:val="none" w:sz="0" w:space="0" w:color="auto"/>
        <w:right w:val="none" w:sz="0" w:space="0" w:color="auto"/>
      </w:divBdr>
      <w:divsChild>
        <w:div w:id="1476799816">
          <w:marLeft w:val="0"/>
          <w:marRight w:val="0"/>
          <w:marTop w:val="0"/>
          <w:marBottom w:val="0"/>
          <w:divBdr>
            <w:top w:val="none" w:sz="0" w:space="0" w:color="auto"/>
            <w:left w:val="none" w:sz="0" w:space="0" w:color="auto"/>
            <w:bottom w:val="none" w:sz="0" w:space="0" w:color="auto"/>
            <w:right w:val="none" w:sz="0" w:space="0" w:color="auto"/>
          </w:divBdr>
        </w:div>
      </w:divsChild>
    </w:div>
    <w:div w:id="661548931">
      <w:bodyDiv w:val="1"/>
      <w:marLeft w:val="0"/>
      <w:marRight w:val="0"/>
      <w:marTop w:val="0"/>
      <w:marBottom w:val="0"/>
      <w:divBdr>
        <w:top w:val="none" w:sz="0" w:space="0" w:color="auto"/>
        <w:left w:val="none" w:sz="0" w:space="0" w:color="auto"/>
        <w:bottom w:val="none" w:sz="0" w:space="0" w:color="auto"/>
        <w:right w:val="none" w:sz="0" w:space="0" w:color="auto"/>
      </w:divBdr>
    </w:div>
    <w:div w:id="673264253">
      <w:bodyDiv w:val="1"/>
      <w:marLeft w:val="0"/>
      <w:marRight w:val="0"/>
      <w:marTop w:val="0"/>
      <w:marBottom w:val="0"/>
      <w:divBdr>
        <w:top w:val="none" w:sz="0" w:space="0" w:color="auto"/>
        <w:left w:val="none" w:sz="0" w:space="0" w:color="auto"/>
        <w:bottom w:val="none" w:sz="0" w:space="0" w:color="auto"/>
        <w:right w:val="none" w:sz="0" w:space="0" w:color="auto"/>
      </w:divBdr>
    </w:div>
    <w:div w:id="678123977">
      <w:bodyDiv w:val="1"/>
      <w:marLeft w:val="0"/>
      <w:marRight w:val="0"/>
      <w:marTop w:val="0"/>
      <w:marBottom w:val="0"/>
      <w:divBdr>
        <w:top w:val="none" w:sz="0" w:space="0" w:color="auto"/>
        <w:left w:val="none" w:sz="0" w:space="0" w:color="auto"/>
        <w:bottom w:val="none" w:sz="0" w:space="0" w:color="auto"/>
        <w:right w:val="none" w:sz="0" w:space="0" w:color="auto"/>
      </w:divBdr>
    </w:div>
    <w:div w:id="682782442">
      <w:bodyDiv w:val="1"/>
      <w:marLeft w:val="0"/>
      <w:marRight w:val="0"/>
      <w:marTop w:val="0"/>
      <w:marBottom w:val="0"/>
      <w:divBdr>
        <w:top w:val="none" w:sz="0" w:space="0" w:color="auto"/>
        <w:left w:val="none" w:sz="0" w:space="0" w:color="auto"/>
        <w:bottom w:val="none" w:sz="0" w:space="0" w:color="auto"/>
        <w:right w:val="none" w:sz="0" w:space="0" w:color="auto"/>
      </w:divBdr>
    </w:div>
    <w:div w:id="708532103">
      <w:bodyDiv w:val="1"/>
      <w:marLeft w:val="0"/>
      <w:marRight w:val="0"/>
      <w:marTop w:val="0"/>
      <w:marBottom w:val="0"/>
      <w:divBdr>
        <w:top w:val="none" w:sz="0" w:space="0" w:color="auto"/>
        <w:left w:val="none" w:sz="0" w:space="0" w:color="auto"/>
        <w:bottom w:val="none" w:sz="0" w:space="0" w:color="auto"/>
        <w:right w:val="none" w:sz="0" w:space="0" w:color="auto"/>
      </w:divBdr>
    </w:div>
    <w:div w:id="711854815">
      <w:bodyDiv w:val="1"/>
      <w:marLeft w:val="0"/>
      <w:marRight w:val="0"/>
      <w:marTop w:val="0"/>
      <w:marBottom w:val="0"/>
      <w:divBdr>
        <w:top w:val="none" w:sz="0" w:space="0" w:color="auto"/>
        <w:left w:val="none" w:sz="0" w:space="0" w:color="auto"/>
        <w:bottom w:val="none" w:sz="0" w:space="0" w:color="auto"/>
        <w:right w:val="none" w:sz="0" w:space="0" w:color="auto"/>
      </w:divBdr>
    </w:div>
    <w:div w:id="712996492">
      <w:bodyDiv w:val="1"/>
      <w:marLeft w:val="0"/>
      <w:marRight w:val="0"/>
      <w:marTop w:val="0"/>
      <w:marBottom w:val="0"/>
      <w:divBdr>
        <w:top w:val="none" w:sz="0" w:space="0" w:color="auto"/>
        <w:left w:val="none" w:sz="0" w:space="0" w:color="auto"/>
        <w:bottom w:val="none" w:sz="0" w:space="0" w:color="auto"/>
        <w:right w:val="none" w:sz="0" w:space="0" w:color="auto"/>
      </w:divBdr>
    </w:div>
    <w:div w:id="723453764">
      <w:bodyDiv w:val="1"/>
      <w:marLeft w:val="0"/>
      <w:marRight w:val="0"/>
      <w:marTop w:val="0"/>
      <w:marBottom w:val="0"/>
      <w:divBdr>
        <w:top w:val="none" w:sz="0" w:space="0" w:color="auto"/>
        <w:left w:val="none" w:sz="0" w:space="0" w:color="auto"/>
        <w:bottom w:val="none" w:sz="0" w:space="0" w:color="auto"/>
        <w:right w:val="none" w:sz="0" w:space="0" w:color="auto"/>
      </w:divBdr>
    </w:div>
    <w:div w:id="732510652">
      <w:bodyDiv w:val="1"/>
      <w:marLeft w:val="0"/>
      <w:marRight w:val="0"/>
      <w:marTop w:val="0"/>
      <w:marBottom w:val="0"/>
      <w:divBdr>
        <w:top w:val="none" w:sz="0" w:space="0" w:color="auto"/>
        <w:left w:val="none" w:sz="0" w:space="0" w:color="auto"/>
        <w:bottom w:val="none" w:sz="0" w:space="0" w:color="auto"/>
        <w:right w:val="none" w:sz="0" w:space="0" w:color="auto"/>
      </w:divBdr>
    </w:div>
    <w:div w:id="750734908">
      <w:bodyDiv w:val="1"/>
      <w:marLeft w:val="0"/>
      <w:marRight w:val="0"/>
      <w:marTop w:val="0"/>
      <w:marBottom w:val="0"/>
      <w:divBdr>
        <w:top w:val="none" w:sz="0" w:space="0" w:color="auto"/>
        <w:left w:val="none" w:sz="0" w:space="0" w:color="auto"/>
        <w:bottom w:val="none" w:sz="0" w:space="0" w:color="auto"/>
        <w:right w:val="none" w:sz="0" w:space="0" w:color="auto"/>
      </w:divBdr>
    </w:div>
    <w:div w:id="758795701">
      <w:bodyDiv w:val="1"/>
      <w:marLeft w:val="0"/>
      <w:marRight w:val="0"/>
      <w:marTop w:val="0"/>
      <w:marBottom w:val="0"/>
      <w:divBdr>
        <w:top w:val="none" w:sz="0" w:space="0" w:color="auto"/>
        <w:left w:val="none" w:sz="0" w:space="0" w:color="auto"/>
        <w:bottom w:val="none" w:sz="0" w:space="0" w:color="auto"/>
        <w:right w:val="none" w:sz="0" w:space="0" w:color="auto"/>
      </w:divBdr>
    </w:div>
    <w:div w:id="761798121">
      <w:bodyDiv w:val="1"/>
      <w:marLeft w:val="0"/>
      <w:marRight w:val="0"/>
      <w:marTop w:val="0"/>
      <w:marBottom w:val="0"/>
      <w:divBdr>
        <w:top w:val="none" w:sz="0" w:space="0" w:color="auto"/>
        <w:left w:val="none" w:sz="0" w:space="0" w:color="auto"/>
        <w:bottom w:val="none" w:sz="0" w:space="0" w:color="auto"/>
        <w:right w:val="none" w:sz="0" w:space="0" w:color="auto"/>
      </w:divBdr>
    </w:div>
    <w:div w:id="771779182">
      <w:bodyDiv w:val="1"/>
      <w:marLeft w:val="0"/>
      <w:marRight w:val="0"/>
      <w:marTop w:val="0"/>
      <w:marBottom w:val="0"/>
      <w:divBdr>
        <w:top w:val="none" w:sz="0" w:space="0" w:color="auto"/>
        <w:left w:val="none" w:sz="0" w:space="0" w:color="auto"/>
        <w:bottom w:val="none" w:sz="0" w:space="0" w:color="auto"/>
        <w:right w:val="none" w:sz="0" w:space="0" w:color="auto"/>
      </w:divBdr>
    </w:div>
    <w:div w:id="772019860">
      <w:bodyDiv w:val="1"/>
      <w:marLeft w:val="0"/>
      <w:marRight w:val="0"/>
      <w:marTop w:val="0"/>
      <w:marBottom w:val="0"/>
      <w:divBdr>
        <w:top w:val="none" w:sz="0" w:space="0" w:color="auto"/>
        <w:left w:val="none" w:sz="0" w:space="0" w:color="auto"/>
        <w:bottom w:val="none" w:sz="0" w:space="0" w:color="auto"/>
        <w:right w:val="none" w:sz="0" w:space="0" w:color="auto"/>
      </w:divBdr>
    </w:div>
    <w:div w:id="774331421">
      <w:bodyDiv w:val="1"/>
      <w:marLeft w:val="0"/>
      <w:marRight w:val="0"/>
      <w:marTop w:val="0"/>
      <w:marBottom w:val="0"/>
      <w:divBdr>
        <w:top w:val="none" w:sz="0" w:space="0" w:color="auto"/>
        <w:left w:val="none" w:sz="0" w:space="0" w:color="auto"/>
        <w:bottom w:val="none" w:sz="0" w:space="0" w:color="auto"/>
        <w:right w:val="none" w:sz="0" w:space="0" w:color="auto"/>
      </w:divBdr>
    </w:div>
    <w:div w:id="781456149">
      <w:bodyDiv w:val="1"/>
      <w:marLeft w:val="0"/>
      <w:marRight w:val="0"/>
      <w:marTop w:val="0"/>
      <w:marBottom w:val="0"/>
      <w:divBdr>
        <w:top w:val="none" w:sz="0" w:space="0" w:color="auto"/>
        <w:left w:val="none" w:sz="0" w:space="0" w:color="auto"/>
        <w:bottom w:val="none" w:sz="0" w:space="0" w:color="auto"/>
        <w:right w:val="none" w:sz="0" w:space="0" w:color="auto"/>
      </w:divBdr>
    </w:div>
    <w:div w:id="788939140">
      <w:bodyDiv w:val="1"/>
      <w:marLeft w:val="0"/>
      <w:marRight w:val="0"/>
      <w:marTop w:val="0"/>
      <w:marBottom w:val="0"/>
      <w:divBdr>
        <w:top w:val="none" w:sz="0" w:space="0" w:color="auto"/>
        <w:left w:val="none" w:sz="0" w:space="0" w:color="auto"/>
        <w:bottom w:val="none" w:sz="0" w:space="0" w:color="auto"/>
        <w:right w:val="none" w:sz="0" w:space="0" w:color="auto"/>
      </w:divBdr>
    </w:div>
    <w:div w:id="795834084">
      <w:bodyDiv w:val="1"/>
      <w:marLeft w:val="0"/>
      <w:marRight w:val="0"/>
      <w:marTop w:val="0"/>
      <w:marBottom w:val="0"/>
      <w:divBdr>
        <w:top w:val="none" w:sz="0" w:space="0" w:color="auto"/>
        <w:left w:val="none" w:sz="0" w:space="0" w:color="auto"/>
        <w:bottom w:val="none" w:sz="0" w:space="0" w:color="auto"/>
        <w:right w:val="none" w:sz="0" w:space="0" w:color="auto"/>
      </w:divBdr>
    </w:div>
    <w:div w:id="807550987">
      <w:bodyDiv w:val="1"/>
      <w:marLeft w:val="0"/>
      <w:marRight w:val="0"/>
      <w:marTop w:val="0"/>
      <w:marBottom w:val="0"/>
      <w:divBdr>
        <w:top w:val="none" w:sz="0" w:space="0" w:color="auto"/>
        <w:left w:val="none" w:sz="0" w:space="0" w:color="auto"/>
        <w:bottom w:val="none" w:sz="0" w:space="0" w:color="auto"/>
        <w:right w:val="none" w:sz="0" w:space="0" w:color="auto"/>
      </w:divBdr>
    </w:div>
    <w:div w:id="815492005">
      <w:bodyDiv w:val="1"/>
      <w:marLeft w:val="0"/>
      <w:marRight w:val="0"/>
      <w:marTop w:val="0"/>
      <w:marBottom w:val="0"/>
      <w:divBdr>
        <w:top w:val="none" w:sz="0" w:space="0" w:color="auto"/>
        <w:left w:val="none" w:sz="0" w:space="0" w:color="auto"/>
        <w:bottom w:val="none" w:sz="0" w:space="0" w:color="auto"/>
        <w:right w:val="none" w:sz="0" w:space="0" w:color="auto"/>
      </w:divBdr>
    </w:div>
    <w:div w:id="834298449">
      <w:bodyDiv w:val="1"/>
      <w:marLeft w:val="0"/>
      <w:marRight w:val="0"/>
      <w:marTop w:val="0"/>
      <w:marBottom w:val="0"/>
      <w:divBdr>
        <w:top w:val="none" w:sz="0" w:space="0" w:color="auto"/>
        <w:left w:val="none" w:sz="0" w:space="0" w:color="auto"/>
        <w:bottom w:val="none" w:sz="0" w:space="0" w:color="auto"/>
        <w:right w:val="none" w:sz="0" w:space="0" w:color="auto"/>
      </w:divBdr>
    </w:div>
    <w:div w:id="856114567">
      <w:bodyDiv w:val="1"/>
      <w:marLeft w:val="0"/>
      <w:marRight w:val="0"/>
      <w:marTop w:val="0"/>
      <w:marBottom w:val="0"/>
      <w:divBdr>
        <w:top w:val="none" w:sz="0" w:space="0" w:color="auto"/>
        <w:left w:val="none" w:sz="0" w:space="0" w:color="auto"/>
        <w:bottom w:val="none" w:sz="0" w:space="0" w:color="auto"/>
        <w:right w:val="none" w:sz="0" w:space="0" w:color="auto"/>
      </w:divBdr>
    </w:div>
    <w:div w:id="864365881">
      <w:bodyDiv w:val="1"/>
      <w:marLeft w:val="0"/>
      <w:marRight w:val="0"/>
      <w:marTop w:val="0"/>
      <w:marBottom w:val="0"/>
      <w:divBdr>
        <w:top w:val="none" w:sz="0" w:space="0" w:color="auto"/>
        <w:left w:val="none" w:sz="0" w:space="0" w:color="auto"/>
        <w:bottom w:val="none" w:sz="0" w:space="0" w:color="auto"/>
        <w:right w:val="none" w:sz="0" w:space="0" w:color="auto"/>
      </w:divBdr>
    </w:div>
    <w:div w:id="877743696">
      <w:bodyDiv w:val="1"/>
      <w:marLeft w:val="0"/>
      <w:marRight w:val="0"/>
      <w:marTop w:val="0"/>
      <w:marBottom w:val="0"/>
      <w:divBdr>
        <w:top w:val="none" w:sz="0" w:space="0" w:color="auto"/>
        <w:left w:val="none" w:sz="0" w:space="0" w:color="auto"/>
        <w:bottom w:val="none" w:sz="0" w:space="0" w:color="auto"/>
        <w:right w:val="none" w:sz="0" w:space="0" w:color="auto"/>
      </w:divBdr>
    </w:div>
    <w:div w:id="892496501">
      <w:bodyDiv w:val="1"/>
      <w:marLeft w:val="0"/>
      <w:marRight w:val="0"/>
      <w:marTop w:val="0"/>
      <w:marBottom w:val="0"/>
      <w:divBdr>
        <w:top w:val="none" w:sz="0" w:space="0" w:color="auto"/>
        <w:left w:val="none" w:sz="0" w:space="0" w:color="auto"/>
        <w:bottom w:val="none" w:sz="0" w:space="0" w:color="auto"/>
        <w:right w:val="none" w:sz="0" w:space="0" w:color="auto"/>
      </w:divBdr>
    </w:div>
    <w:div w:id="905265308">
      <w:bodyDiv w:val="1"/>
      <w:marLeft w:val="0"/>
      <w:marRight w:val="0"/>
      <w:marTop w:val="0"/>
      <w:marBottom w:val="0"/>
      <w:divBdr>
        <w:top w:val="none" w:sz="0" w:space="0" w:color="auto"/>
        <w:left w:val="none" w:sz="0" w:space="0" w:color="auto"/>
        <w:bottom w:val="none" w:sz="0" w:space="0" w:color="auto"/>
        <w:right w:val="none" w:sz="0" w:space="0" w:color="auto"/>
      </w:divBdr>
    </w:div>
    <w:div w:id="910043913">
      <w:bodyDiv w:val="1"/>
      <w:marLeft w:val="0"/>
      <w:marRight w:val="0"/>
      <w:marTop w:val="0"/>
      <w:marBottom w:val="0"/>
      <w:divBdr>
        <w:top w:val="none" w:sz="0" w:space="0" w:color="auto"/>
        <w:left w:val="none" w:sz="0" w:space="0" w:color="auto"/>
        <w:bottom w:val="none" w:sz="0" w:space="0" w:color="auto"/>
        <w:right w:val="none" w:sz="0" w:space="0" w:color="auto"/>
      </w:divBdr>
    </w:div>
    <w:div w:id="911818507">
      <w:bodyDiv w:val="1"/>
      <w:marLeft w:val="0"/>
      <w:marRight w:val="0"/>
      <w:marTop w:val="0"/>
      <w:marBottom w:val="0"/>
      <w:divBdr>
        <w:top w:val="none" w:sz="0" w:space="0" w:color="auto"/>
        <w:left w:val="none" w:sz="0" w:space="0" w:color="auto"/>
        <w:bottom w:val="none" w:sz="0" w:space="0" w:color="auto"/>
        <w:right w:val="none" w:sz="0" w:space="0" w:color="auto"/>
      </w:divBdr>
    </w:div>
    <w:div w:id="916596995">
      <w:bodyDiv w:val="1"/>
      <w:marLeft w:val="0"/>
      <w:marRight w:val="0"/>
      <w:marTop w:val="0"/>
      <w:marBottom w:val="0"/>
      <w:divBdr>
        <w:top w:val="none" w:sz="0" w:space="0" w:color="auto"/>
        <w:left w:val="none" w:sz="0" w:space="0" w:color="auto"/>
        <w:bottom w:val="none" w:sz="0" w:space="0" w:color="auto"/>
        <w:right w:val="none" w:sz="0" w:space="0" w:color="auto"/>
      </w:divBdr>
    </w:div>
    <w:div w:id="918447683">
      <w:bodyDiv w:val="1"/>
      <w:marLeft w:val="0"/>
      <w:marRight w:val="0"/>
      <w:marTop w:val="0"/>
      <w:marBottom w:val="0"/>
      <w:divBdr>
        <w:top w:val="none" w:sz="0" w:space="0" w:color="auto"/>
        <w:left w:val="none" w:sz="0" w:space="0" w:color="auto"/>
        <w:bottom w:val="none" w:sz="0" w:space="0" w:color="auto"/>
        <w:right w:val="none" w:sz="0" w:space="0" w:color="auto"/>
      </w:divBdr>
    </w:div>
    <w:div w:id="923035121">
      <w:bodyDiv w:val="1"/>
      <w:marLeft w:val="0"/>
      <w:marRight w:val="0"/>
      <w:marTop w:val="0"/>
      <w:marBottom w:val="0"/>
      <w:divBdr>
        <w:top w:val="none" w:sz="0" w:space="0" w:color="auto"/>
        <w:left w:val="none" w:sz="0" w:space="0" w:color="auto"/>
        <w:bottom w:val="none" w:sz="0" w:space="0" w:color="auto"/>
        <w:right w:val="none" w:sz="0" w:space="0" w:color="auto"/>
      </w:divBdr>
    </w:div>
    <w:div w:id="930119666">
      <w:bodyDiv w:val="1"/>
      <w:marLeft w:val="0"/>
      <w:marRight w:val="0"/>
      <w:marTop w:val="0"/>
      <w:marBottom w:val="0"/>
      <w:divBdr>
        <w:top w:val="none" w:sz="0" w:space="0" w:color="auto"/>
        <w:left w:val="none" w:sz="0" w:space="0" w:color="auto"/>
        <w:bottom w:val="none" w:sz="0" w:space="0" w:color="auto"/>
        <w:right w:val="none" w:sz="0" w:space="0" w:color="auto"/>
      </w:divBdr>
    </w:div>
    <w:div w:id="933778389">
      <w:bodyDiv w:val="1"/>
      <w:marLeft w:val="0"/>
      <w:marRight w:val="0"/>
      <w:marTop w:val="0"/>
      <w:marBottom w:val="0"/>
      <w:divBdr>
        <w:top w:val="none" w:sz="0" w:space="0" w:color="auto"/>
        <w:left w:val="none" w:sz="0" w:space="0" w:color="auto"/>
        <w:bottom w:val="none" w:sz="0" w:space="0" w:color="auto"/>
        <w:right w:val="none" w:sz="0" w:space="0" w:color="auto"/>
      </w:divBdr>
    </w:div>
    <w:div w:id="936138199">
      <w:bodyDiv w:val="1"/>
      <w:marLeft w:val="0"/>
      <w:marRight w:val="0"/>
      <w:marTop w:val="0"/>
      <w:marBottom w:val="0"/>
      <w:divBdr>
        <w:top w:val="none" w:sz="0" w:space="0" w:color="auto"/>
        <w:left w:val="none" w:sz="0" w:space="0" w:color="auto"/>
        <w:bottom w:val="none" w:sz="0" w:space="0" w:color="auto"/>
        <w:right w:val="none" w:sz="0" w:space="0" w:color="auto"/>
      </w:divBdr>
    </w:div>
    <w:div w:id="936593608">
      <w:bodyDiv w:val="1"/>
      <w:marLeft w:val="0"/>
      <w:marRight w:val="0"/>
      <w:marTop w:val="0"/>
      <w:marBottom w:val="0"/>
      <w:divBdr>
        <w:top w:val="none" w:sz="0" w:space="0" w:color="auto"/>
        <w:left w:val="none" w:sz="0" w:space="0" w:color="auto"/>
        <w:bottom w:val="none" w:sz="0" w:space="0" w:color="auto"/>
        <w:right w:val="none" w:sz="0" w:space="0" w:color="auto"/>
      </w:divBdr>
    </w:div>
    <w:div w:id="937297421">
      <w:bodyDiv w:val="1"/>
      <w:marLeft w:val="0"/>
      <w:marRight w:val="0"/>
      <w:marTop w:val="0"/>
      <w:marBottom w:val="0"/>
      <w:divBdr>
        <w:top w:val="none" w:sz="0" w:space="0" w:color="auto"/>
        <w:left w:val="none" w:sz="0" w:space="0" w:color="auto"/>
        <w:bottom w:val="none" w:sz="0" w:space="0" w:color="auto"/>
        <w:right w:val="none" w:sz="0" w:space="0" w:color="auto"/>
      </w:divBdr>
    </w:div>
    <w:div w:id="947397543">
      <w:bodyDiv w:val="1"/>
      <w:marLeft w:val="0"/>
      <w:marRight w:val="0"/>
      <w:marTop w:val="0"/>
      <w:marBottom w:val="0"/>
      <w:divBdr>
        <w:top w:val="none" w:sz="0" w:space="0" w:color="auto"/>
        <w:left w:val="none" w:sz="0" w:space="0" w:color="auto"/>
        <w:bottom w:val="none" w:sz="0" w:space="0" w:color="auto"/>
        <w:right w:val="none" w:sz="0" w:space="0" w:color="auto"/>
      </w:divBdr>
    </w:div>
    <w:div w:id="976224612">
      <w:bodyDiv w:val="1"/>
      <w:marLeft w:val="0"/>
      <w:marRight w:val="0"/>
      <w:marTop w:val="0"/>
      <w:marBottom w:val="0"/>
      <w:divBdr>
        <w:top w:val="none" w:sz="0" w:space="0" w:color="auto"/>
        <w:left w:val="none" w:sz="0" w:space="0" w:color="auto"/>
        <w:bottom w:val="none" w:sz="0" w:space="0" w:color="auto"/>
        <w:right w:val="none" w:sz="0" w:space="0" w:color="auto"/>
      </w:divBdr>
    </w:div>
    <w:div w:id="976254336">
      <w:bodyDiv w:val="1"/>
      <w:marLeft w:val="0"/>
      <w:marRight w:val="0"/>
      <w:marTop w:val="0"/>
      <w:marBottom w:val="0"/>
      <w:divBdr>
        <w:top w:val="none" w:sz="0" w:space="0" w:color="auto"/>
        <w:left w:val="none" w:sz="0" w:space="0" w:color="auto"/>
        <w:bottom w:val="none" w:sz="0" w:space="0" w:color="auto"/>
        <w:right w:val="none" w:sz="0" w:space="0" w:color="auto"/>
      </w:divBdr>
    </w:div>
    <w:div w:id="978025996">
      <w:bodyDiv w:val="1"/>
      <w:marLeft w:val="0"/>
      <w:marRight w:val="0"/>
      <w:marTop w:val="0"/>
      <w:marBottom w:val="0"/>
      <w:divBdr>
        <w:top w:val="none" w:sz="0" w:space="0" w:color="auto"/>
        <w:left w:val="none" w:sz="0" w:space="0" w:color="auto"/>
        <w:bottom w:val="none" w:sz="0" w:space="0" w:color="auto"/>
        <w:right w:val="none" w:sz="0" w:space="0" w:color="auto"/>
      </w:divBdr>
    </w:div>
    <w:div w:id="985667185">
      <w:bodyDiv w:val="1"/>
      <w:marLeft w:val="0"/>
      <w:marRight w:val="0"/>
      <w:marTop w:val="0"/>
      <w:marBottom w:val="0"/>
      <w:divBdr>
        <w:top w:val="none" w:sz="0" w:space="0" w:color="auto"/>
        <w:left w:val="none" w:sz="0" w:space="0" w:color="auto"/>
        <w:bottom w:val="none" w:sz="0" w:space="0" w:color="auto"/>
        <w:right w:val="none" w:sz="0" w:space="0" w:color="auto"/>
      </w:divBdr>
    </w:div>
    <w:div w:id="1017660113">
      <w:bodyDiv w:val="1"/>
      <w:marLeft w:val="0"/>
      <w:marRight w:val="0"/>
      <w:marTop w:val="0"/>
      <w:marBottom w:val="0"/>
      <w:divBdr>
        <w:top w:val="none" w:sz="0" w:space="0" w:color="auto"/>
        <w:left w:val="none" w:sz="0" w:space="0" w:color="auto"/>
        <w:bottom w:val="none" w:sz="0" w:space="0" w:color="auto"/>
        <w:right w:val="none" w:sz="0" w:space="0" w:color="auto"/>
      </w:divBdr>
    </w:div>
    <w:div w:id="1029913678">
      <w:bodyDiv w:val="1"/>
      <w:marLeft w:val="0"/>
      <w:marRight w:val="0"/>
      <w:marTop w:val="0"/>
      <w:marBottom w:val="0"/>
      <w:divBdr>
        <w:top w:val="none" w:sz="0" w:space="0" w:color="auto"/>
        <w:left w:val="none" w:sz="0" w:space="0" w:color="auto"/>
        <w:bottom w:val="none" w:sz="0" w:space="0" w:color="auto"/>
        <w:right w:val="none" w:sz="0" w:space="0" w:color="auto"/>
      </w:divBdr>
    </w:div>
    <w:div w:id="1038579170">
      <w:bodyDiv w:val="1"/>
      <w:marLeft w:val="0"/>
      <w:marRight w:val="0"/>
      <w:marTop w:val="0"/>
      <w:marBottom w:val="0"/>
      <w:divBdr>
        <w:top w:val="none" w:sz="0" w:space="0" w:color="auto"/>
        <w:left w:val="none" w:sz="0" w:space="0" w:color="auto"/>
        <w:bottom w:val="none" w:sz="0" w:space="0" w:color="auto"/>
        <w:right w:val="none" w:sz="0" w:space="0" w:color="auto"/>
      </w:divBdr>
    </w:div>
    <w:div w:id="1045374835">
      <w:bodyDiv w:val="1"/>
      <w:marLeft w:val="0"/>
      <w:marRight w:val="0"/>
      <w:marTop w:val="0"/>
      <w:marBottom w:val="0"/>
      <w:divBdr>
        <w:top w:val="none" w:sz="0" w:space="0" w:color="auto"/>
        <w:left w:val="none" w:sz="0" w:space="0" w:color="auto"/>
        <w:bottom w:val="none" w:sz="0" w:space="0" w:color="auto"/>
        <w:right w:val="none" w:sz="0" w:space="0" w:color="auto"/>
      </w:divBdr>
    </w:div>
    <w:div w:id="1047679162">
      <w:bodyDiv w:val="1"/>
      <w:marLeft w:val="0"/>
      <w:marRight w:val="0"/>
      <w:marTop w:val="0"/>
      <w:marBottom w:val="0"/>
      <w:divBdr>
        <w:top w:val="none" w:sz="0" w:space="0" w:color="auto"/>
        <w:left w:val="none" w:sz="0" w:space="0" w:color="auto"/>
        <w:bottom w:val="none" w:sz="0" w:space="0" w:color="auto"/>
        <w:right w:val="none" w:sz="0" w:space="0" w:color="auto"/>
      </w:divBdr>
    </w:div>
    <w:div w:id="1065761991">
      <w:bodyDiv w:val="1"/>
      <w:marLeft w:val="0"/>
      <w:marRight w:val="0"/>
      <w:marTop w:val="0"/>
      <w:marBottom w:val="0"/>
      <w:divBdr>
        <w:top w:val="none" w:sz="0" w:space="0" w:color="auto"/>
        <w:left w:val="none" w:sz="0" w:space="0" w:color="auto"/>
        <w:bottom w:val="none" w:sz="0" w:space="0" w:color="auto"/>
        <w:right w:val="none" w:sz="0" w:space="0" w:color="auto"/>
      </w:divBdr>
    </w:div>
    <w:div w:id="1079016386">
      <w:bodyDiv w:val="1"/>
      <w:marLeft w:val="0"/>
      <w:marRight w:val="0"/>
      <w:marTop w:val="0"/>
      <w:marBottom w:val="0"/>
      <w:divBdr>
        <w:top w:val="none" w:sz="0" w:space="0" w:color="auto"/>
        <w:left w:val="none" w:sz="0" w:space="0" w:color="auto"/>
        <w:bottom w:val="none" w:sz="0" w:space="0" w:color="auto"/>
        <w:right w:val="none" w:sz="0" w:space="0" w:color="auto"/>
      </w:divBdr>
    </w:div>
    <w:div w:id="1079249014">
      <w:bodyDiv w:val="1"/>
      <w:marLeft w:val="0"/>
      <w:marRight w:val="0"/>
      <w:marTop w:val="0"/>
      <w:marBottom w:val="0"/>
      <w:divBdr>
        <w:top w:val="none" w:sz="0" w:space="0" w:color="auto"/>
        <w:left w:val="none" w:sz="0" w:space="0" w:color="auto"/>
        <w:bottom w:val="none" w:sz="0" w:space="0" w:color="auto"/>
        <w:right w:val="none" w:sz="0" w:space="0" w:color="auto"/>
      </w:divBdr>
    </w:div>
    <w:div w:id="1082340936">
      <w:bodyDiv w:val="1"/>
      <w:marLeft w:val="0"/>
      <w:marRight w:val="0"/>
      <w:marTop w:val="0"/>
      <w:marBottom w:val="0"/>
      <w:divBdr>
        <w:top w:val="none" w:sz="0" w:space="0" w:color="auto"/>
        <w:left w:val="none" w:sz="0" w:space="0" w:color="auto"/>
        <w:bottom w:val="none" w:sz="0" w:space="0" w:color="auto"/>
        <w:right w:val="none" w:sz="0" w:space="0" w:color="auto"/>
      </w:divBdr>
    </w:div>
    <w:div w:id="1084379436">
      <w:bodyDiv w:val="1"/>
      <w:marLeft w:val="0"/>
      <w:marRight w:val="0"/>
      <w:marTop w:val="0"/>
      <w:marBottom w:val="0"/>
      <w:divBdr>
        <w:top w:val="none" w:sz="0" w:space="0" w:color="auto"/>
        <w:left w:val="none" w:sz="0" w:space="0" w:color="auto"/>
        <w:bottom w:val="none" w:sz="0" w:space="0" w:color="auto"/>
        <w:right w:val="none" w:sz="0" w:space="0" w:color="auto"/>
      </w:divBdr>
    </w:div>
    <w:div w:id="1093934006">
      <w:bodyDiv w:val="1"/>
      <w:marLeft w:val="0"/>
      <w:marRight w:val="0"/>
      <w:marTop w:val="0"/>
      <w:marBottom w:val="0"/>
      <w:divBdr>
        <w:top w:val="none" w:sz="0" w:space="0" w:color="auto"/>
        <w:left w:val="none" w:sz="0" w:space="0" w:color="auto"/>
        <w:bottom w:val="none" w:sz="0" w:space="0" w:color="auto"/>
        <w:right w:val="none" w:sz="0" w:space="0" w:color="auto"/>
      </w:divBdr>
    </w:div>
    <w:div w:id="1098722369">
      <w:bodyDiv w:val="1"/>
      <w:marLeft w:val="0"/>
      <w:marRight w:val="0"/>
      <w:marTop w:val="0"/>
      <w:marBottom w:val="0"/>
      <w:divBdr>
        <w:top w:val="none" w:sz="0" w:space="0" w:color="auto"/>
        <w:left w:val="none" w:sz="0" w:space="0" w:color="auto"/>
        <w:bottom w:val="none" w:sz="0" w:space="0" w:color="auto"/>
        <w:right w:val="none" w:sz="0" w:space="0" w:color="auto"/>
      </w:divBdr>
    </w:div>
    <w:div w:id="1102606647">
      <w:bodyDiv w:val="1"/>
      <w:marLeft w:val="0"/>
      <w:marRight w:val="0"/>
      <w:marTop w:val="0"/>
      <w:marBottom w:val="0"/>
      <w:divBdr>
        <w:top w:val="none" w:sz="0" w:space="0" w:color="auto"/>
        <w:left w:val="none" w:sz="0" w:space="0" w:color="auto"/>
        <w:bottom w:val="none" w:sz="0" w:space="0" w:color="auto"/>
        <w:right w:val="none" w:sz="0" w:space="0" w:color="auto"/>
      </w:divBdr>
    </w:div>
    <w:div w:id="1110857343">
      <w:bodyDiv w:val="1"/>
      <w:marLeft w:val="0"/>
      <w:marRight w:val="0"/>
      <w:marTop w:val="0"/>
      <w:marBottom w:val="0"/>
      <w:divBdr>
        <w:top w:val="none" w:sz="0" w:space="0" w:color="auto"/>
        <w:left w:val="none" w:sz="0" w:space="0" w:color="auto"/>
        <w:bottom w:val="none" w:sz="0" w:space="0" w:color="auto"/>
        <w:right w:val="none" w:sz="0" w:space="0" w:color="auto"/>
      </w:divBdr>
    </w:div>
    <w:div w:id="1147740306">
      <w:bodyDiv w:val="1"/>
      <w:marLeft w:val="0"/>
      <w:marRight w:val="0"/>
      <w:marTop w:val="0"/>
      <w:marBottom w:val="0"/>
      <w:divBdr>
        <w:top w:val="none" w:sz="0" w:space="0" w:color="auto"/>
        <w:left w:val="none" w:sz="0" w:space="0" w:color="auto"/>
        <w:bottom w:val="none" w:sz="0" w:space="0" w:color="auto"/>
        <w:right w:val="none" w:sz="0" w:space="0" w:color="auto"/>
      </w:divBdr>
    </w:div>
    <w:div w:id="1150367575">
      <w:bodyDiv w:val="1"/>
      <w:marLeft w:val="0"/>
      <w:marRight w:val="0"/>
      <w:marTop w:val="0"/>
      <w:marBottom w:val="0"/>
      <w:divBdr>
        <w:top w:val="none" w:sz="0" w:space="0" w:color="auto"/>
        <w:left w:val="none" w:sz="0" w:space="0" w:color="auto"/>
        <w:bottom w:val="none" w:sz="0" w:space="0" w:color="auto"/>
        <w:right w:val="none" w:sz="0" w:space="0" w:color="auto"/>
      </w:divBdr>
    </w:div>
    <w:div w:id="1163815904">
      <w:bodyDiv w:val="1"/>
      <w:marLeft w:val="0"/>
      <w:marRight w:val="0"/>
      <w:marTop w:val="0"/>
      <w:marBottom w:val="0"/>
      <w:divBdr>
        <w:top w:val="none" w:sz="0" w:space="0" w:color="auto"/>
        <w:left w:val="none" w:sz="0" w:space="0" w:color="auto"/>
        <w:bottom w:val="none" w:sz="0" w:space="0" w:color="auto"/>
        <w:right w:val="none" w:sz="0" w:space="0" w:color="auto"/>
      </w:divBdr>
    </w:div>
    <w:div w:id="1180268634">
      <w:bodyDiv w:val="1"/>
      <w:marLeft w:val="0"/>
      <w:marRight w:val="0"/>
      <w:marTop w:val="0"/>
      <w:marBottom w:val="0"/>
      <w:divBdr>
        <w:top w:val="none" w:sz="0" w:space="0" w:color="auto"/>
        <w:left w:val="none" w:sz="0" w:space="0" w:color="auto"/>
        <w:bottom w:val="none" w:sz="0" w:space="0" w:color="auto"/>
        <w:right w:val="none" w:sz="0" w:space="0" w:color="auto"/>
      </w:divBdr>
    </w:div>
    <w:div w:id="1184710150">
      <w:bodyDiv w:val="1"/>
      <w:marLeft w:val="0"/>
      <w:marRight w:val="0"/>
      <w:marTop w:val="0"/>
      <w:marBottom w:val="0"/>
      <w:divBdr>
        <w:top w:val="none" w:sz="0" w:space="0" w:color="auto"/>
        <w:left w:val="none" w:sz="0" w:space="0" w:color="auto"/>
        <w:bottom w:val="none" w:sz="0" w:space="0" w:color="auto"/>
        <w:right w:val="none" w:sz="0" w:space="0" w:color="auto"/>
      </w:divBdr>
    </w:div>
    <w:div w:id="1187520740">
      <w:bodyDiv w:val="1"/>
      <w:marLeft w:val="0"/>
      <w:marRight w:val="0"/>
      <w:marTop w:val="0"/>
      <w:marBottom w:val="0"/>
      <w:divBdr>
        <w:top w:val="none" w:sz="0" w:space="0" w:color="auto"/>
        <w:left w:val="none" w:sz="0" w:space="0" w:color="auto"/>
        <w:bottom w:val="none" w:sz="0" w:space="0" w:color="auto"/>
        <w:right w:val="none" w:sz="0" w:space="0" w:color="auto"/>
      </w:divBdr>
    </w:div>
    <w:div w:id="1193882754">
      <w:bodyDiv w:val="1"/>
      <w:marLeft w:val="0"/>
      <w:marRight w:val="0"/>
      <w:marTop w:val="0"/>
      <w:marBottom w:val="0"/>
      <w:divBdr>
        <w:top w:val="none" w:sz="0" w:space="0" w:color="auto"/>
        <w:left w:val="none" w:sz="0" w:space="0" w:color="auto"/>
        <w:bottom w:val="none" w:sz="0" w:space="0" w:color="auto"/>
        <w:right w:val="none" w:sz="0" w:space="0" w:color="auto"/>
      </w:divBdr>
    </w:div>
    <w:div w:id="1198007771">
      <w:bodyDiv w:val="1"/>
      <w:marLeft w:val="0"/>
      <w:marRight w:val="0"/>
      <w:marTop w:val="0"/>
      <w:marBottom w:val="0"/>
      <w:divBdr>
        <w:top w:val="none" w:sz="0" w:space="0" w:color="auto"/>
        <w:left w:val="none" w:sz="0" w:space="0" w:color="auto"/>
        <w:bottom w:val="none" w:sz="0" w:space="0" w:color="auto"/>
        <w:right w:val="none" w:sz="0" w:space="0" w:color="auto"/>
      </w:divBdr>
    </w:div>
    <w:div w:id="1198422387">
      <w:bodyDiv w:val="1"/>
      <w:marLeft w:val="0"/>
      <w:marRight w:val="0"/>
      <w:marTop w:val="0"/>
      <w:marBottom w:val="0"/>
      <w:divBdr>
        <w:top w:val="none" w:sz="0" w:space="0" w:color="auto"/>
        <w:left w:val="none" w:sz="0" w:space="0" w:color="auto"/>
        <w:bottom w:val="none" w:sz="0" w:space="0" w:color="auto"/>
        <w:right w:val="none" w:sz="0" w:space="0" w:color="auto"/>
      </w:divBdr>
    </w:div>
    <w:div w:id="1206022654">
      <w:bodyDiv w:val="1"/>
      <w:marLeft w:val="0"/>
      <w:marRight w:val="0"/>
      <w:marTop w:val="0"/>
      <w:marBottom w:val="0"/>
      <w:divBdr>
        <w:top w:val="none" w:sz="0" w:space="0" w:color="auto"/>
        <w:left w:val="none" w:sz="0" w:space="0" w:color="auto"/>
        <w:bottom w:val="none" w:sz="0" w:space="0" w:color="auto"/>
        <w:right w:val="none" w:sz="0" w:space="0" w:color="auto"/>
      </w:divBdr>
    </w:div>
    <w:div w:id="1215652543">
      <w:bodyDiv w:val="1"/>
      <w:marLeft w:val="0"/>
      <w:marRight w:val="0"/>
      <w:marTop w:val="0"/>
      <w:marBottom w:val="0"/>
      <w:divBdr>
        <w:top w:val="none" w:sz="0" w:space="0" w:color="auto"/>
        <w:left w:val="none" w:sz="0" w:space="0" w:color="auto"/>
        <w:bottom w:val="none" w:sz="0" w:space="0" w:color="auto"/>
        <w:right w:val="none" w:sz="0" w:space="0" w:color="auto"/>
      </w:divBdr>
    </w:div>
    <w:div w:id="1229918026">
      <w:bodyDiv w:val="1"/>
      <w:marLeft w:val="0"/>
      <w:marRight w:val="0"/>
      <w:marTop w:val="0"/>
      <w:marBottom w:val="0"/>
      <w:divBdr>
        <w:top w:val="none" w:sz="0" w:space="0" w:color="auto"/>
        <w:left w:val="none" w:sz="0" w:space="0" w:color="auto"/>
        <w:bottom w:val="none" w:sz="0" w:space="0" w:color="auto"/>
        <w:right w:val="none" w:sz="0" w:space="0" w:color="auto"/>
      </w:divBdr>
    </w:div>
    <w:div w:id="1235551367">
      <w:bodyDiv w:val="1"/>
      <w:marLeft w:val="0"/>
      <w:marRight w:val="0"/>
      <w:marTop w:val="0"/>
      <w:marBottom w:val="0"/>
      <w:divBdr>
        <w:top w:val="none" w:sz="0" w:space="0" w:color="auto"/>
        <w:left w:val="none" w:sz="0" w:space="0" w:color="auto"/>
        <w:bottom w:val="none" w:sz="0" w:space="0" w:color="auto"/>
        <w:right w:val="none" w:sz="0" w:space="0" w:color="auto"/>
      </w:divBdr>
    </w:div>
    <w:div w:id="1239246061">
      <w:bodyDiv w:val="1"/>
      <w:marLeft w:val="0"/>
      <w:marRight w:val="0"/>
      <w:marTop w:val="0"/>
      <w:marBottom w:val="0"/>
      <w:divBdr>
        <w:top w:val="none" w:sz="0" w:space="0" w:color="auto"/>
        <w:left w:val="none" w:sz="0" w:space="0" w:color="auto"/>
        <w:bottom w:val="none" w:sz="0" w:space="0" w:color="auto"/>
        <w:right w:val="none" w:sz="0" w:space="0" w:color="auto"/>
      </w:divBdr>
    </w:div>
    <w:div w:id="1268779834">
      <w:bodyDiv w:val="1"/>
      <w:marLeft w:val="0"/>
      <w:marRight w:val="0"/>
      <w:marTop w:val="0"/>
      <w:marBottom w:val="0"/>
      <w:divBdr>
        <w:top w:val="none" w:sz="0" w:space="0" w:color="auto"/>
        <w:left w:val="none" w:sz="0" w:space="0" w:color="auto"/>
        <w:bottom w:val="none" w:sz="0" w:space="0" w:color="auto"/>
        <w:right w:val="none" w:sz="0" w:space="0" w:color="auto"/>
      </w:divBdr>
    </w:div>
    <w:div w:id="1284112775">
      <w:bodyDiv w:val="1"/>
      <w:marLeft w:val="0"/>
      <w:marRight w:val="0"/>
      <w:marTop w:val="0"/>
      <w:marBottom w:val="0"/>
      <w:divBdr>
        <w:top w:val="none" w:sz="0" w:space="0" w:color="auto"/>
        <w:left w:val="none" w:sz="0" w:space="0" w:color="auto"/>
        <w:bottom w:val="none" w:sz="0" w:space="0" w:color="auto"/>
        <w:right w:val="none" w:sz="0" w:space="0" w:color="auto"/>
      </w:divBdr>
    </w:div>
    <w:div w:id="1299412544">
      <w:bodyDiv w:val="1"/>
      <w:marLeft w:val="0"/>
      <w:marRight w:val="0"/>
      <w:marTop w:val="0"/>
      <w:marBottom w:val="0"/>
      <w:divBdr>
        <w:top w:val="none" w:sz="0" w:space="0" w:color="auto"/>
        <w:left w:val="none" w:sz="0" w:space="0" w:color="auto"/>
        <w:bottom w:val="none" w:sz="0" w:space="0" w:color="auto"/>
        <w:right w:val="none" w:sz="0" w:space="0" w:color="auto"/>
      </w:divBdr>
    </w:div>
    <w:div w:id="1301768770">
      <w:bodyDiv w:val="1"/>
      <w:marLeft w:val="0"/>
      <w:marRight w:val="0"/>
      <w:marTop w:val="0"/>
      <w:marBottom w:val="0"/>
      <w:divBdr>
        <w:top w:val="none" w:sz="0" w:space="0" w:color="auto"/>
        <w:left w:val="none" w:sz="0" w:space="0" w:color="auto"/>
        <w:bottom w:val="none" w:sz="0" w:space="0" w:color="auto"/>
        <w:right w:val="none" w:sz="0" w:space="0" w:color="auto"/>
      </w:divBdr>
    </w:div>
    <w:div w:id="1311137471">
      <w:bodyDiv w:val="1"/>
      <w:marLeft w:val="0"/>
      <w:marRight w:val="0"/>
      <w:marTop w:val="0"/>
      <w:marBottom w:val="0"/>
      <w:divBdr>
        <w:top w:val="none" w:sz="0" w:space="0" w:color="auto"/>
        <w:left w:val="none" w:sz="0" w:space="0" w:color="auto"/>
        <w:bottom w:val="none" w:sz="0" w:space="0" w:color="auto"/>
        <w:right w:val="none" w:sz="0" w:space="0" w:color="auto"/>
      </w:divBdr>
    </w:div>
    <w:div w:id="1312097085">
      <w:bodyDiv w:val="1"/>
      <w:marLeft w:val="0"/>
      <w:marRight w:val="0"/>
      <w:marTop w:val="0"/>
      <w:marBottom w:val="0"/>
      <w:divBdr>
        <w:top w:val="none" w:sz="0" w:space="0" w:color="auto"/>
        <w:left w:val="none" w:sz="0" w:space="0" w:color="auto"/>
        <w:bottom w:val="none" w:sz="0" w:space="0" w:color="auto"/>
        <w:right w:val="none" w:sz="0" w:space="0" w:color="auto"/>
      </w:divBdr>
    </w:div>
    <w:div w:id="1317492942">
      <w:bodyDiv w:val="1"/>
      <w:marLeft w:val="0"/>
      <w:marRight w:val="0"/>
      <w:marTop w:val="0"/>
      <w:marBottom w:val="0"/>
      <w:divBdr>
        <w:top w:val="none" w:sz="0" w:space="0" w:color="auto"/>
        <w:left w:val="none" w:sz="0" w:space="0" w:color="auto"/>
        <w:bottom w:val="none" w:sz="0" w:space="0" w:color="auto"/>
        <w:right w:val="none" w:sz="0" w:space="0" w:color="auto"/>
      </w:divBdr>
    </w:div>
    <w:div w:id="1320496219">
      <w:bodyDiv w:val="1"/>
      <w:marLeft w:val="0"/>
      <w:marRight w:val="0"/>
      <w:marTop w:val="0"/>
      <w:marBottom w:val="0"/>
      <w:divBdr>
        <w:top w:val="none" w:sz="0" w:space="0" w:color="auto"/>
        <w:left w:val="none" w:sz="0" w:space="0" w:color="auto"/>
        <w:bottom w:val="none" w:sz="0" w:space="0" w:color="auto"/>
        <w:right w:val="none" w:sz="0" w:space="0" w:color="auto"/>
      </w:divBdr>
    </w:div>
    <w:div w:id="1325429785">
      <w:bodyDiv w:val="1"/>
      <w:marLeft w:val="0"/>
      <w:marRight w:val="0"/>
      <w:marTop w:val="0"/>
      <w:marBottom w:val="0"/>
      <w:divBdr>
        <w:top w:val="none" w:sz="0" w:space="0" w:color="auto"/>
        <w:left w:val="none" w:sz="0" w:space="0" w:color="auto"/>
        <w:bottom w:val="none" w:sz="0" w:space="0" w:color="auto"/>
        <w:right w:val="none" w:sz="0" w:space="0" w:color="auto"/>
      </w:divBdr>
    </w:div>
    <w:div w:id="1325668747">
      <w:bodyDiv w:val="1"/>
      <w:marLeft w:val="0"/>
      <w:marRight w:val="0"/>
      <w:marTop w:val="0"/>
      <w:marBottom w:val="0"/>
      <w:divBdr>
        <w:top w:val="none" w:sz="0" w:space="0" w:color="auto"/>
        <w:left w:val="none" w:sz="0" w:space="0" w:color="auto"/>
        <w:bottom w:val="none" w:sz="0" w:space="0" w:color="auto"/>
        <w:right w:val="none" w:sz="0" w:space="0" w:color="auto"/>
      </w:divBdr>
    </w:div>
    <w:div w:id="1330134108">
      <w:bodyDiv w:val="1"/>
      <w:marLeft w:val="0"/>
      <w:marRight w:val="0"/>
      <w:marTop w:val="0"/>
      <w:marBottom w:val="0"/>
      <w:divBdr>
        <w:top w:val="none" w:sz="0" w:space="0" w:color="auto"/>
        <w:left w:val="none" w:sz="0" w:space="0" w:color="auto"/>
        <w:bottom w:val="none" w:sz="0" w:space="0" w:color="auto"/>
        <w:right w:val="none" w:sz="0" w:space="0" w:color="auto"/>
      </w:divBdr>
    </w:div>
    <w:div w:id="1330712435">
      <w:bodyDiv w:val="1"/>
      <w:marLeft w:val="0"/>
      <w:marRight w:val="0"/>
      <w:marTop w:val="0"/>
      <w:marBottom w:val="0"/>
      <w:divBdr>
        <w:top w:val="none" w:sz="0" w:space="0" w:color="auto"/>
        <w:left w:val="none" w:sz="0" w:space="0" w:color="auto"/>
        <w:bottom w:val="none" w:sz="0" w:space="0" w:color="auto"/>
        <w:right w:val="none" w:sz="0" w:space="0" w:color="auto"/>
      </w:divBdr>
    </w:div>
    <w:div w:id="1339231285">
      <w:bodyDiv w:val="1"/>
      <w:marLeft w:val="0"/>
      <w:marRight w:val="0"/>
      <w:marTop w:val="0"/>
      <w:marBottom w:val="0"/>
      <w:divBdr>
        <w:top w:val="none" w:sz="0" w:space="0" w:color="auto"/>
        <w:left w:val="none" w:sz="0" w:space="0" w:color="auto"/>
        <w:bottom w:val="none" w:sz="0" w:space="0" w:color="auto"/>
        <w:right w:val="none" w:sz="0" w:space="0" w:color="auto"/>
      </w:divBdr>
    </w:div>
    <w:div w:id="1340959357">
      <w:bodyDiv w:val="1"/>
      <w:marLeft w:val="0"/>
      <w:marRight w:val="0"/>
      <w:marTop w:val="0"/>
      <w:marBottom w:val="0"/>
      <w:divBdr>
        <w:top w:val="none" w:sz="0" w:space="0" w:color="auto"/>
        <w:left w:val="none" w:sz="0" w:space="0" w:color="auto"/>
        <w:bottom w:val="none" w:sz="0" w:space="0" w:color="auto"/>
        <w:right w:val="none" w:sz="0" w:space="0" w:color="auto"/>
      </w:divBdr>
    </w:div>
    <w:div w:id="1342732224">
      <w:bodyDiv w:val="1"/>
      <w:marLeft w:val="0"/>
      <w:marRight w:val="0"/>
      <w:marTop w:val="0"/>
      <w:marBottom w:val="0"/>
      <w:divBdr>
        <w:top w:val="none" w:sz="0" w:space="0" w:color="auto"/>
        <w:left w:val="none" w:sz="0" w:space="0" w:color="auto"/>
        <w:bottom w:val="none" w:sz="0" w:space="0" w:color="auto"/>
        <w:right w:val="none" w:sz="0" w:space="0" w:color="auto"/>
      </w:divBdr>
    </w:div>
    <w:div w:id="1364751729">
      <w:bodyDiv w:val="1"/>
      <w:marLeft w:val="0"/>
      <w:marRight w:val="0"/>
      <w:marTop w:val="0"/>
      <w:marBottom w:val="0"/>
      <w:divBdr>
        <w:top w:val="none" w:sz="0" w:space="0" w:color="auto"/>
        <w:left w:val="none" w:sz="0" w:space="0" w:color="auto"/>
        <w:bottom w:val="none" w:sz="0" w:space="0" w:color="auto"/>
        <w:right w:val="none" w:sz="0" w:space="0" w:color="auto"/>
      </w:divBdr>
    </w:div>
    <w:div w:id="1382483630">
      <w:bodyDiv w:val="1"/>
      <w:marLeft w:val="0"/>
      <w:marRight w:val="0"/>
      <w:marTop w:val="0"/>
      <w:marBottom w:val="0"/>
      <w:divBdr>
        <w:top w:val="none" w:sz="0" w:space="0" w:color="auto"/>
        <w:left w:val="none" w:sz="0" w:space="0" w:color="auto"/>
        <w:bottom w:val="none" w:sz="0" w:space="0" w:color="auto"/>
        <w:right w:val="none" w:sz="0" w:space="0" w:color="auto"/>
      </w:divBdr>
    </w:div>
    <w:div w:id="1386685199">
      <w:bodyDiv w:val="1"/>
      <w:marLeft w:val="0"/>
      <w:marRight w:val="0"/>
      <w:marTop w:val="0"/>
      <w:marBottom w:val="0"/>
      <w:divBdr>
        <w:top w:val="none" w:sz="0" w:space="0" w:color="auto"/>
        <w:left w:val="none" w:sz="0" w:space="0" w:color="auto"/>
        <w:bottom w:val="none" w:sz="0" w:space="0" w:color="auto"/>
        <w:right w:val="none" w:sz="0" w:space="0" w:color="auto"/>
      </w:divBdr>
    </w:div>
    <w:div w:id="1386874164">
      <w:bodyDiv w:val="1"/>
      <w:marLeft w:val="0"/>
      <w:marRight w:val="0"/>
      <w:marTop w:val="0"/>
      <w:marBottom w:val="0"/>
      <w:divBdr>
        <w:top w:val="none" w:sz="0" w:space="0" w:color="auto"/>
        <w:left w:val="none" w:sz="0" w:space="0" w:color="auto"/>
        <w:bottom w:val="none" w:sz="0" w:space="0" w:color="auto"/>
        <w:right w:val="none" w:sz="0" w:space="0" w:color="auto"/>
      </w:divBdr>
    </w:div>
    <w:div w:id="1391272517">
      <w:bodyDiv w:val="1"/>
      <w:marLeft w:val="0"/>
      <w:marRight w:val="0"/>
      <w:marTop w:val="0"/>
      <w:marBottom w:val="0"/>
      <w:divBdr>
        <w:top w:val="none" w:sz="0" w:space="0" w:color="auto"/>
        <w:left w:val="none" w:sz="0" w:space="0" w:color="auto"/>
        <w:bottom w:val="none" w:sz="0" w:space="0" w:color="auto"/>
        <w:right w:val="none" w:sz="0" w:space="0" w:color="auto"/>
      </w:divBdr>
    </w:div>
    <w:div w:id="1410535783">
      <w:bodyDiv w:val="1"/>
      <w:marLeft w:val="0"/>
      <w:marRight w:val="0"/>
      <w:marTop w:val="0"/>
      <w:marBottom w:val="0"/>
      <w:divBdr>
        <w:top w:val="none" w:sz="0" w:space="0" w:color="auto"/>
        <w:left w:val="none" w:sz="0" w:space="0" w:color="auto"/>
        <w:bottom w:val="none" w:sz="0" w:space="0" w:color="auto"/>
        <w:right w:val="none" w:sz="0" w:space="0" w:color="auto"/>
      </w:divBdr>
    </w:div>
    <w:div w:id="1415130517">
      <w:bodyDiv w:val="1"/>
      <w:marLeft w:val="0"/>
      <w:marRight w:val="0"/>
      <w:marTop w:val="0"/>
      <w:marBottom w:val="0"/>
      <w:divBdr>
        <w:top w:val="none" w:sz="0" w:space="0" w:color="auto"/>
        <w:left w:val="none" w:sz="0" w:space="0" w:color="auto"/>
        <w:bottom w:val="none" w:sz="0" w:space="0" w:color="auto"/>
        <w:right w:val="none" w:sz="0" w:space="0" w:color="auto"/>
      </w:divBdr>
    </w:div>
    <w:div w:id="1423136547">
      <w:bodyDiv w:val="1"/>
      <w:marLeft w:val="0"/>
      <w:marRight w:val="0"/>
      <w:marTop w:val="0"/>
      <w:marBottom w:val="0"/>
      <w:divBdr>
        <w:top w:val="none" w:sz="0" w:space="0" w:color="auto"/>
        <w:left w:val="none" w:sz="0" w:space="0" w:color="auto"/>
        <w:bottom w:val="none" w:sz="0" w:space="0" w:color="auto"/>
        <w:right w:val="none" w:sz="0" w:space="0" w:color="auto"/>
      </w:divBdr>
    </w:div>
    <w:div w:id="1431008240">
      <w:bodyDiv w:val="1"/>
      <w:marLeft w:val="0"/>
      <w:marRight w:val="0"/>
      <w:marTop w:val="0"/>
      <w:marBottom w:val="0"/>
      <w:divBdr>
        <w:top w:val="none" w:sz="0" w:space="0" w:color="auto"/>
        <w:left w:val="none" w:sz="0" w:space="0" w:color="auto"/>
        <w:bottom w:val="none" w:sz="0" w:space="0" w:color="auto"/>
        <w:right w:val="none" w:sz="0" w:space="0" w:color="auto"/>
      </w:divBdr>
    </w:div>
    <w:div w:id="1431928199">
      <w:bodyDiv w:val="1"/>
      <w:marLeft w:val="0"/>
      <w:marRight w:val="0"/>
      <w:marTop w:val="0"/>
      <w:marBottom w:val="0"/>
      <w:divBdr>
        <w:top w:val="none" w:sz="0" w:space="0" w:color="auto"/>
        <w:left w:val="none" w:sz="0" w:space="0" w:color="auto"/>
        <w:bottom w:val="none" w:sz="0" w:space="0" w:color="auto"/>
        <w:right w:val="none" w:sz="0" w:space="0" w:color="auto"/>
      </w:divBdr>
    </w:div>
    <w:div w:id="1446388191">
      <w:bodyDiv w:val="1"/>
      <w:marLeft w:val="0"/>
      <w:marRight w:val="0"/>
      <w:marTop w:val="0"/>
      <w:marBottom w:val="0"/>
      <w:divBdr>
        <w:top w:val="none" w:sz="0" w:space="0" w:color="auto"/>
        <w:left w:val="none" w:sz="0" w:space="0" w:color="auto"/>
        <w:bottom w:val="none" w:sz="0" w:space="0" w:color="auto"/>
        <w:right w:val="none" w:sz="0" w:space="0" w:color="auto"/>
      </w:divBdr>
    </w:div>
    <w:div w:id="1446925830">
      <w:bodyDiv w:val="1"/>
      <w:marLeft w:val="0"/>
      <w:marRight w:val="0"/>
      <w:marTop w:val="0"/>
      <w:marBottom w:val="0"/>
      <w:divBdr>
        <w:top w:val="none" w:sz="0" w:space="0" w:color="auto"/>
        <w:left w:val="none" w:sz="0" w:space="0" w:color="auto"/>
        <w:bottom w:val="none" w:sz="0" w:space="0" w:color="auto"/>
        <w:right w:val="none" w:sz="0" w:space="0" w:color="auto"/>
      </w:divBdr>
    </w:div>
    <w:div w:id="1460803532">
      <w:bodyDiv w:val="1"/>
      <w:marLeft w:val="0"/>
      <w:marRight w:val="0"/>
      <w:marTop w:val="0"/>
      <w:marBottom w:val="0"/>
      <w:divBdr>
        <w:top w:val="none" w:sz="0" w:space="0" w:color="auto"/>
        <w:left w:val="none" w:sz="0" w:space="0" w:color="auto"/>
        <w:bottom w:val="none" w:sz="0" w:space="0" w:color="auto"/>
        <w:right w:val="none" w:sz="0" w:space="0" w:color="auto"/>
      </w:divBdr>
    </w:div>
    <w:div w:id="1461463096">
      <w:bodyDiv w:val="1"/>
      <w:marLeft w:val="0"/>
      <w:marRight w:val="0"/>
      <w:marTop w:val="0"/>
      <w:marBottom w:val="0"/>
      <w:divBdr>
        <w:top w:val="none" w:sz="0" w:space="0" w:color="auto"/>
        <w:left w:val="none" w:sz="0" w:space="0" w:color="auto"/>
        <w:bottom w:val="none" w:sz="0" w:space="0" w:color="auto"/>
        <w:right w:val="none" w:sz="0" w:space="0" w:color="auto"/>
      </w:divBdr>
    </w:div>
    <w:div w:id="1464691318">
      <w:bodyDiv w:val="1"/>
      <w:marLeft w:val="0"/>
      <w:marRight w:val="0"/>
      <w:marTop w:val="0"/>
      <w:marBottom w:val="0"/>
      <w:divBdr>
        <w:top w:val="none" w:sz="0" w:space="0" w:color="auto"/>
        <w:left w:val="none" w:sz="0" w:space="0" w:color="auto"/>
        <w:bottom w:val="none" w:sz="0" w:space="0" w:color="auto"/>
        <w:right w:val="none" w:sz="0" w:space="0" w:color="auto"/>
      </w:divBdr>
    </w:div>
    <w:div w:id="1464805654">
      <w:bodyDiv w:val="1"/>
      <w:marLeft w:val="0"/>
      <w:marRight w:val="0"/>
      <w:marTop w:val="0"/>
      <w:marBottom w:val="0"/>
      <w:divBdr>
        <w:top w:val="none" w:sz="0" w:space="0" w:color="auto"/>
        <w:left w:val="none" w:sz="0" w:space="0" w:color="auto"/>
        <w:bottom w:val="none" w:sz="0" w:space="0" w:color="auto"/>
        <w:right w:val="none" w:sz="0" w:space="0" w:color="auto"/>
      </w:divBdr>
    </w:div>
    <w:div w:id="1468863421">
      <w:bodyDiv w:val="1"/>
      <w:marLeft w:val="0"/>
      <w:marRight w:val="0"/>
      <w:marTop w:val="0"/>
      <w:marBottom w:val="0"/>
      <w:divBdr>
        <w:top w:val="none" w:sz="0" w:space="0" w:color="auto"/>
        <w:left w:val="none" w:sz="0" w:space="0" w:color="auto"/>
        <w:bottom w:val="none" w:sz="0" w:space="0" w:color="auto"/>
        <w:right w:val="none" w:sz="0" w:space="0" w:color="auto"/>
      </w:divBdr>
    </w:div>
    <w:div w:id="1487093478">
      <w:bodyDiv w:val="1"/>
      <w:marLeft w:val="0"/>
      <w:marRight w:val="0"/>
      <w:marTop w:val="0"/>
      <w:marBottom w:val="0"/>
      <w:divBdr>
        <w:top w:val="none" w:sz="0" w:space="0" w:color="auto"/>
        <w:left w:val="none" w:sz="0" w:space="0" w:color="auto"/>
        <w:bottom w:val="none" w:sz="0" w:space="0" w:color="auto"/>
        <w:right w:val="none" w:sz="0" w:space="0" w:color="auto"/>
      </w:divBdr>
    </w:div>
    <w:div w:id="1487210771">
      <w:bodyDiv w:val="1"/>
      <w:marLeft w:val="0"/>
      <w:marRight w:val="0"/>
      <w:marTop w:val="0"/>
      <w:marBottom w:val="0"/>
      <w:divBdr>
        <w:top w:val="none" w:sz="0" w:space="0" w:color="auto"/>
        <w:left w:val="none" w:sz="0" w:space="0" w:color="auto"/>
        <w:bottom w:val="none" w:sz="0" w:space="0" w:color="auto"/>
        <w:right w:val="none" w:sz="0" w:space="0" w:color="auto"/>
      </w:divBdr>
    </w:div>
    <w:div w:id="1487820086">
      <w:bodyDiv w:val="1"/>
      <w:marLeft w:val="0"/>
      <w:marRight w:val="0"/>
      <w:marTop w:val="0"/>
      <w:marBottom w:val="0"/>
      <w:divBdr>
        <w:top w:val="none" w:sz="0" w:space="0" w:color="auto"/>
        <w:left w:val="none" w:sz="0" w:space="0" w:color="auto"/>
        <w:bottom w:val="none" w:sz="0" w:space="0" w:color="auto"/>
        <w:right w:val="none" w:sz="0" w:space="0" w:color="auto"/>
      </w:divBdr>
    </w:div>
    <w:div w:id="1496653673">
      <w:bodyDiv w:val="1"/>
      <w:marLeft w:val="0"/>
      <w:marRight w:val="0"/>
      <w:marTop w:val="0"/>
      <w:marBottom w:val="0"/>
      <w:divBdr>
        <w:top w:val="none" w:sz="0" w:space="0" w:color="auto"/>
        <w:left w:val="none" w:sz="0" w:space="0" w:color="auto"/>
        <w:bottom w:val="none" w:sz="0" w:space="0" w:color="auto"/>
        <w:right w:val="none" w:sz="0" w:space="0" w:color="auto"/>
      </w:divBdr>
    </w:div>
    <w:div w:id="1497769152">
      <w:bodyDiv w:val="1"/>
      <w:marLeft w:val="0"/>
      <w:marRight w:val="0"/>
      <w:marTop w:val="0"/>
      <w:marBottom w:val="0"/>
      <w:divBdr>
        <w:top w:val="none" w:sz="0" w:space="0" w:color="auto"/>
        <w:left w:val="none" w:sz="0" w:space="0" w:color="auto"/>
        <w:bottom w:val="none" w:sz="0" w:space="0" w:color="auto"/>
        <w:right w:val="none" w:sz="0" w:space="0" w:color="auto"/>
      </w:divBdr>
      <w:divsChild>
        <w:div w:id="631861088">
          <w:marLeft w:val="0"/>
          <w:marRight w:val="0"/>
          <w:marTop w:val="0"/>
          <w:marBottom w:val="240"/>
          <w:divBdr>
            <w:top w:val="none" w:sz="0" w:space="0" w:color="auto"/>
            <w:left w:val="none" w:sz="0" w:space="0" w:color="auto"/>
            <w:bottom w:val="none" w:sz="0" w:space="0" w:color="auto"/>
            <w:right w:val="none" w:sz="0" w:space="0" w:color="auto"/>
          </w:divBdr>
        </w:div>
      </w:divsChild>
    </w:div>
    <w:div w:id="1500342850">
      <w:bodyDiv w:val="1"/>
      <w:marLeft w:val="0"/>
      <w:marRight w:val="0"/>
      <w:marTop w:val="0"/>
      <w:marBottom w:val="0"/>
      <w:divBdr>
        <w:top w:val="none" w:sz="0" w:space="0" w:color="auto"/>
        <w:left w:val="none" w:sz="0" w:space="0" w:color="auto"/>
        <w:bottom w:val="none" w:sz="0" w:space="0" w:color="auto"/>
        <w:right w:val="none" w:sz="0" w:space="0" w:color="auto"/>
      </w:divBdr>
    </w:div>
    <w:div w:id="1502231008">
      <w:bodyDiv w:val="1"/>
      <w:marLeft w:val="0"/>
      <w:marRight w:val="0"/>
      <w:marTop w:val="0"/>
      <w:marBottom w:val="0"/>
      <w:divBdr>
        <w:top w:val="none" w:sz="0" w:space="0" w:color="auto"/>
        <w:left w:val="none" w:sz="0" w:space="0" w:color="auto"/>
        <w:bottom w:val="none" w:sz="0" w:space="0" w:color="auto"/>
        <w:right w:val="none" w:sz="0" w:space="0" w:color="auto"/>
      </w:divBdr>
    </w:div>
    <w:div w:id="1502426538">
      <w:bodyDiv w:val="1"/>
      <w:marLeft w:val="0"/>
      <w:marRight w:val="0"/>
      <w:marTop w:val="0"/>
      <w:marBottom w:val="0"/>
      <w:divBdr>
        <w:top w:val="none" w:sz="0" w:space="0" w:color="auto"/>
        <w:left w:val="none" w:sz="0" w:space="0" w:color="auto"/>
        <w:bottom w:val="none" w:sz="0" w:space="0" w:color="auto"/>
        <w:right w:val="none" w:sz="0" w:space="0" w:color="auto"/>
      </w:divBdr>
    </w:div>
    <w:div w:id="1503937392">
      <w:bodyDiv w:val="1"/>
      <w:marLeft w:val="0"/>
      <w:marRight w:val="0"/>
      <w:marTop w:val="0"/>
      <w:marBottom w:val="0"/>
      <w:divBdr>
        <w:top w:val="none" w:sz="0" w:space="0" w:color="auto"/>
        <w:left w:val="none" w:sz="0" w:space="0" w:color="auto"/>
        <w:bottom w:val="none" w:sz="0" w:space="0" w:color="auto"/>
        <w:right w:val="none" w:sz="0" w:space="0" w:color="auto"/>
      </w:divBdr>
    </w:div>
    <w:div w:id="1513488667">
      <w:bodyDiv w:val="1"/>
      <w:marLeft w:val="0"/>
      <w:marRight w:val="0"/>
      <w:marTop w:val="0"/>
      <w:marBottom w:val="0"/>
      <w:divBdr>
        <w:top w:val="none" w:sz="0" w:space="0" w:color="auto"/>
        <w:left w:val="none" w:sz="0" w:space="0" w:color="auto"/>
        <w:bottom w:val="none" w:sz="0" w:space="0" w:color="auto"/>
        <w:right w:val="none" w:sz="0" w:space="0" w:color="auto"/>
      </w:divBdr>
    </w:div>
    <w:div w:id="1522815971">
      <w:bodyDiv w:val="1"/>
      <w:marLeft w:val="0"/>
      <w:marRight w:val="0"/>
      <w:marTop w:val="0"/>
      <w:marBottom w:val="0"/>
      <w:divBdr>
        <w:top w:val="none" w:sz="0" w:space="0" w:color="auto"/>
        <w:left w:val="none" w:sz="0" w:space="0" w:color="auto"/>
        <w:bottom w:val="none" w:sz="0" w:space="0" w:color="auto"/>
        <w:right w:val="none" w:sz="0" w:space="0" w:color="auto"/>
      </w:divBdr>
    </w:div>
    <w:div w:id="1533301905">
      <w:bodyDiv w:val="1"/>
      <w:marLeft w:val="0"/>
      <w:marRight w:val="0"/>
      <w:marTop w:val="0"/>
      <w:marBottom w:val="0"/>
      <w:divBdr>
        <w:top w:val="none" w:sz="0" w:space="0" w:color="auto"/>
        <w:left w:val="none" w:sz="0" w:space="0" w:color="auto"/>
        <w:bottom w:val="none" w:sz="0" w:space="0" w:color="auto"/>
        <w:right w:val="none" w:sz="0" w:space="0" w:color="auto"/>
      </w:divBdr>
    </w:div>
    <w:div w:id="1567377728">
      <w:bodyDiv w:val="1"/>
      <w:marLeft w:val="0"/>
      <w:marRight w:val="0"/>
      <w:marTop w:val="0"/>
      <w:marBottom w:val="0"/>
      <w:divBdr>
        <w:top w:val="none" w:sz="0" w:space="0" w:color="auto"/>
        <w:left w:val="none" w:sz="0" w:space="0" w:color="auto"/>
        <w:bottom w:val="none" w:sz="0" w:space="0" w:color="auto"/>
        <w:right w:val="none" w:sz="0" w:space="0" w:color="auto"/>
      </w:divBdr>
    </w:div>
    <w:div w:id="1572693108">
      <w:bodyDiv w:val="1"/>
      <w:marLeft w:val="0"/>
      <w:marRight w:val="0"/>
      <w:marTop w:val="0"/>
      <w:marBottom w:val="0"/>
      <w:divBdr>
        <w:top w:val="none" w:sz="0" w:space="0" w:color="auto"/>
        <w:left w:val="none" w:sz="0" w:space="0" w:color="auto"/>
        <w:bottom w:val="none" w:sz="0" w:space="0" w:color="auto"/>
        <w:right w:val="none" w:sz="0" w:space="0" w:color="auto"/>
      </w:divBdr>
    </w:div>
    <w:div w:id="1574699421">
      <w:bodyDiv w:val="1"/>
      <w:marLeft w:val="0"/>
      <w:marRight w:val="0"/>
      <w:marTop w:val="0"/>
      <w:marBottom w:val="0"/>
      <w:divBdr>
        <w:top w:val="none" w:sz="0" w:space="0" w:color="auto"/>
        <w:left w:val="none" w:sz="0" w:space="0" w:color="auto"/>
        <w:bottom w:val="none" w:sz="0" w:space="0" w:color="auto"/>
        <w:right w:val="none" w:sz="0" w:space="0" w:color="auto"/>
      </w:divBdr>
    </w:div>
    <w:div w:id="1596212448">
      <w:bodyDiv w:val="1"/>
      <w:marLeft w:val="0"/>
      <w:marRight w:val="0"/>
      <w:marTop w:val="0"/>
      <w:marBottom w:val="0"/>
      <w:divBdr>
        <w:top w:val="none" w:sz="0" w:space="0" w:color="auto"/>
        <w:left w:val="none" w:sz="0" w:space="0" w:color="auto"/>
        <w:bottom w:val="none" w:sz="0" w:space="0" w:color="auto"/>
        <w:right w:val="none" w:sz="0" w:space="0" w:color="auto"/>
      </w:divBdr>
    </w:div>
    <w:div w:id="1597397196">
      <w:bodyDiv w:val="1"/>
      <w:marLeft w:val="0"/>
      <w:marRight w:val="0"/>
      <w:marTop w:val="0"/>
      <w:marBottom w:val="0"/>
      <w:divBdr>
        <w:top w:val="none" w:sz="0" w:space="0" w:color="auto"/>
        <w:left w:val="none" w:sz="0" w:space="0" w:color="auto"/>
        <w:bottom w:val="none" w:sz="0" w:space="0" w:color="auto"/>
        <w:right w:val="none" w:sz="0" w:space="0" w:color="auto"/>
      </w:divBdr>
    </w:div>
    <w:div w:id="1600025391">
      <w:bodyDiv w:val="1"/>
      <w:marLeft w:val="0"/>
      <w:marRight w:val="0"/>
      <w:marTop w:val="0"/>
      <w:marBottom w:val="0"/>
      <w:divBdr>
        <w:top w:val="none" w:sz="0" w:space="0" w:color="auto"/>
        <w:left w:val="none" w:sz="0" w:space="0" w:color="auto"/>
        <w:bottom w:val="none" w:sz="0" w:space="0" w:color="auto"/>
        <w:right w:val="none" w:sz="0" w:space="0" w:color="auto"/>
      </w:divBdr>
    </w:div>
    <w:div w:id="1600064910">
      <w:bodyDiv w:val="1"/>
      <w:marLeft w:val="0"/>
      <w:marRight w:val="0"/>
      <w:marTop w:val="0"/>
      <w:marBottom w:val="0"/>
      <w:divBdr>
        <w:top w:val="none" w:sz="0" w:space="0" w:color="auto"/>
        <w:left w:val="none" w:sz="0" w:space="0" w:color="auto"/>
        <w:bottom w:val="none" w:sz="0" w:space="0" w:color="auto"/>
        <w:right w:val="none" w:sz="0" w:space="0" w:color="auto"/>
      </w:divBdr>
    </w:div>
    <w:div w:id="1609312880">
      <w:bodyDiv w:val="1"/>
      <w:marLeft w:val="0"/>
      <w:marRight w:val="0"/>
      <w:marTop w:val="0"/>
      <w:marBottom w:val="0"/>
      <w:divBdr>
        <w:top w:val="none" w:sz="0" w:space="0" w:color="auto"/>
        <w:left w:val="none" w:sz="0" w:space="0" w:color="auto"/>
        <w:bottom w:val="none" w:sz="0" w:space="0" w:color="auto"/>
        <w:right w:val="none" w:sz="0" w:space="0" w:color="auto"/>
      </w:divBdr>
    </w:div>
    <w:div w:id="1616212999">
      <w:bodyDiv w:val="1"/>
      <w:marLeft w:val="0"/>
      <w:marRight w:val="0"/>
      <w:marTop w:val="0"/>
      <w:marBottom w:val="0"/>
      <w:divBdr>
        <w:top w:val="none" w:sz="0" w:space="0" w:color="auto"/>
        <w:left w:val="none" w:sz="0" w:space="0" w:color="auto"/>
        <w:bottom w:val="none" w:sz="0" w:space="0" w:color="auto"/>
        <w:right w:val="none" w:sz="0" w:space="0" w:color="auto"/>
      </w:divBdr>
    </w:div>
    <w:div w:id="1626306597">
      <w:bodyDiv w:val="1"/>
      <w:marLeft w:val="0"/>
      <w:marRight w:val="0"/>
      <w:marTop w:val="0"/>
      <w:marBottom w:val="0"/>
      <w:divBdr>
        <w:top w:val="none" w:sz="0" w:space="0" w:color="auto"/>
        <w:left w:val="none" w:sz="0" w:space="0" w:color="auto"/>
        <w:bottom w:val="none" w:sz="0" w:space="0" w:color="auto"/>
        <w:right w:val="none" w:sz="0" w:space="0" w:color="auto"/>
      </w:divBdr>
    </w:div>
    <w:div w:id="1628970684">
      <w:bodyDiv w:val="1"/>
      <w:marLeft w:val="0"/>
      <w:marRight w:val="0"/>
      <w:marTop w:val="0"/>
      <w:marBottom w:val="0"/>
      <w:divBdr>
        <w:top w:val="none" w:sz="0" w:space="0" w:color="auto"/>
        <w:left w:val="none" w:sz="0" w:space="0" w:color="auto"/>
        <w:bottom w:val="none" w:sz="0" w:space="0" w:color="auto"/>
        <w:right w:val="none" w:sz="0" w:space="0" w:color="auto"/>
      </w:divBdr>
    </w:div>
    <w:div w:id="1640379666">
      <w:bodyDiv w:val="1"/>
      <w:marLeft w:val="0"/>
      <w:marRight w:val="0"/>
      <w:marTop w:val="0"/>
      <w:marBottom w:val="0"/>
      <w:divBdr>
        <w:top w:val="none" w:sz="0" w:space="0" w:color="auto"/>
        <w:left w:val="none" w:sz="0" w:space="0" w:color="auto"/>
        <w:bottom w:val="none" w:sz="0" w:space="0" w:color="auto"/>
        <w:right w:val="none" w:sz="0" w:space="0" w:color="auto"/>
      </w:divBdr>
    </w:div>
    <w:div w:id="1644308336">
      <w:bodyDiv w:val="1"/>
      <w:marLeft w:val="0"/>
      <w:marRight w:val="0"/>
      <w:marTop w:val="0"/>
      <w:marBottom w:val="0"/>
      <w:divBdr>
        <w:top w:val="none" w:sz="0" w:space="0" w:color="auto"/>
        <w:left w:val="none" w:sz="0" w:space="0" w:color="auto"/>
        <w:bottom w:val="none" w:sz="0" w:space="0" w:color="auto"/>
        <w:right w:val="none" w:sz="0" w:space="0" w:color="auto"/>
      </w:divBdr>
    </w:div>
    <w:div w:id="1647586589">
      <w:bodyDiv w:val="1"/>
      <w:marLeft w:val="0"/>
      <w:marRight w:val="0"/>
      <w:marTop w:val="0"/>
      <w:marBottom w:val="0"/>
      <w:divBdr>
        <w:top w:val="none" w:sz="0" w:space="0" w:color="auto"/>
        <w:left w:val="none" w:sz="0" w:space="0" w:color="auto"/>
        <w:bottom w:val="none" w:sz="0" w:space="0" w:color="auto"/>
        <w:right w:val="none" w:sz="0" w:space="0" w:color="auto"/>
      </w:divBdr>
    </w:div>
    <w:div w:id="1660502606">
      <w:bodyDiv w:val="1"/>
      <w:marLeft w:val="0"/>
      <w:marRight w:val="0"/>
      <w:marTop w:val="0"/>
      <w:marBottom w:val="0"/>
      <w:divBdr>
        <w:top w:val="none" w:sz="0" w:space="0" w:color="auto"/>
        <w:left w:val="none" w:sz="0" w:space="0" w:color="auto"/>
        <w:bottom w:val="none" w:sz="0" w:space="0" w:color="auto"/>
        <w:right w:val="none" w:sz="0" w:space="0" w:color="auto"/>
      </w:divBdr>
    </w:div>
    <w:div w:id="1660645516">
      <w:bodyDiv w:val="1"/>
      <w:marLeft w:val="0"/>
      <w:marRight w:val="0"/>
      <w:marTop w:val="0"/>
      <w:marBottom w:val="0"/>
      <w:divBdr>
        <w:top w:val="none" w:sz="0" w:space="0" w:color="auto"/>
        <w:left w:val="none" w:sz="0" w:space="0" w:color="auto"/>
        <w:bottom w:val="none" w:sz="0" w:space="0" w:color="auto"/>
        <w:right w:val="none" w:sz="0" w:space="0" w:color="auto"/>
      </w:divBdr>
    </w:div>
    <w:div w:id="1663924442">
      <w:bodyDiv w:val="1"/>
      <w:marLeft w:val="0"/>
      <w:marRight w:val="0"/>
      <w:marTop w:val="0"/>
      <w:marBottom w:val="0"/>
      <w:divBdr>
        <w:top w:val="none" w:sz="0" w:space="0" w:color="auto"/>
        <w:left w:val="none" w:sz="0" w:space="0" w:color="auto"/>
        <w:bottom w:val="none" w:sz="0" w:space="0" w:color="auto"/>
        <w:right w:val="none" w:sz="0" w:space="0" w:color="auto"/>
      </w:divBdr>
    </w:div>
    <w:div w:id="1693845062">
      <w:bodyDiv w:val="1"/>
      <w:marLeft w:val="0"/>
      <w:marRight w:val="0"/>
      <w:marTop w:val="0"/>
      <w:marBottom w:val="0"/>
      <w:divBdr>
        <w:top w:val="none" w:sz="0" w:space="0" w:color="auto"/>
        <w:left w:val="none" w:sz="0" w:space="0" w:color="auto"/>
        <w:bottom w:val="none" w:sz="0" w:space="0" w:color="auto"/>
        <w:right w:val="none" w:sz="0" w:space="0" w:color="auto"/>
      </w:divBdr>
    </w:div>
    <w:div w:id="1699967158">
      <w:bodyDiv w:val="1"/>
      <w:marLeft w:val="0"/>
      <w:marRight w:val="0"/>
      <w:marTop w:val="0"/>
      <w:marBottom w:val="0"/>
      <w:divBdr>
        <w:top w:val="none" w:sz="0" w:space="0" w:color="auto"/>
        <w:left w:val="none" w:sz="0" w:space="0" w:color="auto"/>
        <w:bottom w:val="none" w:sz="0" w:space="0" w:color="auto"/>
        <w:right w:val="none" w:sz="0" w:space="0" w:color="auto"/>
      </w:divBdr>
    </w:div>
    <w:div w:id="1709989105">
      <w:bodyDiv w:val="1"/>
      <w:marLeft w:val="0"/>
      <w:marRight w:val="0"/>
      <w:marTop w:val="0"/>
      <w:marBottom w:val="0"/>
      <w:divBdr>
        <w:top w:val="none" w:sz="0" w:space="0" w:color="auto"/>
        <w:left w:val="none" w:sz="0" w:space="0" w:color="auto"/>
        <w:bottom w:val="none" w:sz="0" w:space="0" w:color="auto"/>
        <w:right w:val="none" w:sz="0" w:space="0" w:color="auto"/>
      </w:divBdr>
    </w:div>
    <w:div w:id="1719040575">
      <w:bodyDiv w:val="1"/>
      <w:marLeft w:val="0"/>
      <w:marRight w:val="0"/>
      <w:marTop w:val="0"/>
      <w:marBottom w:val="0"/>
      <w:divBdr>
        <w:top w:val="none" w:sz="0" w:space="0" w:color="auto"/>
        <w:left w:val="none" w:sz="0" w:space="0" w:color="auto"/>
        <w:bottom w:val="none" w:sz="0" w:space="0" w:color="auto"/>
        <w:right w:val="none" w:sz="0" w:space="0" w:color="auto"/>
      </w:divBdr>
    </w:div>
    <w:div w:id="1720393807">
      <w:bodyDiv w:val="1"/>
      <w:marLeft w:val="0"/>
      <w:marRight w:val="0"/>
      <w:marTop w:val="0"/>
      <w:marBottom w:val="0"/>
      <w:divBdr>
        <w:top w:val="none" w:sz="0" w:space="0" w:color="auto"/>
        <w:left w:val="none" w:sz="0" w:space="0" w:color="auto"/>
        <w:bottom w:val="none" w:sz="0" w:space="0" w:color="auto"/>
        <w:right w:val="none" w:sz="0" w:space="0" w:color="auto"/>
      </w:divBdr>
    </w:div>
    <w:div w:id="1750729164">
      <w:bodyDiv w:val="1"/>
      <w:marLeft w:val="0"/>
      <w:marRight w:val="0"/>
      <w:marTop w:val="0"/>
      <w:marBottom w:val="0"/>
      <w:divBdr>
        <w:top w:val="none" w:sz="0" w:space="0" w:color="auto"/>
        <w:left w:val="none" w:sz="0" w:space="0" w:color="auto"/>
        <w:bottom w:val="none" w:sz="0" w:space="0" w:color="auto"/>
        <w:right w:val="none" w:sz="0" w:space="0" w:color="auto"/>
      </w:divBdr>
    </w:div>
    <w:div w:id="1756828790">
      <w:bodyDiv w:val="1"/>
      <w:marLeft w:val="0"/>
      <w:marRight w:val="0"/>
      <w:marTop w:val="0"/>
      <w:marBottom w:val="0"/>
      <w:divBdr>
        <w:top w:val="none" w:sz="0" w:space="0" w:color="auto"/>
        <w:left w:val="none" w:sz="0" w:space="0" w:color="auto"/>
        <w:bottom w:val="none" w:sz="0" w:space="0" w:color="auto"/>
        <w:right w:val="none" w:sz="0" w:space="0" w:color="auto"/>
      </w:divBdr>
    </w:div>
    <w:div w:id="1757092735">
      <w:bodyDiv w:val="1"/>
      <w:marLeft w:val="0"/>
      <w:marRight w:val="0"/>
      <w:marTop w:val="0"/>
      <w:marBottom w:val="0"/>
      <w:divBdr>
        <w:top w:val="none" w:sz="0" w:space="0" w:color="auto"/>
        <w:left w:val="none" w:sz="0" w:space="0" w:color="auto"/>
        <w:bottom w:val="none" w:sz="0" w:space="0" w:color="auto"/>
        <w:right w:val="none" w:sz="0" w:space="0" w:color="auto"/>
      </w:divBdr>
    </w:div>
    <w:div w:id="1765686723">
      <w:bodyDiv w:val="1"/>
      <w:marLeft w:val="0"/>
      <w:marRight w:val="0"/>
      <w:marTop w:val="0"/>
      <w:marBottom w:val="0"/>
      <w:divBdr>
        <w:top w:val="none" w:sz="0" w:space="0" w:color="auto"/>
        <w:left w:val="none" w:sz="0" w:space="0" w:color="auto"/>
        <w:bottom w:val="none" w:sz="0" w:space="0" w:color="auto"/>
        <w:right w:val="none" w:sz="0" w:space="0" w:color="auto"/>
      </w:divBdr>
    </w:div>
    <w:div w:id="1775056910">
      <w:bodyDiv w:val="1"/>
      <w:marLeft w:val="0"/>
      <w:marRight w:val="0"/>
      <w:marTop w:val="0"/>
      <w:marBottom w:val="0"/>
      <w:divBdr>
        <w:top w:val="none" w:sz="0" w:space="0" w:color="auto"/>
        <w:left w:val="none" w:sz="0" w:space="0" w:color="auto"/>
        <w:bottom w:val="none" w:sz="0" w:space="0" w:color="auto"/>
        <w:right w:val="none" w:sz="0" w:space="0" w:color="auto"/>
      </w:divBdr>
    </w:div>
    <w:div w:id="1778021495">
      <w:bodyDiv w:val="1"/>
      <w:marLeft w:val="0"/>
      <w:marRight w:val="0"/>
      <w:marTop w:val="0"/>
      <w:marBottom w:val="0"/>
      <w:divBdr>
        <w:top w:val="none" w:sz="0" w:space="0" w:color="auto"/>
        <w:left w:val="none" w:sz="0" w:space="0" w:color="auto"/>
        <w:bottom w:val="none" w:sz="0" w:space="0" w:color="auto"/>
        <w:right w:val="none" w:sz="0" w:space="0" w:color="auto"/>
      </w:divBdr>
    </w:div>
    <w:div w:id="1788818113">
      <w:bodyDiv w:val="1"/>
      <w:marLeft w:val="0"/>
      <w:marRight w:val="0"/>
      <w:marTop w:val="0"/>
      <w:marBottom w:val="0"/>
      <w:divBdr>
        <w:top w:val="none" w:sz="0" w:space="0" w:color="auto"/>
        <w:left w:val="none" w:sz="0" w:space="0" w:color="auto"/>
        <w:bottom w:val="none" w:sz="0" w:space="0" w:color="auto"/>
        <w:right w:val="none" w:sz="0" w:space="0" w:color="auto"/>
      </w:divBdr>
    </w:div>
    <w:div w:id="1789229410">
      <w:bodyDiv w:val="1"/>
      <w:marLeft w:val="0"/>
      <w:marRight w:val="0"/>
      <w:marTop w:val="0"/>
      <w:marBottom w:val="0"/>
      <w:divBdr>
        <w:top w:val="none" w:sz="0" w:space="0" w:color="auto"/>
        <w:left w:val="none" w:sz="0" w:space="0" w:color="auto"/>
        <w:bottom w:val="none" w:sz="0" w:space="0" w:color="auto"/>
        <w:right w:val="none" w:sz="0" w:space="0" w:color="auto"/>
      </w:divBdr>
    </w:div>
    <w:div w:id="1796679410">
      <w:bodyDiv w:val="1"/>
      <w:marLeft w:val="0"/>
      <w:marRight w:val="0"/>
      <w:marTop w:val="0"/>
      <w:marBottom w:val="0"/>
      <w:divBdr>
        <w:top w:val="none" w:sz="0" w:space="0" w:color="auto"/>
        <w:left w:val="none" w:sz="0" w:space="0" w:color="auto"/>
        <w:bottom w:val="none" w:sz="0" w:space="0" w:color="auto"/>
        <w:right w:val="none" w:sz="0" w:space="0" w:color="auto"/>
      </w:divBdr>
    </w:div>
    <w:div w:id="1798252908">
      <w:bodyDiv w:val="1"/>
      <w:marLeft w:val="0"/>
      <w:marRight w:val="0"/>
      <w:marTop w:val="0"/>
      <w:marBottom w:val="0"/>
      <w:divBdr>
        <w:top w:val="none" w:sz="0" w:space="0" w:color="auto"/>
        <w:left w:val="none" w:sz="0" w:space="0" w:color="auto"/>
        <w:bottom w:val="none" w:sz="0" w:space="0" w:color="auto"/>
        <w:right w:val="none" w:sz="0" w:space="0" w:color="auto"/>
      </w:divBdr>
    </w:div>
    <w:div w:id="1814255245">
      <w:bodyDiv w:val="1"/>
      <w:marLeft w:val="0"/>
      <w:marRight w:val="0"/>
      <w:marTop w:val="0"/>
      <w:marBottom w:val="0"/>
      <w:divBdr>
        <w:top w:val="none" w:sz="0" w:space="0" w:color="auto"/>
        <w:left w:val="none" w:sz="0" w:space="0" w:color="auto"/>
        <w:bottom w:val="none" w:sz="0" w:space="0" w:color="auto"/>
        <w:right w:val="none" w:sz="0" w:space="0" w:color="auto"/>
      </w:divBdr>
    </w:div>
    <w:div w:id="1819106086">
      <w:bodyDiv w:val="1"/>
      <w:marLeft w:val="0"/>
      <w:marRight w:val="0"/>
      <w:marTop w:val="0"/>
      <w:marBottom w:val="0"/>
      <w:divBdr>
        <w:top w:val="none" w:sz="0" w:space="0" w:color="auto"/>
        <w:left w:val="none" w:sz="0" w:space="0" w:color="auto"/>
        <w:bottom w:val="none" w:sz="0" w:space="0" w:color="auto"/>
        <w:right w:val="none" w:sz="0" w:space="0" w:color="auto"/>
      </w:divBdr>
    </w:div>
    <w:div w:id="1824274827">
      <w:bodyDiv w:val="1"/>
      <w:marLeft w:val="0"/>
      <w:marRight w:val="0"/>
      <w:marTop w:val="0"/>
      <w:marBottom w:val="0"/>
      <w:divBdr>
        <w:top w:val="none" w:sz="0" w:space="0" w:color="auto"/>
        <w:left w:val="none" w:sz="0" w:space="0" w:color="auto"/>
        <w:bottom w:val="none" w:sz="0" w:space="0" w:color="auto"/>
        <w:right w:val="none" w:sz="0" w:space="0" w:color="auto"/>
      </w:divBdr>
    </w:div>
    <w:div w:id="1824352277">
      <w:bodyDiv w:val="1"/>
      <w:marLeft w:val="0"/>
      <w:marRight w:val="0"/>
      <w:marTop w:val="0"/>
      <w:marBottom w:val="0"/>
      <w:divBdr>
        <w:top w:val="none" w:sz="0" w:space="0" w:color="auto"/>
        <w:left w:val="none" w:sz="0" w:space="0" w:color="auto"/>
        <w:bottom w:val="none" w:sz="0" w:space="0" w:color="auto"/>
        <w:right w:val="none" w:sz="0" w:space="0" w:color="auto"/>
      </w:divBdr>
    </w:div>
    <w:div w:id="1832333925">
      <w:bodyDiv w:val="1"/>
      <w:marLeft w:val="0"/>
      <w:marRight w:val="0"/>
      <w:marTop w:val="0"/>
      <w:marBottom w:val="0"/>
      <w:divBdr>
        <w:top w:val="none" w:sz="0" w:space="0" w:color="auto"/>
        <w:left w:val="none" w:sz="0" w:space="0" w:color="auto"/>
        <w:bottom w:val="none" w:sz="0" w:space="0" w:color="auto"/>
        <w:right w:val="none" w:sz="0" w:space="0" w:color="auto"/>
      </w:divBdr>
    </w:div>
    <w:div w:id="1836529844">
      <w:bodyDiv w:val="1"/>
      <w:marLeft w:val="0"/>
      <w:marRight w:val="0"/>
      <w:marTop w:val="0"/>
      <w:marBottom w:val="0"/>
      <w:divBdr>
        <w:top w:val="none" w:sz="0" w:space="0" w:color="auto"/>
        <w:left w:val="none" w:sz="0" w:space="0" w:color="auto"/>
        <w:bottom w:val="none" w:sz="0" w:space="0" w:color="auto"/>
        <w:right w:val="none" w:sz="0" w:space="0" w:color="auto"/>
      </w:divBdr>
    </w:div>
    <w:div w:id="1853452427">
      <w:bodyDiv w:val="1"/>
      <w:marLeft w:val="0"/>
      <w:marRight w:val="0"/>
      <w:marTop w:val="0"/>
      <w:marBottom w:val="0"/>
      <w:divBdr>
        <w:top w:val="none" w:sz="0" w:space="0" w:color="auto"/>
        <w:left w:val="none" w:sz="0" w:space="0" w:color="auto"/>
        <w:bottom w:val="none" w:sz="0" w:space="0" w:color="auto"/>
        <w:right w:val="none" w:sz="0" w:space="0" w:color="auto"/>
      </w:divBdr>
    </w:div>
    <w:div w:id="1860853797">
      <w:bodyDiv w:val="1"/>
      <w:marLeft w:val="0"/>
      <w:marRight w:val="0"/>
      <w:marTop w:val="0"/>
      <w:marBottom w:val="0"/>
      <w:divBdr>
        <w:top w:val="none" w:sz="0" w:space="0" w:color="auto"/>
        <w:left w:val="none" w:sz="0" w:space="0" w:color="auto"/>
        <w:bottom w:val="none" w:sz="0" w:space="0" w:color="auto"/>
        <w:right w:val="none" w:sz="0" w:space="0" w:color="auto"/>
      </w:divBdr>
    </w:div>
    <w:div w:id="1873956022">
      <w:bodyDiv w:val="1"/>
      <w:marLeft w:val="0"/>
      <w:marRight w:val="0"/>
      <w:marTop w:val="0"/>
      <w:marBottom w:val="0"/>
      <w:divBdr>
        <w:top w:val="none" w:sz="0" w:space="0" w:color="auto"/>
        <w:left w:val="none" w:sz="0" w:space="0" w:color="auto"/>
        <w:bottom w:val="none" w:sz="0" w:space="0" w:color="auto"/>
        <w:right w:val="none" w:sz="0" w:space="0" w:color="auto"/>
      </w:divBdr>
    </w:div>
    <w:div w:id="1877741828">
      <w:bodyDiv w:val="1"/>
      <w:marLeft w:val="0"/>
      <w:marRight w:val="0"/>
      <w:marTop w:val="0"/>
      <w:marBottom w:val="0"/>
      <w:divBdr>
        <w:top w:val="none" w:sz="0" w:space="0" w:color="auto"/>
        <w:left w:val="none" w:sz="0" w:space="0" w:color="auto"/>
        <w:bottom w:val="none" w:sz="0" w:space="0" w:color="auto"/>
        <w:right w:val="none" w:sz="0" w:space="0" w:color="auto"/>
      </w:divBdr>
    </w:div>
    <w:div w:id="1892959538">
      <w:bodyDiv w:val="1"/>
      <w:marLeft w:val="0"/>
      <w:marRight w:val="0"/>
      <w:marTop w:val="0"/>
      <w:marBottom w:val="0"/>
      <w:divBdr>
        <w:top w:val="none" w:sz="0" w:space="0" w:color="auto"/>
        <w:left w:val="none" w:sz="0" w:space="0" w:color="auto"/>
        <w:bottom w:val="none" w:sz="0" w:space="0" w:color="auto"/>
        <w:right w:val="none" w:sz="0" w:space="0" w:color="auto"/>
      </w:divBdr>
    </w:div>
    <w:div w:id="1917129226">
      <w:bodyDiv w:val="1"/>
      <w:marLeft w:val="0"/>
      <w:marRight w:val="0"/>
      <w:marTop w:val="0"/>
      <w:marBottom w:val="0"/>
      <w:divBdr>
        <w:top w:val="none" w:sz="0" w:space="0" w:color="auto"/>
        <w:left w:val="none" w:sz="0" w:space="0" w:color="auto"/>
        <w:bottom w:val="none" w:sz="0" w:space="0" w:color="auto"/>
        <w:right w:val="none" w:sz="0" w:space="0" w:color="auto"/>
      </w:divBdr>
    </w:div>
    <w:div w:id="1924103652">
      <w:bodyDiv w:val="1"/>
      <w:marLeft w:val="0"/>
      <w:marRight w:val="0"/>
      <w:marTop w:val="0"/>
      <w:marBottom w:val="0"/>
      <w:divBdr>
        <w:top w:val="none" w:sz="0" w:space="0" w:color="auto"/>
        <w:left w:val="none" w:sz="0" w:space="0" w:color="auto"/>
        <w:bottom w:val="none" w:sz="0" w:space="0" w:color="auto"/>
        <w:right w:val="none" w:sz="0" w:space="0" w:color="auto"/>
      </w:divBdr>
    </w:div>
    <w:div w:id="1933003264">
      <w:bodyDiv w:val="1"/>
      <w:marLeft w:val="0"/>
      <w:marRight w:val="0"/>
      <w:marTop w:val="0"/>
      <w:marBottom w:val="0"/>
      <w:divBdr>
        <w:top w:val="none" w:sz="0" w:space="0" w:color="auto"/>
        <w:left w:val="none" w:sz="0" w:space="0" w:color="auto"/>
        <w:bottom w:val="none" w:sz="0" w:space="0" w:color="auto"/>
        <w:right w:val="none" w:sz="0" w:space="0" w:color="auto"/>
      </w:divBdr>
    </w:div>
    <w:div w:id="1933470241">
      <w:bodyDiv w:val="1"/>
      <w:marLeft w:val="0"/>
      <w:marRight w:val="0"/>
      <w:marTop w:val="0"/>
      <w:marBottom w:val="0"/>
      <w:divBdr>
        <w:top w:val="none" w:sz="0" w:space="0" w:color="auto"/>
        <w:left w:val="none" w:sz="0" w:space="0" w:color="auto"/>
        <w:bottom w:val="none" w:sz="0" w:space="0" w:color="auto"/>
        <w:right w:val="none" w:sz="0" w:space="0" w:color="auto"/>
      </w:divBdr>
    </w:div>
    <w:div w:id="1938950539">
      <w:bodyDiv w:val="1"/>
      <w:marLeft w:val="0"/>
      <w:marRight w:val="0"/>
      <w:marTop w:val="0"/>
      <w:marBottom w:val="0"/>
      <w:divBdr>
        <w:top w:val="none" w:sz="0" w:space="0" w:color="auto"/>
        <w:left w:val="none" w:sz="0" w:space="0" w:color="auto"/>
        <w:bottom w:val="none" w:sz="0" w:space="0" w:color="auto"/>
        <w:right w:val="none" w:sz="0" w:space="0" w:color="auto"/>
      </w:divBdr>
    </w:div>
    <w:div w:id="1943536532">
      <w:bodyDiv w:val="1"/>
      <w:marLeft w:val="0"/>
      <w:marRight w:val="0"/>
      <w:marTop w:val="0"/>
      <w:marBottom w:val="0"/>
      <w:divBdr>
        <w:top w:val="none" w:sz="0" w:space="0" w:color="auto"/>
        <w:left w:val="none" w:sz="0" w:space="0" w:color="auto"/>
        <w:bottom w:val="none" w:sz="0" w:space="0" w:color="auto"/>
        <w:right w:val="none" w:sz="0" w:space="0" w:color="auto"/>
      </w:divBdr>
    </w:div>
    <w:div w:id="1947228130">
      <w:bodyDiv w:val="1"/>
      <w:marLeft w:val="0"/>
      <w:marRight w:val="0"/>
      <w:marTop w:val="0"/>
      <w:marBottom w:val="0"/>
      <w:divBdr>
        <w:top w:val="none" w:sz="0" w:space="0" w:color="auto"/>
        <w:left w:val="none" w:sz="0" w:space="0" w:color="auto"/>
        <w:bottom w:val="none" w:sz="0" w:space="0" w:color="auto"/>
        <w:right w:val="none" w:sz="0" w:space="0" w:color="auto"/>
      </w:divBdr>
    </w:div>
    <w:div w:id="1949970784">
      <w:bodyDiv w:val="1"/>
      <w:marLeft w:val="0"/>
      <w:marRight w:val="0"/>
      <w:marTop w:val="0"/>
      <w:marBottom w:val="0"/>
      <w:divBdr>
        <w:top w:val="none" w:sz="0" w:space="0" w:color="auto"/>
        <w:left w:val="none" w:sz="0" w:space="0" w:color="auto"/>
        <w:bottom w:val="none" w:sz="0" w:space="0" w:color="auto"/>
        <w:right w:val="none" w:sz="0" w:space="0" w:color="auto"/>
      </w:divBdr>
    </w:div>
    <w:div w:id="1951008353">
      <w:bodyDiv w:val="1"/>
      <w:marLeft w:val="0"/>
      <w:marRight w:val="0"/>
      <w:marTop w:val="0"/>
      <w:marBottom w:val="0"/>
      <w:divBdr>
        <w:top w:val="none" w:sz="0" w:space="0" w:color="auto"/>
        <w:left w:val="none" w:sz="0" w:space="0" w:color="auto"/>
        <w:bottom w:val="none" w:sz="0" w:space="0" w:color="auto"/>
        <w:right w:val="none" w:sz="0" w:space="0" w:color="auto"/>
      </w:divBdr>
    </w:div>
    <w:div w:id="1959137341">
      <w:bodyDiv w:val="1"/>
      <w:marLeft w:val="0"/>
      <w:marRight w:val="0"/>
      <w:marTop w:val="0"/>
      <w:marBottom w:val="0"/>
      <w:divBdr>
        <w:top w:val="none" w:sz="0" w:space="0" w:color="auto"/>
        <w:left w:val="none" w:sz="0" w:space="0" w:color="auto"/>
        <w:bottom w:val="none" w:sz="0" w:space="0" w:color="auto"/>
        <w:right w:val="none" w:sz="0" w:space="0" w:color="auto"/>
      </w:divBdr>
    </w:div>
    <w:div w:id="1965042464">
      <w:bodyDiv w:val="1"/>
      <w:marLeft w:val="0"/>
      <w:marRight w:val="0"/>
      <w:marTop w:val="0"/>
      <w:marBottom w:val="0"/>
      <w:divBdr>
        <w:top w:val="none" w:sz="0" w:space="0" w:color="auto"/>
        <w:left w:val="none" w:sz="0" w:space="0" w:color="auto"/>
        <w:bottom w:val="none" w:sz="0" w:space="0" w:color="auto"/>
        <w:right w:val="none" w:sz="0" w:space="0" w:color="auto"/>
      </w:divBdr>
    </w:div>
    <w:div w:id="1983583002">
      <w:bodyDiv w:val="1"/>
      <w:marLeft w:val="0"/>
      <w:marRight w:val="0"/>
      <w:marTop w:val="0"/>
      <w:marBottom w:val="0"/>
      <w:divBdr>
        <w:top w:val="none" w:sz="0" w:space="0" w:color="auto"/>
        <w:left w:val="none" w:sz="0" w:space="0" w:color="auto"/>
        <w:bottom w:val="none" w:sz="0" w:space="0" w:color="auto"/>
        <w:right w:val="none" w:sz="0" w:space="0" w:color="auto"/>
      </w:divBdr>
    </w:div>
    <w:div w:id="2001226365">
      <w:bodyDiv w:val="1"/>
      <w:marLeft w:val="0"/>
      <w:marRight w:val="0"/>
      <w:marTop w:val="0"/>
      <w:marBottom w:val="0"/>
      <w:divBdr>
        <w:top w:val="none" w:sz="0" w:space="0" w:color="auto"/>
        <w:left w:val="none" w:sz="0" w:space="0" w:color="auto"/>
        <w:bottom w:val="none" w:sz="0" w:space="0" w:color="auto"/>
        <w:right w:val="none" w:sz="0" w:space="0" w:color="auto"/>
      </w:divBdr>
    </w:div>
    <w:div w:id="2017026725">
      <w:bodyDiv w:val="1"/>
      <w:marLeft w:val="0"/>
      <w:marRight w:val="0"/>
      <w:marTop w:val="0"/>
      <w:marBottom w:val="0"/>
      <w:divBdr>
        <w:top w:val="none" w:sz="0" w:space="0" w:color="auto"/>
        <w:left w:val="none" w:sz="0" w:space="0" w:color="auto"/>
        <w:bottom w:val="none" w:sz="0" w:space="0" w:color="auto"/>
        <w:right w:val="none" w:sz="0" w:space="0" w:color="auto"/>
      </w:divBdr>
    </w:div>
    <w:div w:id="2022318815">
      <w:bodyDiv w:val="1"/>
      <w:marLeft w:val="0"/>
      <w:marRight w:val="0"/>
      <w:marTop w:val="0"/>
      <w:marBottom w:val="0"/>
      <w:divBdr>
        <w:top w:val="none" w:sz="0" w:space="0" w:color="auto"/>
        <w:left w:val="none" w:sz="0" w:space="0" w:color="auto"/>
        <w:bottom w:val="none" w:sz="0" w:space="0" w:color="auto"/>
        <w:right w:val="none" w:sz="0" w:space="0" w:color="auto"/>
      </w:divBdr>
    </w:div>
    <w:div w:id="2031444662">
      <w:bodyDiv w:val="1"/>
      <w:marLeft w:val="0"/>
      <w:marRight w:val="0"/>
      <w:marTop w:val="0"/>
      <w:marBottom w:val="0"/>
      <w:divBdr>
        <w:top w:val="none" w:sz="0" w:space="0" w:color="auto"/>
        <w:left w:val="none" w:sz="0" w:space="0" w:color="auto"/>
        <w:bottom w:val="none" w:sz="0" w:space="0" w:color="auto"/>
        <w:right w:val="none" w:sz="0" w:space="0" w:color="auto"/>
      </w:divBdr>
    </w:div>
    <w:div w:id="2032342592">
      <w:bodyDiv w:val="1"/>
      <w:marLeft w:val="0"/>
      <w:marRight w:val="0"/>
      <w:marTop w:val="0"/>
      <w:marBottom w:val="0"/>
      <w:divBdr>
        <w:top w:val="none" w:sz="0" w:space="0" w:color="auto"/>
        <w:left w:val="none" w:sz="0" w:space="0" w:color="auto"/>
        <w:bottom w:val="none" w:sz="0" w:space="0" w:color="auto"/>
        <w:right w:val="none" w:sz="0" w:space="0" w:color="auto"/>
      </w:divBdr>
    </w:div>
    <w:div w:id="2054765361">
      <w:bodyDiv w:val="1"/>
      <w:marLeft w:val="0"/>
      <w:marRight w:val="0"/>
      <w:marTop w:val="0"/>
      <w:marBottom w:val="0"/>
      <w:divBdr>
        <w:top w:val="none" w:sz="0" w:space="0" w:color="auto"/>
        <w:left w:val="none" w:sz="0" w:space="0" w:color="auto"/>
        <w:bottom w:val="none" w:sz="0" w:space="0" w:color="auto"/>
        <w:right w:val="none" w:sz="0" w:space="0" w:color="auto"/>
      </w:divBdr>
    </w:div>
    <w:div w:id="2059159876">
      <w:bodyDiv w:val="1"/>
      <w:marLeft w:val="0"/>
      <w:marRight w:val="0"/>
      <w:marTop w:val="0"/>
      <w:marBottom w:val="0"/>
      <w:divBdr>
        <w:top w:val="none" w:sz="0" w:space="0" w:color="auto"/>
        <w:left w:val="none" w:sz="0" w:space="0" w:color="auto"/>
        <w:bottom w:val="none" w:sz="0" w:space="0" w:color="auto"/>
        <w:right w:val="none" w:sz="0" w:space="0" w:color="auto"/>
      </w:divBdr>
    </w:div>
    <w:div w:id="2061517415">
      <w:bodyDiv w:val="1"/>
      <w:marLeft w:val="0"/>
      <w:marRight w:val="0"/>
      <w:marTop w:val="0"/>
      <w:marBottom w:val="0"/>
      <w:divBdr>
        <w:top w:val="none" w:sz="0" w:space="0" w:color="auto"/>
        <w:left w:val="none" w:sz="0" w:space="0" w:color="auto"/>
        <w:bottom w:val="none" w:sz="0" w:space="0" w:color="auto"/>
        <w:right w:val="none" w:sz="0" w:space="0" w:color="auto"/>
      </w:divBdr>
    </w:div>
    <w:div w:id="2085253012">
      <w:bodyDiv w:val="1"/>
      <w:marLeft w:val="0"/>
      <w:marRight w:val="0"/>
      <w:marTop w:val="0"/>
      <w:marBottom w:val="0"/>
      <w:divBdr>
        <w:top w:val="none" w:sz="0" w:space="0" w:color="auto"/>
        <w:left w:val="none" w:sz="0" w:space="0" w:color="auto"/>
        <w:bottom w:val="none" w:sz="0" w:space="0" w:color="auto"/>
        <w:right w:val="none" w:sz="0" w:space="0" w:color="auto"/>
      </w:divBdr>
    </w:div>
    <w:div w:id="2093818437">
      <w:bodyDiv w:val="1"/>
      <w:marLeft w:val="0"/>
      <w:marRight w:val="0"/>
      <w:marTop w:val="0"/>
      <w:marBottom w:val="0"/>
      <w:divBdr>
        <w:top w:val="none" w:sz="0" w:space="0" w:color="auto"/>
        <w:left w:val="none" w:sz="0" w:space="0" w:color="auto"/>
        <w:bottom w:val="none" w:sz="0" w:space="0" w:color="auto"/>
        <w:right w:val="none" w:sz="0" w:space="0" w:color="auto"/>
      </w:divBdr>
    </w:div>
    <w:div w:id="2103840708">
      <w:bodyDiv w:val="1"/>
      <w:marLeft w:val="0"/>
      <w:marRight w:val="0"/>
      <w:marTop w:val="0"/>
      <w:marBottom w:val="0"/>
      <w:divBdr>
        <w:top w:val="none" w:sz="0" w:space="0" w:color="auto"/>
        <w:left w:val="none" w:sz="0" w:space="0" w:color="auto"/>
        <w:bottom w:val="none" w:sz="0" w:space="0" w:color="auto"/>
        <w:right w:val="none" w:sz="0" w:space="0" w:color="auto"/>
      </w:divBdr>
    </w:div>
    <w:div w:id="2104451919">
      <w:bodyDiv w:val="1"/>
      <w:marLeft w:val="0"/>
      <w:marRight w:val="0"/>
      <w:marTop w:val="0"/>
      <w:marBottom w:val="0"/>
      <w:divBdr>
        <w:top w:val="none" w:sz="0" w:space="0" w:color="auto"/>
        <w:left w:val="none" w:sz="0" w:space="0" w:color="auto"/>
        <w:bottom w:val="none" w:sz="0" w:space="0" w:color="auto"/>
        <w:right w:val="none" w:sz="0" w:space="0" w:color="auto"/>
      </w:divBdr>
    </w:div>
    <w:div w:id="2104454478">
      <w:bodyDiv w:val="1"/>
      <w:marLeft w:val="0"/>
      <w:marRight w:val="0"/>
      <w:marTop w:val="0"/>
      <w:marBottom w:val="0"/>
      <w:divBdr>
        <w:top w:val="none" w:sz="0" w:space="0" w:color="auto"/>
        <w:left w:val="none" w:sz="0" w:space="0" w:color="auto"/>
        <w:bottom w:val="none" w:sz="0" w:space="0" w:color="auto"/>
        <w:right w:val="none" w:sz="0" w:space="0" w:color="auto"/>
      </w:divBdr>
    </w:div>
    <w:div w:id="211886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ecma-international.org/publications/files/ECMA-ST/Ecma-262.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hub.com/amdjs/amdjs-api/wiki/AMD"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yperlink" Target="http://www.ecma-international.org/publications/files/ECMA-ST/Ecma-262.pdf"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commonjs.org/specs/modules/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github.com/amdjs/amdjs-api/wiki/AMD"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www.commonjs.org/specs/modules/1.0/" TargetMode="Externa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http://www.openwebfoundation.org/legal/the-owf-1-0-agreements/owfa-1-0" TargetMode="External"/><Relationship Id="rId14" Type="http://schemas.openxmlformats.org/officeDocument/2006/relationships/image" Target="media/image2.png"/><Relationship Id="rId22" Type="http://schemas.openxmlformats.org/officeDocument/2006/relationships/hyperlink" Target="http://www.commonjs.org/specs/modules/1.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7B3AF-2A5E-48AF-8EDB-CCBE75682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168</Pages>
  <Words>47608</Words>
  <Characters>271369</Characters>
  <Application>Microsoft Office Word</Application>
  <DocSecurity>0</DocSecurity>
  <Lines>2261</Lines>
  <Paragraphs>636</Paragraphs>
  <ScaleCrop>false</ScaleCrop>
  <HeadingPairs>
    <vt:vector size="2" baseType="variant">
      <vt:variant>
        <vt:lpstr>Title</vt:lpstr>
      </vt:variant>
      <vt:variant>
        <vt:i4>1</vt:i4>
      </vt:variant>
    </vt:vector>
  </HeadingPairs>
  <TitlesOfParts>
    <vt:vector size="1" baseType="lpstr">
      <vt:lpstr>TypeScript Language Specification</vt:lpstr>
    </vt:vector>
  </TitlesOfParts>
  <Company>Microsoft Corporation</Company>
  <LinksUpToDate>false</LinksUpToDate>
  <CharactersWithSpaces>318341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TypeScript Language Specification</dc:title>
  <dc:creator>Anders Hejlsberg;Steve Lucco</dc:creator>
  <cp:lastModifiedBy>Anders Hejlsberg</cp:lastModifiedBy>
  <cp:revision>1</cp:revision>
  <cp:lastPrinted>2013-03-05T22:32:00Z</cp:lastPrinted>
  <dcterms:created xsi:type="dcterms:W3CDTF">2014-10-29T13:52:00Z</dcterms:created>
  <dcterms:modified xsi:type="dcterms:W3CDTF">2014-11-01T22:43:00Z</dcterms:modified>
</cp:coreProperties>
</file>